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EBB83" w14:textId="573EAA99" w:rsidR="00096865" w:rsidRPr="00490D05" w:rsidRDefault="00096865" w:rsidP="00F566BF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</w:rPr>
      </w:pPr>
    </w:p>
    <w:p w14:paraId="3BFF386F" w14:textId="77777777" w:rsidR="001B2024" w:rsidRPr="00490D05" w:rsidRDefault="001B2024" w:rsidP="001B2024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ՀԱՅՏԱՐԱՐՈՒԹՅՈՒՆ</w:t>
      </w:r>
    </w:p>
    <w:p w14:paraId="4924C03B" w14:textId="2F828070" w:rsidR="001B2024" w:rsidRPr="00490D05" w:rsidRDefault="00B912E9" w:rsidP="001B2024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ՀՐԱՏԱՊ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ԲԱՑ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ՄՐՑՈՒՅԹ</w:t>
      </w:r>
      <w:r w:rsidR="001B2024" w:rsidRPr="00490D05">
        <w:rPr>
          <w:rFonts w:ascii="GHEA Grapalat" w:hAnsi="GHEA Grapalat" w:cs="Arial"/>
          <w:i w:val="0"/>
          <w:lang w:val="af-ZA"/>
        </w:rPr>
        <w:t>Ի</w:t>
      </w:r>
      <w:r w:rsidR="001B2024" w:rsidRPr="00490D05">
        <w:rPr>
          <w:rFonts w:ascii="GHEA Grapalat" w:hAnsi="GHEA Grapalat"/>
          <w:i w:val="0"/>
          <w:lang w:val="hy-AM"/>
        </w:rPr>
        <w:t xml:space="preserve"> </w:t>
      </w:r>
      <w:r w:rsidR="001B2024" w:rsidRPr="00490D05">
        <w:rPr>
          <w:rFonts w:ascii="GHEA Grapalat" w:hAnsi="GHEA Grapalat" w:cs="Arial"/>
          <w:i w:val="0"/>
          <w:lang w:val="af-ZA"/>
        </w:rPr>
        <w:t>ՄԱՍԻՆ</w:t>
      </w:r>
    </w:p>
    <w:p w14:paraId="21EF8355" w14:textId="77777777" w:rsidR="001B2024" w:rsidRPr="00490D05" w:rsidRDefault="001B2024" w:rsidP="001B2024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Հայտարարության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սույն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տեքստը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հաստատված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գնահատող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հանձնաժողովի</w:t>
      </w:r>
    </w:p>
    <w:p w14:paraId="7C8E1CEE" w14:textId="01C4DC25" w:rsidR="001B2024" w:rsidRPr="00490D05" w:rsidRDefault="00BA19BD" w:rsidP="001B2024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/>
          <w:i w:val="0"/>
          <w:lang w:val="af-ZA"/>
        </w:rPr>
        <w:t xml:space="preserve">2024 </w:t>
      </w:r>
      <w:r w:rsidRPr="00490D05">
        <w:rPr>
          <w:rFonts w:ascii="GHEA Grapalat" w:hAnsi="GHEA Grapalat" w:cs="Arial"/>
          <w:i w:val="0"/>
          <w:lang w:val="af-ZA"/>
        </w:rPr>
        <w:t xml:space="preserve">թվականի </w:t>
      </w:r>
      <w:r w:rsidR="00490D05" w:rsidRPr="00490D05">
        <w:rPr>
          <w:rFonts w:ascii="GHEA Grapalat" w:hAnsi="GHEA Grapalat" w:cs="Arial"/>
          <w:i w:val="0"/>
          <w:lang w:val="af-ZA"/>
        </w:rPr>
        <w:t>մայիսի</w:t>
      </w:r>
      <w:r w:rsidRPr="00490D05">
        <w:rPr>
          <w:rFonts w:ascii="GHEA Grapalat" w:hAnsi="GHEA Grapalat" w:cs="Arial"/>
          <w:i w:val="0"/>
          <w:lang w:val="af-ZA"/>
        </w:rPr>
        <w:t xml:space="preserve"> </w:t>
      </w:r>
      <w:r w:rsidR="00490D05" w:rsidRPr="00490D05">
        <w:rPr>
          <w:rFonts w:ascii="GHEA Grapalat" w:hAnsi="GHEA Grapalat" w:cs="Arial"/>
          <w:i w:val="0"/>
          <w:lang w:val="af-ZA"/>
        </w:rPr>
        <w:t>31</w:t>
      </w:r>
      <w:r w:rsidR="001B2024" w:rsidRPr="00490D05">
        <w:rPr>
          <w:rFonts w:ascii="GHEA Grapalat" w:hAnsi="GHEA Grapalat" w:cs="Arial"/>
          <w:i w:val="0"/>
          <w:lang w:val="af-ZA"/>
        </w:rPr>
        <w:t>-ի «2» որոշմամբ</w:t>
      </w:r>
      <w:r w:rsidR="001B2024" w:rsidRPr="00490D05">
        <w:rPr>
          <w:rFonts w:ascii="GHEA Grapalat" w:hAnsi="GHEA Grapalat"/>
          <w:i w:val="0"/>
          <w:lang w:val="af-ZA"/>
        </w:rPr>
        <w:t xml:space="preserve"> </w:t>
      </w:r>
    </w:p>
    <w:p w14:paraId="72F8DA7B" w14:textId="77777777" w:rsidR="001B2024" w:rsidRPr="00490D05" w:rsidRDefault="001B2024" w:rsidP="001B2024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4FE2A2FC" w14:textId="2E95E2B2" w:rsidR="001B2024" w:rsidRPr="00490D05" w:rsidRDefault="001B2024" w:rsidP="001B2024">
      <w:pPr>
        <w:pStyle w:val="BodyTextIndent"/>
        <w:spacing w:line="240" w:lineRule="auto"/>
        <w:jc w:val="center"/>
        <w:rPr>
          <w:rFonts w:ascii="GHEA Grapalat" w:hAnsi="GHEA Grapalat"/>
          <w:b/>
          <w:i w:val="0"/>
          <w:lang w:val="hy-AM"/>
        </w:rPr>
      </w:pPr>
      <w:r w:rsidRPr="00490D05">
        <w:rPr>
          <w:rFonts w:ascii="GHEA Grapalat" w:hAnsi="GHEA Grapalat" w:cs="Arial"/>
          <w:i w:val="0"/>
          <w:lang w:val="af-ZA"/>
        </w:rPr>
        <w:t>Ընթացակարգի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ծածկագիրը</w:t>
      </w:r>
      <w:r w:rsidRPr="00490D05">
        <w:rPr>
          <w:rFonts w:ascii="GHEA Grapalat" w:hAnsi="GHEA Grapalat"/>
          <w:i w:val="0"/>
          <w:lang w:val="af-ZA"/>
        </w:rPr>
        <w:t xml:space="preserve">` </w:t>
      </w:r>
      <w:r w:rsidR="00315AB5" w:rsidRPr="00490D05">
        <w:rPr>
          <w:rFonts w:ascii="GHEA Grapalat" w:hAnsi="GHEA Grapalat" w:cs="Arial"/>
          <w:b/>
          <w:i w:val="0"/>
          <w:lang w:val="af-ZA"/>
        </w:rPr>
        <w:t>ԵՔ-ՀԲՄԽԾՁԲ-24/73</w:t>
      </w:r>
    </w:p>
    <w:p w14:paraId="44937297" w14:textId="77777777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</w:p>
    <w:p w14:paraId="7D03E799" w14:textId="77777777" w:rsidR="001B2024" w:rsidRPr="00490D05" w:rsidRDefault="001B2024" w:rsidP="001B2024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hy-AM"/>
        </w:rPr>
      </w:pPr>
    </w:p>
    <w:p w14:paraId="45904C72" w14:textId="77777777" w:rsidR="0091042F" w:rsidRPr="00490D05" w:rsidRDefault="0091042F" w:rsidP="00EF3662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</w:p>
    <w:p w14:paraId="761EC8D3" w14:textId="509FB2B1" w:rsidR="001B2024" w:rsidRPr="00490D05" w:rsidRDefault="001B2024" w:rsidP="001B2024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Պատվիրատուն</w:t>
      </w:r>
      <w:r w:rsidRPr="00490D05">
        <w:rPr>
          <w:rFonts w:ascii="GHEA Grapalat" w:hAnsi="GHEA Grapalat"/>
          <w:i w:val="0"/>
          <w:lang w:val="af-ZA"/>
        </w:rPr>
        <w:t xml:space="preserve">` </w:t>
      </w:r>
      <w:r w:rsidRPr="00490D05">
        <w:rPr>
          <w:rFonts w:ascii="GHEA Grapalat" w:hAnsi="GHEA Grapalat" w:cs="Arial"/>
          <w:i w:val="0"/>
          <w:lang w:val="hy-AM"/>
        </w:rPr>
        <w:t>Երևանի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քաղաքապետարանը</w:t>
      </w:r>
      <w:r w:rsidRPr="00490D05">
        <w:rPr>
          <w:rFonts w:ascii="GHEA Grapalat" w:hAnsi="GHEA Grapalat"/>
          <w:i w:val="0"/>
          <w:lang w:val="af-ZA"/>
        </w:rPr>
        <w:t xml:space="preserve">, </w:t>
      </w:r>
      <w:r w:rsidRPr="00490D05">
        <w:rPr>
          <w:rFonts w:ascii="GHEA Grapalat" w:hAnsi="GHEA Grapalat" w:cs="Arial"/>
          <w:i w:val="0"/>
          <w:lang w:val="af-ZA"/>
        </w:rPr>
        <w:t>որը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գտնվում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ք</w:t>
      </w:r>
      <w:r w:rsidRPr="00490D05">
        <w:rPr>
          <w:rFonts w:ascii="GHEA Grapalat" w:hAnsi="GHEA Grapalat"/>
          <w:i w:val="0"/>
          <w:lang w:val="hy-AM"/>
        </w:rPr>
        <w:t xml:space="preserve">. </w:t>
      </w:r>
      <w:r w:rsidRPr="00490D05">
        <w:rPr>
          <w:rFonts w:ascii="GHEA Grapalat" w:hAnsi="GHEA Grapalat" w:cs="Arial"/>
          <w:i w:val="0"/>
          <w:lang w:val="hy-AM"/>
        </w:rPr>
        <w:t>Երևան</w:t>
      </w:r>
      <w:r w:rsidRPr="00490D05">
        <w:rPr>
          <w:rFonts w:ascii="GHEA Grapalat" w:hAnsi="GHEA Grapalat"/>
          <w:i w:val="0"/>
          <w:lang w:val="hy-AM"/>
        </w:rPr>
        <w:t xml:space="preserve">, </w:t>
      </w:r>
      <w:r w:rsidRPr="00490D05">
        <w:rPr>
          <w:rFonts w:ascii="GHEA Grapalat" w:hAnsi="GHEA Grapalat" w:cs="Arial"/>
          <w:i w:val="0"/>
          <w:lang w:val="hy-AM"/>
        </w:rPr>
        <w:t>Արգիշտիի</w:t>
      </w:r>
      <w:r w:rsidRPr="00490D05">
        <w:rPr>
          <w:rFonts w:ascii="GHEA Grapalat" w:hAnsi="GHEA Grapalat"/>
          <w:i w:val="0"/>
          <w:lang w:val="hy-AM"/>
        </w:rPr>
        <w:t xml:space="preserve"> 1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հասցեում</w:t>
      </w:r>
      <w:r w:rsidRPr="00490D05">
        <w:rPr>
          <w:rFonts w:ascii="GHEA Grapalat" w:hAnsi="GHEA Grapalat"/>
          <w:i w:val="0"/>
          <w:lang w:val="af-ZA"/>
        </w:rPr>
        <w:t>,</w:t>
      </w:r>
      <w:r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   </w:t>
      </w:r>
      <w:r w:rsidRPr="00490D05">
        <w:rPr>
          <w:rFonts w:ascii="GHEA Grapalat" w:hAnsi="GHEA Grapalat" w:cs="Arial"/>
          <w:i w:val="0"/>
          <w:lang w:val="af-ZA"/>
        </w:rPr>
        <w:t>հայտարարում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="00B912E9" w:rsidRPr="00490D05">
        <w:rPr>
          <w:rFonts w:ascii="GHEA Grapalat" w:hAnsi="GHEA Grapalat" w:cs="Arial"/>
          <w:i w:val="0"/>
          <w:lang w:val="hy-AM"/>
        </w:rPr>
        <w:t>հրատապ</w:t>
      </w:r>
      <w:r w:rsidR="00B912E9" w:rsidRPr="00490D05">
        <w:rPr>
          <w:rFonts w:ascii="GHEA Grapalat" w:hAnsi="GHEA Grapalat"/>
          <w:i w:val="0"/>
          <w:lang w:val="hy-AM"/>
        </w:rPr>
        <w:t xml:space="preserve"> </w:t>
      </w:r>
      <w:r w:rsidR="00B912E9" w:rsidRPr="00490D05">
        <w:rPr>
          <w:rFonts w:ascii="GHEA Grapalat" w:hAnsi="GHEA Grapalat" w:cs="Arial"/>
          <w:i w:val="0"/>
          <w:lang w:val="hy-AM"/>
        </w:rPr>
        <w:t>բաց</w:t>
      </w:r>
      <w:r w:rsidR="00B912E9" w:rsidRPr="00490D05">
        <w:rPr>
          <w:rFonts w:ascii="GHEA Grapalat" w:hAnsi="GHEA Grapalat"/>
          <w:i w:val="0"/>
          <w:lang w:val="hy-AM"/>
        </w:rPr>
        <w:t xml:space="preserve"> </w:t>
      </w:r>
      <w:r w:rsidR="00B912E9" w:rsidRPr="00490D05">
        <w:rPr>
          <w:rFonts w:ascii="GHEA Grapalat" w:hAnsi="GHEA Grapalat" w:cs="Arial"/>
          <w:i w:val="0"/>
          <w:lang w:val="hy-AM"/>
        </w:rPr>
        <w:t>մրցույթ</w:t>
      </w:r>
      <w:r w:rsidRPr="00490D05">
        <w:rPr>
          <w:rFonts w:ascii="GHEA Grapalat" w:hAnsi="GHEA Grapalat"/>
          <w:i w:val="0"/>
          <w:lang w:val="af-ZA"/>
        </w:rPr>
        <w:t xml:space="preserve">, </w:t>
      </w:r>
      <w:r w:rsidRPr="00490D05">
        <w:rPr>
          <w:rFonts w:ascii="GHEA Grapalat" w:hAnsi="GHEA Grapalat" w:cs="Arial"/>
          <w:i w:val="0"/>
          <w:lang w:val="af-ZA"/>
        </w:rPr>
        <w:t>որն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իրականացվում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մեկ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փուլով</w:t>
      </w:r>
      <w:r w:rsidRPr="00490D05">
        <w:rPr>
          <w:rFonts w:ascii="GHEA Grapalat" w:hAnsi="GHEA Grapalat"/>
          <w:i w:val="0"/>
          <w:lang w:val="af-ZA"/>
        </w:rPr>
        <w:t xml:space="preserve">` </w:t>
      </w:r>
      <w:r w:rsidRPr="00490D05">
        <w:rPr>
          <w:rFonts w:ascii="GHEA Grapalat" w:hAnsi="GHEA Grapalat" w:cs="Arial"/>
          <w:i w:val="0"/>
          <w:lang w:val="af-ZA"/>
        </w:rPr>
        <w:t>էլեկտրոնային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գնումների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/>
          <w:i w:val="0"/>
          <w:lang w:val="af-ZA" w:eastAsia="ru-RU"/>
        </w:rPr>
        <w:t>Armeps (</w:t>
      </w:r>
      <w:hyperlink r:id="rId8" w:history="1">
        <w:r w:rsidRPr="00490D05">
          <w:rPr>
            <w:rFonts w:ascii="GHEA Grapalat" w:hAnsi="GHEA Grapalat"/>
            <w:i w:val="0"/>
            <w:lang w:val="af-ZA" w:eastAsia="ru-RU"/>
          </w:rPr>
          <w:t>www.armeps.am</w:t>
        </w:r>
      </w:hyperlink>
      <w:r w:rsidRPr="00490D05">
        <w:rPr>
          <w:rFonts w:ascii="GHEA Grapalat" w:hAnsi="GHEA Grapalat"/>
          <w:i w:val="0"/>
          <w:lang w:val="af-ZA" w:eastAsia="ru-RU"/>
        </w:rPr>
        <w:t xml:space="preserve">) </w:t>
      </w:r>
      <w:r w:rsidRPr="00490D05">
        <w:rPr>
          <w:rFonts w:ascii="GHEA Grapalat" w:hAnsi="GHEA Grapalat" w:cs="Arial"/>
          <w:i w:val="0"/>
          <w:lang w:val="af-ZA"/>
        </w:rPr>
        <w:t>համակարգի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միջոցով</w:t>
      </w:r>
      <w:r w:rsidRPr="00490D05">
        <w:rPr>
          <w:rFonts w:ascii="GHEA Grapalat" w:hAnsi="GHEA Grapalat"/>
          <w:i w:val="0"/>
          <w:lang w:val="af-ZA"/>
        </w:rPr>
        <w:t>:</w:t>
      </w:r>
    </w:p>
    <w:p w14:paraId="5BE6FA8D" w14:textId="718D751F" w:rsidR="00311076" w:rsidRPr="00490D05" w:rsidRDefault="001B2024" w:rsidP="00EF3662">
      <w:pPr>
        <w:pStyle w:val="BodyTextIndent"/>
        <w:spacing w:line="240" w:lineRule="auto"/>
        <w:ind w:firstLine="0"/>
        <w:rPr>
          <w:rFonts w:ascii="GHEA Grapalat" w:hAnsi="GHEA Grapalat"/>
          <w:i w:val="0"/>
          <w:sz w:val="16"/>
          <w:szCs w:val="16"/>
          <w:lang w:val="af-ZA"/>
        </w:rPr>
      </w:pPr>
      <w:r w:rsidRPr="00490D05">
        <w:rPr>
          <w:rFonts w:ascii="GHEA Grapalat" w:hAnsi="GHEA Grapalat"/>
          <w:i w:val="0"/>
          <w:lang w:val="af-ZA"/>
        </w:rPr>
        <w:tab/>
      </w:r>
      <w:bookmarkStart w:id="0" w:name="_Hlk23167417"/>
      <w:r w:rsidRPr="00490D05">
        <w:rPr>
          <w:rFonts w:ascii="GHEA Grapalat" w:hAnsi="GHEA Grapalat" w:cs="Arial"/>
          <w:i w:val="0"/>
          <w:lang w:val="af-ZA"/>
        </w:rPr>
        <w:t>Սույն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ընթացակարգի</w:t>
      </w:r>
      <w:bookmarkEnd w:id="0"/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արդյունքում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ընտրված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մասնակցին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սահմանված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կարգով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կառաջարկվի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կնքել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/>
          <w:b/>
          <w:i w:val="0"/>
          <w:lang w:val="af-ZA"/>
        </w:rPr>
        <w:t xml:space="preserve"> </w:t>
      </w:r>
      <w:r w:rsidRPr="00490D05">
        <w:rPr>
          <w:rFonts w:ascii="GHEA Grapalat" w:hAnsi="GHEA Grapalat" w:cs="Sylfaen"/>
          <w:b/>
          <w:i w:val="0"/>
          <w:lang w:val="af-ZA"/>
        </w:rPr>
        <w:t xml:space="preserve"> </w:t>
      </w:r>
      <w:r w:rsidR="00355D66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B47D42" w:rsidRPr="00490D05">
        <w:rPr>
          <w:rFonts w:ascii="GHEA Grapalat" w:hAnsi="GHEA Grapalat" w:cs="Arial"/>
          <w:b/>
          <w:i w:val="0"/>
          <w:szCs w:val="24"/>
          <w:lang w:val="hy-AM"/>
        </w:rPr>
        <w:t>Երևան</w:t>
      </w:r>
      <w:r w:rsidR="00B47D42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B47D42" w:rsidRPr="00490D05">
        <w:rPr>
          <w:rFonts w:ascii="GHEA Grapalat" w:hAnsi="GHEA Grapalat" w:cs="Arial"/>
          <w:b/>
          <w:i w:val="0"/>
          <w:szCs w:val="24"/>
          <w:lang w:val="hy-AM"/>
        </w:rPr>
        <w:t>քաղաքի</w:t>
      </w:r>
      <w:r w:rsidR="00B47D42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1F0C87" w:rsidRPr="00490D05">
        <w:rPr>
          <w:rFonts w:ascii="GHEA Grapalat" w:hAnsi="GHEA Grapalat" w:cs="Arial"/>
          <w:b/>
          <w:i w:val="0"/>
          <w:szCs w:val="24"/>
          <w:lang w:val="hy-AM"/>
        </w:rPr>
        <w:t>Նորք-Մարաշ վարչական շրջանի 13-րդ փողոցի վերջնամասում թիվ 153 հասցեի հարակից տարածքի զբոսայգու՝ ծաղիկների պուրակի կառուցման աշխատանքների և Երևան քաղաքի Նորք-Մարաշ վարչական շրջանի մայթերի սալիկապատման աշխատանքների</w:t>
      </w:r>
      <w:r w:rsidR="00B47D42" w:rsidRPr="00490D05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="00EF04C4" w:rsidRPr="00490D05">
        <w:rPr>
          <w:rFonts w:ascii="GHEA Grapalat" w:hAnsi="GHEA Grapalat" w:cs="Arial"/>
          <w:b/>
          <w:i w:val="0"/>
          <w:szCs w:val="24"/>
          <w:lang w:val="hy-AM"/>
        </w:rPr>
        <w:t>որակի</w:t>
      </w:r>
      <w:r w:rsidR="00EF04C4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EF04C4" w:rsidRPr="00490D05">
        <w:rPr>
          <w:rFonts w:ascii="GHEA Grapalat" w:hAnsi="GHEA Grapalat" w:cs="Arial"/>
          <w:b/>
          <w:i w:val="0"/>
          <w:szCs w:val="24"/>
          <w:lang w:val="hy-AM"/>
        </w:rPr>
        <w:t>տեխնիկական</w:t>
      </w:r>
      <w:r w:rsidR="00EF04C4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EF04C4" w:rsidRPr="00490D05">
        <w:rPr>
          <w:rFonts w:ascii="GHEA Grapalat" w:hAnsi="GHEA Grapalat" w:cs="Arial"/>
          <w:b/>
          <w:i w:val="0"/>
          <w:szCs w:val="24"/>
          <w:lang w:val="hy-AM"/>
        </w:rPr>
        <w:t>հսկողության</w:t>
      </w:r>
      <w:r w:rsidR="00EF04C4" w:rsidRPr="00490D0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91E56" w:rsidRPr="00490D05">
        <w:rPr>
          <w:rFonts w:ascii="GHEA Grapalat" w:hAnsi="GHEA Grapalat" w:cs="Arial"/>
          <w:b/>
          <w:i w:val="0"/>
          <w:szCs w:val="24"/>
          <w:lang w:val="hy-AM"/>
        </w:rPr>
        <w:t>խորհրդատվական</w:t>
      </w:r>
      <w:r w:rsidR="00991E56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991E56" w:rsidRPr="00490D05">
        <w:rPr>
          <w:rFonts w:ascii="GHEA Grapalat" w:hAnsi="GHEA Grapalat" w:cs="Arial"/>
          <w:b/>
          <w:i w:val="0"/>
          <w:szCs w:val="24"/>
          <w:lang w:val="hy-AM"/>
        </w:rPr>
        <w:t>ծառայություններ</w:t>
      </w:r>
      <w:r w:rsidR="00E866F3" w:rsidRPr="00490D05">
        <w:rPr>
          <w:rFonts w:ascii="GHEA Grapalat" w:hAnsi="GHEA Grapalat" w:cs="Arial"/>
          <w:b/>
          <w:i w:val="0"/>
          <w:szCs w:val="24"/>
          <w:lang w:val="hy-AM"/>
        </w:rPr>
        <w:t>ի</w:t>
      </w:r>
      <w:r w:rsidR="00E866F3" w:rsidRPr="00490D05">
        <w:rPr>
          <w:rFonts w:ascii="GHEA Grapalat" w:hAnsi="GHEA Grapalat" w:cs="Sylfaen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մատուցման</w:t>
      </w:r>
      <w:r w:rsidRPr="00490D05">
        <w:rPr>
          <w:rFonts w:ascii="GHEA Grapalat" w:hAnsi="GHEA Grapalat"/>
          <w:b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պայմանագիր</w:t>
      </w:r>
      <w:r w:rsidRPr="00490D05">
        <w:rPr>
          <w:rFonts w:ascii="GHEA Grapalat" w:hAnsi="GHEA Grapalat"/>
          <w:i w:val="0"/>
          <w:lang w:val="af-ZA"/>
        </w:rPr>
        <w:t xml:space="preserve"> (</w:t>
      </w:r>
      <w:r w:rsidRPr="00490D05">
        <w:rPr>
          <w:rFonts w:ascii="GHEA Grapalat" w:hAnsi="GHEA Grapalat" w:cs="Arial"/>
          <w:i w:val="0"/>
          <w:lang w:val="af-ZA"/>
        </w:rPr>
        <w:t>այսուհետ</w:t>
      </w:r>
      <w:r w:rsidRPr="00490D05">
        <w:rPr>
          <w:rFonts w:ascii="GHEA Grapalat" w:hAnsi="GHEA Grapalat"/>
          <w:i w:val="0"/>
          <w:lang w:val="af-ZA"/>
        </w:rPr>
        <w:t xml:space="preserve">` </w:t>
      </w:r>
      <w:r w:rsidRPr="00490D05">
        <w:rPr>
          <w:rFonts w:ascii="GHEA Grapalat" w:hAnsi="GHEA Grapalat" w:cs="Arial"/>
          <w:i w:val="0"/>
          <w:lang w:val="af-ZA"/>
        </w:rPr>
        <w:t>պայմանագիր</w:t>
      </w:r>
      <w:r w:rsidRPr="00490D05">
        <w:rPr>
          <w:rFonts w:ascii="GHEA Grapalat" w:hAnsi="GHEA Grapalat"/>
          <w:i w:val="0"/>
          <w:lang w:val="af-ZA"/>
        </w:rPr>
        <w:t>)</w:t>
      </w:r>
      <w:r w:rsidRPr="00490D05">
        <w:rPr>
          <w:rFonts w:ascii="GHEA Grapalat" w:hAnsi="GHEA Grapalat" w:cs="Arial"/>
          <w:i w:val="0"/>
          <w:lang w:val="af-ZA"/>
        </w:rPr>
        <w:t>։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                           </w:t>
      </w:r>
      <w:r w:rsidR="00642EFE"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      </w:t>
      </w:r>
      <w:r w:rsidR="00691009"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     </w:t>
      </w:r>
      <w:r w:rsidR="009F18D0"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  </w:t>
      </w:r>
      <w:r w:rsidR="00691009"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</w:t>
      </w:r>
    </w:p>
    <w:p w14:paraId="4726D65A" w14:textId="77777777" w:rsidR="00357D48" w:rsidRPr="00490D05" w:rsidRDefault="00A20B69" w:rsidP="00EF3662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/>
          <w:i w:val="0"/>
          <w:lang w:val="af-ZA"/>
        </w:rPr>
        <w:tab/>
      </w:r>
      <w:r w:rsidR="00A76C15" w:rsidRPr="00490D05">
        <w:rPr>
          <w:rFonts w:ascii="GHEA Grapalat" w:hAnsi="GHEA Grapalat"/>
          <w:i w:val="0"/>
          <w:lang w:val="af-ZA"/>
        </w:rPr>
        <w:t>«</w:t>
      </w:r>
      <w:r w:rsidR="00357D48" w:rsidRPr="00490D05">
        <w:rPr>
          <w:rFonts w:ascii="GHEA Grapalat" w:hAnsi="GHEA Grapalat" w:cs="Arial"/>
          <w:i w:val="0"/>
          <w:lang w:val="af-ZA"/>
        </w:rPr>
        <w:t>Գնումների</w:t>
      </w:r>
      <w:r w:rsidR="00357D48" w:rsidRPr="00490D05">
        <w:rPr>
          <w:rFonts w:ascii="GHEA Grapalat" w:hAnsi="GHEA Grapalat"/>
          <w:i w:val="0"/>
          <w:lang w:val="af-ZA"/>
        </w:rPr>
        <w:t xml:space="preserve"> </w:t>
      </w:r>
      <w:r w:rsidR="00357D48" w:rsidRPr="00490D05">
        <w:rPr>
          <w:rFonts w:ascii="GHEA Grapalat" w:hAnsi="GHEA Grapalat" w:cs="Arial"/>
          <w:i w:val="0"/>
          <w:lang w:val="af-ZA"/>
        </w:rPr>
        <w:t>մասին</w:t>
      </w:r>
      <w:r w:rsidR="00A76C15" w:rsidRPr="00490D05">
        <w:rPr>
          <w:rFonts w:ascii="GHEA Grapalat" w:hAnsi="GHEA Grapalat"/>
          <w:i w:val="0"/>
          <w:lang w:val="af-ZA"/>
        </w:rPr>
        <w:t>»</w:t>
      </w:r>
      <w:r w:rsidR="00A96293" w:rsidRPr="00490D05">
        <w:rPr>
          <w:rFonts w:ascii="GHEA Grapalat" w:hAnsi="GHEA Grapalat"/>
          <w:i w:val="0"/>
          <w:lang w:val="af-ZA"/>
        </w:rPr>
        <w:t xml:space="preserve"> </w:t>
      </w:r>
      <w:r w:rsidR="00357D48" w:rsidRPr="00490D05">
        <w:rPr>
          <w:rFonts w:ascii="GHEA Grapalat" w:hAnsi="GHEA Grapalat" w:cs="Arial"/>
          <w:i w:val="0"/>
          <w:lang w:val="af-ZA"/>
        </w:rPr>
        <w:t>ՀՀ</w:t>
      </w:r>
      <w:r w:rsidR="00357D48" w:rsidRPr="00490D05">
        <w:rPr>
          <w:rFonts w:ascii="GHEA Grapalat" w:hAnsi="GHEA Grapalat"/>
          <w:i w:val="0"/>
          <w:lang w:val="af-ZA"/>
        </w:rPr>
        <w:t xml:space="preserve"> </w:t>
      </w:r>
      <w:r w:rsidR="00357D48" w:rsidRPr="00490D05">
        <w:rPr>
          <w:rFonts w:ascii="GHEA Grapalat" w:hAnsi="GHEA Grapalat" w:cs="Arial"/>
          <w:i w:val="0"/>
          <w:lang w:val="af-ZA"/>
        </w:rPr>
        <w:t>օրենքի</w:t>
      </w:r>
      <w:r w:rsidR="00357D48" w:rsidRPr="00490D05">
        <w:rPr>
          <w:rFonts w:ascii="GHEA Grapalat" w:hAnsi="GHEA Grapalat"/>
          <w:i w:val="0"/>
          <w:lang w:val="af-ZA"/>
        </w:rPr>
        <w:t xml:space="preserve"> </w:t>
      </w:r>
      <w:r w:rsidR="00955E87" w:rsidRPr="00490D05">
        <w:rPr>
          <w:rFonts w:ascii="GHEA Grapalat" w:hAnsi="GHEA Grapalat"/>
          <w:i w:val="0"/>
          <w:lang w:val="af-ZA"/>
        </w:rPr>
        <w:t>7</w:t>
      </w:r>
      <w:r w:rsidR="00357D48" w:rsidRPr="00490D05">
        <w:rPr>
          <w:rFonts w:ascii="GHEA Grapalat" w:hAnsi="GHEA Grapalat"/>
          <w:i w:val="0"/>
          <w:lang w:val="af-ZA"/>
        </w:rPr>
        <w:t>-</w:t>
      </w:r>
      <w:r w:rsidR="00357D48" w:rsidRPr="00490D05">
        <w:rPr>
          <w:rFonts w:ascii="GHEA Grapalat" w:hAnsi="GHEA Grapalat" w:cs="Arial"/>
          <w:i w:val="0"/>
          <w:lang w:val="af-ZA"/>
        </w:rPr>
        <w:t>րդ</w:t>
      </w:r>
      <w:r w:rsidR="00357D48" w:rsidRPr="00490D05">
        <w:rPr>
          <w:rFonts w:ascii="GHEA Grapalat" w:hAnsi="GHEA Grapalat"/>
          <w:i w:val="0"/>
          <w:lang w:val="af-ZA"/>
        </w:rPr>
        <w:t xml:space="preserve"> </w:t>
      </w:r>
      <w:r w:rsidR="00357D48" w:rsidRPr="00490D05">
        <w:rPr>
          <w:rFonts w:ascii="GHEA Grapalat" w:hAnsi="GHEA Grapalat" w:cs="Arial"/>
          <w:i w:val="0"/>
          <w:lang w:val="af-ZA"/>
        </w:rPr>
        <w:t>հոդվածի</w:t>
      </w:r>
      <w:r w:rsidR="00357D48" w:rsidRPr="00490D05">
        <w:rPr>
          <w:rFonts w:ascii="GHEA Grapalat" w:hAnsi="GHEA Grapalat"/>
          <w:i w:val="0"/>
          <w:lang w:val="af-ZA"/>
        </w:rPr>
        <w:t xml:space="preserve"> </w:t>
      </w:r>
      <w:r w:rsidR="00357D48" w:rsidRPr="00490D05">
        <w:rPr>
          <w:rFonts w:ascii="GHEA Grapalat" w:hAnsi="GHEA Grapalat" w:cs="Arial"/>
          <w:i w:val="0"/>
          <w:lang w:val="af-ZA"/>
        </w:rPr>
        <w:t>համաձայն</w:t>
      </w:r>
      <w:r w:rsidR="00357D48" w:rsidRPr="00490D05">
        <w:rPr>
          <w:rFonts w:ascii="GHEA Grapalat" w:hAnsi="GHEA Grapalat"/>
          <w:i w:val="0"/>
          <w:lang w:val="af-ZA"/>
        </w:rPr>
        <w:t xml:space="preserve">` </w:t>
      </w:r>
      <w:r w:rsidR="00DB4CC7" w:rsidRPr="00490D05">
        <w:rPr>
          <w:rFonts w:ascii="GHEA Grapalat" w:hAnsi="GHEA Grapalat" w:cs="Arial"/>
          <w:i w:val="0"/>
          <w:lang w:val="af-ZA"/>
        </w:rPr>
        <w:t>ցանկացած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անձ</w:t>
      </w:r>
      <w:r w:rsidR="00DB4CC7" w:rsidRPr="00490D05">
        <w:rPr>
          <w:rFonts w:ascii="GHEA Grapalat" w:hAnsi="GHEA Grapalat"/>
          <w:i w:val="0"/>
          <w:lang w:val="af-ZA"/>
        </w:rPr>
        <w:t xml:space="preserve">, </w:t>
      </w:r>
      <w:r w:rsidR="00DB4CC7" w:rsidRPr="00490D05">
        <w:rPr>
          <w:rFonts w:ascii="GHEA Grapalat" w:hAnsi="GHEA Grapalat" w:cs="Arial"/>
          <w:i w:val="0"/>
          <w:lang w:val="af-ZA"/>
        </w:rPr>
        <w:t>անկախ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նրա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օտարերկրյա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ֆիզիկական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անձ</w:t>
      </w:r>
      <w:r w:rsidR="00DB4CC7" w:rsidRPr="00490D05">
        <w:rPr>
          <w:rFonts w:ascii="GHEA Grapalat" w:hAnsi="GHEA Grapalat"/>
          <w:i w:val="0"/>
          <w:lang w:val="af-ZA"/>
        </w:rPr>
        <w:t xml:space="preserve">, </w:t>
      </w:r>
      <w:r w:rsidR="00DB4CC7" w:rsidRPr="00490D05">
        <w:rPr>
          <w:rFonts w:ascii="GHEA Grapalat" w:hAnsi="GHEA Grapalat" w:cs="Arial"/>
          <w:i w:val="0"/>
          <w:lang w:val="af-ZA"/>
        </w:rPr>
        <w:t>կազմակերպություն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կամ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քաղաքացիություն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չունեցող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անձ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լինելու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հանգամանքից</w:t>
      </w:r>
      <w:r w:rsidR="00DB4CC7" w:rsidRPr="00490D05">
        <w:rPr>
          <w:rFonts w:ascii="GHEA Grapalat" w:hAnsi="GHEA Grapalat"/>
          <w:i w:val="0"/>
          <w:lang w:val="af-ZA"/>
        </w:rPr>
        <w:t xml:space="preserve">, </w:t>
      </w:r>
      <w:r w:rsidR="00DB4CC7" w:rsidRPr="00490D05">
        <w:rPr>
          <w:rFonts w:ascii="GHEA Grapalat" w:hAnsi="GHEA Grapalat" w:cs="Arial"/>
          <w:i w:val="0"/>
          <w:lang w:val="af-ZA"/>
        </w:rPr>
        <w:t>ունի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677658" w:rsidRPr="00490D05">
        <w:rPr>
          <w:rFonts w:ascii="GHEA Grapalat" w:hAnsi="GHEA Grapalat" w:cs="Arial"/>
          <w:i w:val="0"/>
          <w:lang w:val="af-ZA"/>
        </w:rPr>
        <w:t>սույն</w:t>
      </w:r>
      <w:r w:rsidR="00677658" w:rsidRPr="00490D05">
        <w:rPr>
          <w:rFonts w:ascii="GHEA Grapalat" w:hAnsi="GHEA Grapalat"/>
          <w:i w:val="0"/>
          <w:lang w:val="af-ZA"/>
        </w:rPr>
        <w:t xml:space="preserve"> </w:t>
      </w:r>
      <w:r w:rsidR="00496E18" w:rsidRPr="00490D05">
        <w:rPr>
          <w:rFonts w:ascii="GHEA Grapalat" w:hAnsi="GHEA Grapalat" w:cs="Arial"/>
          <w:i w:val="0"/>
          <w:lang w:val="af-ZA"/>
        </w:rPr>
        <w:t>ընթացակարգին</w:t>
      </w:r>
      <w:r w:rsidR="00496E18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մասնակցելու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հավասար</w:t>
      </w:r>
      <w:r w:rsidR="00DB4CC7" w:rsidRPr="00490D05">
        <w:rPr>
          <w:rFonts w:ascii="GHEA Grapalat" w:hAnsi="GHEA Grapalat"/>
          <w:i w:val="0"/>
          <w:lang w:val="af-ZA"/>
        </w:rPr>
        <w:t xml:space="preserve"> </w:t>
      </w:r>
      <w:r w:rsidR="00DB4CC7" w:rsidRPr="00490D05">
        <w:rPr>
          <w:rFonts w:ascii="GHEA Grapalat" w:hAnsi="GHEA Grapalat" w:cs="Arial"/>
          <w:i w:val="0"/>
          <w:lang w:val="af-ZA"/>
        </w:rPr>
        <w:t>իրավունք</w:t>
      </w:r>
      <w:r w:rsidR="00DB4CC7" w:rsidRPr="00490D05">
        <w:rPr>
          <w:rFonts w:ascii="GHEA Grapalat" w:hAnsi="GHEA Grapalat"/>
          <w:i w:val="0"/>
          <w:lang w:val="af-ZA"/>
        </w:rPr>
        <w:t>:</w:t>
      </w:r>
    </w:p>
    <w:p w14:paraId="37FA2073" w14:textId="77777777" w:rsidR="00A20B69" w:rsidRPr="00490D05" w:rsidRDefault="00496E18" w:rsidP="00EF3662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490D05">
        <w:rPr>
          <w:rFonts w:ascii="GHEA Grapalat" w:hAnsi="GHEA Grapalat" w:cs="Arial"/>
          <w:sz w:val="20"/>
          <w:szCs w:val="20"/>
          <w:lang w:val="af-ZA"/>
        </w:rPr>
        <w:t>Սույն</w:t>
      </w:r>
      <w:r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/>
        </w:rPr>
        <w:t>ընթացակարգին</w:t>
      </w:r>
      <w:r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357D48" w:rsidRPr="00490D05">
        <w:rPr>
          <w:rFonts w:ascii="GHEA Grapalat" w:hAnsi="GHEA Grapalat" w:cs="Arial"/>
          <w:sz w:val="20"/>
          <w:szCs w:val="20"/>
          <w:lang w:val="af-ZA"/>
        </w:rPr>
        <w:t>մասնակցելու</w:t>
      </w:r>
      <w:r w:rsidR="00357D48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357D48" w:rsidRPr="00490D05">
        <w:rPr>
          <w:rFonts w:ascii="GHEA Grapalat" w:hAnsi="GHEA Grapalat" w:cs="Arial"/>
          <w:sz w:val="20"/>
          <w:szCs w:val="20"/>
          <w:lang w:val="af-ZA"/>
        </w:rPr>
        <w:t>իրավունք</w:t>
      </w:r>
      <w:r w:rsidR="00124461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3C3660" w:rsidRPr="00490D05">
        <w:rPr>
          <w:rFonts w:ascii="GHEA Grapalat" w:hAnsi="GHEA Grapalat" w:cs="Arial"/>
          <w:sz w:val="20"/>
          <w:szCs w:val="20"/>
          <w:lang w:val="af-ZA"/>
        </w:rPr>
        <w:t>չունեցող</w:t>
      </w:r>
      <w:r w:rsidR="003C3660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6E7947" w:rsidRPr="00490D05">
        <w:rPr>
          <w:rFonts w:ascii="GHEA Grapalat" w:hAnsi="GHEA Grapalat" w:cs="Arial"/>
          <w:sz w:val="20"/>
          <w:szCs w:val="20"/>
          <w:lang w:val="af-ZA"/>
        </w:rPr>
        <w:t>անձանց</w:t>
      </w:r>
      <w:r w:rsidR="006E7947" w:rsidRPr="00490D05">
        <w:rPr>
          <w:rFonts w:ascii="GHEA Grapalat" w:hAnsi="GHEA Grapalat"/>
          <w:sz w:val="20"/>
          <w:szCs w:val="20"/>
          <w:lang w:val="af-ZA"/>
        </w:rPr>
        <w:t xml:space="preserve">, </w:t>
      </w:r>
      <w:r w:rsidR="006E7947" w:rsidRPr="00490D05">
        <w:rPr>
          <w:rFonts w:ascii="GHEA Grapalat" w:hAnsi="GHEA Grapalat" w:cs="Arial"/>
          <w:sz w:val="20"/>
          <w:szCs w:val="20"/>
          <w:lang w:val="af-ZA"/>
        </w:rPr>
        <w:t>ինչպես</w:t>
      </w:r>
      <w:r w:rsidR="006E7947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նաև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մասնակիցներին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ներկայացվող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0C39F8" w:rsidRPr="00490D05">
        <w:rPr>
          <w:rFonts w:ascii="GHEA Grapalat" w:hAnsi="GHEA Grapalat" w:cs="Arial"/>
          <w:sz w:val="20"/>
          <w:szCs w:val="20"/>
          <w:lang w:val="af-ZA"/>
        </w:rPr>
        <w:t>պայմանները</w:t>
      </w:r>
      <w:r w:rsidR="000C39F8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սահմանված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են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սույն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ընթացակարգի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20B69" w:rsidRPr="00490D05">
        <w:rPr>
          <w:rFonts w:ascii="GHEA Grapalat" w:hAnsi="GHEA Grapalat" w:cs="Arial"/>
          <w:sz w:val="20"/>
          <w:szCs w:val="20"/>
          <w:lang w:val="af-ZA"/>
        </w:rPr>
        <w:t>հրավերով</w:t>
      </w:r>
      <w:r w:rsidR="00A20B69" w:rsidRPr="00490D05">
        <w:rPr>
          <w:rFonts w:ascii="GHEA Grapalat" w:hAnsi="GHEA Grapalat"/>
          <w:sz w:val="20"/>
          <w:szCs w:val="20"/>
          <w:lang w:val="af-ZA"/>
        </w:rPr>
        <w:t>:</w:t>
      </w:r>
    </w:p>
    <w:p w14:paraId="11BBA8E2" w14:textId="505BF230" w:rsidR="00357D48" w:rsidRPr="00490D05" w:rsidRDefault="00882B3F" w:rsidP="00EF3662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Ընտրված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մասնակիցը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որոշվում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առաջարկած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գնին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և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հրավերով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սահմանված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ոչ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գնային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պայմաններին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տրված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ամենաբարձր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գնահատական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ստացած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մասնակցին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նախապատվություն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տալու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սկզբունքով։</w:t>
      </w:r>
    </w:p>
    <w:p w14:paraId="336B7A84" w14:textId="77777777" w:rsidR="0067579A" w:rsidRPr="00490D05" w:rsidRDefault="00357D48" w:rsidP="00EF3662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Էլեկտրոնային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ձևով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հրավեր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տրամադրելու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պահանջի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դեպքում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պատվիրատուն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="00E222A7" w:rsidRPr="00490D05">
        <w:rPr>
          <w:rFonts w:ascii="GHEA Grapalat" w:hAnsi="GHEA Grapalat" w:cs="Arial"/>
          <w:i w:val="0"/>
          <w:lang w:val="af-ZA"/>
        </w:rPr>
        <w:t>անվճար</w:t>
      </w:r>
      <w:r w:rsidR="00E222A7"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ապահովում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հրավերի</w:t>
      </w:r>
      <w:r w:rsidRPr="00490D05">
        <w:rPr>
          <w:rFonts w:ascii="GHEA Grapalat" w:hAnsi="GHEA Grapalat"/>
          <w:i w:val="0"/>
          <w:lang w:val="af-ZA"/>
        </w:rPr>
        <w:t xml:space="preserve">` </w:t>
      </w:r>
      <w:r w:rsidRPr="00490D05">
        <w:rPr>
          <w:rFonts w:ascii="GHEA Grapalat" w:hAnsi="GHEA Grapalat" w:cs="Arial"/>
          <w:i w:val="0"/>
          <w:lang w:val="af-ZA"/>
        </w:rPr>
        <w:t>էլեկտրոնային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ձևով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տրամադրումը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դիմում</w:t>
      </w:r>
      <w:r w:rsidR="0006311D" w:rsidRPr="00490D05">
        <w:rPr>
          <w:rFonts w:ascii="GHEA Grapalat" w:hAnsi="GHEA Grapalat" w:cs="Arial"/>
          <w:i w:val="0"/>
          <w:lang w:val="af-ZA"/>
        </w:rPr>
        <w:t>ը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ստանալու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օրվան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հաջորդող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աշխատանքային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օրվա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ընթացքում</w:t>
      </w:r>
      <w:r w:rsidR="004D5671" w:rsidRPr="00490D05">
        <w:rPr>
          <w:rFonts w:ascii="GHEA Grapalat" w:hAnsi="GHEA Grapalat" w:cs="Arial"/>
          <w:i w:val="0"/>
          <w:lang w:val="af-ZA"/>
        </w:rPr>
        <w:t>։</w:t>
      </w:r>
      <w:r w:rsidRPr="00490D05">
        <w:rPr>
          <w:rFonts w:ascii="GHEA Grapalat" w:hAnsi="GHEA Grapalat"/>
          <w:i w:val="0"/>
          <w:lang w:val="af-ZA"/>
        </w:rPr>
        <w:t xml:space="preserve"> </w:t>
      </w:r>
    </w:p>
    <w:p w14:paraId="21A67460" w14:textId="0EE484F2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Սույն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ընթացակարգին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մասնակցության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հայտերն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անհրաժեշտ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ներկայացնել</w:t>
      </w:r>
      <w:r w:rsidRPr="00490D05">
        <w:rPr>
          <w:rFonts w:ascii="GHEA Grapalat" w:hAnsi="GHEA Grapalat"/>
          <w:i w:val="0"/>
          <w:lang w:val="af-ZA" w:eastAsia="ru-RU"/>
        </w:rPr>
        <w:t xml:space="preserve"> </w:t>
      </w:r>
      <w:r w:rsidRPr="00490D05">
        <w:rPr>
          <w:rFonts w:ascii="GHEA Grapalat" w:hAnsi="GHEA Grapalat" w:cs="Arial"/>
          <w:i w:val="0"/>
          <w:lang w:val="af-ZA" w:eastAsia="ru-RU"/>
        </w:rPr>
        <w:t>էլեկտրոնային</w:t>
      </w:r>
      <w:r w:rsidRPr="00490D05">
        <w:rPr>
          <w:rFonts w:ascii="GHEA Grapalat" w:hAnsi="GHEA Grapalat"/>
          <w:i w:val="0"/>
          <w:lang w:val="af-ZA" w:eastAsia="ru-RU"/>
        </w:rPr>
        <w:t xml:space="preserve"> </w:t>
      </w:r>
      <w:r w:rsidRPr="00490D05">
        <w:rPr>
          <w:rFonts w:ascii="GHEA Grapalat" w:hAnsi="GHEA Grapalat" w:cs="Arial"/>
          <w:i w:val="0"/>
          <w:lang w:val="af-ZA" w:eastAsia="ru-RU"/>
        </w:rPr>
        <w:t>ձևով</w:t>
      </w:r>
      <w:r w:rsidRPr="00490D05">
        <w:rPr>
          <w:rFonts w:ascii="GHEA Grapalat" w:hAnsi="GHEA Grapalat"/>
          <w:i w:val="0"/>
          <w:lang w:val="af-ZA" w:eastAsia="ru-RU"/>
        </w:rPr>
        <w:t xml:space="preserve">` </w:t>
      </w:r>
      <w:r w:rsidRPr="00490D05">
        <w:rPr>
          <w:rFonts w:ascii="GHEA Grapalat" w:hAnsi="GHEA Grapalat" w:cs="Arial"/>
          <w:i w:val="0"/>
          <w:lang w:val="af-ZA" w:eastAsia="ru-RU"/>
        </w:rPr>
        <w:t>էլեկտրոնային</w:t>
      </w:r>
      <w:r w:rsidRPr="00490D05">
        <w:rPr>
          <w:rFonts w:ascii="GHEA Grapalat" w:hAnsi="GHEA Grapalat"/>
          <w:i w:val="0"/>
          <w:lang w:val="af-ZA" w:eastAsia="ru-RU"/>
        </w:rPr>
        <w:t xml:space="preserve"> </w:t>
      </w:r>
      <w:r w:rsidRPr="00490D05">
        <w:rPr>
          <w:rFonts w:ascii="GHEA Grapalat" w:hAnsi="GHEA Grapalat" w:cs="Arial"/>
          <w:i w:val="0"/>
          <w:lang w:val="af-ZA" w:eastAsia="ru-RU"/>
        </w:rPr>
        <w:t>գնումների</w:t>
      </w:r>
      <w:r w:rsidRPr="00490D05">
        <w:rPr>
          <w:rFonts w:ascii="GHEA Grapalat" w:hAnsi="GHEA Grapalat"/>
          <w:i w:val="0"/>
          <w:lang w:val="af-ZA" w:eastAsia="ru-RU"/>
        </w:rPr>
        <w:t xml:space="preserve"> Armeps (</w:t>
      </w:r>
      <w:hyperlink r:id="rId9" w:history="1">
        <w:r w:rsidRPr="00490D05">
          <w:rPr>
            <w:rFonts w:ascii="GHEA Grapalat" w:hAnsi="GHEA Grapalat"/>
            <w:i w:val="0"/>
            <w:lang w:val="af-ZA" w:eastAsia="ru-RU"/>
          </w:rPr>
          <w:t>www.armeps.am</w:t>
        </w:r>
      </w:hyperlink>
      <w:r w:rsidRPr="00490D05">
        <w:rPr>
          <w:rFonts w:ascii="GHEA Grapalat" w:hAnsi="GHEA Grapalat"/>
          <w:i w:val="0"/>
          <w:lang w:val="af-ZA" w:eastAsia="ru-RU"/>
        </w:rPr>
        <w:t xml:space="preserve">) </w:t>
      </w:r>
      <w:r w:rsidRPr="00490D05">
        <w:rPr>
          <w:rFonts w:ascii="GHEA Grapalat" w:hAnsi="GHEA Grapalat" w:cs="Arial"/>
          <w:i w:val="0"/>
          <w:lang w:val="af-ZA" w:eastAsia="ru-RU"/>
        </w:rPr>
        <w:t>համակարգի</w:t>
      </w:r>
      <w:r w:rsidRPr="00490D05">
        <w:rPr>
          <w:rFonts w:ascii="GHEA Grapalat" w:hAnsi="GHEA Grapalat"/>
          <w:i w:val="0"/>
          <w:lang w:val="af-ZA" w:eastAsia="ru-RU"/>
        </w:rPr>
        <w:t xml:space="preserve">  </w:t>
      </w:r>
      <w:r w:rsidRPr="00490D05">
        <w:rPr>
          <w:rFonts w:ascii="GHEA Grapalat" w:hAnsi="GHEA Grapalat" w:cs="Arial"/>
          <w:i w:val="0"/>
          <w:lang w:val="af-ZA" w:eastAsia="ru-RU"/>
        </w:rPr>
        <w:t>միջոցով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մինչև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սույն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հայտարարության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հրապարակման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օրվանից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հաշված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մինչև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="00D30C9A" w:rsidRPr="00490D05">
        <w:rPr>
          <w:rFonts w:ascii="GHEA Grapalat" w:hAnsi="GHEA Grapalat"/>
          <w:b/>
          <w:i w:val="0"/>
          <w:lang w:val="hy-AM"/>
        </w:rPr>
        <w:t xml:space="preserve">2024 </w:t>
      </w:r>
      <w:r w:rsidR="00D30C9A" w:rsidRPr="00490D05">
        <w:rPr>
          <w:rFonts w:ascii="GHEA Grapalat" w:hAnsi="GHEA Grapalat" w:cs="Arial"/>
          <w:b/>
          <w:i w:val="0"/>
          <w:lang w:val="hy-AM"/>
        </w:rPr>
        <w:t>թվականի</w:t>
      </w:r>
      <w:r w:rsidR="00D30C9A" w:rsidRPr="00490D05">
        <w:rPr>
          <w:rFonts w:ascii="GHEA Grapalat" w:hAnsi="GHEA Grapalat"/>
          <w:b/>
          <w:i w:val="0"/>
          <w:lang w:val="hy-AM"/>
        </w:rPr>
        <w:t xml:space="preserve"> </w:t>
      </w:r>
      <w:r w:rsidR="00315AB5" w:rsidRPr="00490D05">
        <w:rPr>
          <w:rFonts w:ascii="GHEA Grapalat" w:hAnsi="GHEA Grapalat" w:cs="Arial"/>
          <w:b/>
          <w:i w:val="0"/>
          <w:lang w:val="hy-AM"/>
        </w:rPr>
        <w:t>հունիսի</w:t>
      </w:r>
      <w:r w:rsidR="00490D05" w:rsidRPr="00490D05">
        <w:rPr>
          <w:rFonts w:ascii="GHEA Grapalat" w:hAnsi="GHEA Grapalat"/>
          <w:b/>
          <w:i w:val="0"/>
          <w:lang w:val="hy-AM"/>
        </w:rPr>
        <w:t xml:space="preserve"> 19</w:t>
      </w:r>
      <w:r w:rsidRPr="00490D05">
        <w:rPr>
          <w:rFonts w:ascii="GHEA Grapalat" w:hAnsi="GHEA Grapalat"/>
          <w:b/>
          <w:i w:val="0"/>
          <w:lang w:val="hy-AM"/>
        </w:rPr>
        <w:t>-</w:t>
      </w:r>
      <w:r w:rsidRPr="00490D05">
        <w:rPr>
          <w:rFonts w:ascii="GHEA Grapalat" w:hAnsi="GHEA Grapalat" w:cs="Arial"/>
          <w:b/>
          <w:i w:val="0"/>
          <w:lang w:val="hy-AM"/>
        </w:rPr>
        <w:t>ը</w:t>
      </w:r>
      <w:r w:rsidRPr="00490D05">
        <w:rPr>
          <w:rFonts w:ascii="GHEA Grapalat" w:hAnsi="GHEA Grapalat"/>
          <w:b/>
          <w:i w:val="0"/>
          <w:lang w:val="af-ZA"/>
        </w:rPr>
        <w:t xml:space="preserve">, </w:t>
      </w:r>
      <w:r w:rsidR="004C5EFF" w:rsidRPr="00490D05">
        <w:rPr>
          <w:rFonts w:ascii="GHEA Grapalat" w:hAnsi="GHEA Grapalat" w:cs="Arial"/>
          <w:b/>
          <w:i w:val="0"/>
          <w:lang w:val="en-US"/>
        </w:rPr>
        <w:t>ժամը</w:t>
      </w:r>
      <w:r w:rsidR="004C5EFF" w:rsidRPr="00490D05">
        <w:rPr>
          <w:rFonts w:ascii="GHEA Grapalat" w:hAnsi="GHEA Grapalat" w:cs="Sylfaen"/>
          <w:b/>
          <w:i w:val="0"/>
          <w:lang w:val="af-ZA"/>
        </w:rPr>
        <w:t xml:space="preserve"> </w:t>
      </w:r>
      <w:r w:rsidR="001457C1" w:rsidRPr="00490D05">
        <w:rPr>
          <w:rFonts w:ascii="GHEA Grapalat" w:hAnsi="GHEA Grapalat" w:cs="Sylfaen"/>
          <w:b/>
          <w:i w:val="0"/>
          <w:lang w:val="af-ZA"/>
        </w:rPr>
        <w:t>0</w:t>
      </w:r>
      <w:r w:rsidR="000B3C9F" w:rsidRPr="00490D05">
        <w:rPr>
          <w:rFonts w:ascii="GHEA Grapalat" w:hAnsi="GHEA Grapalat" w:cs="Sylfaen"/>
          <w:b/>
          <w:i w:val="0"/>
          <w:lang w:val="hy-AM"/>
        </w:rPr>
        <w:t>9</w:t>
      </w:r>
      <w:r w:rsidR="000B3C9F" w:rsidRPr="00490D05">
        <w:rPr>
          <w:rFonts w:ascii="GHEA Grapalat" w:hAnsi="GHEA Grapalat" w:cs="Sylfaen"/>
          <w:b/>
          <w:i w:val="0"/>
          <w:lang w:val="af-ZA"/>
        </w:rPr>
        <w:t>:3</w:t>
      </w:r>
      <w:r w:rsidR="001457C1" w:rsidRPr="00490D05">
        <w:rPr>
          <w:rFonts w:ascii="GHEA Grapalat" w:hAnsi="GHEA Grapalat" w:cs="Sylfaen"/>
          <w:b/>
          <w:i w:val="0"/>
          <w:lang w:val="af-ZA"/>
        </w:rPr>
        <w:t>0</w:t>
      </w:r>
      <w:r w:rsidRPr="00490D05">
        <w:rPr>
          <w:rFonts w:ascii="GHEA Grapalat" w:hAnsi="GHEA Grapalat"/>
          <w:b/>
          <w:i w:val="0"/>
          <w:lang w:val="af-ZA"/>
        </w:rPr>
        <w:t>-</w:t>
      </w:r>
      <w:r w:rsidRPr="00490D05">
        <w:rPr>
          <w:rFonts w:ascii="GHEA Grapalat" w:hAnsi="GHEA Grapalat" w:cs="Arial"/>
          <w:b/>
          <w:i w:val="0"/>
          <w:lang w:val="af-ZA"/>
        </w:rPr>
        <w:t>ը</w:t>
      </w:r>
      <w:r w:rsidRPr="00490D05">
        <w:rPr>
          <w:rFonts w:ascii="GHEA Grapalat" w:hAnsi="GHEA Grapalat"/>
          <w:i w:val="0"/>
          <w:lang w:val="af-ZA"/>
        </w:rPr>
        <w:t xml:space="preserve">: </w:t>
      </w:r>
      <w:r w:rsidRPr="00490D05">
        <w:rPr>
          <w:rFonts w:ascii="GHEA Grapalat" w:hAnsi="GHEA Grapalat" w:cs="Arial"/>
          <w:i w:val="0"/>
          <w:lang w:val="af-ZA"/>
        </w:rPr>
        <w:t>Հայտերը</w:t>
      </w:r>
      <w:r w:rsidRPr="00490D05">
        <w:rPr>
          <w:rFonts w:ascii="GHEA Grapalat" w:hAnsi="GHEA Grapalat"/>
          <w:i w:val="0"/>
          <w:lang w:val="af-ZA"/>
        </w:rPr>
        <w:t xml:space="preserve">, </w:t>
      </w:r>
      <w:r w:rsidRPr="00490D05">
        <w:rPr>
          <w:rFonts w:ascii="GHEA Grapalat" w:hAnsi="GHEA Grapalat" w:cs="Arial"/>
          <w:i w:val="0"/>
          <w:lang w:val="af-ZA"/>
        </w:rPr>
        <w:t>հայերենից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բացի</w:t>
      </w:r>
      <w:r w:rsidRPr="00490D05">
        <w:rPr>
          <w:rFonts w:ascii="GHEA Grapalat" w:hAnsi="GHEA Grapalat"/>
          <w:i w:val="0"/>
          <w:lang w:val="af-ZA"/>
        </w:rPr>
        <w:t xml:space="preserve">, </w:t>
      </w:r>
      <w:r w:rsidRPr="00490D05">
        <w:rPr>
          <w:rFonts w:ascii="GHEA Grapalat" w:hAnsi="GHEA Grapalat" w:cs="Arial"/>
          <w:i w:val="0"/>
          <w:lang w:val="af-ZA"/>
        </w:rPr>
        <w:t>կարող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են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ներկայացվել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նաև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անգլերեն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կամ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ռուսերեն</w:t>
      </w:r>
      <w:r w:rsidRPr="00490D05">
        <w:rPr>
          <w:rFonts w:ascii="GHEA Grapalat" w:hAnsi="GHEA Grapalat"/>
          <w:i w:val="0"/>
          <w:lang w:val="af-ZA"/>
        </w:rPr>
        <w:t xml:space="preserve">: </w:t>
      </w:r>
    </w:p>
    <w:p w14:paraId="09CB4AEA" w14:textId="23582E09" w:rsidR="001B2024" w:rsidRPr="00490D05" w:rsidRDefault="001B2024" w:rsidP="001B2024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 w:cs="Arial"/>
          <w:i w:val="0"/>
          <w:lang w:val="af-ZA"/>
        </w:rPr>
        <w:t>Հայտերի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բացումը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տեղի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կունենա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էլեկտրոնային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ձևով</w:t>
      </w:r>
      <w:r w:rsidRPr="00490D05">
        <w:rPr>
          <w:rFonts w:ascii="GHEA Grapalat" w:hAnsi="GHEA Grapalat"/>
          <w:i w:val="0"/>
          <w:lang w:val="af-ZA"/>
        </w:rPr>
        <w:t>`</w:t>
      </w:r>
      <w:r w:rsidRPr="00490D05">
        <w:rPr>
          <w:rFonts w:ascii="GHEA Grapalat" w:hAnsi="GHEA Grapalat"/>
          <w:i w:val="0"/>
          <w:lang w:val="af-ZA" w:eastAsia="ru-RU"/>
        </w:rPr>
        <w:t xml:space="preserve"> </w:t>
      </w:r>
      <w:r w:rsidRPr="00490D05">
        <w:rPr>
          <w:rFonts w:ascii="GHEA Grapalat" w:hAnsi="GHEA Grapalat" w:cs="Arial"/>
          <w:i w:val="0"/>
          <w:lang w:val="af-ZA" w:eastAsia="ru-RU"/>
        </w:rPr>
        <w:t>էլեկտրոնային</w:t>
      </w:r>
      <w:r w:rsidRPr="00490D05">
        <w:rPr>
          <w:rFonts w:ascii="GHEA Grapalat" w:hAnsi="GHEA Grapalat"/>
          <w:i w:val="0"/>
          <w:lang w:val="af-ZA" w:eastAsia="ru-RU"/>
        </w:rPr>
        <w:t xml:space="preserve"> </w:t>
      </w:r>
      <w:r w:rsidRPr="00490D05">
        <w:rPr>
          <w:rFonts w:ascii="GHEA Grapalat" w:hAnsi="GHEA Grapalat" w:cs="Arial"/>
          <w:i w:val="0"/>
          <w:lang w:val="af-ZA" w:eastAsia="ru-RU"/>
        </w:rPr>
        <w:t>գնումների</w:t>
      </w:r>
      <w:r w:rsidRPr="00490D05">
        <w:rPr>
          <w:rFonts w:ascii="GHEA Grapalat" w:hAnsi="GHEA Grapalat"/>
          <w:i w:val="0"/>
          <w:lang w:val="af-ZA" w:eastAsia="ru-RU"/>
        </w:rPr>
        <w:t xml:space="preserve"> Armeps </w:t>
      </w:r>
      <w:r w:rsidRPr="00490D05">
        <w:rPr>
          <w:rFonts w:ascii="GHEA Grapalat" w:hAnsi="GHEA Grapalat" w:cs="Arial"/>
          <w:i w:val="0"/>
          <w:lang w:val="af-ZA" w:eastAsia="ru-RU"/>
        </w:rPr>
        <w:t>համակարգի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միջոցով</w:t>
      </w:r>
      <w:r w:rsidRPr="00490D05">
        <w:rPr>
          <w:rFonts w:ascii="GHEA Grapalat" w:hAnsi="GHEA Grapalat"/>
          <w:i w:val="0"/>
          <w:lang w:val="af-ZA"/>
        </w:rPr>
        <w:t xml:space="preserve">,  </w:t>
      </w:r>
      <w:r w:rsidR="00D30C9A" w:rsidRPr="00490D05">
        <w:rPr>
          <w:rFonts w:ascii="GHEA Grapalat" w:hAnsi="GHEA Grapalat"/>
          <w:b/>
          <w:i w:val="0"/>
          <w:lang w:val="hy-AM"/>
        </w:rPr>
        <w:t xml:space="preserve">2024 </w:t>
      </w:r>
      <w:r w:rsidR="00D30C9A" w:rsidRPr="00490D05">
        <w:rPr>
          <w:rFonts w:ascii="GHEA Grapalat" w:hAnsi="GHEA Grapalat" w:cs="Arial"/>
          <w:b/>
          <w:i w:val="0"/>
          <w:lang w:val="hy-AM"/>
        </w:rPr>
        <w:t>թվականի</w:t>
      </w:r>
      <w:r w:rsidR="00D30C9A" w:rsidRPr="00490D05">
        <w:rPr>
          <w:rFonts w:ascii="GHEA Grapalat" w:hAnsi="GHEA Grapalat"/>
          <w:b/>
          <w:i w:val="0"/>
          <w:lang w:val="hy-AM"/>
        </w:rPr>
        <w:t xml:space="preserve"> </w:t>
      </w:r>
      <w:r w:rsidR="00315AB5" w:rsidRPr="00490D05">
        <w:rPr>
          <w:rFonts w:ascii="GHEA Grapalat" w:hAnsi="GHEA Grapalat" w:cs="Arial"/>
          <w:b/>
          <w:i w:val="0"/>
          <w:lang w:val="hy-AM"/>
        </w:rPr>
        <w:t>հունիսի</w:t>
      </w:r>
      <w:r w:rsidR="00490D05" w:rsidRPr="00490D05">
        <w:rPr>
          <w:rFonts w:ascii="GHEA Grapalat" w:hAnsi="GHEA Grapalat"/>
          <w:b/>
          <w:i w:val="0"/>
          <w:lang w:val="hy-AM"/>
        </w:rPr>
        <w:t xml:space="preserve"> 19</w:t>
      </w:r>
      <w:r w:rsidRPr="00490D05">
        <w:rPr>
          <w:rFonts w:ascii="GHEA Grapalat" w:hAnsi="GHEA Grapalat"/>
          <w:b/>
          <w:i w:val="0"/>
          <w:lang w:val="hy-AM"/>
        </w:rPr>
        <w:t>-</w:t>
      </w:r>
      <w:r w:rsidRPr="00490D05">
        <w:rPr>
          <w:rFonts w:ascii="GHEA Grapalat" w:hAnsi="GHEA Grapalat" w:cs="Arial"/>
          <w:b/>
          <w:i w:val="0"/>
          <w:lang w:val="hy-AM"/>
        </w:rPr>
        <w:t>ին</w:t>
      </w:r>
      <w:r w:rsidRPr="00490D05">
        <w:rPr>
          <w:rFonts w:ascii="GHEA Grapalat" w:hAnsi="GHEA Grapalat"/>
          <w:b/>
          <w:i w:val="0"/>
          <w:lang w:val="af-ZA"/>
        </w:rPr>
        <w:t xml:space="preserve">, </w:t>
      </w:r>
      <w:r w:rsidR="004C5EFF" w:rsidRPr="00490D05">
        <w:rPr>
          <w:rFonts w:ascii="GHEA Grapalat" w:hAnsi="GHEA Grapalat" w:cs="Arial"/>
          <w:b/>
          <w:i w:val="0"/>
          <w:lang w:val="en-US"/>
        </w:rPr>
        <w:t>ժամը</w:t>
      </w:r>
      <w:r w:rsidR="004C5EFF" w:rsidRPr="00490D05">
        <w:rPr>
          <w:rFonts w:ascii="GHEA Grapalat" w:hAnsi="GHEA Grapalat" w:cs="Sylfaen"/>
          <w:b/>
          <w:i w:val="0"/>
          <w:lang w:val="af-ZA"/>
        </w:rPr>
        <w:t xml:space="preserve"> </w:t>
      </w:r>
      <w:r w:rsidR="000B3C9F" w:rsidRPr="00490D05">
        <w:rPr>
          <w:rFonts w:ascii="GHEA Grapalat" w:hAnsi="GHEA Grapalat" w:cs="Sylfaen"/>
          <w:b/>
          <w:i w:val="0"/>
          <w:lang w:val="hy-AM"/>
        </w:rPr>
        <w:t>09</w:t>
      </w:r>
      <w:r w:rsidR="000B3C9F" w:rsidRPr="00490D05">
        <w:rPr>
          <w:rFonts w:ascii="GHEA Grapalat" w:hAnsi="GHEA Grapalat" w:cs="Sylfaen"/>
          <w:b/>
          <w:i w:val="0"/>
          <w:lang w:val="af-ZA"/>
        </w:rPr>
        <w:t>:</w:t>
      </w:r>
      <w:r w:rsidR="000B3C9F" w:rsidRPr="00490D05">
        <w:rPr>
          <w:rFonts w:ascii="GHEA Grapalat" w:hAnsi="GHEA Grapalat" w:cs="Sylfaen"/>
          <w:b/>
          <w:i w:val="0"/>
          <w:lang w:val="hy-AM"/>
        </w:rPr>
        <w:t>3</w:t>
      </w:r>
      <w:r w:rsidR="001457C1" w:rsidRPr="00490D05">
        <w:rPr>
          <w:rFonts w:ascii="GHEA Grapalat" w:hAnsi="GHEA Grapalat" w:cs="Sylfaen"/>
          <w:b/>
          <w:i w:val="0"/>
          <w:lang w:val="af-ZA"/>
        </w:rPr>
        <w:t>0</w:t>
      </w:r>
      <w:r w:rsidRPr="00490D05">
        <w:rPr>
          <w:rFonts w:ascii="GHEA Grapalat" w:hAnsi="GHEA Grapalat"/>
          <w:i w:val="0"/>
          <w:lang w:val="af-ZA"/>
        </w:rPr>
        <w:t>-</w:t>
      </w:r>
      <w:r w:rsidRPr="00490D05">
        <w:rPr>
          <w:rFonts w:ascii="GHEA Grapalat" w:hAnsi="GHEA Grapalat" w:cs="Arial"/>
          <w:b/>
          <w:i w:val="0"/>
          <w:lang w:val="af-ZA"/>
        </w:rPr>
        <w:t>ին։</w:t>
      </w:r>
      <w:r w:rsidRPr="00490D05">
        <w:rPr>
          <w:rFonts w:ascii="GHEA Grapalat" w:hAnsi="GHEA Grapalat"/>
          <w:i w:val="0"/>
          <w:lang w:val="af-ZA"/>
        </w:rPr>
        <w:t xml:space="preserve"> </w:t>
      </w:r>
    </w:p>
    <w:p w14:paraId="5705A3C9" w14:textId="77777777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  <w:r w:rsidRPr="00490D05">
        <w:rPr>
          <w:rFonts w:ascii="GHEA Grapalat" w:hAnsi="GHEA Grapalat" w:cs="Arial"/>
          <w:i w:val="0"/>
          <w:lang w:val="af-ZA"/>
        </w:rPr>
        <w:t>Սույն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ընթացակարգի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վերաբերյալ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բողոք</w:t>
      </w:r>
      <w:r w:rsidRPr="00490D05">
        <w:rPr>
          <w:rFonts w:ascii="GHEA Grapalat" w:hAnsi="GHEA Grapalat" w:cs="Arial"/>
          <w:i w:val="0"/>
          <w:lang w:val="hy-AM"/>
        </w:rPr>
        <w:t>արկումն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իրականացվում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է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/>
          <w:i w:val="0"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/>
          <w:i w:val="0"/>
          <w:lang w:val="af-ZA"/>
        </w:rPr>
        <w:t>«</w:t>
      </w:r>
      <w:r w:rsidRPr="00490D05">
        <w:rPr>
          <w:rFonts w:ascii="GHEA Grapalat" w:hAnsi="GHEA Grapalat" w:cs="Arial"/>
          <w:i w:val="0"/>
          <w:lang w:val="hy-AM"/>
        </w:rPr>
        <w:t>Գնումների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մասին</w:t>
      </w:r>
      <w:r w:rsidRPr="00490D05">
        <w:rPr>
          <w:rFonts w:ascii="GHEA Grapalat" w:hAnsi="GHEA Grapalat"/>
          <w:i w:val="0"/>
          <w:lang w:val="af-ZA"/>
        </w:rPr>
        <w:t>»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ՀՀ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օրենքով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և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ՀՀ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քաղաքացիական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դատավարության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օրենսգրքով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սահմանված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կարգով։</w:t>
      </w:r>
    </w:p>
    <w:p w14:paraId="0E693961" w14:textId="77777777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</w:p>
    <w:p w14:paraId="75CAEC2B" w14:textId="76C5DDC8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  <w:r w:rsidRPr="00490D05">
        <w:rPr>
          <w:rFonts w:ascii="GHEA Grapalat" w:hAnsi="GHEA Grapalat" w:cs="Arial"/>
          <w:i w:val="0"/>
          <w:lang w:val="af-ZA"/>
        </w:rPr>
        <w:t>Սույն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հայտարարության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հետ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կապված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լրացուցիչ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տեղեկություններ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ստանալու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համար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կարող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եք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դիմել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գնահատող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հանձնաժողովի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lang w:val="af-ZA"/>
        </w:rPr>
        <w:t>քարտուղար</w:t>
      </w:r>
      <w:r w:rsidRPr="00490D05">
        <w:rPr>
          <w:rFonts w:ascii="GHEA Grapalat" w:hAnsi="GHEA Grapalat"/>
          <w:i w:val="0"/>
          <w:lang w:val="af-ZA"/>
        </w:rPr>
        <w:t xml:space="preserve"> `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="000B3C9F" w:rsidRPr="00490D05">
        <w:rPr>
          <w:rFonts w:ascii="GHEA Grapalat" w:hAnsi="GHEA Grapalat" w:cs="Arial"/>
          <w:i w:val="0"/>
          <w:lang w:val="hy-AM"/>
        </w:rPr>
        <w:t>Է</w:t>
      </w:r>
      <w:r w:rsidR="000B3C9F" w:rsidRPr="00490D05">
        <w:rPr>
          <w:rFonts w:ascii="GHEA Grapalat" w:hAnsi="GHEA Grapalat" w:cs="Sylfaen"/>
          <w:i w:val="0"/>
          <w:lang w:val="hy-AM"/>
        </w:rPr>
        <w:t xml:space="preserve">. </w:t>
      </w:r>
      <w:r w:rsidR="000B3C9F" w:rsidRPr="00490D05">
        <w:rPr>
          <w:rFonts w:ascii="GHEA Grapalat" w:hAnsi="GHEA Grapalat" w:cs="Arial"/>
          <w:i w:val="0"/>
          <w:lang w:val="hy-AM"/>
        </w:rPr>
        <w:t>Սիմոնյանին</w:t>
      </w:r>
      <w:r w:rsidRPr="00490D05">
        <w:rPr>
          <w:rFonts w:ascii="GHEA Grapalat" w:hAnsi="GHEA Grapalat" w:cs="Sylfaen"/>
          <w:i w:val="0"/>
          <w:lang w:val="hy-AM"/>
        </w:rPr>
        <w:t>:</w:t>
      </w:r>
    </w:p>
    <w:p w14:paraId="04D314BA" w14:textId="77777777" w:rsidR="001B2024" w:rsidRPr="00490D05" w:rsidRDefault="001B2024" w:rsidP="001B2024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90D05">
        <w:rPr>
          <w:rFonts w:ascii="GHEA Grapalat" w:hAnsi="GHEA Grapalat"/>
          <w:i w:val="0"/>
          <w:lang w:val="af-ZA"/>
        </w:rPr>
        <w:tab/>
      </w:r>
      <w:r w:rsidRPr="00490D05">
        <w:rPr>
          <w:rFonts w:ascii="GHEA Grapalat" w:hAnsi="GHEA Grapalat"/>
          <w:i w:val="0"/>
          <w:lang w:val="af-ZA"/>
        </w:rPr>
        <w:tab/>
      </w:r>
      <w:r w:rsidRPr="00490D05">
        <w:rPr>
          <w:rFonts w:ascii="GHEA Grapalat" w:hAnsi="GHEA Grapalat"/>
          <w:i w:val="0"/>
          <w:lang w:val="af-ZA"/>
        </w:rPr>
        <w:tab/>
      </w:r>
      <w:r w:rsidRPr="00490D05">
        <w:rPr>
          <w:rFonts w:ascii="GHEA Grapalat" w:hAnsi="GHEA Grapalat"/>
          <w:i w:val="0"/>
          <w:lang w:val="af-ZA"/>
        </w:rPr>
        <w:tab/>
      </w:r>
      <w:r w:rsidRPr="00490D05">
        <w:rPr>
          <w:rFonts w:ascii="GHEA Grapalat" w:hAnsi="GHEA Grapalat"/>
          <w:i w:val="0"/>
          <w:lang w:val="af-ZA"/>
        </w:rPr>
        <w:tab/>
        <w:t xml:space="preserve">             </w:t>
      </w:r>
    </w:p>
    <w:p w14:paraId="30CED4A6" w14:textId="5AC6C808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  <w:r w:rsidRPr="00490D05">
        <w:rPr>
          <w:rFonts w:ascii="GHEA Grapalat" w:hAnsi="GHEA Grapalat" w:cs="Arial"/>
          <w:b/>
          <w:i w:val="0"/>
          <w:lang w:val="af-ZA"/>
        </w:rPr>
        <w:t>Հեռախոս</w:t>
      </w:r>
      <w:r w:rsidRPr="00490D05">
        <w:rPr>
          <w:rFonts w:ascii="GHEA Grapalat" w:hAnsi="GHEA Grapalat"/>
          <w:b/>
          <w:i w:val="0"/>
          <w:lang w:val="af-ZA"/>
        </w:rPr>
        <w:t>`</w:t>
      </w:r>
      <w:r w:rsidRPr="00490D05">
        <w:rPr>
          <w:rFonts w:ascii="GHEA Grapalat" w:hAnsi="GHEA Grapalat"/>
          <w:i w:val="0"/>
          <w:lang w:val="af-ZA"/>
        </w:rPr>
        <w:t xml:space="preserve"> </w:t>
      </w:r>
      <w:r w:rsidRPr="00490D05">
        <w:rPr>
          <w:rFonts w:ascii="GHEA Grapalat" w:hAnsi="GHEA Grapalat"/>
          <w:i w:val="0"/>
          <w:lang w:val="hy-AM"/>
        </w:rPr>
        <w:t>011514</w:t>
      </w:r>
      <w:r w:rsidR="000B3C9F" w:rsidRPr="00490D05">
        <w:rPr>
          <w:rFonts w:ascii="GHEA Grapalat" w:hAnsi="GHEA Grapalat"/>
          <w:i w:val="0"/>
          <w:lang w:val="hy-AM"/>
        </w:rPr>
        <w:t>216</w:t>
      </w:r>
      <w:r w:rsidRPr="00490D05">
        <w:rPr>
          <w:rFonts w:ascii="GHEA Grapalat" w:hAnsi="GHEA Grapalat" w:cs="Arial"/>
          <w:i w:val="0"/>
          <w:lang w:val="af-ZA"/>
        </w:rPr>
        <w:t>։</w:t>
      </w:r>
    </w:p>
    <w:p w14:paraId="3C783824" w14:textId="77777777" w:rsidR="000B3C9F" w:rsidRPr="00490D05" w:rsidRDefault="001B2024" w:rsidP="000B3C9F">
      <w:pPr>
        <w:pStyle w:val="BodyTextIndent"/>
        <w:spacing w:line="240" w:lineRule="auto"/>
        <w:rPr>
          <w:rFonts w:ascii="GHEA Grapalat" w:hAnsi="GHEA Grapalat"/>
          <w:lang w:val="hy-AM"/>
        </w:rPr>
      </w:pPr>
      <w:r w:rsidRPr="00490D05">
        <w:rPr>
          <w:rFonts w:ascii="GHEA Grapalat" w:hAnsi="GHEA Grapalat"/>
          <w:b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b/>
          <w:i w:val="0"/>
          <w:lang w:val="af-ZA"/>
        </w:rPr>
        <w:t>Էլ</w:t>
      </w:r>
      <w:r w:rsidRPr="00490D05">
        <w:rPr>
          <w:rFonts w:ascii="GHEA Grapalat" w:hAnsi="GHEA Grapalat"/>
          <w:b/>
          <w:i w:val="0"/>
          <w:lang w:val="af-ZA"/>
        </w:rPr>
        <w:t>.</w:t>
      </w:r>
      <w:r w:rsidRPr="00490D05">
        <w:rPr>
          <w:rFonts w:ascii="GHEA Grapalat" w:hAnsi="GHEA Grapalat" w:cs="Arial"/>
          <w:b/>
          <w:i w:val="0"/>
          <w:lang w:val="af-ZA"/>
        </w:rPr>
        <w:t>փոստ</w:t>
      </w:r>
      <w:r w:rsidRPr="00490D05">
        <w:rPr>
          <w:rFonts w:ascii="GHEA Grapalat" w:hAnsi="GHEA Grapalat"/>
          <w:b/>
          <w:i w:val="0"/>
          <w:lang w:val="af-ZA"/>
        </w:rPr>
        <w:t>`</w:t>
      </w:r>
      <w:r w:rsidRPr="00490D05">
        <w:rPr>
          <w:rFonts w:ascii="GHEA Grapalat" w:hAnsi="GHEA Grapalat"/>
          <w:i w:val="0"/>
          <w:lang w:val="hy-AM"/>
        </w:rPr>
        <w:t xml:space="preserve"> </w:t>
      </w:r>
      <w:r w:rsidR="000B3C9F" w:rsidRPr="00490D05">
        <w:rPr>
          <w:rFonts w:ascii="GHEA Grapalat" w:hAnsi="GHEA Grapalat"/>
          <w:lang w:val="hy-AM"/>
        </w:rPr>
        <w:t>edita.simonyan@yerevan.am</w:t>
      </w:r>
    </w:p>
    <w:p w14:paraId="422604CB" w14:textId="4DB1E3AD" w:rsidR="001B2024" w:rsidRPr="00490D05" w:rsidRDefault="001B2024" w:rsidP="001B2024">
      <w:pPr>
        <w:pStyle w:val="BodyTextIndent"/>
        <w:spacing w:line="240" w:lineRule="auto"/>
        <w:rPr>
          <w:rFonts w:ascii="GHEA Grapalat" w:hAnsi="GHEA Grapalat"/>
          <w:b/>
          <w:i w:val="0"/>
          <w:lang w:val="af-ZA"/>
        </w:rPr>
      </w:pPr>
      <w:r w:rsidRPr="00490D05">
        <w:rPr>
          <w:rFonts w:ascii="GHEA Grapalat" w:hAnsi="GHEA Grapalat" w:cs="Arial"/>
          <w:b/>
          <w:i w:val="0"/>
          <w:lang w:val="af-ZA"/>
        </w:rPr>
        <w:t>Պատվիրատու</w:t>
      </w:r>
      <w:r w:rsidRPr="00490D05">
        <w:rPr>
          <w:rFonts w:ascii="GHEA Grapalat" w:hAnsi="GHEA Grapalat"/>
          <w:b/>
          <w:i w:val="0"/>
          <w:lang w:val="af-ZA"/>
        </w:rPr>
        <w:t>`</w:t>
      </w:r>
      <w:r w:rsidRPr="00490D05">
        <w:rPr>
          <w:rFonts w:ascii="GHEA Grapalat" w:hAnsi="GHEA Grapalat"/>
          <w:b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b/>
          <w:i w:val="0"/>
          <w:lang w:val="hy-AM"/>
        </w:rPr>
        <w:t>Երևանի</w:t>
      </w:r>
      <w:r w:rsidRPr="00490D05">
        <w:rPr>
          <w:rFonts w:ascii="GHEA Grapalat" w:hAnsi="GHEA Grapalat"/>
          <w:b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b/>
          <w:i w:val="0"/>
          <w:lang w:val="hy-AM"/>
        </w:rPr>
        <w:t>քաղաքապետարան</w:t>
      </w:r>
      <w:r w:rsidRPr="00490D05">
        <w:rPr>
          <w:rFonts w:ascii="GHEA Grapalat" w:hAnsi="GHEA Grapalat" w:cs="Arial"/>
          <w:b/>
          <w:i w:val="0"/>
          <w:lang w:val="af-ZA"/>
        </w:rPr>
        <w:t>։</w:t>
      </w:r>
    </w:p>
    <w:p w14:paraId="5DF692C9" w14:textId="77777777" w:rsidR="00055CC2" w:rsidRPr="00490D05" w:rsidRDefault="00055CC2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576A124B" w14:textId="77777777" w:rsidR="00055CC2" w:rsidRPr="00490D05" w:rsidRDefault="00055CC2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1B4CA8F5" w14:textId="77777777" w:rsidR="00055CC2" w:rsidRPr="00490D05" w:rsidRDefault="00055CC2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66FA6D15" w14:textId="77777777" w:rsidR="00037DDE" w:rsidRPr="00490D05" w:rsidRDefault="00037DDE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3037B3AB" w14:textId="77777777" w:rsidR="00037DDE" w:rsidRPr="00490D05" w:rsidRDefault="00037DDE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63F47652" w14:textId="77777777" w:rsidR="00037DDE" w:rsidRPr="00490D05" w:rsidRDefault="00037DDE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346C0168" w14:textId="77777777" w:rsidR="00037DDE" w:rsidRPr="00490D05" w:rsidRDefault="00037DDE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2E7EAF8D" w14:textId="77777777" w:rsidR="00037DDE" w:rsidRPr="00490D05" w:rsidRDefault="00037DDE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782C22F7" w14:textId="77777777" w:rsidR="00315AB5" w:rsidRPr="00490D05" w:rsidRDefault="00315AB5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50465C0F" w14:textId="77777777" w:rsidR="00315AB5" w:rsidRPr="00490D05" w:rsidRDefault="00315AB5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36468EE1" w14:textId="77777777" w:rsidR="00315AB5" w:rsidRPr="00490D05" w:rsidRDefault="00315AB5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4BE42900" w14:textId="77777777" w:rsidR="00315AB5" w:rsidRPr="00490D05" w:rsidRDefault="00315AB5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0B05C7FC" w14:textId="77777777" w:rsidR="00315AB5" w:rsidRPr="00490D05" w:rsidRDefault="00315AB5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77D5BFFF" w14:textId="77777777" w:rsidR="00315AB5" w:rsidRPr="00490D05" w:rsidRDefault="00315AB5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4D21739D" w14:textId="77777777" w:rsidR="00037DDE" w:rsidRPr="00490D05" w:rsidRDefault="00037DDE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48087D88" w14:textId="77777777" w:rsidR="001B2024" w:rsidRPr="00490D05" w:rsidRDefault="001B2024" w:rsidP="00A13015">
      <w:pPr>
        <w:pStyle w:val="BodyText"/>
        <w:ind w:right="-7"/>
        <w:rPr>
          <w:rFonts w:ascii="GHEA Grapalat" w:hAnsi="GHEA Grapalat" w:cs="Sylfaen"/>
          <w:i/>
          <w:sz w:val="22"/>
          <w:lang w:val="af-ZA"/>
        </w:rPr>
      </w:pPr>
    </w:p>
    <w:p w14:paraId="08C4A5BF" w14:textId="77777777" w:rsidR="001B2024" w:rsidRPr="00490D05" w:rsidRDefault="001B2024" w:rsidP="001B2024">
      <w:pPr>
        <w:pStyle w:val="BodyText"/>
        <w:spacing w:after="0"/>
        <w:ind w:firstLine="567"/>
        <w:jc w:val="right"/>
        <w:rPr>
          <w:rFonts w:ascii="GHEA Grapalat" w:hAnsi="GHEA Grapalat" w:cs="Times Armenia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Հաստատված</w:t>
      </w:r>
      <w:r w:rsidRPr="00490D05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</w:p>
    <w:p w14:paraId="7B1753F8" w14:textId="2B8FD896" w:rsidR="001B2024" w:rsidRPr="00490D05" w:rsidRDefault="001B2024" w:rsidP="001B2024">
      <w:pPr>
        <w:pStyle w:val="BodyText"/>
        <w:spacing w:after="0"/>
        <w:ind w:firstLine="567"/>
        <w:jc w:val="right"/>
        <w:rPr>
          <w:rFonts w:ascii="GHEA Grapalat" w:hAnsi="GHEA Grapalat" w:cs="Times Armenian"/>
          <w:sz w:val="20"/>
          <w:szCs w:val="20"/>
          <w:lang w:val="hy-AM"/>
        </w:rPr>
      </w:pPr>
      <w:r w:rsidRPr="00490D05">
        <w:rPr>
          <w:rFonts w:ascii="GHEA Grapalat" w:hAnsi="GHEA Grapalat" w:cs="Times Armenian"/>
          <w:sz w:val="20"/>
          <w:szCs w:val="20"/>
          <w:lang w:val="hy-AM"/>
        </w:rPr>
        <w:t>«</w:t>
      </w:r>
      <w:r w:rsidR="00315AB5" w:rsidRPr="00490D05">
        <w:rPr>
          <w:rFonts w:ascii="GHEA Grapalat" w:hAnsi="GHEA Grapalat" w:cs="Arial"/>
          <w:b/>
          <w:sz w:val="20"/>
          <w:szCs w:val="20"/>
          <w:lang w:val="hy-AM"/>
        </w:rPr>
        <w:t>ԵՔ-ՀԲՄԽԾՁԲ-24/73</w:t>
      </w:r>
      <w:r w:rsidRPr="00490D05">
        <w:rPr>
          <w:rFonts w:ascii="GHEA Grapalat" w:hAnsi="GHEA Grapalat" w:cs="Times Armenian"/>
          <w:sz w:val="20"/>
          <w:szCs w:val="20"/>
          <w:lang w:val="hy-AM"/>
        </w:rPr>
        <w:t xml:space="preserve">»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ծածկագրով</w:t>
      </w:r>
      <w:r w:rsidRPr="00490D05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</w:p>
    <w:p w14:paraId="48FD4B27" w14:textId="525E7965" w:rsidR="001B2024" w:rsidRPr="00490D05" w:rsidRDefault="00B912E9" w:rsidP="001B2024">
      <w:pPr>
        <w:pStyle w:val="BodyText"/>
        <w:spacing w:after="0"/>
        <w:ind w:firstLine="567"/>
        <w:jc w:val="right"/>
        <w:rPr>
          <w:rFonts w:ascii="GHEA Grapalat" w:hAnsi="GHEA Grapalat" w:cs="Times Armenia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հրատապ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բաց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մրցույթ</w:t>
      </w:r>
      <w:r w:rsidR="001B2024" w:rsidRPr="00490D05">
        <w:rPr>
          <w:rFonts w:ascii="GHEA Grapalat" w:hAnsi="GHEA Grapalat" w:cs="Arial"/>
          <w:sz w:val="20"/>
          <w:szCs w:val="20"/>
          <w:lang w:val="hy-AM"/>
        </w:rPr>
        <w:t>ի</w:t>
      </w:r>
      <w:r w:rsidR="001B2024"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2024" w:rsidRPr="00490D05">
        <w:rPr>
          <w:rFonts w:ascii="GHEA Grapalat" w:hAnsi="GHEA Grapalat" w:cs="Arial"/>
          <w:sz w:val="20"/>
          <w:szCs w:val="20"/>
          <w:lang w:val="hy-AM"/>
        </w:rPr>
        <w:t>գնահատող</w:t>
      </w:r>
      <w:r w:rsidR="001B2024" w:rsidRPr="00490D05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1B2024" w:rsidRPr="00490D05">
        <w:rPr>
          <w:rFonts w:ascii="GHEA Grapalat" w:hAnsi="GHEA Grapalat" w:cs="Arial"/>
          <w:sz w:val="20"/>
          <w:szCs w:val="20"/>
          <w:lang w:val="hy-AM"/>
        </w:rPr>
        <w:t>հանձնաժողովի</w:t>
      </w:r>
    </w:p>
    <w:p w14:paraId="3838ECF6" w14:textId="1B832FC1" w:rsidR="001B2024" w:rsidRPr="00490D05" w:rsidRDefault="001B2024" w:rsidP="001B2024">
      <w:pPr>
        <w:pStyle w:val="BodyText"/>
        <w:ind w:right="-7" w:firstLine="567"/>
        <w:jc w:val="right"/>
        <w:rPr>
          <w:rFonts w:ascii="GHEA Grapalat" w:hAnsi="GHEA Grapalat" w:cs="Times Armenian"/>
          <w:i/>
          <w:lang w:val="af-ZA"/>
        </w:rPr>
      </w:pPr>
      <w:r w:rsidRPr="00490D05">
        <w:rPr>
          <w:rFonts w:ascii="GHEA Grapalat" w:hAnsi="GHEA Grapalat" w:cs="Times Armenian"/>
          <w:sz w:val="20"/>
          <w:szCs w:val="20"/>
          <w:lang w:val="hy-AM"/>
        </w:rPr>
        <w:t xml:space="preserve">                  </w:t>
      </w:r>
      <w:r w:rsidR="00D30C9A" w:rsidRPr="00490D05">
        <w:rPr>
          <w:rFonts w:ascii="GHEA Grapalat" w:hAnsi="GHEA Grapalat" w:cs="Times Armenian"/>
          <w:sz w:val="20"/>
          <w:szCs w:val="20"/>
          <w:lang w:val="hy-AM"/>
        </w:rPr>
        <w:t xml:space="preserve">                            </w:t>
      </w:r>
      <w:r w:rsidR="00D30C9A" w:rsidRPr="00490D05">
        <w:rPr>
          <w:rFonts w:ascii="GHEA Grapalat" w:hAnsi="GHEA Grapalat" w:cs="Arial"/>
          <w:sz w:val="20"/>
          <w:szCs w:val="20"/>
          <w:lang w:val="hy-AM"/>
        </w:rPr>
        <w:t>2024</w:t>
      </w:r>
      <w:r w:rsidRPr="00490D05">
        <w:rPr>
          <w:rFonts w:ascii="GHEA Grapalat" w:hAnsi="GHEA Grapalat" w:cs="Arial"/>
          <w:sz w:val="20"/>
          <w:szCs w:val="20"/>
          <w:lang w:val="hy-AM"/>
        </w:rPr>
        <w:t xml:space="preserve"> թ. </w:t>
      </w:r>
      <w:r w:rsidR="00490D05" w:rsidRPr="00490D05">
        <w:rPr>
          <w:rFonts w:ascii="GHEA Grapalat" w:hAnsi="GHEA Grapalat" w:cs="Arial"/>
          <w:sz w:val="20"/>
          <w:szCs w:val="20"/>
          <w:lang w:val="hy-AM"/>
        </w:rPr>
        <w:t>մայիսի 31</w:t>
      </w:r>
      <w:r w:rsidRPr="00490D05">
        <w:rPr>
          <w:rFonts w:ascii="GHEA Grapalat" w:hAnsi="GHEA Grapalat" w:cs="Arial"/>
          <w:sz w:val="20"/>
          <w:szCs w:val="20"/>
          <w:lang w:val="hy-AM"/>
        </w:rPr>
        <w:t>-ի N 3 որոշմամբ</w:t>
      </w:r>
    </w:p>
    <w:p w14:paraId="7AE77261" w14:textId="77777777" w:rsidR="001B2024" w:rsidRPr="00490D05" w:rsidRDefault="001B2024" w:rsidP="001B2024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hy-AM"/>
        </w:rPr>
      </w:pPr>
      <w:r w:rsidRPr="00490D05">
        <w:rPr>
          <w:rFonts w:ascii="GHEA Grapalat" w:hAnsi="GHEA Grapalat" w:cs="Sylfaen"/>
          <w:i/>
          <w:sz w:val="22"/>
          <w:lang w:val="hy-AM"/>
        </w:rPr>
        <w:t xml:space="preserve">  </w:t>
      </w:r>
    </w:p>
    <w:p w14:paraId="1C1BEB5A" w14:textId="77777777" w:rsidR="001B2024" w:rsidRPr="00490D05" w:rsidRDefault="001B2024" w:rsidP="001B2024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762095C3" w14:textId="77777777" w:rsidR="001B2024" w:rsidRPr="00490D05" w:rsidRDefault="001B2024" w:rsidP="001B2024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5B1E5146" w14:textId="77777777" w:rsidR="001B2024" w:rsidRPr="00490D05" w:rsidRDefault="001B2024" w:rsidP="001B2024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3520D8F3" w14:textId="77777777" w:rsidR="001B2024" w:rsidRPr="00490D05" w:rsidRDefault="001B2024" w:rsidP="001B2024">
      <w:pPr>
        <w:pStyle w:val="BodyText"/>
        <w:ind w:right="-7" w:firstLine="567"/>
        <w:jc w:val="center"/>
        <w:rPr>
          <w:rFonts w:ascii="GHEA Grapalat" w:hAnsi="GHEA Grapalat"/>
          <w:lang w:val="hy-AM"/>
        </w:rPr>
      </w:pPr>
      <w:r w:rsidRPr="00490D05">
        <w:rPr>
          <w:rFonts w:ascii="GHEA Grapalat" w:hAnsi="GHEA Grapalat" w:cs="Times Armenian"/>
          <w:i/>
          <w:lang w:val="af-ZA"/>
        </w:rPr>
        <w:t>«</w:t>
      </w:r>
      <w:r w:rsidRPr="00490D05">
        <w:rPr>
          <w:rFonts w:ascii="GHEA Grapalat" w:hAnsi="GHEA Grapalat" w:cs="Arial"/>
          <w:i/>
          <w:lang w:val="hy-AM"/>
        </w:rPr>
        <w:t>Երևանի</w:t>
      </w:r>
      <w:r w:rsidRPr="00490D05">
        <w:rPr>
          <w:rFonts w:ascii="GHEA Grapalat" w:hAnsi="GHEA Grapalat" w:cs="Times Armenian"/>
          <w:i/>
          <w:lang w:val="hy-AM"/>
        </w:rPr>
        <w:t xml:space="preserve"> </w:t>
      </w:r>
      <w:r w:rsidRPr="00490D05">
        <w:rPr>
          <w:rFonts w:ascii="GHEA Grapalat" w:hAnsi="GHEA Grapalat" w:cs="Arial"/>
          <w:i/>
          <w:lang w:val="hy-AM"/>
        </w:rPr>
        <w:t>քաղաքապետարան</w:t>
      </w:r>
      <w:r w:rsidRPr="00490D05">
        <w:rPr>
          <w:rFonts w:ascii="GHEA Grapalat" w:hAnsi="GHEA Grapalat" w:cs="Franklin Gothic Medium Cond"/>
          <w:i/>
          <w:lang w:val="hy-AM"/>
        </w:rPr>
        <w:t>»</w:t>
      </w:r>
    </w:p>
    <w:p w14:paraId="4E35D5E3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hy-AM"/>
        </w:rPr>
      </w:pPr>
    </w:p>
    <w:p w14:paraId="025B4F58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03FF8956" w14:textId="77777777" w:rsidR="00CE0D95" w:rsidRPr="00490D05" w:rsidRDefault="00CE0D9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7D445BB8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427F8A82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 w:cs="Sylfaen"/>
          <w:lang w:val="af-ZA"/>
        </w:rPr>
      </w:pPr>
      <w:r w:rsidRPr="00490D05">
        <w:rPr>
          <w:rFonts w:ascii="GHEA Grapalat" w:hAnsi="GHEA Grapalat" w:cs="Arial"/>
        </w:rPr>
        <w:t>Հ</w:t>
      </w:r>
      <w:r w:rsidRPr="00490D05">
        <w:rPr>
          <w:rFonts w:ascii="GHEA Grapalat" w:hAnsi="GHEA Grapalat" w:cs="Times Armenian"/>
          <w:lang w:val="af-ZA"/>
        </w:rPr>
        <w:t xml:space="preserve"> </w:t>
      </w:r>
      <w:r w:rsidRPr="00490D05">
        <w:rPr>
          <w:rFonts w:ascii="GHEA Grapalat" w:hAnsi="GHEA Grapalat" w:cs="Arial"/>
        </w:rPr>
        <w:t>Ր</w:t>
      </w:r>
      <w:r w:rsidRPr="00490D05">
        <w:rPr>
          <w:rFonts w:ascii="GHEA Grapalat" w:hAnsi="GHEA Grapalat" w:cs="Times Armenian"/>
          <w:lang w:val="af-ZA"/>
        </w:rPr>
        <w:t xml:space="preserve"> </w:t>
      </w:r>
      <w:r w:rsidRPr="00490D05">
        <w:rPr>
          <w:rFonts w:ascii="GHEA Grapalat" w:hAnsi="GHEA Grapalat" w:cs="Arial"/>
        </w:rPr>
        <w:t>Ա</w:t>
      </w:r>
      <w:r w:rsidRPr="00490D05">
        <w:rPr>
          <w:rFonts w:ascii="GHEA Grapalat" w:hAnsi="GHEA Grapalat" w:cs="Times Armenian"/>
          <w:lang w:val="af-ZA"/>
        </w:rPr>
        <w:t xml:space="preserve"> </w:t>
      </w:r>
      <w:r w:rsidRPr="00490D05">
        <w:rPr>
          <w:rFonts w:ascii="GHEA Grapalat" w:hAnsi="GHEA Grapalat" w:cs="Arial"/>
        </w:rPr>
        <w:t>Վ</w:t>
      </w:r>
      <w:r w:rsidRPr="00490D05">
        <w:rPr>
          <w:rFonts w:ascii="GHEA Grapalat" w:hAnsi="GHEA Grapalat" w:cs="Times Armenian"/>
          <w:lang w:val="af-ZA"/>
        </w:rPr>
        <w:t xml:space="preserve"> </w:t>
      </w:r>
      <w:r w:rsidRPr="00490D05">
        <w:rPr>
          <w:rFonts w:ascii="GHEA Grapalat" w:hAnsi="GHEA Grapalat" w:cs="Arial"/>
        </w:rPr>
        <w:t>Ե</w:t>
      </w:r>
      <w:r w:rsidRPr="00490D05">
        <w:rPr>
          <w:rFonts w:ascii="GHEA Grapalat" w:hAnsi="GHEA Grapalat" w:cs="Times Armenian"/>
          <w:lang w:val="af-ZA"/>
        </w:rPr>
        <w:t xml:space="preserve"> </w:t>
      </w:r>
      <w:r w:rsidRPr="00490D05">
        <w:rPr>
          <w:rFonts w:ascii="GHEA Grapalat" w:hAnsi="GHEA Grapalat" w:cs="Arial"/>
        </w:rPr>
        <w:t>Ր</w:t>
      </w:r>
    </w:p>
    <w:p w14:paraId="31F184B4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 w:cs="Sylfaen"/>
          <w:lang w:val="af-ZA"/>
        </w:rPr>
      </w:pPr>
    </w:p>
    <w:p w14:paraId="197CC150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 w:cs="Sylfaen"/>
          <w:lang w:val="af-ZA"/>
        </w:rPr>
      </w:pPr>
    </w:p>
    <w:p w14:paraId="42EF3610" w14:textId="51BF9B8C" w:rsidR="001B2024" w:rsidRPr="00490D05" w:rsidRDefault="001B2024" w:rsidP="001B2024">
      <w:pPr>
        <w:pStyle w:val="BodyText"/>
        <w:ind w:right="-7"/>
        <w:jc w:val="center"/>
        <w:rPr>
          <w:rFonts w:ascii="GHEA Grapalat" w:hAnsi="GHEA Grapalat" w:cs="Times Armenian"/>
          <w:lang w:val="hy-AM"/>
        </w:rPr>
      </w:pPr>
      <w:r w:rsidRPr="00490D05">
        <w:rPr>
          <w:rFonts w:ascii="GHEA Grapalat" w:hAnsi="GHEA Grapalat" w:cs="Arial"/>
          <w:lang w:val="hy-AM"/>
        </w:rPr>
        <w:t>ԵՐԵՎԱՆԻ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ՔԱՂԱՔԱՊԵՏԱՐԱՆ</w:t>
      </w:r>
      <w:r w:rsidRPr="00490D05">
        <w:rPr>
          <w:rFonts w:ascii="GHEA Grapalat" w:hAnsi="GHEA Grapalat" w:cs="Arial"/>
        </w:rPr>
        <w:t>Ի</w:t>
      </w:r>
      <w:r w:rsidRPr="00490D05">
        <w:rPr>
          <w:rFonts w:ascii="GHEA Grapalat" w:hAnsi="GHEA Grapalat" w:cs="Sylfaen"/>
          <w:lang w:val="af-ZA"/>
        </w:rPr>
        <w:t xml:space="preserve"> </w:t>
      </w:r>
      <w:r w:rsidR="00EF04C4" w:rsidRPr="00490D05">
        <w:rPr>
          <w:rFonts w:ascii="GHEA Grapalat" w:hAnsi="GHEA Grapalat" w:cs="Arial"/>
        </w:rPr>
        <w:t>ԿԱՐԻՔՆԵՐԻ</w:t>
      </w:r>
      <w:r w:rsidR="00EF04C4" w:rsidRPr="00490D05">
        <w:rPr>
          <w:rFonts w:ascii="GHEA Grapalat" w:hAnsi="GHEA Grapalat" w:cs="Times Armenian"/>
          <w:lang w:val="af-ZA"/>
        </w:rPr>
        <w:t xml:space="preserve"> </w:t>
      </w:r>
      <w:r w:rsidR="007E1F50" w:rsidRPr="00490D05">
        <w:rPr>
          <w:rFonts w:ascii="GHEA Grapalat" w:hAnsi="GHEA Grapalat" w:cs="Arial"/>
          <w:lang w:val="hy-AM"/>
        </w:rPr>
        <w:t>ՀԱՄԱՐ</w:t>
      </w:r>
      <w:r w:rsidR="00B47D42" w:rsidRPr="00490D05">
        <w:rPr>
          <w:rFonts w:ascii="GHEA Grapalat" w:hAnsi="GHEA Grapalat" w:cs="Times Armenian"/>
          <w:lang w:val="hy-AM"/>
        </w:rPr>
        <w:t xml:space="preserve">` </w:t>
      </w:r>
      <w:r w:rsidR="00B47D42" w:rsidRPr="00490D05">
        <w:rPr>
          <w:rFonts w:ascii="GHEA Grapalat" w:hAnsi="GHEA Grapalat" w:cs="Arial"/>
          <w:lang w:val="hy-AM"/>
        </w:rPr>
        <w:t>ԵՐևԱՆ</w:t>
      </w:r>
      <w:r w:rsidR="00B47D42" w:rsidRPr="00490D05">
        <w:rPr>
          <w:rFonts w:ascii="GHEA Grapalat" w:hAnsi="GHEA Grapalat" w:cs="Times Armenia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ՔԱՂԱՔԻ</w:t>
      </w:r>
      <w:r w:rsidR="001F0C87" w:rsidRPr="00490D05">
        <w:rPr>
          <w:rFonts w:ascii="GHEA Grapalat" w:hAnsi="GHEA Grapalat" w:cs="Times Armenia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ՆՈՐՔ</w:t>
      </w:r>
      <w:r w:rsidR="001F0C87" w:rsidRPr="00490D05">
        <w:rPr>
          <w:rFonts w:ascii="GHEA Grapalat" w:hAnsi="GHEA Grapalat" w:cs="Sylfaen"/>
          <w:lang w:val="hy-AM"/>
        </w:rPr>
        <w:t>-</w:t>
      </w:r>
      <w:r w:rsidR="001F0C87" w:rsidRPr="00490D05">
        <w:rPr>
          <w:rFonts w:ascii="GHEA Grapalat" w:hAnsi="GHEA Grapalat" w:cs="Arial"/>
          <w:lang w:val="hy-AM"/>
        </w:rPr>
        <w:t>ՄԱՐԱՇ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ՎԱՐՉԱԿԱՆ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ՇՐՋԱՆԻ</w:t>
      </w:r>
      <w:r w:rsidR="001F0C87" w:rsidRPr="00490D05">
        <w:rPr>
          <w:rFonts w:ascii="GHEA Grapalat" w:hAnsi="GHEA Grapalat" w:cs="Sylfaen"/>
          <w:lang w:val="hy-AM"/>
        </w:rPr>
        <w:t xml:space="preserve"> 13-</w:t>
      </w:r>
      <w:r w:rsidR="001F0C87" w:rsidRPr="00490D05">
        <w:rPr>
          <w:rFonts w:ascii="GHEA Grapalat" w:hAnsi="GHEA Grapalat" w:cs="Arial"/>
          <w:lang w:val="hy-AM"/>
        </w:rPr>
        <w:t>ՐԴ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ՓՈՂՈՑԻ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ՎԵՐՋՆԱՄԱՍՈՒՄ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ԹԻՎ</w:t>
      </w:r>
      <w:r w:rsidR="001F0C87" w:rsidRPr="00490D05">
        <w:rPr>
          <w:rFonts w:ascii="GHEA Grapalat" w:hAnsi="GHEA Grapalat" w:cs="Sylfaen"/>
          <w:lang w:val="hy-AM"/>
        </w:rPr>
        <w:t xml:space="preserve"> 153 </w:t>
      </w:r>
      <w:r w:rsidR="001F0C87" w:rsidRPr="00490D05">
        <w:rPr>
          <w:rFonts w:ascii="GHEA Grapalat" w:hAnsi="GHEA Grapalat" w:cs="Arial"/>
          <w:lang w:val="hy-AM"/>
        </w:rPr>
        <w:t>ՀԱՍՑԵԻ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ՀԱՐԱԿԻՑ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ՏԱՐԱԾՔԻ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ԶԲՈՍԱՅԳՈՒ՝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ԾԱՂԻԿՆԵՐԻ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ՊՈՒՐԱԿԻ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ԿԱՌՈՒՑՄԱՆ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ԱՇԽԱՏԱՆՔՆԵՐԻ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և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ԵՐևԱՆ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ՔԱՂԱՔԻ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ՆՈՐՔ</w:t>
      </w:r>
      <w:r w:rsidR="001F0C87" w:rsidRPr="00490D05">
        <w:rPr>
          <w:rFonts w:ascii="GHEA Grapalat" w:hAnsi="GHEA Grapalat" w:cs="Sylfaen"/>
          <w:lang w:val="hy-AM"/>
        </w:rPr>
        <w:t>-</w:t>
      </w:r>
      <w:r w:rsidR="001F0C87" w:rsidRPr="00490D05">
        <w:rPr>
          <w:rFonts w:ascii="GHEA Grapalat" w:hAnsi="GHEA Grapalat" w:cs="Arial"/>
          <w:lang w:val="hy-AM"/>
        </w:rPr>
        <w:t>ՄԱՐԱՇ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ՎԱՐՉԱԿԱՆ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ՇՐՋԱՆԻ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ՄԱՅԹԵՐԻ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ՍԱԼԻԿԱՊԱՏՄԱՆ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ԱՇԽԱՏԱՆՔՆԵՐԻ</w:t>
      </w:r>
      <w:r w:rsidR="001F0C87" w:rsidRPr="00490D05">
        <w:rPr>
          <w:rFonts w:ascii="GHEA Grapalat" w:hAnsi="GHEA Grapalat" w:cs="Sylfaen"/>
          <w:lang w:val="hy-AM"/>
        </w:rPr>
        <w:t xml:space="preserve"> </w:t>
      </w:r>
      <w:r w:rsidR="001F0C87" w:rsidRPr="00490D05">
        <w:rPr>
          <w:rFonts w:ascii="GHEA Grapalat" w:hAnsi="GHEA Grapalat" w:cs="Arial"/>
          <w:lang w:val="hy-AM"/>
        </w:rPr>
        <w:t>ՈՐԱԿԻ</w:t>
      </w:r>
      <w:r w:rsidR="001F0C87" w:rsidRPr="00490D05">
        <w:rPr>
          <w:rFonts w:ascii="GHEA Grapalat" w:hAnsi="GHEA Grapalat" w:cs="Times Armenian"/>
          <w:lang w:val="hy-AM"/>
        </w:rPr>
        <w:t xml:space="preserve"> </w:t>
      </w:r>
      <w:r w:rsidR="00B47D42" w:rsidRPr="00490D05">
        <w:rPr>
          <w:rFonts w:ascii="GHEA Grapalat" w:hAnsi="GHEA Grapalat" w:cs="Arial"/>
          <w:lang w:val="hy-AM"/>
        </w:rPr>
        <w:t>ՏԵԽՆԻԿԱԿԱՆ</w:t>
      </w:r>
      <w:r w:rsidR="00B47D42" w:rsidRPr="00490D05">
        <w:rPr>
          <w:rFonts w:ascii="GHEA Grapalat" w:hAnsi="GHEA Grapalat" w:cs="Times Armenian"/>
          <w:lang w:val="hy-AM"/>
        </w:rPr>
        <w:t xml:space="preserve"> </w:t>
      </w:r>
      <w:r w:rsidR="00B47D42" w:rsidRPr="00490D05">
        <w:rPr>
          <w:rFonts w:ascii="GHEA Grapalat" w:hAnsi="GHEA Grapalat" w:cs="Arial"/>
          <w:lang w:val="hy-AM"/>
        </w:rPr>
        <w:t>ՀՍԿՈՂՈՒԹՅԱՆ</w:t>
      </w:r>
      <w:r w:rsidR="00B47D42" w:rsidRPr="00490D05">
        <w:rPr>
          <w:rFonts w:ascii="GHEA Grapalat" w:hAnsi="GHEA Grapalat" w:cs="Times Armenian"/>
          <w:lang w:val="hy-AM"/>
        </w:rPr>
        <w:t xml:space="preserve"> </w:t>
      </w:r>
      <w:r w:rsidR="00B47D42" w:rsidRPr="00490D05">
        <w:rPr>
          <w:rFonts w:ascii="GHEA Grapalat" w:hAnsi="GHEA Grapalat" w:cs="Arial"/>
          <w:lang w:val="hy-AM"/>
        </w:rPr>
        <w:t>ԽՈՐՀՐԴԱՏՎԱԿԱՆ</w:t>
      </w:r>
      <w:r w:rsidR="00B47D42" w:rsidRPr="00490D05">
        <w:rPr>
          <w:rFonts w:ascii="GHEA Grapalat" w:hAnsi="GHEA Grapalat" w:cs="Times Armenian"/>
          <w:lang w:val="hy-AM"/>
        </w:rPr>
        <w:t xml:space="preserve"> </w:t>
      </w:r>
      <w:r w:rsidR="00B47D42" w:rsidRPr="00490D05">
        <w:rPr>
          <w:rFonts w:ascii="GHEA Grapalat" w:hAnsi="GHEA Grapalat" w:cs="Arial"/>
          <w:lang w:val="hy-AM"/>
        </w:rPr>
        <w:t>ԾԱՌԱՅՈՒԹՅՈՒՆՆԵՐԻ</w:t>
      </w:r>
      <w:r w:rsidR="00B47D42" w:rsidRPr="00490D05">
        <w:rPr>
          <w:rFonts w:ascii="GHEA Grapalat" w:hAnsi="GHEA Grapalat" w:cs="Times Armenian"/>
          <w:lang w:val="hy-AM"/>
        </w:rPr>
        <w:t xml:space="preserve"> </w:t>
      </w:r>
      <w:r w:rsidR="007E1F50" w:rsidRPr="00490D05">
        <w:rPr>
          <w:rFonts w:ascii="GHEA Grapalat" w:hAnsi="GHEA Grapalat" w:cs="Arial"/>
          <w:lang w:val="hy-AM"/>
        </w:rPr>
        <w:t>ՁԵՌՔԲԵՐՄԱՆ</w:t>
      </w:r>
      <w:r w:rsidR="007E1F50" w:rsidRPr="00490D05">
        <w:rPr>
          <w:rFonts w:ascii="GHEA Grapalat" w:hAnsi="GHEA Grapalat" w:cs="Times Armenian"/>
          <w:lang w:val="hy-AM"/>
        </w:rPr>
        <w:t xml:space="preserve"> </w:t>
      </w:r>
      <w:r w:rsidR="007E1F50" w:rsidRPr="00490D05">
        <w:rPr>
          <w:rFonts w:ascii="GHEA Grapalat" w:hAnsi="GHEA Grapalat" w:cs="Arial"/>
          <w:lang w:val="hy-AM"/>
        </w:rPr>
        <w:t>ՆՊԱՏԱԿՈՎ</w:t>
      </w:r>
      <w:r w:rsidR="007E1F50" w:rsidRPr="00490D05">
        <w:rPr>
          <w:rFonts w:ascii="GHEA Grapalat" w:hAnsi="GHEA Grapalat" w:cs="Times Armenian"/>
          <w:lang w:val="hy-AM"/>
        </w:rPr>
        <w:t xml:space="preserve">  </w:t>
      </w:r>
      <w:r w:rsidR="007E1F50" w:rsidRPr="00490D05">
        <w:rPr>
          <w:rFonts w:ascii="GHEA Grapalat" w:hAnsi="GHEA Grapalat" w:cs="Arial"/>
          <w:lang w:val="hy-AM"/>
        </w:rPr>
        <w:t>ՀԱՅՏԱՐԱՐՎԱԾ</w:t>
      </w:r>
      <w:r w:rsidR="007E1F50" w:rsidRPr="00490D05">
        <w:rPr>
          <w:rFonts w:ascii="GHEA Grapalat" w:hAnsi="GHEA Grapalat" w:cs="Times Armenian"/>
          <w:lang w:val="hy-AM"/>
        </w:rPr>
        <w:t xml:space="preserve">  </w:t>
      </w:r>
      <w:r w:rsidR="007E1F50" w:rsidRPr="00490D05">
        <w:rPr>
          <w:rFonts w:ascii="GHEA Grapalat" w:hAnsi="GHEA Grapalat" w:cs="Arial"/>
          <w:lang w:val="hy-AM"/>
        </w:rPr>
        <w:t>ՀՐԱՏԱՊ</w:t>
      </w:r>
      <w:r w:rsidR="007E1F50" w:rsidRPr="00490D05">
        <w:rPr>
          <w:rFonts w:ascii="GHEA Grapalat" w:hAnsi="GHEA Grapalat" w:cs="Times Armenian"/>
          <w:lang w:val="hy-AM"/>
        </w:rPr>
        <w:t xml:space="preserve"> </w:t>
      </w:r>
      <w:r w:rsidR="007E1F50" w:rsidRPr="00490D05">
        <w:rPr>
          <w:rFonts w:ascii="GHEA Grapalat" w:hAnsi="GHEA Grapalat" w:cs="Arial"/>
          <w:lang w:val="hy-AM"/>
        </w:rPr>
        <w:t>ԲԱՑ</w:t>
      </w:r>
      <w:r w:rsidR="007E1F50" w:rsidRPr="00490D05">
        <w:rPr>
          <w:rFonts w:ascii="GHEA Grapalat" w:hAnsi="GHEA Grapalat" w:cs="Times Armenian"/>
          <w:lang w:val="hy-AM"/>
        </w:rPr>
        <w:t xml:space="preserve"> </w:t>
      </w:r>
      <w:r w:rsidR="007E1F50" w:rsidRPr="00490D05">
        <w:rPr>
          <w:rFonts w:ascii="GHEA Grapalat" w:hAnsi="GHEA Grapalat" w:cs="Arial"/>
          <w:lang w:val="hy-AM"/>
        </w:rPr>
        <w:t>ՄՐՑՈՒՅԹԻ</w:t>
      </w:r>
    </w:p>
    <w:p w14:paraId="3C2DDBD6" w14:textId="77777777" w:rsidR="00096865" w:rsidRPr="00490D05" w:rsidRDefault="00096865" w:rsidP="00EF3662">
      <w:pPr>
        <w:pStyle w:val="BodyText"/>
        <w:ind w:right="-7"/>
        <w:jc w:val="center"/>
        <w:rPr>
          <w:rFonts w:ascii="GHEA Grapalat" w:hAnsi="GHEA Grapalat"/>
          <w:szCs w:val="22"/>
          <w:lang w:val="af-ZA"/>
        </w:rPr>
      </w:pPr>
    </w:p>
    <w:p w14:paraId="465777BC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24993CB8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25BB1505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152220CF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59515D52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2175EE81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444B8AED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211D8B8E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057F77D1" w14:textId="77777777" w:rsidR="002B32D6" w:rsidRPr="00490D05" w:rsidRDefault="002B32D6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06244D5E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39B8CAB8" w14:textId="77777777" w:rsidR="00CE0D95" w:rsidRPr="00490D05" w:rsidRDefault="00CE0D9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0145B7D5" w14:textId="77777777" w:rsidR="00CE0D95" w:rsidRPr="00490D05" w:rsidRDefault="00CE0D9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6AAA28B0" w14:textId="77777777" w:rsidR="00CE0D95" w:rsidRPr="00490D05" w:rsidRDefault="00CE0D9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1CE7DEA1" w14:textId="77777777" w:rsidR="00096865" w:rsidRPr="00490D05" w:rsidRDefault="00096865" w:rsidP="00EF3662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14:paraId="06547AA4" w14:textId="77777777" w:rsidR="001A43A4" w:rsidRPr="00490D05" w:rsidRDefault="006F0D3F" w:rsidP="00EF3662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90D05">
        <w:rPr>
          <w:rFonts w:ascii="GHEA Grapalat" w:hAnsi="GHEA Grapalat" w:cs="Sylfaen"/>
          <w:i/>
          <w:sz w:val="22"/>
          <w:szCs w:val="22"/>
          <w:lang w:val="af-ZA"/>
        </w:rPr>
        <w:br w:type="page"/>
      </w:r>
      <w:r w:rsidR="00096865" w:rsidRPr="00490D05">
        <w:rPr>
          <w:rFonts w:ascii="GHEA Grapalat" w:hAnsi="GHEA Grapalat" w:cs="Arial"/>
          <w:i/>
          <w:sz w:val="22"/>
          <w:szCs w:val="22"/>
        </w:rPr>
        <w:lastRenderedPageBreak/>
        <w:t>Հարգելի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մասնակից</w:t>
      </w:r>
      <w:r w:rsidR="00677658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884204" w:rsidRPr="00490D05">
        <w:rPr>
          <w:rFonts w:ascii="GHEA Grapalat" w:hAnsi="GHEA Grapalat" w:cs="Arial"/>
          <w:i/>
          <w:sz w:val="22"/>
          <w:szCs w:val="22"/>
        </w:rPr>
        <w:t>ն</w:t>
      </w:r>
      <w:r w:rsidR="00096865" w:rsidRPr="00490D05">
        <w:rPr>
          <w:rFonts w:ascii="GHEA Grapalat" w:hAnsi="GHEA Grapalat" w:cs="Arial"/>
          <w:i/>
          <w:sz w:val="22"/>
          <w:szCs w:val="22"/>
        </w:rPr>
        <w:t>ախքան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հայտ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կազմելը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և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ներկայացնելը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խնդրում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ենք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մանրամասնորեն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ուսումնասիրել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սույն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հրավերը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, </w:t>
      </w:r>
      <w:r w:rsidR="00096865" w:rsidRPr="00490D05">
        <w:rPr>
          <w:rFonts w:ascii="GHEA Grapalat" w:hAnsi="GHEA Grapalat" w:cs="Arial"/>
          <w:i/>
          <w:sz w:val="22"/>
          <w:szCs w:val="22"/>
        </w:rPr>
        <w:t>քանի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որ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հրավերին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չհամապատասխանող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հայտերը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ենթակա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են</w:t>
      </w:r>
      <w:r w:rsidR="00096865" w:rsidRPr="00490D05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i/>
          <w:sz w:val="22"/>
          <w:szCs w:val="22"/>
        </w:rPr>
        <w:t>մերժման</w:t>
      </w:r>
      <w:r w:rsidR="0046586E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: </w:t>
      </w:r>
    </w:p>
    <w:p w14:paraId="71F1A93C" w14:textId="77777777" w:rsidR="00F60C5F" w:rsidRPr="00490D05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90D05">
        <w:rPr>
          <w:rFonts w:ascii="GHEA Grapalat" w:hAnsi="GHEA Grapalat" w:cs="Arial"/>
          <w:i/>
          <w:sz w:val="22"/>
          <w:szCs w:val="22"/>
        </w:rPr>
        <w:t>Եթե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Դուք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գրանցված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չեք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էլեկտրոնային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գնումների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համակարգում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490D05">
        <w:rPr>
          <w:rFonts w:ascii="GHEA Grapalat" w:hAnsi="GHEA Grapalat" w:cs="Arial"/>
          <w:i/>
          <w:sz w:val="22"/>
          <w:szCs w:val="22"/>
        </w:rPr>
        <w:t>սակայն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ցանկություն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ունեք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մասնակցել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սույն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ընթացակարգին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490D05">
        <w:rPr>
          <w:rFonts w:ascii="GHEA Grapalat" w:hAnsi="GHEA Grapalat" w:cs="Arial"/>
          <w:i/>
          <w:sz w:val="22"/>
          <w:szCs w:val="22"/>
        </w:rPr>
        <w:t>ապա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հայտ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ներկայացնելու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համար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անհրաժեշտ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է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r w:rsidRPr="00490D05">
        <w:rPr>
          <w:rFonts w:ascii="GHEA Grapalat" w:hAnsi="GHEA Grapalat" w:cs="Arial"/>
          <w:i/>
          <w:sz w:val="22"/>
          <w:szCs w:val="22"/>
        </w:rPr>
        <w:t>ինքնագրանցվել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Armeps </w:t>
      </w:r>
      <w:r w:rsidRPr="00490D05">
        <w:rPr>
          <w:rFonts w:ascii="GHEA Grapalat" w:hAnsi="GHEA Grapalat" w:cs="Arial"/>
          <w:i/>
          <w:sz w:val="22"/>
          <w:szCs w:val="22"/>
        </w:rPr>
        <w:t>համակարգում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(</w:t>
      </w:r>
      <w:hyperlink r:id="rId10" w:history="1"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>www.armeps.am</w:t>
        </w:r>
      </w:hyperlink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): </w:t>
      </w:r>
      <w:r w:rsidRPr="00490D05">
        <w:rPr>
          <w:rFonts w:ascii="GHEA Grapalat" w:hAnsi="GHEA Grapalat" w:cs="Arial"/>
          <w:i/>
          <w:sz w:val="22"/>
          <w:szCs w:val="22"/>
        </w:rPr>
        <w:t>Համակարգում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գրանցվելու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պայմանները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սահմանված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են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11" w:history="1"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>www.procurement.am</w:t>
        </w:r>
      </w:hyperlink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հասցեով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գործող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գնումների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պաշտոնական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տեղեկագրի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«</w:t>
      </w:r>
      <w:r w:rsidRPr="00490D05">
        <w:rPr>
          <w:rFonts w:ascii="GHEA Grapalat" w:hAnsi="GHEA Grapalat" w:cs="Arial"/>
          <w:i/>
          <w:sz w:val="22"/>
          <w:szCs w:val="22"/>
        </w:rPr>
        <w:t>Օրենսդրություն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» </w:t>
      </w:r>
      <w:r w:rsidRPr="00490D05">
        <w:rPr>
          <w:rFonts w:ascii="GHEA Grapalat" w:hAnsi="GHEA Grapalat" w:cs="Arial"/>
          <w:i/>
          <w:sz w:val="22"/>
          <w:szCs w:val="22"/>
        </w:rPr>
        <w:t>բաժնի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«</w:t>
      </w:r>
      <w:r w:rsidRPr="00490D05">
        <w:rPr>
          <w:rFonts w:ascii="GHEA Grapalat" w:hAnsi="GHEA Grapalat" w:cs="Arial"/>
          <w:i/>
          <w:sz w:val="22"/>
          <w:szCs w:val="22"/>
        </w:rPr>
        <w:t>Ուղեցույցներ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490D05">
        <w:rPr>
          <w:rFonts w:ascii="GHEA Grapalat" w:hAnsi="GHEA Grapalat" w:cs="Arial"/>
          <w:i/>
          <w:sz w:val="22"/>
          <w:szCs w:val="22"/>
        </w:rPr>
        <w:t>ձեռնարկներ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» </w:t>
      </w:r>
      <w:r w:rsidRPr="00490D05">
        <w:rPr>
          <w:rFonts w:ascii="GHEA Grapalat" w:hAnsi="GHEA Grapalat" w:cs="Arial"/>
          <w:i/>
          <w:sz w:val="22"/>
          <w:szCs w:val="22"/>
        </w:rPr>
        <w:t>ենթաբաժնում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տեղադրված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hyperlink r:id="rId12" w:history="1"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Armeps </w:t>
        </w:r>
        <w:r w:rsidRPr="00490D05">
          <w:rPr>
            <w:rFonts w:ascii="GHEA Grapalat" w:hAnsi="GHEA Grapalat" w:cs="Arial"/>
            <w:i/>
            <w:sz w:val="22"/>
            <w:szCs w:val="22"/>
          </w:rPr>
          <w:t>էլեկտրոնային</w:t>
        </w:r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Pr="00490D05">
          <w:rPr>
            <w:rFonts w:ascii="GHEA Grapalat" w:hAnsi="GHEA Grapalat" w:cs="Arial"/>
            <w:i/>
            <w:sz w:val="22"/>
            <w:szCs w:val="22"/>
          </w:rPr>
          <w:t>գնումների</w:t>
        </w:r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Pr="00490D05">
          <w:rPr>
            <w:rFonts w:ascii="GHEA Grapalat" w:hAnsi="GHEA Grapalat" w:cs="Arial"/>
            <w:i/>
            <w:sz w:val="22"/>
            <w:szCs w:val="22"/>
          </w:rPr>
          <w:t>համակարգի</w:t>
        </w:r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Pr="00490D05">
          <w:rPr>
            <w:rFonts w:ascii="GHEA Grapalat" w:hAnsi="GHEA Grapalat" w:cs="Arial"/>
            <w:i/>
            <w:sz w:val="22"/>
            <w:szCs w:val="22"/>
          </w:rPr>
          <w:t>օգտագործողի</w:t>
        </w:r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«</w:t>
        </w:r>
        <w:r w:rsidRPr="00490D05">
          <w:rPr>
            <w:rFonts w:ascii="GHEA Grapalat" w:hAnsi="GHEA Grapalat" w:cs="Arial"/>
            <w:i/>
            <w:sz w:val="22"/>
            <w:szCs w:val="22"/>
          </w:rPr>
          <w:t>Տնտեսական</w:t>
        </w:r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Pr="00490D05">
          <w:rPr>
            <w:rFonts w:ascii="GHEA Grapalat" w:hAnsi="GHEA Grapalat" w:cs="Arial"/>
            <w:i/>
            <w:sz w:val="22"/>
            <w:szCs w:val="22"/>
          </w:rPr>
          <w:t>օպերատորի</w:t>
        </w:r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» </w:t>
        </w:r>
        <w:r w:rsidRPr="00490D05">
          <w:rPr>
            <w:rFonts w:ascii="GHEA Grapalat" w:hAnsi="GHEA Grapalat" w:cs="Arial"/>
            <w:i/>
            <w:sz w:val="22"/>
            <w:szCs w:val="22"/>
          </w:rPr>
          <w:t>ուղեցույց</w:t>
        </w:r>
      </w:hyperlink>
      <w:r w:rsidRPr="00490D05">
        <w:rPr>
          <w:rFonts w:ascii="GHEA Grapalat" w:hAnsi="GHEA Grapalat" w:cs="Arial"/>
          <w:i/>
          <w:sz w:val="22"/>
          <w:szCs w:val="22"/>
        </w:rPr>
        <w:t>ում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>:</w:t>
      </w:r>
    </w:p>
    <w:p w14:paraId="5EF663D2" w14:textId="77777777" w:rsidR="00F60C5F" w:rsidRPr="00490D05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90D05">
        <w:rPr>
          <w:rFonts w:ascii="GHEA Grapalat" w:hAnsi="GHEA Grapalat" w:cs="Arial"/>
          <w:i/>
          <w:sz w:val="22"/>
          <w:szCs w:val="22"/>
        </w:rPr>
        <w:t>Ուղեցույցը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հասանելի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է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հետևյալ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հղումով՝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13" w:history="1">
        <w:r w:rsidRPr="00490D05">
          <w:rPr>
            <w:rFonts w:ascii="GHEA Grapalat" w:hAnsi="GHEA Grapalat" w:cs="Sylfaen"/>
            <w:sz w:val="22"/>
            <w:szCs w:val="22"/>
            <w:lang w:val="af-ZA"/>
          </w:rPr>
          <w:t>http://gnumner.am/hy/page/ughecuycner_dzernarkner/</w:t>
        </w:r>
      </w:hyperlink>
      <w:r w:rsidRPr="00490D05">
        <w:rPr>
          <w:rFonts w:ascii="GHEA Grapalat" w:hAnsi="GHEA Grapalat" w:cs="Sylfaen"/>
          <w:i/>
          <w:sz w:val="22"/>
          <w:szCs w:val="22"/>
          <w:lang w:val="af-ZA"/>
        </w:rPr>
        <w:t>:</w:t>
      </w:r>
    </w:p>
    <w:p w14:paraId="2D606767" w14:textId="77777777" w:rsidR="00F60C5F" w:rsidRPr="00490D05" w:rsidRDefault="0046586E" w:rsidP="00EF3662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90D05">
        <w:rPr>
          <w:rFonts w:ascii="GHEA Grapalat" w:hAnsi="GHEA Grapalat" w:cs="Arial"/>
          <w:i/>
          <w:sz w:val="22"/>
          <w:szCs w:val="22"/>
        </w:rPr>
        <w:t>Միաժամանակ</w:t>
      </w:r>
      <w:r w:rsidR="00F60C5F" w:rsidRPr="00490D05">
        <w:rPr>
          <w:rFonts w:ascii="GHEA Grapalat" w:hAnsi="GHEA Grapalat" w:cs="Arial"/>
          <w:i/>
          <w:sz w:val="22"/>
          <w:szCs w:val="22"/>
        </w:rPr>
        <w:t>՝</w:t>
      </w:r>
    </w:p>
    <w:p w14:paraId="666B9469" w14:textId="77777777" w:rsidR="00F60C5F" w:rsidRPr="00490D05" w:rsidRDefault="0046586E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- </w:t>
      </w:r>
      <w:r w:rsidR="00984BDB" w:rsidRPr="00490D05">
        <w:rPr>
          <w:rFonts w:ascii="GHEA Grapalat" w:hAnsi="GHEA Grapalat" w:cs="Arial"/>
          <w:i/>
          <w:sz w:val="22"/>
          <w:szCs w:val="22"/>
          <w:lang w:val="af-ZA"/>
        </w:rPr>
        <w:t>հայտ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ը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էլեկտրոնային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գնումների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 Armeps (www.armeps.am) 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համակարգ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 (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այսուհետ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` 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համակարգ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) 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մուտքագրելիս</w:t>
      </w:r>
      <w:r w:rsidR="00984BDB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984BDB" w:rsidRPr="00490D05">
        <w:rPr>
          <w:rFonts w:ascii="GHEA Grapalat" w:hAnsi="GHEA Grapalat" w:cs="Arial"/>
          <w:i/>
          <w:sz w:val="22"/>
          <w:szCs w:val="22"/>
          <w:lang w:val="af-ZA"/>
        </w:rPr>
        <w:t>անհրաժեշտ</w:t>
      </w:r>
      <w:r w:rsidR="00984BDB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984BDB" w:rsidRPr="00490D05">
        <w:rPr>
          <w:rFonts w:ascii="GHEA Grapalat" w:hAnsi="GHEA Grapalat" w:cs="Arial"/>
          <w:i/>
          <w:sz w:val="22"/>
          <w:szCs w:val="22"/>
          <w:lang w:val="af-ZA"/>
        </w:rPr>
        <w:t>է</w:t>
      </w:r>
      <w:r w:rsidR="00984BDB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F9448B" w:rsidRPr="00490D05">
        <w:rPr>
          <w:rFonts w:ascii="GHEA Grapalat" w:hAnsi="GHEA Grapalat" w:cs="Arial"/>
          <w:i/>
          <w:sz w:val="22"/>
          <w:szCs w:val="22"/>
          <w:lang w:val="af-ZA"/>
        </w:rPr>
        <w:t>առաջնորդվել</w:t>
      </w:r>
      <w:r w:rsidR="00F9448B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hyperlink r:id="rId14" w:history="1">
        <w:r w:rsidR="00F60C5F"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>www.procurement.am</w:t>
        </w:r>
      </w:hyperlink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հասցեով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գործող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գնումների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պաշտոնական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տեղեկագրի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Franklin Gothic Medium Cond"/>
          <w:i/>
          <w:sz w:val="22"/>
          <w:szCs w:val="22"/>
          <w:lang w:val="af-ZA"/>
        </w:rPr>
        <w:t>«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Օրենսդրություն</w:t>
      </w:r>
      <w:r w:rsidR="00F60C5F" w:rsidRPr="00490D05">
        <w:rPr>
          <w:rFonts w:ascii="GHEA Grapalat" w:hAnsi="GHEA Grapalat" w:cs="Franklin Gothic Medium Cond"/>
          <w:i/>
          <w:sz w:val="22"/>
          <w:szCs w:val="22"/>
          <w:lang w:val="af-ZA"/>
        </w:rPr>
        <w:t>»»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բաժնի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Franklin Gothic Medium Cond"/>
          <w:i/>
          <w:sz w:val="22"/>
          <w:szCs w:val="22"/>
          <w:lang w:val="af-ZA"/>
        </w:rPr>
        <w:t>«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Ուղեցույցներ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ձեռնարկներ</w:t>
      </w:r>
      <w:r w:rsidR="00F60C5F" w:rsidRPr="00490D05">
        <w:rPr>
          <w:rFonts w:ascii="GHEA Grapalat" w:hAnsi="GHEA Grapalat" w:cs="Franklin Gothic Medium Cond"/>
          <w:i/>
          <w:sz w:val="22"/>
          <w:szCs w:val="22"/>
          <w:lang w:val="af-ZA"/>
        </w:rPr>
        <w:t>»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ենթաբաժնում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տեղադրված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hyperlink r:id="rId15" w:history="1">
        <w:r w:rsidR="00F60C5F" w:rsidRPr="00490D05">
          <w:rPr>
            <w:rFonts w:ascii="GHEA Grapalat" w:hAnsi="GHEA Grapalat" w:cs="Arial"/>
            <w:i/>
            <w:sz w:val="22"/>
            <w:szCs w:val="22"/>
            <w:lang w:val="af-ZA"/>
          </w:rPr>
          <w:t>Էլեկտրոնային</w:t>
        </w:r>
        <w:r w:rsidR="00F60C5F"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="00F60C5F" w:rsidRPr="00490D05">
          <w:rPr>
            <w:rFonts w:ascii="GHEA Grapalat" w:hAnsi="GHEA Grapalat" w:cs="Arial"/>
            <w:i/>
            <w:sz w:val="22"/>
            <w:szCs w:val="22"/>
            <w:lang w:val="af-ZA"/>
          </w:rPr>
          <w:t>գնումների</w:t>
        </w:r>
        <w:r w:rsidR="00F60C5F"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="00F60C5F" w:rsidRPr="00490D05">
          <w:rPr>
            <w:rFonts w:ascii="GHEA Grapalat" w:hAnsi="GHEA Grapalat" w:cs="Arial"/>
            <w:i/>
            <w:sz w:val="22"/>
            <w:szCs w:val="22"/>
            <w:lang w:val="af-ZA"/>
          </w:rPr>
          <w:t>կատարման</w:t>
        </w:r>
        <w:r w:rsidR="00F60C5F"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  <w:r w:rsidR="00F60C5F" w:rsidRPr="00490D05">
          <w:rPr>
            <w:rFonts w:ascii="GHEA Grapalat" w:hAnsi="GHEA Grapalat" w:cs="Arial"/>
            <w:i/>
            <w:sz w:val="22"/>
            <w:szCs w:val="22"/>
            <w:lang w:val="af-ZA"/>
          </w:rPr>
          <w:t>ուղեցույց</w:t>
        </w:r>
      </w:hyperlink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ով</w:t>
      </w:r>
      <w:r w:rsidR="00F60C5F" w:rsidRPr="00490D05">
        <w:rPr>
          <w:rFonts w:ascii="GHEA Grapalat" w:hAnsi="GHEA Grapalat" w:cs="Sylfaen"/>
          <w:i/>
          <w:sz w:val="22"/>
          <w:szCs w:val="22"/>
          <w:lang w:val="af-ZA"/>
        </w:rPr>
        <w:t>:</w:t>
      </w:r>
    </w:p>
    <w:p w14:paraId="4829709D" w14:textId="77777777" w:rsidR="00F60C5F" w:rsidRPr="00490D05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90D05">
        <w:rPr>
          <w:rFonts w:ascii="GHEA Grapalat" w:hAnsi="GHEA Grapalat" w:cs="Arial"/>
          <w:i/>
          <w:sz w:val="22"/>
          <w:szCs w:val="22"/>
          <w:lang w:val="af-ZA"/>
        </w:rPr>
        <w:t>Ուղեցույցը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  <w:lang w:val="af-ZA"/>
        </w:rPr>
        <w:t>հասանելի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  <w:lang w:val="af-ZA"/>
        </w:rPr>
        <w:t>է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  <w:lang w:val="af-ZA"/>
        </w:rPr>
        <w:t>հետևյալ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  <w:lang w:val="af-ZA"/>
        </w:rPr>
        <w:t>հղումով՝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16" w:history="1">
        <w:r w:rsidRPr="00490D05">
          <w:rPr>
            <w:rFonts w:ascii="GHEA Grapalat" w:hAnsi="GHEA Grapalat" w:cs="Sylfaen"/>
            <w:i/>
            <w:sz w:val="22"/>
            <w:szCs w:val="22"/>
            <w:lang w:val="af-ZA"/>
          </w:rPr>
          <w:t>http://gnumner.am/hy/page/ughecuycner_dzernarkner/</w:t>
        </w:r>
      </w:hyperlink>
      <w:r w:rsidRPr="00490D05">
        <w:rPr>
          <w:rFonts w:ascii="GHEA Grapalat" w:hAnsi="GHEA Grapalat" w:cs="Sylfaen"/>
          <w:i/>
          <w:sz w:val="22"/>
          <w:szCs w:val="22"/>
          <w:lang w:val="af-ZA"/>
        </w:rPr>
        <w:t>.</w:t>
      </w:r>
    </w:p>
    <w:p w14:paraId="78D20329" w14:textId="77777777" w:rsidR="006E7900" w:rsidRPr="00490D05" w:rsidRDefault="00884204" w:rsidP="00EF3662">
      <w:pPr>
        <w:ind w:firstLine="567"/>
        <w:jc w:val="both"/>
        <w:rPr>
          <w:rFonts w:ascii="GHEA Grapalat" w:hAnsi="GHEA Grapalat"/>
          <w:i/>
          <w:sz w:val="22"/>
          <w:szCs w:val="22"/>
          <w:lang w:val="af-ZA"/>
        </w:rPr>
      </w:pPr>
      <w:r w:rsidRPr="00490D05">
        <w:rPr>
          <w:rFonts w:ascii="GHEA Grapalat" w:hAnsi="GHEA Grapalat"/>
          <w:i/>
          <w:sz w:val="22"/>
          <w:szCs w:val="22"/>
          <w:lang w:val="af-ZA"/>
        </w:rPr>
        <w:t>-</w:t>
      </w:r>
      <w:r w:rsidR="00B62D06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677658" w:rsidRPr="00490D05">
        <w:rPr>
          <w:rFonts w:ascii="GHEA Grapalat" w:hAnsi="GHEA Grapalat" w:cs="Arial"/>
          <w:i/>
          <w:sz w:val="22"/>
          <w:szCs w:val="22"/>
          <w:lang w:val="af-ZA"/>
        </w:rPr>
        <w:t>համակարգի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106D44" w:rsidRPr="00490D05">
        <w:rPr>
          <w:rFonts w:ascii="GHEA Grapalat" w:hAnsi="GHEA Grapalat" w:cs="Arial"/>
          <w:i/>
          <w:sz w:val="22"/>
          <w:szCs w:val="22"/>
          <w:lang w:val="af-ZA"/>
        </w:rPr>
        <w:t>հետ</w:t>
      </w:r>
      <w:r w:rsidR="00106D44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7E0E5F" w:rsidRPr="00490D05">
        <w:rPr>
          <w:rFonts w:ascii="GHEA Grapalat" w:hAnsi="GHEA Grapalat" w:cs="Arial"/>
          <w:i/>
          <w:sz w:val="22"/>
          <w:szCs w:val="22"/>
          <w:lang w:val="af-ZA"/>
        </w:rPr>
        <w:t>կապված</w:t>
      </w:r>
      <w:r w:rsidR="007E0E5F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B62D06" w:rsidRPr="00490D05">
        <w:rPr>
          <w:rFonts w:ascii="GHEA Grapalat" w:hAnsi="GHEA Grapalat" w:cs="Arial"/>
          <w:i/>
          <w:sz w:val="22"/>
          <w:szCs w:val="22"/>
          <w:lang w:val="af-ZA"/>
        </w:rPr>
        <w:t>հարցեր</w:t>
      </w:r>
      <w:r w:rsidR="00392525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392525" w:rsidRPr="00490D05">
        <w:rPr>
          <w:rFonts w:ascii="GHEA Grapalat" w:hAnsi="GHEA Grapalat" w:cs="Arial"/>
          <w:i/>
          <w:sz w:val="22"/>
          <w:szCs w:val="22"/>
          <w:lang w:val="af-ZA"/>
        </w:rPr>
        <w:t>և</w:t>
      </w:r>
      <w:r w:rsidR="00392525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392525" w:rsidRPr="00490D05">
        <w:rPr>
          <w:rFonts w:ascii="GHEA Grapalat" w:hAnsi="GHEA Grapalat" w:cs="Arial"/>
          <w:i/>
          <w:sz w:val="22"/>
          <w:szCs w:val="22"/>
          <w:lang w:val="af-ZA"/>
        </w:rPr>
        <w:t>խնդիրներ</w:t>
      </w:r>
      <w:r w:rsidR="00B62D06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B62D06" w:rsidRPr="00490D05">
        <w:rPr>
          <w:rFonts w:ascii="GHEA Grapalat" w:hAnsi="GHEA Grapalat" w:cs="Arial"/>
          <w:i/>
          <w:sz w:val="22"/>
          <w:szCs w:val="22"/>
          <w:lang w:val="af-ZA"/>
        </w:rPr>
        <w:t>առաջանալիս</w:t>
      </w:r>
      <w:r w:rsidR="00B62D06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կարող</w:t>
      </w:r>
      <w:r w:rsidR="00F60C5F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եք</w:t>
      </w:r>
      <w:r w:rsidR="00F60C5F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դիմել</w:t>
      </w:r>
      <w:r w:rsidR="00F60C5F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պատվիրատուին</w:t>
      </w:r>
      <w:r w:rsidR="00F60C5F" w:rsidRPr="00490D05">
        <w:rPr>
          <w:rFonts w:ascii="GHEA Grapalat" w:hAnsi="GHEA Grapalat"/>
          <w:i/>
          <w:sz w:val="22"/>
          <w:szCs w:val="22"/>
          <w:lang w:val="af-ZA"/>
        </w:rPr>
        <w:t xml:space="preserve">,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ինչպես</w:t>
      </w:r>
      <w:r w:rsidR="00F60C5F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F60C5F" w:rsidRPr="00490D05">
        <w:rPr>
          <w:rFonts w:ascii="GHEA Grapalat" w:hAnsi="GHEA Grapalat" w:cs="Arial"/>
          <w:i/>
          <w:sz w:val="22"/>
          <w:szCs w:val="22"/>
          <w:lang w:val="af-ZA"/>
        </w:rPr>
        <w:t>նաև</w:t>
      </w:r>
      <w:r w:rsidR="00F60C5F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4E1503" w:rsidRPr="00490D05">
        <w:rPr>
          <w:rFonts w:ascii="GHEA Grapalat" w:hAnsi="GHEA Grapalat" w:cs="Arial"/>
          <w:i/>
          <w:sz w:val="22"/>
          <w:szCs w:val="22"/>
          <w:lang w:val="af-ZA"/>
        </w:rPr>
        <w:t>ՀՀ</w:t>
      </w:r>
      <w:r w:rsidR="004E1503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4E1503" w:rsidRPr="00490D05">
        <w:rPr>
          <w:rFonts w:ascii="GHEA Grapalat" w:hAnsi="GHEA Grapalat" w:cs="Arial"/>
          <w:i/>
          <w:sz w:val="22"/>
          <w:szCs w:val="22"/>
          <w:lang w:val="af-ZA"/>
        </w:rPr>
        <w:t>ֆինանսների</w:t>
      </w:r>
      <w:r w:rsidR="004E1503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4E1503" w:rsidRPr="00490D05">
        <w:rPr>
          <w:rFonts w:ascii="GHEA Grapalat" w:hAnsi="GHEA Grapalat" w:cs="Arial"/>
          <w:i/>
          <w:sz w:val="22"/>
          <w:szCs w:val="22"/>
          <w:lang w:val="af-ZA"/>
        </w:rPr>
        <w:t>նախարարություն</w:t>
      </w:r>
      <w:r w:rsidR="00486B55" w:rsidRPr="00490D05">
        <w:rPr>
          <w:rFonts w:ascii="GHEA Grapalat" w:hAnsi="GHEA Grapalat"/>
          <w:i/>
          <w:sz w:val="22"/>
          <w:szCs w:val="22"/>
          <w:lang w:val="af-ZA"/>
        </w:rPr>
        <w:t xml:space="preserve"> (</w:t>
      </w:r>
      <w:r w:rsidR="00486B55" w:rsidRPr="00490D05">
        <w:rPr>
          <w:rFonts w:ascii="GHEA Grapalat" w:hAnsi="GHEA Grapalat" w:cs="Arial"/>
          <w:i/>
          <w:sz w:val="22"/>
          <w:szCs w:val="22"/>
          <w:lang w:val="af-ZA"/>
        </w:rPr>
        <w:t>այսուհետ</w:t>
      </w:r>
      <w:r w:rsidR="00486B55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486B55" w:rsidRPr="00490D05">
        <w:rPr>
          <w:rFonts w:ascii="GHEA Grapalat" w:hAnsi="GHEA Grapalat" w:cs="Arial"/>
          <w:i/>
          <w:sz w:val="22"/>
          <w:szCs w:val="22"/>
          <w:lang w:val="af-ZA"/>
        </w:rPr>
        <w:t>նաև</w:t>
      </w:r>
      <w:r w:rsidR="00537E15" w:rsidRPr="00490D05">
        <w:rPr>
          <w:rFonts w:ascii="GHEA Grapalat" w:hAnsi="GHEA Grapalat"/>
          <w:i/>
          <w:sz w:val="22"/>
          <w:szCs w:val="22"/>
          <w:lang w:val="af-ZA"/>
        </w:rPr>
        <w:t xml:space="preserve">` </w:t>
      </w:r>
      <w:r w:rsidR="0006220B" w:rsidRPr="00490D05">
        <w:rPr>
          <w:rFonts w:ascii="GHEA Grapalat" w:hAnsi="GHEA Grapalat" w:cs="Arial"/>
          <w:i/>
          <w:sz w:val="22"/>
          <w:szCs w:val="22"/>
          <w:lang w:val="af-ZA"/>
        </w:rPr>
        <w:t>լիազորված</w:t>
      </w:r>
      <w:r w:rsidR="0006220B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06220B" w:rsidRPr="00490D05">
        <w:rPr>
          <w:rFonts w:ascii="GHEA Grapalat" w:hAnsi="GHEA Grapalat" w:cs="Arial"/>
          <w:i/>
          <w:sz w:val="22"/>
          <w:szCs w:val="22"/>
          <w:lang w:val="af-ZA"/>
        </w:rPr>
        <w:t>մարմին</w:t>
      </w:r>
      <w:r w:rsidR="00486B55" w:rsidRPr="00490D05">
        <w:rPr>
          <w:rFonts w:ascii="GHEA Grapalat" w:hAnsi="GHEA Grapalat"/>
          <w:i/>
          <w:sz w:val="22"/>
          <w:szCs w:val="22"/>
          <w:lang w:val="af-ZA"/>
        </w:rPr>
        <w:t>)</w:t>
      </w:r>
      <w:r w:rsidR="00B62D06" w:rsidRPr="00490D05">
        <w:rPr>
          <w:rFonts w:ascii="GHEA Grapalat" w:hAnsi="GHEA Grapalat"/>
          <w:i/>
          <w:sz w:val="22"/>
          <w:szCs w:val="22"/>
          <w:lang w:val="af-ZA"/>
        </w:rPr>
        <w:t xml:space="preserve">` </w:t>
      </w:r>
      <w:r w:rsidR="00AB14F4" w:rsidRPr="00490D05">
        <w:rPr>
          <w:rFonts w:ascii="GHEA Grapalat" w:hAnsi="GHEA Grapalat" w:cs="Arial"/>
          <w:i/>
          <w:sz w:val="22"/>
          <w:szCs w:val="22"/>
          <w:lang w:val="af-ZA"/>
        </w:rPr>
        <w:t>ք</w:t>
      </w:r>
      <w:r w:rsidR="00AB14F4" w:rsidRPr="00490D05">
        <w:rPr>
          <w:rFonts w:ascii="GHEA Grapalat" w:hAnsi="GHEA Grapalat"/>
          <w:i/>
          <w:sz w:val="22"/>
          <w:szCs w:val="22"/>
          <w:lang w:val="af-ZA"/>
        </w:rPr>
        <w:t xml:space="preserve">. </w:t>
      </w:r>
      <w:r w:rsidR="00AB14F4" w:rsidRPr="00490D05">
        <w:rPr>
          <w:rFonts w:ascii="GHEA Grapalat" w:hAnsi="GHEA Grapalat" w:cs="Arial"/>
          <w:i/>
          <w:sz w:val="22"/>
          <w:szCs w:val="22"/>
          <w:lang w:val="af-ZA"/>
        </w:rPr>
        <w:t>Երևան</w:t>
      </w:r>
      <w:r w:rsidR="00AB14F4" w:rsidRPr="00490D05">
        <w:rPr>
          <w:rFonts w:ascii="GHEA Grapalat" w:hAnsi="GHEA Grapalat"/>
          <w:i/>
          <w:sz w:val="22"/>
          <w:szCs w:val="22"/>
          <w:lang w:val="af-ZA"/>
        </w:rPr>
        <w:t xml:space="preserve">, </w:t>
      </w:r>
      <w:r w:rsidR="00AD305B" w:rsidRPr="00490D05">
        <w:rPr>
          <w:rFonts w:ascii="GHEA Grapalat" w:hAnsi="GHEA Grapalat" w:cs="Arial"/>
          <w:i/>
          <w:sz w:val="22"/>
          <w:szCs w:val="22"/>
          <w:lang w:val="af-ZA"/>
        </w:rPr>
        <w:t>Մելիք</w:t>
      </w:r>
      <w:r w:rsidR="00AD305B" w:rsidRPr="00490D05">
        <w:rPr>
          <w:rFonts w:ascii="GHEA Grapalat" w:hAnsi="GHEA Grapalat"/>
          <w:i/>
          <w:sz w:val="22"/>
          <w:szCs w:val="22"/>
          <w:lang w:val="af-ZA"/>
        </w:rPr>
        <w:t>-</w:t>
      </w:r>
      <w:r w:rsidR="00AD305B" w:rsidRPr="00490D05">
        <w:rPr>
          <w:rFonts w:ascii="GHEA Grapalat" w:hAnsi="GHEA Grapalat" w:cs="Arial"/>
          <w:i/>
          <w:sz w:val="22"/>
          <w:szCs w:val="22"/>
          <w:lang w:val="af-ZA"/>
        </w:rPr>
        <w:t>Ադամյան</w:t>
      </w:r>
      <w:r w:rsidR="00AD305B" w:rsidRPr="00490D05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AD305B" w:rsidRPr="00490D05">
        <w:rPr>
          <w:rFonts w:ascii="GHEA Grapalat" w:hAnsi="GHEA Grapalat" w:cs="Arial"/>
          <w:i/>
          <w:sz w:val="22"/>
          <w:szCs w:val="22"/>
          <w:lang w:val="af-ZA"/>
        </w:rPr>
        <w:t>փող</w:t>
      </w:r>
      <w:r w:rsidR="00AD305B" w:rsidRPr="00490D05">
        <w:rPr>
          <w:rFonts w:ascii="GHEA Grapalat" w:hAnsi="GHEA Grapalat"/>
          <w:i/>
          <w:sz w:val="22"/>
          <w:szCs w:val="22"/>
          <w:lang w:val="af-ZA"/>
        </w:rPr>
        <w:t xml:space="preserve">. 1 </w:t>
      </w:r>
      <w:r w:rsidR="000D10F1" w:rsidRPr="00490D05">
        <w:rPr>
          <w:rFonts w:ascii="GHEA Grapalat" w:hAnsi="GHEA Grapalat"/>
          <w:i/>
          <w:lang w:val="af-ZA"/>
        </w:rPr>
        <w:t xml:space="preserve"> </w:t>
      </w:r>
      <w:r w:rsidR="00AB14F4" w:rsidRPr="00490D05">
        <w:rPr>
          <w:rFonts w:ascii="GHEA Grapalat" w:hAnsi="GHEA Grapalat" w:cs="Arial"/>
          <w:i/>
          <w:sz w:val="22"/>
          <w:szCs w:val="22"/>
          <w:lang w:val="af-ZA"/>
        </w:rPr>
        <w:t>հասցեով</w:t>
      </w:r>
      <w:r w:rsidR="00AB14F4" w:rsidRPr="00490D05">
        <w:rPr>
          <w:rFonts w:ascii="GHEA Grapalat" w:hAnsi="GHEA Grapalat"/>
          <w:i/>
          <w:sz w:val="22"/>
          <w:szCs w:val="22"/>
          <w:lang w:val="af-ZA"/>
        </w:rPr>
        <w:t xml:space="preserve"> (</w:t>
      </w:r>
      <w:r w:rsidR="00AB14F4" w:rsidRPr="00490D05">
        <w:rPr>
          <w:rFonts w:ascii="GHEA Grapalat" w:hAnsi="GHEA Grapalat" w:cs="Arial"/>
          <w:i/>
          <w:sz w:val="22"/>
          <w:szCs w:val="22"/>
          <w:lang w:val="af-ZA"/>
        </w:rPr>
        <w:t>հեռախոս</w:t>
      </w:r>
      <w:r w:rsidR="00AB14F4" w:rsidRPr="00490D05">
        <w:rPr>
          <w:rFonts w:ascii="GHEA Grapalat" w:hAnsi="GHEA Grapalat"/>
          <w:i/>
          <w:sz w:val="22"/>
          <w:szCs w:val="22"/>
          <w:lang w:val="af-ZA"/>
        </w:rPr>
        <w:t>`</w:t>
      </w:r>
      <w:r w:rsidR="007032AC" w:rsidRPr="00490D05">
        <w:rPr>
          <w:rFonts w:ascii="GHEA Grapalat" w:hAnsi="GHEA Grapalat"/>
          <w:i/>
          <w:sz w:val="22"/>
          <w:szCs w:val="22"/>
          <w:lang w:val="af-ZA"/>
        </w:rPr>
        <w:t>(</w:t>
      </w:r>
      <w:r w:rsidR="00677658" w:rsidRPr="00490D05">
        <w:rPr>
          <w:rFonts w:ascii="GHEA Grapalat" w:hAnsi="GHEA Grapalat"/>
          <w:i/>
          <w:sz w:val="22"/>
          <w:szCs w:val="22"/>
          <w:lang w:val="af-ZA"/>
        </w:rPr>
        <w:t>+3741</w:t>
      </w:r>
      <w:r w:rsidR="00BE3F61" w:rsidRPr="00490D05">
        <w:rPr>
          <w:rFonts w:ascii="GHEA Grapalat" w:hAnsi="GHEA Grapalat"/>
          <w:i/>
          <w:sz w:val="22"/>
          <w:szCs w:val="22"/>
          <w:lang w:val="af-ZA"/>
        </w:rPr>
        <w:t>1</w:t>
      </w:r>
      <w:r w:rsidR="007032AC" w:rsidRPr="00490D05">
        <w:rPr>
          <w:rFonts w:ascii="GHEA Grapalat" w:hAnsi="GHEA Grapalat"/>
          <w:i/>
          <w:sz w:val="22"/>
          <w:szCs w:val="22"/>
          <w:lang w:val="af-ZA"/>
        </w:rPr>
        <w:t xml:space="preserve">) </w:t>
      </w:r>
      <w:r w:rsidR="00AB14F4" w:rsidRPr="00490D05">
        <w:rPr>
          <w:rFonts w:ascii="GHEA Grapalat" w:hAnsi="GHEA Grapalat"/>
          <w:i/>
          <w:sz w:val="22"/>
          <w:szCs w:val="22"/>
          <w:lang w:val="af-ZA"/>
        </w:rPr>
        <w:t>28-93-20):</w:t>
      </w:r>
    </w:p>
    <w:p w14:paraId="2BD02AB7" w14:textId="77777777" w:rsidR="0089384E" w:rsidRPr="00490D05" w:rsidRDefault="0089384E" w:rsidP="0089384E">
      <w:pPr>
        <w:ind w:firstLine="567"/>
        <w:rPr>
          <w:rFonts w:ascii="GHEA Grapalat" w:hAnsi="GHEA Grapalat"/>
          <w:b/>
          <w:sz w:val="20"/>
          <w:szCs w:val="22"/>
          <w:lang w:val="af-ZA"/>
        </w:rPr>
      </w:pPr>
      <w:bookmarkStart w:id="1" w:name="_Hlk9322052"/>
      <w:r w:rsidRPr="00490D05">
        <w:rPr>
          <w:rFonts w:ascii="GHEA Grapalat" w:hAnsi="GHEA Grapalat" w:cs="Arial"/>
          <w:i/>
          <w:sz w:val="22"/>
          <w:szCs w:val="22"/>
        </w:rPr>
        <w:t>Համակարգում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գրանցվելը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490D05">
        <w:rPr>
          <w:rFonts w:ascii="GHEA Grapalat" w:hAnsi="GHEA Grapalat" w:cs="Arial"/>
          <w:i/>
          <w:sz w:val="22"/>
          <w:szCs w:val="22"/>
        </w:rPr>
        <w:t>ինչպես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նաև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հայտ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ներկայացնելն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անվճար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22"/>
          <w:szCs w:val="22"/>
        </w:rPr>
        <w:t>է</w:t>
      </w:r>
      <w:r w:rsidRPr="00490D05">
        <w:rPr>
          <w:rFonts w:ascii="GHEA Grapalat" w:hAnsi="GHEA Grapalat" w:cs="Sylfaen"/>
          <w:i/>
          <w:sz w:val="22"/>
          <w:szCs w:val="22"/>
          <w:lang w:val="af-ZA"/>
        </w:rPr>
        <w:t>:</w:t>
      </w:r>
      <w:bookmarkEnd w:id="1"/>
    </w:p>
    <w:p w14:paraId="6C037AD4" w14:textId="77777777" w:rsidR="00984BDB" w:rsidRPr="00490D05" w:rsidRDefault="0089384E" w:rsidP="0089384E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  <w:r w:rsidRPr="00490D05">
        <w:rPr>
          <w:rFonts w:ascii="GHEA Grapalat" w:hAnsi="GHEA Grapalat" w:cs="Sylfaen"/>
          <w:b/>
          <w:sz w:val="20"/>
          <w:szCs w:val="22"/>
          <w:lang w:val="af-ZA"/>
        </w:rPr>
        <w:br w:type="page"/>
      </w:r>
    </w:p>
    <w:p w14:paraId="5C8C1ABD" w14:textId="77777777" w:rsidR="00096865" w:rsidRPr="00490D05" w:rsidRDefault="00096865" w:rsidP="00EF3662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14:paraId="4E9C1706" w14:textId="77777777" w:rsidR="001B2024" w:rsidRPr="00490D05" w:rsidRDefault="001B2024" w:rsidP="001B2024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490D05">
        <w:rPr>
          <w:rFonts w:ascii="GHEA Grapalat" w:hAnsi="GHEA Grapalat" w:cs="Arial"/>
          <w:b/>
          <w:sz w:val="20"/>
          <w:szCs w:val="20"/>
        </w:rPr>
        <w:t>ԲՈՎԱՆԴԱԿՈւԹՅՈւՆ</w:t>
      </w:r>
    </w:p>
    <w:p w14:paraId="552C0ECE" w14:textId="77777777" w:rsidR="001B2024" w:rsidRPr="00490D05" w:rsidRDefault="001B2024" w:rsidP="001B2024">
      <w:pPr>
        <w:ind w:firstLine="567"/>
        <w:jc w:val="center"/>
        <w:rPr>
          <w:rFonts w:ascii="GHEA Grapalat" w:hAnsi="GHEA Grapalat"/>
          <w:i/>
          <w:sz w:val="20"/>
          <w:szCs w:val="20"/>
          <w:lang w:val="af-ZA"/>
        </w:rPr>
      </w:pPr>
    </w:p>
    <w:p w14:paraId="1640D592" w14:textId="292E5895" w:rsidR="001B2024" w:rsidRPr="00490D05" w:rsidRDefault="001B2024" w:rsidP="001B2024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490D05">
        <w:rPr>
          <w:rFonts w:ascii="GHEA Grapalat" w:hAnsi="GHEA Grapalat" w:cs="Arial"/>
          <w:b/>
          <w:sz w:val="20"/>
          <w:szCs w:val="20"/>
          <w:lang w:val="af-ZA"/>
        </w:rPr>
        <w:t>ԵՐԵՎԱՆԻ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ՔԱՂԱՔԱՊԵՏԱՐԱՆԻ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ԿԱՐԻՔՆԵՐԻ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ՀԱՄԱՐ</w:t>
      </w:r>
      <w:r w:rsidR="00CA0F36" w:rsidRPr="00490D05">
        <w:rPr>
          <w:rFonts w:ascii="GHEA Grapalat" w:hAnsi="GHEA Grapalat"/>
          <w:b/>
          <w:sz w:val="20"/>
          <w:szCs w:val="20"/>
          <w:lang w:val="af-ZA"/>
        </w:rPr>
        <w:t xml:space="preserve">` </w:t>
      </w:r>
      <w:r w:rsidR="00B47D42" w:rsidRPr="00490D05">
        <w:rPr>
          <w:rFonts w:ascii="GHEA Grapalat" w:hAnsi="GHEA Grapalat" w:cs="Arial"/>
          <w:b/>
          <w:sz w:val="20"/>
          <w:szCs w:val="20"/>
          <w:lang w:val="af-ZA"/>
        </w:rPr>
        <w:t>ԵՐևԱՆ</w:t>
      </w:r>
      <w:r w:rsidR="00B47D42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ՔԱՂԱՔԻ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ՆՈՐՔ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>-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ՄԱՐԱՇ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ՎԱՐՉԱԿԱՆ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ՇՐՋԱՆԻ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13-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ՐԴ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ՓՈՂՈՑԻ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ՎԵՐՋՆԱՄԱՍՈՒՄ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ԹԻՎ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153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ՀԱՍՑԵԻ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ՀԱՐԱԿԻՑ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ՏԱՐԱԾՔԻ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ԶԲՈՍԱՅԳՈՒ՝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ԾԱՂԻԿՆԵՐԻ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ՊՈՒՐԱԿԻ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ԿԱՌՈՒՑՄԱՆ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ԱՇԽԱՏԱՆՔՆԵՐԻ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և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ԵՐևԱՆ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ՔԱՂԱՔԻ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ՆՈՐՔ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>-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ՄԱՐԱՇ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ՎԱՐՉԱԿԱՆ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ՇՐՋԱՆԻ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ՄԱՅԹԵՐԻ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ՍԱԼԻԿԱՊԱՏՄԱՆ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ԱՇԽԱՏԱՆՔՆԵՐԻ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1F0C87" w:rsidRPr="00490D05">
        <w:rPr>
          <w:rFonts w:ascii="GHEA Grapalat" w:hAnsi="GHEA Grapalat" w:cs="Arial"/>
          <w:b/>
          <w:sz w:val="20"/>
          <w:szCs w:val="20"/>
          <w:lang w:val="af-ZA"/>
        </w:rPr>
        <w:t>ՈՐԱԿԻ</w:t>
      </w:r>
      <w:r w:rsidR="001F0C87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7E1F50" w:rsidRPr="00490D05">
        <w:rPr>
          <w:rFonts w:ascii="GHEA Grapalat" w:hAnsi="GHEA Grapalat" w:cs="Arial"/>
          <w:b/>
          <w:sz w:val="20"/>
          <w:szCs w:val="20"/>
          <w:lang w:val="af-ZA"/>
        </w:rPr>
        <w:t>ՏԵԽՆԻԿԱԿԱՆ</w:t>
      </w:r>
      <w:r w:rsidR="007E1F50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7E1F50" w:rsidRPr="00490D05">
        <w:rPr>
          <w:rFonts w:ascii="GHEA Grapalat" w:hAnsi="GHEA Grapalat" w:cs="Arial"/>
          <w:b/>
          <w:sz w:val="20"/>
          <w:szCs w:val="20"/>
          <w:lang w:val="af-ZA"/>
        </w:rPr>
        <w:t>ՀՍԿՈՂՈՒԹՅԱՆ</w:t>
      </w:r>
      <w:r w:rsidR="007E1F50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7E1F50" w:rsidRPr="00490D05">
        <w:rPr>
          <w:rFonts w:ascii="GHEA Grapalat" w:hAnsi="GHEA Grapalat" w:cs="Arial"/>
          <w:b/>
          <w:sz w:val="20"/>
          <w:szCs w:val="20"/>
          <w:lang w:val="af-ZA"/>
        </w:rPr>
        <w:t>ԽՈՐՀՐԴԱՏՎԱԿԱՆ</w:t>
      </w:r>
      <w:r w:rsidR="007E1F50"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7E1F50" w:rsidRPr="00490D05">
        <w:rPr>
          <w:rFonts w:ascii="GHEA Grapalat" w:hAnsi="GHEA Grapalat" w:cs="Arial"/>
          <w:b/>
          <w:sz w:val="20"/>
          <w:szCs w:val="20"/>
          <w:lang w:val="af-ZA"/>
        </w:rPr>
        <w:t>ԾԱՌԱՅՈՒԹՅՈՒՆՆԵՐԻ</w:t>
      </w:r>
    </w:p>
    <w:p w14:paraId="504E089F" w14:textId="57D71BA7" w:rsidR="001B2024" w:rsidRPr="00490D05" w:rsidRDefault="000B54D5" w:rsidP="001B2024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490D05">
        <w:rPr>
          <w:rFonts w:ascii="GHEA Grapalat" w:hAnsi="GHEA Grapalat" w:cs="Arial"/>
          <w:b/>
          <w:sz w:val="20"/>
          <w:szCs w:val="20"/>
          <w:lang w:val="af-ZA"/>
        </w:rPr>
        <w:t>ՁԵՌՔԲԵՐՄԱՆ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ՆՊԱՏԱԿՈՎ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ՀԱՅՏԱՐԱՐՎԱԾ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ՀՐԱՏԱՊ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ԲԱՑ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ՄՐՑՈՒՅԹԻ</w:t>
      </w:r>
      <w:r w:rsidRPr="00490D0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af-ZA"/>
        </w:rPr>
        <w:t>ՀՐԱՎԵՐԻ</w:t>
      </w:r>
    </w:p>
    <w:p w14:paraId="7EA29CB1" w14:textId="77777777" w:rsidR="00C67E80" w:rsidRPr="00490D05" w:rsidRDefault="00C67E80" w:rsidP="00EF3662">
      <w:pPr>
        <w:ind w:firstLine="567"/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14:paraId="3F6228FD" w14:textId="77777777" w:rsidR="009F5D9B" w:rsidRPr="00490D05" w:rsidRDefault="009F5D9B" w:rsidP="00EF3662">
      <w:pPr>
        <w:ind w:firstLine="567"/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14:paraId="33CB40F6" w14:textId="77777777" w:rsidR="00096865" w:rsidRPr="00490D05" w:rsidRDefault="00096865" w:rsidP="00EF3662">
      <w:pPr>
        <w:ind w:firstLine="567"/>
        <w:jc w:val="center"/>
        <w:rPr>
          <w:rFonts w:ascii="GHEA Grapalat" w:hAnsi="GHEA Grapalat"/>
          <w:sz w:val="20"/>
          <w:lang w:val="af-ZA"/>
        </w:rPr>
      </w:pPr>
      <w:proofErr w:type="gramStart"/>
      <w:r w:rsidRPr="00490D05">
        <w:rPr>
          <w:rFonts w:ascii="GHEA Grapalat" w:hAnsi="GHEA Grapalat" w:cs="Arial"/>
          <w:b/>
          <w:sz w:val="20"/>
          <w:szCs w:val="22"/>
        </w:rPr>
        <w:t>ՄԱՍ</w:t>
      </w:r>
      <w:r w:rsidRPr="00490D05">
        <w:rPr>
          <w:rFonts w:ascii="GHEA Grapalat" w:hAnsi="GHEA Grapalat" w:cs="Times Armenian"/>
          <w:b/>
          <w:sz w:val="20"/>
          <w:szCs w:val="22"/>
          <w:lang w:val="af-ZA"/>
        </w:rPr>
        <w:t xml:space="preserve">  I</w:t>
      </w:r>
      <w:proofErr w:type="gramEnd"/>
      <w:r w:rsidRPr="00490D05">
        <w:rPr>
          <w:rFonts w:ascii="GHEA Grapalat" w:hAnsi="GHEA Grapalat" w:cs="Times Armenian"/>
          <w:b/>
          <w:sz w:val="20"/>
          <w:szCs w:val="22"/>
          <w:lang w:val="af-ZA"/>
        </w:rPr>
        <w:t>.</w:t>
      </w:r>
    </w:p>
    <w:p w14:paraId="1787E90C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14:paraId="5404365E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1.  </w:t>
      </w:r>
      <w:r w:rsidRPr="00490D05">
        <w:rPr>
          <w:rFonts w:ascii="GHEA Grapalat" w:hAnsi="GHEA Grapalat" w:cs="Arial"/>
          <w:sz w:val="20"/>
        </w:rPr>
        <w:t>Գնման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առարկայի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բնութագիրը</w:t>
      </w:r>
      <w:r w:rsidRPr="00490D05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14:paraId="40A69927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2. </w:t>
      </w:r>
      <w:r w:rsidRPr="00490D05">
        <w:rPr>
          <w:rFonts w:ascii="GHEA Grapalat" w:hAnsi="GHEA Grapalat" w:cs="Arial"/>
          <w:sz w:val="20"/>
        </w:rPr>
        <w:t>Մասնակցի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մասնակցության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իրավունքի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պահանջները</w:t>
      </w:r>
      <w:r w:rsidR="000206DA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</w:rPr>
        <w:t>և</w:t>
      </w:r>
      <w:r w:rsidR="000206DA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</w:rPr>
        <w:t>դրանց</w:t>
      </w:r>
      <w:r w:rsidR="000206DA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</w:rPr>
        <w:t>գնահատման</w:t>
      </w:r>
      <w:r w:rsidR="000206DA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</w:rPr>
        <w:t>կարգը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="000206DA" w:rsidRPr="00490D05">
        <w:rPr>
          <w:rFonts w:ascii="GHEA Grapalat" w:hAnsi="GHEA Grapalat" w:cs="Arial"/>
          <w:sz w:val="20"/>
          <w:lang w:val="af-ZA"/>
        </w:rPr>
        <w:t>ընտրված</w:t>
      </w:r>
      <w:r w:rsidR="000206DA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մասնակից</w:t>
      </w:r>
      <w:r w:rsidR="000206DA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ճանաչվելու</w:t>
      </w:r>
      <w:r w:rsidR="000206DA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դեպքում</w:t>
      </w:r>
      <w:r w:rsidR="000206DA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որակավորման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ապահովում</w:t>
      </w:r>
      <w:r w:rsidR="000206DA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ներկայացնելու</w:t>
      </w:r>
      <w:r w:rsidR="000206DA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պայմանները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</w:p>
    <w:p w14:paraId="524E4150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3. </w:t>
      </w:r>
      <w:r w:rsidRPr="00490D05">
        <w:rPr>
          <w:rFonts w:ascii="GHEA Grapalat" w:hAnsi="GHEA Grapalat" w:cs="Arial"/>
          <w:sz w:val="20"/>
        </w:rPr>
        <w:t>Հրավերի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պարզաբանումը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հրավերում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փոփոխություն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կատարելու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կարգը</w:t>
      </w:r>
      <w:r w:rsidRPr="00490D05">
        <w:rPr>
          <w:rFonts w:ascii="GHEA Grapalat" w:hAnsi="GHEA Grapalat" w:cs="Times Armenian"/>
          <w:sz w:val="20"/>
          <w:lang w:val="af-ZA"/>
        </w:rPr>
        <w:tab/>
      </w:r>
    </w:p>
    <w:p w14:paraId="1F2C733B" w14:textId="77777777" w:rsidR="00087A30" w:rsidRPr="00490D05" w:rsidRDefault="00096865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4. </w:t>
      </w:r>
      <w:r w:rsidRPr="00490D05">
        <w:rPr>
          <w:rFonts w:ascii="GHEA Grapalat" w:hAnsi="GHEA Grapalat" w:cs="Arial"/>
          <w:sz w:val="20"/>
        </w:rPr>
        <w:t>Հայտը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ներկայացնելու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կարգը</w:t>
      </w:r>
    </w:p>
    <w:p w14:paraId="074D57C2" w14:textId="77777777" w:rsidR="00096865" w:rsidRPr="00490D05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5.</w:t>
      </w:r>
      <w:r w:rsidRPr="00490D05">
        <w:rPr>
          <w:rFonts w:ascii="GHEA Grapalat" w:hAnsi="GHEA Grapalat"/>
          <w:sz w:val="20"/>
          <w:lang w:val="af-ZA"/>
        </w:rPr>
        <w:tab/>
      </w:r>
      <w:r w:rsidRPr="00490D05">
        <w:rPr>
          <w:rFonts w:ascii="GHEA Grapalat" w:hAnsi="GHEA Grapalat" w:cs="Arial"/>
          <w:sz w:val="20"/>
        </w:rPr>
        <w:t>Հայտի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գնային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առաջարկը</w:t>
      </w:r>
      <w:r w:rsidR="00096865" w:rsidRPr="00490D05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14:paraId="3D2C5F3B" w14:textId="77777777" w:rsidR="00096865" w:rsidRPr="00490D05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6</w:t>
      </w:r>
      <w:r w:rsidR="00096865" w:rsidRPr="00490D05">
        <w:rPr>
          <w:rFonts w:ascii="GHEA Grapalat" w:hAnsi="GHEA Grapalat"/>
          <w:sz w:val="20"/>
          <w:lang w:val="af-ZA"/>
        </w:rPr>
        <w:t xml:space="preserve">. </w:t>
      </w:r>
      <w:r w:rsidR="00096865" w:rsidRPr="00490D05">
        <w:rPr>
          <w:rFonts w:ascii="GHEA Grapalat" w:hAnsi="GHEA Grapalat" w:cs="Arial"/>
          <w:sz w:val="20"/>
        </w:rPr>
        <w:t>Հայտի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գործողության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ժամկետը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="00096865" w:rsidRPr="00490D05">
        <w:rPr>
          <w:rFonts w:ascii="GHEA Grapalat" w:hAnsi="GHEA Grapalat" w:cs="Arial"/>
          <w:sz w:val="20"/>
        </w:rPr>
        <w:t>հայտերում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փոփոխություն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կատարելու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և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դրանք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հետ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վերցնելու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կարգը</w:t>
      </w:r>
      <w:r w:rsidR="00096865" w:rsidRPr="00490D05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14:paraId="52F94CF7" w14:textId="77777777" w:rsidR="00096865" w:rsidRPr="00490D05" w:rsidRDefault="00087A30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8</w:t>
      </w:r>
      <w:r w:rsidR="00096865" w:rsidRPr="00490D05">
        <w:rPr>
          <w:rFonts w:ascii="GHEA Grapalat" w:hAnsi="GHEA Grapalat"/>
          <w:sz w:val="20"/>
          <w:lang w:val="af-ZA"/>
        </w:rPr>
        <w:t xml:space="preserve">. </w:t>
      </w:r>
      <w:r w:rsidR="00AF7BE8" w:rsidRPr="00490D05">
        <w:rPr>
          <w:rFonts w:ascii="GHEA Grapalat" w:hAnsi="GHEA Grapalat" w:cs="Arial"/>
          <w:sz w:val="20"/>
          <w:lang w:val="af-ZA"/>
        </w:rPr>
        <w:t>Հ</w:t>
      </w:r>
      <w:r w:rsidR="00AF7BE8" w:rsidRPr="00490D05">
        <w:rPr>
          <w:rFonts w:ascii="GHEA Grapalat" w:hAnsi="GHEA Grapalat" w:cs="Arial"/>
          <w:sz w:val="20"/>
        </w:rPr>
        <w:t>այտերի</w:t>
      </w:r>
      <w:r w:rsidR="00AF7BE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490D05">
        <w:rPr>
          <w:rFonts w:ascii="GHEA Grapalat" w:hAnsi="GHEA Grapalat" w:cs="Arial"/>
          <w:sz w:val="20"/>
        </w:rPr>
        <w:t>բացումը</w:t>
      </w:r>
      <w:r w:rsidR="00AF7BE8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AF7BE8" w:rsidRPr="00490D05">
        <w:rPr>
          <w:rFonts w:ascii="GHEA Grapalat" w:hAnsi="GHEA Grapalat" w:cs="Arial"/>
          <w:sz w:val="20"/>
        </w:rPr>
        <w:t>գնահատումը</w:t>
      </w:r>
      <w:r w:rsidR="00AF7BE8" w:rsidRPr="00490D05">
        <w:rPr>
          <w:rFonts w:ascii="GHEA Grapalat" w:hAnsi="GHEA Grapalat" w:cs="Sylfaen"/>
          <w:sz w:val="20"/>
          <w:lang w:val="af-ZA"/>
        </w:rPr>
        <w:t xml:space="preserve">  </w:t>
      </w:r>
      <w:r w:rsidR="00AF7BE8" w:rsidRPr="00490D05">
        <w:rPr>
          <w:rFonts w:ascii="GHEA Grapalat" w:hAnsi="GHEA Grapalat" w:cs="Arial"/>
          <w:sz w:val="20"/>
        </w:rPr>
        <w:t>և</w:t>
      </w:r>
      <w:r w:rsidR="00AF7BE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490D05">
        <w:rPr>
          <w:rFonts w:ascii="GHEA Grapalat" w:hAnsi="GHEA Grapalat" w:cs="Arial"/>
          <w:sz w:val="20"/>
        </w:rPr>
        <w:t>արդյունքների</w:t>
      </w:r>
      <w:r w:rsidR="00AF7BE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490D05">
        <w:rPr>
          <w:rFonts w:ascii="GHEA Grapalat" w:hAnsi="GHEA Grapalat" w:cs="Arial"/>
          <w:sz w:val="20"/>
        </w:rPr>
        <w:t>ամփոփումը</w:t>
      </w:r>
      <w:r w:rsidR="00096865" w:rsidRPr="00490D05">
        <w:rPr>
          <w:rFonts w:ascii="GHEA Grapalat" w:hAnsi="GHEA Grapalat" w:cs="Sylfaen"/>
          <w:sz w:val="20"/>
          <w:lang w:val="af-ZA"/>
        </w:rPr>
        <w:tab/>
      </w:r>
    </w:p>
    <w:p w14:paraId="410A8BB4" w14:textId="77777777" w:rsidR="00096865" w:rsidRPr="00490D05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9</w:t>
      </w:r>
      <w:r w:rsidR="00096865" w:rsidRPr="00490D05">
        <w:rPr>
          <w:rFonts w:ascii="GHEA Grapalat" w:hAnsi="GHEA Grapalat"/>
          <w:sz w:val="20"/>
          <w:lang w:val="af-ZA"/>
        </w:rPr>
        <w:t xml:space="preserve">. </w:t>
      </w:r>
      <w:r w:rsidR="00096865" w:rsidRPr="00490D05">
        <w:rPr>
          <w:rFonts w:ascii="GHEA Grapalat" w:hAnsi="GHEA Grapalat" w:cs="Arial"/>
          <w:sz w:val="20"/>
        </w:rPr>
        <w:t>Պայմանագրի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կնքումը</w:t>
      </w:r>
      <w:r w:rsidR="00096865" w:rsidRPr="00490D05">
        <w:rPr>
          <w:rFonts w:ascii="GHEA Grapalat" w:hAnsi="GHEA Grapalat" w:cs="Times Armenian"/>
          <w:sz w:val="20"/>
          <w:lang w:val="af-ZA"/>
        </w:rPr>
        <w:tab/>
      </w:r>
    </w:p>
    <w:p w14:paraId="4C9E486A" w14:textId="77777777" w:rsidR="00096865" w:rsidRPr="00490D05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10</w:t>
      </w:r>
      <w:r w:rsidR="00096865" w:rsidRPr="00490D05">
        <w:rPr>
          <w:rFonts w:ascii="GHEA Grapalat" w:hAnsi="GHEA Grapalat"/>
          <w:sz w:val="20"/>
          <w:lang w:val="af-ZA"/>
        </w:rPr>
        <w:t xml:space="preserve">. </w:t>
      </w:r>
      <w:r w:rsidR="000206DA" w:rsidRPr="00490D05">
        <w:rPr>
          <w:rFonts w:ascii="GHEA Grapalat" w:hAnsi="GHEA Grapalat" w:cs="Arial"/>
          <w:sz w:val="20"/>
          <w:lang w:val="af-ZA"/>
        </w:rPr>
        <w:t>Որակավորման</w:t>
      </w:r>
      <w:r w:rsidR="000206DA" w:rsidRPr="00490D05">
        <w:rPr>
          <w:rFonts w:ascii="GHEA Grapalat" w:hAnsi="GHEA Grapalat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  <w:lang w:val="af-ZA"/>
        </w:rPr>
        <w:t>և</w:t>
      </w:r>
      <w:r w:rsidR="000206DA" w:rsidRPr="00490D05">
        <w:rPr>
          <w:rFonts w:ascii="GHEA Grapalat" w:hAnsi="GHEA Grapalat"/>
          <w:sz w:val="20"/>
          <w:lang w:val="af-ZA"/>
        </w:rPr>
        <w:t xml:space="preserve"> </w:t>
      </w:r>
      <w:r w:rsidR="000206DA" w:rsidRPr="00490D05">
        <w:rPr>
          <w:rFonts w:ascii="GHEA Grapalat" w:hAnsi="GHEA Grapalat" w:cs="Arial"/>
          <w:sz w:val="20"/>
        </w:rPr>
        <w:t>պ</w:t>
      </w:r>
      <w:r w:rsidR="00096865" w:rsidRPr="00490D05">
        <w:rPr>
          <w:rFonts w:ascii="GHEA Grapalat" w:hAnsi="GHEA Grapalat" w:cs="Arial"/>
          <w:sz w:val="20"/>
        </w:rPr>
        <w:t>այմանագրի</w:t>
      </w:r>
      <w:r w:rsidR="00096865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</w:rPr>
        <w:t>ապահովում</w:t>
      </w:r>
      <w:r w:rsidR="000206DA" w:rsidRPr="00490D05">
        <w:rPr>
          <w:rFonts w:ascii="GHEA Grapalat" w:hAnsi="GHEA Grapalat" w:cs="Arial"/>
          <w:sz w:val="20"/>
        </w:rPr>
        <w:t>ներ</w:t>
      </w:r>
      <w:r w:rsidR="00096865" w:rsidRPr="00490D05">
        <w:rPr>
          <w:rFonts w:ascii="GHEA Grapalat" w:hAnsi="GHEA Grapalat" w:cs="Arial"/>
          <w:sz w:val="20"/>
        </w:rPr>
        <w:t>ը</w:t>
      </w:r>
      <w:r w:rsidR="00096865" w:rsidRPr="00490D05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14:paraId="6F4CE40B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1</w:t>
      </w:r>
      <w:r w:rsidR="00087A30" w:rsidRPr="00490D05">
        <w:rPr>
          <w:rFonts w:ascii="GHEA Grapalat" w:hAnsi="GHEA Grapalat"/>
          <w:sz w:val="20"/>
          <w:lang w:val="af-ZA"/>
        </w:rPr>
        <w:t>1</w:t>
      </w:r>
      <w:r w:rsidRPr="00490D05">
        <w:rPr>
          <w:rFonts w:ascii="GHEA Grapalat" w:hAnsi="GHEA Grapalat"/>
          <w:sz w:val="20"/>
          <w:lang w:val="af-ZA"/>
        </w:rPr>
        <w:t xml:space="preserve">. </w:t>
      </w:r>
      <w:r w:rsidRPr="00490D05">
        <w:rPr>
          <w:rFonts w:ascii="GHEA Grapalat" w:hAnsi="GHEA Grapalat" w:cs="Arial"/>
          <w:sz w:val="20"/>
        </w:rPr>
        <w:t>Ընթացակարգը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չկայացած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հայտարարելը</w:t>
      </w:r>
      <w:r w:rsidRPr="00490D05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14:paraId="73D57C85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1</w:t>
      </w:r>
      <w:r w:rsidR="00087A30" w:rsidRPr="00490D05">
        <w:rPr>
          <w:rFonts w:ascii="GHEA Grapalat" w:hAnsi="GHEA Grapalat"/>
          <w:sz w:val="20"/>
          <w:lang w:val="af-ZA"/>
        </w:rPr>
        <w:t>2</w:t>
      </w:r>
      <w:r w:rsidRPr="00490D05">
        <w:rPr>
          <w:rFonts w:ascii="GHEA Grapalat" w:hAnsi="GHEA Grapalat"/>
          <w:sz w:val="20"/>
          <w:lang w:val="af-ZA"/>
        </w:rPr>
        <w:t xml:space="preserve">. </w:t>
      </w:r>
      <w:r w:rsidRPr="00490D05">
        <w:rPr>
          <w:rFonts w:ascii="GHEA Grapalat" w:hAnsi="GHEA Grapalat" w:cs="Arial"/>
          <w:sz w:val="20"/>
        </w:rPr>
        <w:t>Գնման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գործընթացի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կապված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գործողությունները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Times Armenia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կամ</w:t>
      </w:r>
      <w:r w:rsidRPr="00490D05">
        <w:rPr>
          <w:rFonts w:ascii="GHEA Grapalat" w:hAnsi="GHEA Grapalat" w:cs="Times Armenia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</w:rPr>
        <w:t>ընդունված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որոշումները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բողոքարկելու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մասնակցի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իրավունքը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կարգը</w:t>
      </w:r>
      <w:r w:rsidRPr="00490D05">
        <w:rPr>
          <w:rFonts w:ascii="GHEA Grapalat" w:hAnsi="GHEA Grapalat" w:cs="Times Armenian"/>
          <w:sz w:val="20"/>
          <w:lang w:val="af-ZA"/>
        </w:rPr>
        <w:tab/>
      </w:r>
    </w:p>
    <w:p w14:paraId="6016E457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14:paraId="6942B857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14:paraId="3FA6E089" w14:textId="6E26BDBE" w:rsidR="00096865" w:rsidRPr="00490D05" w:rsidRDefault="00096865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proofErr w:type="gramStart"/>
      <w:r w:rsidRPr="00490D05">
        <w:rPr>
          <w:rFonts w:ascii="GHEA Grapalat" w:hAnsi="GHEA Grapalat" w:cs="Arial"/>
          <w:b/>
          <w:sz w:val="20"/>
        </w:rPr>
        <w:t>ՄԱՍ</w:t>
      </w:r>
      <w:r w:rsidRPr="00490D05">
        <w:rPr>
          <w:rFonts w:ascii="GHEA Grapalat" w:hAnsi="GHEA Grapalat" w:cs="Times Armenian"/>
          <w:b/>
          <w:sz w:val="20"/>
          <w:lang w:val="af-ZA"/>
        </w:rPr>
        <w:t xml:space="preserve">  II</w:t>
      </w:r>
      <w:proofErr w:type="gramEnd"/>
      <w:r w:rsidRPr="00490D05">
        <w:rPr>
          <w:rFonts w:ascii="GHEA Grapalat" w:hAnsi="GHEA Grapalat" w:cs="Times Armenian"/>
          <w:b/>
          <w:sz w:val="20"/>
          <w:lang w:val="af-ZA"/>
        </w:rPr>
        <w:t xml:space="preserve">.  </w:t>
      </w:r>
      <w:r w:rsidR="00B912E9" w:rsidRPr="00490D05">
        <w:rPr>
          <w:rFonts w:ascii="GHEA Grapalat" w:hAnsi="GHEA Grapalat" w:cs="Arial"/>
          <w:b/>
          <w:sz w:val="20"/>
        </w:rPr>
        <w:t>ՀՐԱՏԱՊ</w:t>
      </w:r>
      <w:r w:rsidR="00B912E9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B912E9" w:rsidRPr="00490D05">
        <w:rPr>
          <w:rFonts w:ascii="GHEA Grapalat" w:hAnsi="GHEA Grapalat" w:cs="Arial"/>
          <w:b/>
          <w:sz w:val="20"/>
        </w:rPr>
        <w:t>ԲԱՑ</w:t>
      </w:r>
      <w:r w:rsidR="00B912E9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proofErr w:type="gramStart"/>
      <w:r w:rsidR="00B912E9" w:rsidRPr="00490D05">
        <w:rPr>
          <w:rFonts w:ascii="GHEA Grapalat" w:hAnsi="GHEA Grapalat" w:cs="Arial"/>
          <w:b/>
          <w:sz w:val="20"/>
        </w:rPr>
        <w:t>ՄՐՑՈՒՅԹ</w:t>
      </w:r>
      <w:r w:rsidRPr="00490D05">
        <w:rPr>
          <w:rFonts w:ascii="GHEA Grapalat" w:hAnsi="GHEA Grapalat" w:cs="Arial"/>
          <w:b/>
          <w:sz w:val="20"/>
        </w:rPr>
        <w:t>Ի</w:t>
      </w:r>
      <w:r w:rsidRPr="00490D05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490D05">
        <w:rPr>
          <w:rFonts w:ascii="GHEA Grapalat" w:hAnsi="GHEA Grapalat" w:cs="Arial"/>
          <w:b/>
          <w:sz w:val="20"/>
        </w:rPr>
        <w:t>ՀԱՅՏԸ</w:t>
      </w:r>
      <w:proofErr w:type="gramEnd"/>
      <w:r w:rsidRPr="00490D05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490D05">
        <w:rPr>
          <w:rFonts w:ascii="GHEA Grapalat" w:hAnsi="GHEA Grapalat" w:cs="Arial"/>
          <w:b/>
          <w:sz w:val="20"/>
        </w:rPr>
        <w:t>ՊԱՏՐԱՍՏԵԼՈՒ</w:t>
      </w:r>
      <w:r w:rsidRPr="00490D05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490D05">
        <w:rPr>
          <w:rFonts w:ascii="GHEA Grapalat" w:hAnsi="GHEA Grapalat" w:cs="Arial"/>
          <w:b/>
          <w:sz w:val="20"/>
        </w:rPr>
        <w:t>ՀՐԱՀԱՆԳ</w:t>
      </w:r>
    </w:p>
    <w:p w14:paraId="0000B613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14:paraId="3655A343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1.</w:t>
      </w:r>
      <w:r w:rsidRPr="00490D05">
        <w:rPr>
          <w:rFonts w:ascii="GHEA Grapalat" w:hAnsi="GHEA Grapalat"/>
          <w:sz w:val="20"/>
          <w:lang w:val="af-ZA"/>
        </w:rPr>
        <w:tab/>
      </w:r>
      <w:proofErr w:type="gramStart"/>
      <w:r w:rsidRPr="00490D05">
        <w:rPr>
          <w:rFonts w:ascii="GHEA Grapalat" w:hAnsi="GHEA Grapalat" w:cs="Arial"/>
          <w:sz w:val="20"/>
        </w:rPr>
        <w:t>Ընդհանուր</w:t>
      </w:r>
      <w:r w:rsidRPr="00490D05">
        <w:rPr>
          <w:rFonts w:ascii="GHEA Grapalat" w:hAnsi="GHEA Grapalat" w:cs="Times Armenian"/>
          <w:sz w:val="20"/>
          <w:lang w:val="af-ZA"/>
        </w:rPr>
        <w:t xml:space="preserve">  </w:t>
      </w:r>
      <w:r w:rsidRPr="00490D05">
        <w:rPr>
          <w:rFonts w:ascii="GHEA Grapalat" w:hAnsi="GHEA Grapalat" w:cs="Arial"/>
          <w:sz w:val="20"/>
        </w:rPr>
        <w:t>դրույթներ</w:t>
      </w:r>
      <w:proofErr w:type="gramEnd"/>
      <w:r w:rsidRPr="00490D05">
        <w:rPr>
          <w:rFonts w:ascii="GHEA Grapalat" w:hAnsi="GHEA Grapalat" w:cs="Times Armenian"/>
          <w:sz w:val="20"/>
          <w:lang w:val="af-ZA"/>
        </w:rPr>
        <w:tab/>
      </w:r>
    </w:p>
    <w:p w14:paraId="0E650933" w14:textId="77777777" w:rsidR="00096865" w:rsidRPr="00490D05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2.</w:t>
      </w:r>
      <w:r w:rsidRPr="00490D05">
        <w:rPr>
          <w:rFonts w:ascii="GHEA Grapalat" w:hAnsi="GHEA Grapalat"/>
          <w:sz w:val="20"/>
          <w:lang w:val="af-ZA"/>
        </w:rPr>
        <w:tab/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հայտը</w:t>
      </w:r>
      <w:r w:rsidRPr="00490D05">
        <w:rPr>
          <w:rFonts w:ascii="GHEA Grapalat" w:hAnsi="GHEA Grapalat" w:cs="Times Armenian"/>
          <w:sz w:val="20"/>
          <w:lang w:val="af-ZA"/>
        </w:rPr>
        <w:tab/>
      </w:r>
    </w:p>
    <w:p w14:paraId="551EB235" w14:textId="77777777" w:rsidR="00037DDE" w:rsidRPr="00490D05" w:rsidRDefault="006F0D3F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3</w:t>
      </w:r>
      <w:r w:rsidR="00096865" w:rsidRPr="00490D05">
        <w:rPr>
          <w:rFonts w:ascii="GHEA Grapalat" w:hAnsi="GHEA Grapalat"/>
          <w:sz w:val="20"/>
          <w:lang w:val="af-ZA"/>
        </w:rPr>
        <w:t>.</w:t>
      </w:r>
      <w:r w:rsidR="00096865" w:rsidRPr="00490D05">
        <w:rPr>
          <w:rFonts w:ascii="GHEA Grapalat" w:hAnsi="GHEA Grapalat"/>
          <w:sz w:val="20"/>
          <w:lang w:val="af-ZA"/>
        </w:rPr>
        <w:tab/>
      </w:r>
      <w:r w:rsidR="00096865" w:rsidRPr="00490D05">
        <w:rPr>
          <w:rFonts w:ascii="GHEA Grapalat" w:hAnsi="GHEA Grapalat" w:cs="Arial"/>
          <w:sz w:val="20"/>
        </w:rPr>
        <w:t>Հավելվածներ</w:t>
      </w:r>
      <w:r w:rsidR="00BE01AE" w:rsidRPr="00490D05">
        <w:rPr>
          <w:rFonts w:ascii="GHEA Grapalat" w:hAnsi="GHEA Grapalat" w:cs="Times Armenian"/>
          <w:sz w:val="20"/>
          <w:lang w:val="af-ZA"/>
        </w:rPr>
        <w:t xml:space="preserve"> 1-</w:t>
      </w:r>
      <w:r w:rsidR="00F15AC0" w:rsidRPr="00490D05">
        <w:rPr>
          <w:rFonts w:ascii="GHEA Grapalat" w:hAnsi="GHEA Grapalat" w:cs="Times Armenian"/>
          <w:sz w:val="20"/>
          <w:lang w:val="af-ZA"/>
        </w:rPr>
        <w:t>6</w:t>
      </w:r>
      <w:r w:rsidR="00096865" w:rsidRPr="00490D05">
        <w:rPr>
          <w:rFonts w:ascii="GHEA Grapalat" w:hAnsi="GHEA Grapalat" w:cs="Times Armenian"/>
          <w:sz w:val="20"/>
          <w:lang w:val="af-ZA"/>
        </w:rPr>
        <w:tab/>
      </w:r>
    </w:p>
    <w:p w14:paraId="15A77C70" w14:textId="77777777" w:rsidR="00037DDE" w:rsidRPr="00490D05" w:rsidRDefault="00037DDE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</w:p>
    <w:p w14:paraId="555D9EB7" w14:textId="77777777" w:rsidR="00037DDE" w:rsidRPr="00490D05" w:rsidRDefault="00037DDE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</w:p>
    <w:p w14:paraId="039EBE02" w14:textId="77777777" w:rsidR="00037DDE" w:rsidRPr="00490D05" w:rsidRDefault="00037DDE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</w:p>
    <w:p w14:paraId="7BEBF8F0" w14:textId="77777777" w:rsidR="00037DDE" w:rsidRPr="00490D05" w:rsidRDefault="00037DDE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</w:p>
    <w:p w14:paraId="26BA0174" w14:textId="77777777" w:rsidR="00A55E59" w:rsidRPr="00490D05" w:rsidRDefault="00A55E59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</w:p>
    <w:p w14:paraId="48D69921" w14:textId="77777777" w:rsidR="00096865" w:rsidRPr="00490D05" w:rsidRDefault="007F3495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994A77" w:rsidRPr="00490D05">
        <w:rPr>
          <w:rFonts w:ascii="GHEA Grapalat" w:hAnsi="GHEA Grapalat" w:cs="Times Armenian"/>
          <w:sz w:val="20"/>
          <w:lang w:val="af-ZA"/>
        </w:rPr>
        <w:br w:type="page"/>
      </w:r>
      <w:r w:rsidR="00096865" w:rsidRPr="00490D05">
        <w:rPr>
          <w:rFonts w:ascii="GHEA Grapalat" w:hAnsi="GHEA Grapalat" w:cs="Times Armenian"/>
          <w:sz w:val="20"/>
          <w:lang w:val="af-ZA"/>
        </w:rPr>
        <w:lastRenderedPageBreak/>
        <w:tab/>
      </w:r>
    </w:p>
    <w:p w14:paraId="6BBD6698" w14:textId="4148E7A6" w:rsidR="00096865" w:rsidRPr="00490D05" w:rsidRDefault="00096865" w:rsidP="00EF3662">
      <w:pPr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          </w:t>
      </w: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հրավերը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տրամադրվում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լրումն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="00315AB5" w:rsidRPr="00490D05">
        <w:rPr>
          <w:rFonts w:ascii="GHEA Grapalat" w:hAnsi="GHEA Grapalat" w:cs="Arial"/>
          <w:b/>
          <w:sz w:val="20"/>
          <w:lang w:val="af-ZA"/>
        </w:rPr>
        <w:t>ԵՔ-ՀԲՄԽԾՁԲ-24/73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ծածկագրով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անցկացվող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B912E9" w:rsidRPr="00490D05">
        <w:rPr>
          <w:rFonts w:ascii="GHEA Grapalat" w:hAnsi="GHEA Grapalat" w:cs="Arial"/>
          <w:sz w:val="20"/>
        </w:rPr>
        <w:t>հրատապ</w:t>
      </w:r>
      <w:r w:rsidR="00B912E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912E9" w:rsidRPr="00490D05">
        <w:rPr>
          <w:rFonts w:ascii="GHEA Grapalat" w:hAnsi="GHEA Grapalat" w:cs="Arial"/>
          <w:sz w:val="20"/>
        </w:rPr>
        <w:t>բաց</w:t>
      </w:r>
      <w:r w:rsidR="00B912E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912E9" w:rsidRPr="00490D05">
        <w:rPr>
          <w:rFonts w:ascii="GHEA Grapalat" w:hAnsi="GHEA Grapalat" w:cs="Arial"/>
          <w:sz w:val="20"/>
        </w:rPr>
        <w:t>մրցույթ</w:t>
      </w:r>
      <w:r w:rsidRPr="00490D05">
        <w:rPr>
          <w:rFonts w:ascii="GHEA Grapalat" w:hAnsi="GHEA Grapalat" w:cs="Arial"/>
          <w:sz w:val="20"/>
        </w:rPr>
        <w:t>ի</w:t>
      </w:r>
      <w:r w:rsidRPr="00490D05">
        <w:rPr>
          <w:rFonts w:ascii="GHEA Grapalat" w:hAnsi="GHEA Grapalat" w:cs="Times Armenia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այսուհետև</w:t>
      </w:r>
      <w:r w:rsidRPr="00490D05">
        <w:rPr>
          <w:rFonts w:ascii="GHEA Grapalat" w:hAnsi="GHEA Grapalat" w:cs="Times Armenia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ընթացակարգ</w:t>
      </w:r>
      <w:r w:rsidRPr="00490D05">
        <w:rPr>
          <w:rFonts w:ascii="GHEA Grapalat" w:hAnsi="GHEA Grapalat" w:cs="Times Armenia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</w:rPr>
        <w:t>հայտարարության</w:t>
      </w:r>
      <w:r w:rsidR="004D5671" w:rsidRPr="00490D05">
        <w:rPr>
          <w:rFonts w:ascii="GHEA Grapalat" w:hAnsi="GHEA Grapalat" w:cs="Arial"/>
          <w:sz w:val="20"/>
          <w:lang w:val="af-ZA"/>
        </w:rPr>
        <w:t>։</w:t>
      </w:r>
    </w:p>
    <w:p w14:paraId="5C15CCBA" w14:textId="28A3AA8C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հրավերը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կազմվել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գնումների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ՀՀ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օրենսդրության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այդ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թվում</w:t>
      </w:r>
      <w:r w:rsidRPr="00490D05">
        <w:rPr>
          <w:rFonts w:ascii="GHEA Grapalat" w:hAnsi="GHEA Grapalat" w:cs="Times Armenian"/>
          <w:sz w:val="20"/>
          <w:lang w:val="af-ZA"/>
        </w:rPr>
        <w:t>`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="00A76C15" w:rsidRPr="00490D05">
        <w:rPr>
          <w:rFonts w:ascii="GHEA Grapalat" w:hAnsi="GHEA Grapalat"/>
          <w:sz w:val="20"/>
          <w:lang w:val="af-ZA"/>
        </w:rPr>
        <w:t>«</w:t>
      </w:r>
      <w:r w:rsidRPr="00490D05">
        <w:rPr>
          <w:rFonts w:ascii="GHEA Grapalat" w:hAnsi="GHEA Grapalat" w:cs="Arial"/>
          <w:sz w:val="20"/>
        </w:rPr>
        <w:t>Գնումների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մասին</w:t>
      </w:r>
      <w:r w:rsidR="00A76C15" w:rsidRPr="00490D05">
        <w:rPr>
          <w:rFonts w:ascii="GHEA Grapalat" w:hAnsi="GHEA Grapalat"/>
          <w:sz w:val="20"/>
          <w:lang w:val="af-ZA"/>
        </w:rPr>
        <w:t>»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ՀՀ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օրենքի</w:t>
      </w:r>
      <w:r w:rsidRPr="00490D05">
        <w:rPr>
          <w:rFonts w:ascii="GHEA Grapalat" w:hAnsi="GHEA Grapalat" w:cs="Times Armenia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այսուհետ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Օրենք</w:t>
      </w:r>
      <w:r w:rsidRPr="00490D05">
        <w:rPr>
          <w:rFonts w:ascii="GHEA Grapalat" w:hAnsi="GHEA Grapalat" w:cs="Times Armenian"/>
          <w:sz w:val="20"/>
          <w:lang w:val="af-ZA"/>
        </w:rPr>
        <w:t>)</w:t>
      </w:r>
      <w:r w:rsidR="00C43524" w:rsidRPr="00490D05">
        <w:rPr>
          <w:rFonts w:ascii="GHEA Grapalat" w:hAnsi="GHEA Grapalat" w:cs="Times Armenian"/>
          <w:sz w:val="20"/>
          <w:lang w:val="af-ZA"/>
        </w:rPr>
        <w:t>,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ՀՀ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կառավարության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201</w:t>
      </w:r>
      <w:r w:rsidR="00955E87" w:rsidRPr="00490D05">
        <w:rPr>
          <w:rFonts w:ascii="GHEA Grapalat" w:hAnsi="GHEA Grapalat" w:cs="Times Armenian"/>
          <w:sz w:val="20"/>
          <w:lang w:val="af-ZA"/>
        </w:rPr>
        <w:t>7</w:t>
      </w:r>
      <w:r w:rsidRPr="00490D05">
        <w:rPr>
          <w:rFonts w:ascii="GHEA Grapalat" w:hAnsi="GHEA Grapalat" w:cs="Arial"/>
          <w:sz w:val="20"/>
        </w:rPr>
        <w:t>թ</w:t>
      </w:r>
      <w:r w:rsidRPr="00490D05">
        <w:rPr>
          <w:rFonts w:ascii="GHEA Grapalat" w:hAnsi="GHEA Grapalat" w:cs="Times Armenian"/>
          <w:sz w:val="20"/>
          <w:lang w:val="af-ZA"/>
        </w:rPr>
        <w:t>.</w:t>
      </w:r>
      <w:r w:rsidR="009F18D0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9F18D0" w:rsidRPr="00490D05">
        <w:rPr>
          <w:rFonts w:ascii="GHEA Grapalat" w:hAnsi="GHEA Grapalat" w:cs="Arial"/>
          <w:sz w:val="20"/>
          <w:lang w:val="af-ZA"/>
        </w:rPr>
        <w:t>մայիսի</w:t>
      </w:r>
      <w:r w:rsidR="009F18D0" w:rsidRPr="00490D05">
        <w:rPr>
          <w:rFonts w:ascii="GHEA Grapalat" w:hAnsi="GHEA Grapalat" w:cs="Times Armenian"/>
          <w:sz w:val="20"/>
          <w:lang w:val="af-ZA"/>
        </w:rPr>
        <w:t xml:space="preserve"> 4-</w:t>
      </w:r>
      <w:r w:rsidR="009F18D0" w:rsidRPr="00490D05">
        <w:rPr>
          <w:rFonts w:ascii="GHEA Grapalat" w:hAnsi="GHEA Grapalat" w:cs="Arial"/>
          <w:sz w:val="20"/>
          <w:lang w:val="af-ZA"/>
        </w:rPr>
        <w:t>ի</w:t>
      </w:r>
      <w:r w:rsidR="009F18D0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Times Armenian"/>
          <w:sz w:val="20"/>
          <w:lang w:val="af-ZA"/>
        </w:rPr>
        <w:t xml:space="preserve">N </w:t>
      </w:r>
      <w:r w:rsidR="009F18D0" w:rsidRPr="00490D05">
        <w:rPr>
          <w:rFonts w:ascii="GHEA Grapalat" w:hAnsi="GHEA Grapalat" w:cs="Times Armenian"/>
          <w:sz w:val="20"/>
          <w:lang w:val="af-ZA"/>
        </w:rPr>
        <w:t>526-</w:t>
      </w:r>
      <w:r w:rsidRPr="00490D05">
        <w:rPr>
          <w:rFonts w:ascii="GHEA Grapalat" w:hAnsi="GHEA Grapalat" w:cs="Arial"/>
          <w:sz w:val="20"/>
        </w:rPr>
        <w:t>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որոշմամբ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հաստատված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A76C15" w:rsidRPr="00490D05">
        <w:rPr>
          <w:rFonts w:ascii="GHEA Grapalat" w:hAnsi="GHEA Grapalat" w:cs="Times Armenian"/>
          <w:sz w:val="20"/>
          <w:lang w:val="af-ZA"/>
        </w:rPr>
        <w:t>«</w:t>
      </w:r>
      <w:r w:rsidRPr="00490D05">
        <w:rPr>
          <w:rFonts w:ascii="GHEA Grapalat" w:hAnsi="GHEA Grapalat" w:cs="Arial"/>
          <w:sz w:val="20"/>
        </w:rPr>
        <w:t>Գնումների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գործընթացի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կազմակերպման</w:t>
      </w:r>
      <w:r w:rsidR="003C53D4" w:rsidRPr="00490D05">
        <w:rPr>
          <w:rFonts w:ascii="GHEA Grapalat" w:hAnsi="GHEA Grapalat"/>
          <w:sz w:val="20"/>
          <w:lang w:val="af-ZA"/>
        </w:rPr>
        <w:t>»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այսուհետ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Կարգ</w:t>
      </w:r>
      <w:r w:rsidRPr="00490D05">
        <w:rPr>
          <w:rFonts w:ascii="GHEA Grapalat" w:hAnsi="GHEA Grapalat" w:cs="Times Armenian"/>
          <w:sz w:val="20"/>
          <w:lang w:val="af-ZA"/>
        </w:rPr>
        <w:t>)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="00F40D4D" w:rsidRPr="00490D05">
        <w:rPr>
          <w:rFonts w:ascii="GHEA Grapalat" w:hAnsi="GHEA Grapalat" w:cs="Arial"/>
          <w:sz w:val="20"/>
        </w:rPr>
        <w:t>ՀՀ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490D05">
        <w:rPr>
          <w:rFonts w:ascii="GHEA Grapalat" w:hAnsi="GHEA Grapalat" w:cs="Arial"/>
          <w:sz w:val="20"/>
        </w:rPr>
        <w:t>կառավարության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201</w:t>
      </w:r>
      <w:r w:rsidR="00955E87" w:rsidRPr="00490D05">
        <w:rPr>
          <w:rFonts w:ascii="GHEA Grapalat" w:hAnsi="GHEA Grapalat" w:cs="Times Armenian"/>
          <w:sz w:val="20"/>
          <w:lang w:val="af-ZA"/>
        </w:rPr>
        <w:t>7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490D05">
        <w:rPr>
          <w:rFonts w:ascii="GHEA Grapalat" w:hAnsi="GHEA Grapalat" w:cs="Arial"/>
          <w:sz w:val="20"/>
        </w:rPr>
        <w:t>թվականի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955E87" w:rsidRPr="00490D05">
        <w:rPr>
          <w:rFonts w:ascii="GHEA Grapalat" w:hAnsi="GHEA Grapalat" w:cs="Arial"/>
          <w:sz w:val="20"/>
        </w:rPr>
        <w:t>ապրիլ</w:t>
      </w:r>
      <w:r w:rsidR="00F40D4D" w:rsidRPr="00490D05">
        <w:rPr>
          <w:rFonts w:ascii="GHEA Grapalat" w:hAnsi="GHEA Grapalat" w:cs="Arial"/>
          <w:sz w:val="20"/>
        </w:rPr>
        <w:t>ի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955E87" w:rsidRPr="00490D05">
        <w:rPr>
          <w:rFonts w:ascii="GHEA Grapalat" w:hAnsi="GHEA Grapalat" w:cs="Times Armenian"/>
          <w:sz w:val="20"/>
          <w:lang w:val="af-ZA"/>
        </w:rPr>
        <w:t>6</w:t>
      </w:r>
      <w:r w:rsidR="00F40D4D" w:rsidRPr="00490D05">
        <w:rPr>
          <w:rFonts w:ascii="GHEA Grapalat" w:hAnsi="GHEA Grapalat" w:cs="Times Armenian"/>
          <w:sz w:val="20"/>
          <w:lang w:val="af-ZA"/>
        </w:rPr>
        <w:t>-</w:t>
      </w:r>
      <w:r w:rsidR="00F40D4D" w:rsidRPr="00490D05">
        <w:rPr>
          <w:rFonts w:ascii="GHEA Grapalat" w:hAnsi="GHEA Grapalat" w:cs="Arial"/>
          <w:sz w:val="20"/>
        </w:rPr>
        <w:t>ի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N </w:t>
      </w:r>
      <w:r w:rsidR="00955E87" w:rsidRPr="00490D05">
        <w:rPr>
          <w:rFonts w:ascii="GHEA Grapalat" w:hAnsi="GHEA Grapalat" w:cs="Times Armenian"/>
          <w:sz w:val="20"/>
          <w:lang w:val="af-ZA"/>
        </w:rPr>
        <w:t>386</w:t>
      </w:r>
      <w:r w:rsidR="00F40D4D" w:rsidRPr="00490D05">
        <w:rPr>
          <w:rFonts w:ascii="GHEA Grapalat" w:hAnsi="GHEA Grapalat" w:cs="Times Armenian"/>
          <w:sz w:val="20"/>
          <w:lang w:val="af-ZA"/>
        </w:rPr>
        <w:t>-</w:t>
      </w:r>
      <w:r w:rsidR="00F40D4D" w:rsidRPr="00490D05">
        <w:rPr>
          <w:rFonts w:ascii="GHEA Grapalat" w:hAnsi="GHEA Grapalat" w:cs="Arial"/>
          <w:sz w:val="20"/>
        </w:rPr>
        <w:t>Ն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490D05">
        <w:rPr>
          <w:rFonts w:ascii="GHEA Grapalat" w:hAnsi="GHEA Grapalat" w:cs="Arial"/>
          <w:sz w:val="20"/>
        </w:rPr>
        <w:t>որոշմամբ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490D05">
        <w:rPr>
          <w:rFonts w:ascii="GHEA Grapalat" w:hAnsi="GHEA Grapalat" w:cs="Arial"/>
          <w:sz w:val="20"/>
        </w:rPr>
        <w:t>հաստատված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«</w:t>
      </w:r>
      <w:r w:rsidR="004E144F" w:rsidRPr="00490D05">
        <w:rPr>
          <w:rFonts w:ascii="GHEA Grapalat" w:hAnsi="GHEA Grapalat" w:cs="Arial"/>
          <w:sz w:val="20"/>
          <w:lang w:val="af-ZA"/>
        </w:rPr>
        <w:t>Է</w:t>
      </w:r>
      <w:r w:rsidR="00F40D4D" w:rsidRPr="00490D05">
        <w:rPr>
          <w:rFonts w:ascii="GHEA Grapalat" w:hAnsi="GHEA Grapalat" w:cs="Arial"/>
          <w:sz w:val="20"/>
        </w:rPr>
        <w:t>լեկտրոնային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 </w:t>
      </w:r>
      <w:r w:rsidR="00F40D4D" w:rsidRPr="00490D05">
        <w:rPr>
          <w:rFonts w:ascii="GHEA Grapalat" w:hAnsi="GHEA Grapalat" w:cs="Arial"/>
          <w:sz w:val="20"/>
        </w:rPr>
        <w:t>ձևով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490D05">
        <w:rPr>
          <w:rFonts w:ascii="GHEA Grapalat" w:hAnsi="GHEA Grapalat" w:cs="Arial"/>
          <w:sz w:val="20"/>
        </w:rPr>
        <w:t>գնումների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490D05">
        <w:rPr>
          <w:rFonts w:ascii="GHEA Grapalat" w:hAnsi="GHEA Grapalat" w:cs="Arial"/>
          <w:sz w:val="20"/>
        </w:rPr>
        <w:t>կատարման</w:t>
      </w:r>
      <w:r w:rsidR="00F40D4D" w:rsidRPr="00490D05">
        <w:rPr>
          <w:rFonts w:ascii="GHEA Grapalat" w:hAnsi="GHEA Grapalat" w:cs="Times Armenian"/>
          <w:sz w:val="20"/>
          <w:lang w:val="af-ZA"/>
        </w:rPr>
        <w:t xml:space="preserve">» </w:t>
      </w:r>
      <w:r w:rsidR="00F40D4D" w:rsidRPr="00490D05">
        <w:rPr>
          <w:rFonts w:ascii="GHEA Grapalat" w:hAnsi="GHEA Grapalat" w:cs="Arial"/>
          <w:sz w:val="20"/>
        </w:rPr>
        <w:t>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այլ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իրավական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ակտերի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պահանջներին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համապատասխան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նպատակ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ունի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1B2024" w:rsidRPr="00490D05">
        <w:rPr>
          <w:rFonts w:ascii="GHEA Grapalat" w:hAnsi="GHEA Grapalat" w:cs="Arial"/>
          <w:b/>
          <w:sz w:val="20"/>
          <w:lang w:val="hy-AM"/>
        </w:rPr>
        <w:t>Երևանի</w:t>
      </w:r>
      <w:r w:rsidR="001B2024" w:rsidRPr="00490D05">
        <w:rPr>
          <w:rFonts w:ascii="GHEA Grapalat" w:hAnsi="GHEA Grapalat"/>
          <w:b/>
          <w:sz w:val="20"/>
          <w:lang w:val="hy-AM"/>
        </w:rPr>
        <w:t xml:space="preserve"> </w:t>
      </w:r>
      <w:r w:rsidR="001B2024" w:rsidRPr="00490D05">
        <w:rPr>
          <w:rFonts w:ascii="GHEA Grapalat" w:hAnsi="GHEA Grapalat" w:cs="Arial"/>
          <w:b/>
          <w:sz w:val="20"/>
          <w:lang w:val="hy-AM"/>
        </w:rPr>
        <w:t>քաղաքապետարանի</w:t>
      </w:r>
      <w:r w:rsidR="00A00E74" w:rsidRPr="00490D05">
        <w:rPr>
          <w:rFonts w:ascii="GHEA Grapalat" w:hAnsi="GHEA Grapalat"/>
          <w:sz w:val="20"/>
          <w:lang w:val="af-ZA"/>
        </w:rPr>
        <w:t xml:space="preserve"> </w:t>
      </w:r>
      <w:r w:rsidR="00A00E74" w:rsidRPr="00490D05">
        <w:rPr>
          <w:rFonts w:ascii="GHEA Grapalat" w:hAnsi="GHEA Grapalat" w:cs="Times Armenian"/>
          <w:sz w:val="20"/>
          <w:lang w:val="af-ZA"/>
        </w:rPr>
        <w:t>(</w:t>
      </w:r>
      <w:r w:rsidR="00A00E74" w:rsidRPr="00490D05">
        <w:rPr>
          <w:rFonts w:ascii="GHEA Grapalat" w:hAnsi="GHEA Grapalat" w:cs="Arial"/>
          <w:sz w:val="20"/>
        </w:rPr>
        <w:t>այսուհետ</w:t>
      </w:r>
      <w:r w:rsidR="00A00E74" w:rsidRPr="00490D05">
        <w:rPr>
          <w:rFonts w:ascii="GHEA Grapalat" w:hAnsi="GHEA Grapalat" w:cs="Times Armenian"/>
          <w:sz w:val="20"/>
          <w:lang w:val="af-ZA"/>
        </w:rPr>
        <w:t xml:space="preserve">` </w:t>
      </w:r>
      <w:r w:rsidR="00A00E74" w:rsidRPr="00490D05">
        <w:rPr>
          <w:rFonts w:ascii="GHEA Grapalat" w:hAnsi="GHEA Grapalat" w:cs="Arial"/>
          <w:sz w:val="20"/>
        </w:rPr>
        <w:t>պատվիրատու</w:t>
      </w:r>
      <w:r w:rsidR="00A00E74" w:rsidRPr="00490D05">
        <w:rPr>
          <w:rFonts w:ascii="GHEA Grapalat" w:hAnsi="GHEA Grapalat" w:cs="Times Armenian"/>
          <w:sz w:val="20"/>
          <w:lang w:val="af-ZA"/>
        </w:rPr>
        <w:t>)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կողմից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հայտարարված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ընթացակարգին</w:t>
      </w:r>
      <w:r w:rsidR="000604CF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մասնակցելու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մտադրություն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ունեցող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անձանց</w:t>
      </w:r>
      <w:r w:rsidRPr="00490D05">
        <w:rPr>
          <w:rFonts w:ascii="GHEA Grapalat" w:hAnsi="GHEA Grapalat" w:cs="Times Armenia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այսուհետ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`  </w:t>
      </w:r>
      <w:r w:rsidR="003D0075" w:rsidRPr="00490D05">
        <w:rPr>
          <w:rFonts w:ascii="GHEA Grapalat" w:hAnsi="GHEA Grapalat" w:cs="Arial"/>
          <w:sz w:val="20"/>
        </w:rPr>
        <w:t>մ</w:t>
      </w:r>
      <w:r w:rsidRPr="00490D05">
        <w:rPr>
          <w:rFonts w:ascii="GHEA Grapalat" w:hAnsi="GHEA Grapalat" w:cs="Arial"/>
          <w:sz w:val="20"/>
        </w:rPr>
        <w:t>ասնակից</w:t>
      </w:r>
      <w:r w:rsidRPr="00490D05">
        <w:rPr>
          <w:rFonts w:ascii="GHEA Grapalat" w:hAnsi="GHEA Grapalat" w:cs="Times Armenia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</w:rPr>
        <w:t>տեղեկացնելու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պայմանների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գնման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առարկայի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անցկացման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="002E7EE1" w:rsidRPr="00490D05">
        <w:rPr>
          <w:rFonts w:ascii="GHEA Grapalat" w:hAnsi="GHEA Grapalat" w:cs="Arial"/>
          <w:sz w:val="20"/>
          <w:lang w:val="hy-AM"/>
        </w:rPr>
        <w:t>ընտրված</w:t>
      </w:r>
      <w:r w:rsidR="002E7EE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E7EE1" w:rsidRPr="00490D05">
        <w:rPr>
          <w:rFonts w:ascii="GHEA Grapalat" w:hAnsi="GHEA Grapalat" w:cs="Arial"/>
          <w:sz w:val="20"/>
          <w:lang w:val="hy-AM"/>
        </w:rPr>
        <w:t>մասնակցին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որոշելու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նրա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պայմանագիր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կնքելու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մասին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ինչպես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նաև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օժանդակելու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պատրաստելիս</w:t>
      </w:r>
      <w:r w:rsidR="004D5671" w:rsidRPr="00490D05">
        <w:rPr>
          <w:rFonts w:ascii="GHEA Grapalat" w:hAnsi="GHEA Grapalat" w:cs="Arial"/>
          <w:sz w:val="20"/>
          <w:lang w:val="af-ZA"/>
        </w:rPr>
        <w:t>։</w:t>
      </w:r>
    </w:p>
    <w:p w14:paraId="4B5BF0FC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Հայտեր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կարող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ներկայացնել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070DBB" w:rsidRPr="00490D05">
        <w:rPr>
          <w:rFonts w:ascii="GHEA Grapalat" w:hAnsi="GHEA Grapalat" w:cs="Arial"/>
          <w:sz w:val="20"/>
          <w:lang w:val="af-ZA"/>
        </w:rPr>
        <w:t>համակարգում</w:t>
      </w:r>
      <w:r w:rsidR="00070DBB"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="00753E6E" w:rsidRPr="00490D05">
        <w:rPr>
          <w:rFonts w:ascii="GHEA Grapalat" w:hAnsi="GHEA Grapalat" w:cs="Arial"/>
          <w:sz w:val="20"/>
        </w:rPr>
        <w:t>գրանցված</w:t>
      </w:r>
      <w:r w:rsidR="00753E6E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բոլոր</w:t>
      </w:r>
      <w:r w:rsidR="00B2681D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անձիք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անկախ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նրանց</w:t>
      </w:r>
      <w:r w:rsidRPr="00490D05">
        <w:rPr>
          <w:rFonts w:ascii="GHEA Grapalat" w:hAnsi="GHEA Grapalat" w:cs="Times Armenia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օտարերկրյա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ֆիզիկական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անձ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կազմակերպություն</w:t>
      </w:r>
      <w:r w:rsidRPr="00490D05">
        <w:rPr>
          <w:rFonts w:ascii="GHEA Grapalat" w:hAnsi="GHEA Grapalat" w:cs="Times Armenia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քաղաքացիություն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չունեցող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անձ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լինելու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հանգամանքից</w:t>
      </w:r>
      <w:r w:rsidR="004D5671" w:rsidRPr="00490D05">
        <w:rPr>
          <w:rFonts w:ascii="GHEA Grapalat" w:hAnsi="GHEA Grapalat" w:cs="Arial"/>
          <w:sz w:val="20"/>
          <w:lang w:val="af-ZA"/>
        </w:rPr>
        <w:t>։</w:t>
      </w:r>
    </w:p>
    <w:p w14:paraId="2138BF3A" w14:textId="77777777" w:rsidR="00926875" w:rsidRPr="00490D05" w:rsidRDefault="00926875" w:rsidP="00EF3662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Arial"/>
          <w:szCs w:val="24"/>
          <w:lang w:val="ru-RU"/>
        </w:rPr>
        <w:t>Համակարգում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որպես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մ</w:t>
      </w:r>
      <w:r w:rsidRPr="00490D05">
        <w:rPr>
          <w:rFonts w:ascii="GHEA Grapalat" w:hAnsi="GHEA Grapalat" w:cs="Arial"/>
          <w:szCs w:val="24"/>
          <w:lang w:val="ru-RU"/>
        </w:rPr>
        <w:t>ասնակից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գրանցվելու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նպատակով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անձը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մուտք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գործում</w:t>
      </w:r>
      <w:r w:rsidRPr="00490D05">
        <w:rPr>
          <w:rFonts w:ascii="GHEA Grapalat" w:hAnsi="GHEA Grapalat" w:cs="Sylfaen"/>
          <w:szCs w:val="24"/>
        </w:rPr>
        <w:t xml:space="preserve"> www.armeps.am </w:t>
      </w:r>
      <w:r w:rsidRPr="00490D05">
        <w:rPr>
          <w:rFonts w:ascii="GHEA Grapalat" w:hAnsi="GHEA Grapalat" w:cs="Arial"/>
          <w:szCs w:val="24"/>
          <w:lang w:val="en-US"/>
        </w:rPr>
        <w:t>հասցեով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գործող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ինտերնետային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կայք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լրացնում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համապատասխան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պահանջվող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տեղեկատվությունը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որից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հետո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գրանցումը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հաստատելու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նպատակով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էլեկտրոնային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փոստի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միջոցով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ստացված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թվի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և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  <w:lang w:val="ru-RU"/>
        </w:rPr>
        <w:t>կամ</w:t>
      </w:r>
      <w:r w:rsidRPr="00490D05">
        <w:rPr>
          <w:rFonts w:ascii="GHEA Grapalat" w:hAnsi="GHEA Grapalat" w:cs="Sylfaen"/>
          <w:szCs w:val="24"/>
        </w:rPr>
        <w:t xml:space="preserve">) </w:t>
      </w:r>
      <w:r w:rsidRPr="00490D05">
        <w:rPr>
          <w:rFonts w:ascii="GHEA Grapalat" w:hAnsi="GHEA Grapalat" w:cs="Arial"/>
          <w:szCs w:val="24"/>
          <w:lang w:val="ru-RU"/>
        </w:rPr>
        <w:t>տառերի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կոմբինացիան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մուտքագրում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հ</w:t>
      </w:r>
      <w:r w:rsidRPr="00490D05">
        <w:rPr>
          <w:rFonts w:ascii="GHEA Grapalat" w:hAnsi="GHEA Grapalat" w:cs="Arial"/>
          <w:szCs w:val="24"/>
          <w:lang w:val="ru-RU"/>
        </w:rPr>
        <w:t>ամակարգ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Arial"/>
          <w:szCs w:val="24"/>
          <w:lang w:val="en-US"/>
        </w:rPr>
        <w:t>Նշված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տ</w:t>
      </w:r>
      <w:r w:rsidRPr="00490D05">
        <w:rPr>
          <w:rFonts w:ascii="GHEA Grapalat" w:hAnsi="GHEA Grapalat" w:cs="Arial"/>
          <w:szCs w:val="24"/>
          <w:lang w:val="ru-RU"/>
        </w:rPr>
        <w:t>եղեկատվությունը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ճիշտ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մուտքա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գրե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լու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հետո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անձը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համարվում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հ</w:t>
      </w:r>
      <w:r w:rsidRPr="00490D05">
        <w:rPr>
          <w:rFonts w:ascii="GHEA Grapalat" w:hAnsi="GHEA Grapalat" w:cs="Arial"/>
          <w:szCs w:val="24"/>
          <w:lang w:val="ru-RU"/>
        </w:rPr>
        <w:t>ամակարգում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գրանցված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մասնակից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ինչի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ավտոմատ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եղանակով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ստանում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ծանուցում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Arial"/>
          <w:szCs w:val="24"/>
          <w:lang w:val="ru-RU"/>
        </w:rPr>
        <w:t>Մասնակցի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գրանցումն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ավտոմատ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եղանակով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համարվում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չեղյալ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եթե</w:t>
      </w:r>
      <w:r w:rsidRPr="00490D05">
        <w:rPr>
          <w:rFonts w:ascii="GHEA Grapalat" w:hAnsi="GHEA Grapalat" w:cs="Sylfaen"/>
          <w:szCs w:val="24"/>
        </w:rPr>
        <w:t xml:space="preserve"> </w:t>
      </w:r>
      <w:r w:rsidR="00844434" w:rsidRPr="00490D05">
        <w:rPr>
          <w:rFonts w:ascii="GHEA Grapalat" w:hAnsi="GHEA Grapalat" w:cs="Arial"/>
          <w:szCs w:val="24"/>
          <w:lang w:val="en-US"/>
        </w:rPr>
        <w:t>հ</w:t>
      </w:r>
      <w:r w:rsidRPr="00490D05">
        <w:rPr>
          <w:rFonts w:ascii="GHEA Grapalat" w:hAnsi="GHEA Grapalat" w:cs="Arial"/>
          <w:szCs w:val="24"/>
          <w:lang w:val="ru-RU"/>
        </w:rPr>
        <w:t>ամակարգում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գրանցվելու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օրվանից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հաշված</w:t>
      </w:r>
      <w:r w:rsidRPr="00490D05">
        <w:rPr>
          <w:rFonts w:ascii="GHEA Grapalat" w:hAnsi="GHEA Grapalat" w:cs="Sylfaen"/>
          <w:szCs w:val="24"/>
        </w:rPr>
        <w:t xml:space="preserve"> 30 </w:t>
      </w:r>
      <w:r w:rsidRPr="00490D05">
        <w:rPr>
          <w:rFonts w:ascii="GHEA Grapalat" w:hAnsi="GHEA Grapalat" w:cs="Arial"/>
          <w:szCs w:val="24"/>
          <w:lang w:val="ru-RU"/>
        </w:rPr>
        <w:t>օրացուցային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օրվա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ընթացքում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վերջինս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մուտք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չի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գործում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="00C4795F" w:rsidRPr="00490D05">
        <w:rPr>
          <w:rFonts w:ascii="GHEA Grapalat" w:hAnsi="GHEA Grapalat" w:cs="Arial"/>
          <w:szCs w:val="24"/>
          <w:lang w:val="en-US"/>
        </w:rPr>
        <w:t>հ</w:t>
      </w:r>
      <w:r w:rsidRPr="00490D05">
        <w:rPr>
          <w:rFonts w:ascii="GHEA Grapalat" w:hAnsi="GHEA Grapalat" w:cs="Arial"/>
          <w:szCs w:val="24"/>
          <w:lang w:val="ru-RU"/>
        </w:rPr>
        <w:t>ամակարգ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մուտք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գործում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սակայն</w:t>
      </w:r>
      <w:r w:rsidRPr="00490D05">
        <w:rPr>
          <w:rFonts w:ascii="GHEA Grapalat" w:hAnsi="GHEA Grapalat" w:cs="Sylfaen"/>
          <w:szCs w:val="24"/>
        </w:rPr>
        <w:t xml:space="preserve"> </w:t>
      </w:r>
      <w:r w:rsidR="00EF6526" w:rsidRPr="00490D05">
        <w:rPr>
          <w:rFonts w:ascii="GHEA Grapalat" w:hAnsi="GHEA Grapalat" w:cs="Arial"/>
          <w:szCs w:val="24"/>
          <w:lang w:val="ru-RU"/>
        </w:rPr>
        <w:t>հ</w:t>
      </w:r>
      <w:r w:rsidRPr="00490D05">
        <w:rPr>
          <w:rFonts w:ascii="GHEA Grapalat" w:hAnsi="GHEA Grapalat" w:cs="Arial"/>
          <w:szCs w:val="24"/>
          <w:lang w:val="ru-RU"/>
        </w:rPr>
        <w:t>ամակարգ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չի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մուտքագրում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տեղեկատվությունը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Arial"/>
          <w:szCs w:val="24"/>
          <w:lang w:val="ru-RU"/>
        </w:rPr>
        <w:t>Այս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պարագայում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իրականացվում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գրանցման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նոր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գործընթաց</w:t>
      </w:r>
      <w:r w:rsidRPr="00490D05">
        <w:rPr>
          <w:rFonts w:ascii="GHEA Grapalat" w:hAnsi="GHEA Grapalat" w:cs="Sylfaen"/>
          <w:szCs w:val="24"/>
        </w:rPr>
        <w:t>:</w:t>
      </w:r>
    </w:p>
    <w:p w14:paraId="190CD915" w14:textId="77777777" w:rsidR="00096865" w:rsidRPr="00490D05" w:rsidRDefault="00096865" w:rsidP="00EF3662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կապված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հարաբերությունների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նկատմամբ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կիրառվում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Հայաստանի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Հանրապետության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իրավունքը</w:t>
      </w:r>
      <w:r w:rsidR="004D5671" w:rsidRPr="00490D05">
        <w:rPr>
          <w:rFonts w:ascii="GHEA Grapalat" w:hAnsi="GHEA Grapalat" w:cs="Arial"/>
          <w:sz w:val="20"/>
          <w:lang w:val="af-ZA"/>
        </w:rPr>
        <w:t>։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հետ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կապված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վեճերը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ենթակա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քննության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Հայաստանի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Հանրապետության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դատարաններում</w:t>
      </w:r>
      <w:r w:rsidR="004D5671" w:rsidRPr="00490D05">
        <w:rPr>
          <w:rFonts w:ascii="GHEA Grapalat" w:hAnsi="GHEA Grapalat" w:cs="Arial"/>
          <w:sz w:val="20"/>
          <w:lang w:val="af-ZA"/>
        </w:rPr>
        <w:t>։</w:t>
      </w:r>
      <w:r w:rsidR="00F5653D" w:rsidRPr="00490D05">
        <w:rPr>
          <w:rFonts w:ascii="GHEA Grapalat" w:hAnsi="GHEA Grapalat" w:cs="Times Armenian"/>
          <w:sz w:val="20"/>
          <w:lang w:val="af-ZA"/>
        </w:rPr>
        <w:t xml:space="preserve"> </w:t>
      </w:r>
    </w:p>
    <w:p w14:paraId="1CF0B945" w14:textId="46EF7EE8" w:rsidR="003E1421" w:rsidRPr="00490D05" w:rsidRDefault="00A81DD5" w:rsidP="00EF3662">
      <w:pPr>
        <w:pStyle w:val="BodyTextIndent2"/>
        <w:spacing w:line="240" w:lineRule="auto"/>
        <w:ind w:firstLine="567"/>
        <w:rPr>
          <w:rFonts w:ascii="GHEA Grapalat" w:hAnsi="GHEA Grapalat"/>
        </w:rPr>
      </w:pPr>
      <w:r w:rsidRPr="00490D05">
        <w:rPr>
          <w:rFonts w:ascii="GHEA Grapalat" w:hAnsi="GHEA Grapalat" w:cs="Arial"/>
        </w:rPr>
        <w:t>Գնահատող</w:t>
      </w:r>
      <w:r w:rsidRPr="00490D05">
        <w:rPr>
          <w:rFonts w:ascii="GHEA Grapalat" w:hAnsi="GHEA Grapalat"/>
        </w:rPr>
        <w:t xml:space="preserve"> </w:t>
      </w:r>
      <w:r w:rsidRPr="00490D05">
        <w:rPr>
          <w:rFonts w:ascii="GHEA Grapalat" w:hAnsi="GHEA Grapalat" w:cs="Arial"/>
        </w:rPr>
        <w:t>հանձնաժողովի</w:t>
      </w:r>
      <w:r w:rsidRPr="00490D05">
        <w:rPr>
          <w:rFonts w:ascii="GHEA Grapalat" w:hAnsi="GHEA Grapalat"/>
        </w:rPr>
        <w:t xml:space="preserve"> </w:t>
      </w:r>
      <w:r w:rsidRPr="00490D05">
        <w:rPr>
          <w:rFonts w:ascii="GHEA Grapalat" w:hAnsi="GHEA Grapalat" w:cs="Arial"/>
        </w:rPr>
        <w:t>քարտուղարի</w:t>
      </w:r>
      <w:r w:rsidRPr="00490D05">
        <w:rPr>
          <w:rFonts w:ascii="GHEA Grapalat" w:hAnsi="GHEA Grapalat"/>
        </w:rPr>
        <w:t xml:space="preserve"> </w:t>
      </w:r>
      <w:r w:rsidR="003E1421" w:rsidRPr="00490D05">
        <w:rPr>
          <w:rFonts w:ascii="GHEA Grapalat" w:hAnsi="GHEA Grapalat" w:cs="Arial"/>
        </w:rPr>
        <w:t>էլեկտրոնային</w:t>
      </w:r>
      <w:r w:rsidR="003E1421" w:rsidRPr="00490D05">
        <w:rPr>
          <w:rFonts w:ascii="GHEA Grapalat" w:hAnsi="GHEA Grapalat"/>
        </w:rPr>
        <w:t xml:space="preserve"> </w:t>
      </w:r>
      <w:r w:rsidR="003E1421" w:rsidRPr="00490D05">
        <w:rPr>
          <w:rFonts w:ascii="GHEA Grapalat" w:hAnsi="GHEA Grapalat" w:cs="Arial"/>
        </w:rPr>
        <w:t>փոստի</w:t>
      </w:r>
      <w:r w:rsidR="003E1421" w:rsidRPr="00490D05">
        <w:rPr>
          <w:rFonts w:ascii="GHEA Grapalat" w:hAnsi="GHEA Grapalat"/>
        </w:rPr>
        <w:t xml:space="preserve"> </w:t>
      </w:r>
      <w:r w:rsidR="003E1421" w:rsidRPr="00490D05">
        <w:rPr>
          <w:rFonts w:ascii="GHEA Grapalat" w:hAnsi="GHEA Grapalat" w:cs="Arial"/>
        </w:rPr>
        <w:t>հասցեն</w:t>
      </w:r>
      <w:r w:rsidR="003E1421" w:rsidRPr="00490D05">
        <w:rPr>
          <w:rFonts w:ascii="GHEA Grapalat" w:hAnsi="GHEA Grapalat"/>
        </w:rPr>
        <w:t xml:space="preserve"> </w:t>
      </w:r>
      <w:r w:rsidR="003E1421" w:rsidRPr="00490D05">
        <w:rPr>
          <w:rFonts w:ascii="GHEA Grapalat" w:hAnsi="GHEA Grapalat" w:cs="Arial"/>
        </w:rPr>
        <w:t>է</w:t>
      </w:r>
      <w:r w:rsidR="003E1421" w:rsidRPr="00490D05">
        <w:rPr>
          <w:rFonts w:ascii="GHEA Grapalat" w:hAnsi="GHEA Grapalat"/>
        </w:rPr>
        <w:t xml:space="preserve">` </w:t>
      </w:r>
      <w:r w:rsidR="00B802D5" w:rsidRPr="00490D05">
        <w:rPr>
          <w:rFonts w:ascii="GHEA Grapalat" w:hAnsi="GHEA Grapalat" w:cs="Sylfaen"/>
          <w:b/>
        </w:rPr>
        <w:t>edita.simonyan@yerevan.am</w:t>
      </w:r>
      <w:r w:rsidR="001B2024" w:rsidRPr="00490D05">
        <w:rPr>
          <w:rFonts w:ascii="GHEA Grapalat" w:hAnsi="GHEA Grapalat"/>
          <w:sz w:val="16"/>
          <w:szCs w:val="16"/>
          <w:lang w:val="hy-AM"/>
        </w:rPr>
        <w:t>:</w:t>
      </w:r>
    </w:p>
    <w:p w14:paraId="5A006036" w14:textId="77777777" w:rsidR="00096865" w:rsidRPr="00490D05" w:rsidRDefault="00F5653D" w:rsidP="00EF3662">
      <w:pPr>
        <w:jc w:val="center"/>
        <w:rPr>
          <w:rFonts w:ascii="GHEA Grapalat" w:hAnsi="GHEA Grapalat"/>
          <w:szCs w:val="22"/>
          <w:lang w:val="af-ZA"/>
        </w:rPr>
      </w:pPr>
      <w:r w:rsidRPr="00490D05">
        <w:rPr>
          <w:rFonts w:ascii="GHEA Grapalat" w:hAnsi="GHEA Grapalat"/>
          <w:sz w:val="16"/>
          <w:szCs w:val="16"/>
          <w:lang w:val="af-ZA"/>
        </w:rPr>
        <w:br w:type="page"/>
      </w:r>
      <w:proofErr w:type="gramStart"/>
      <w:r w:rsidR="00096865" w:rsidRPr="00490D05">
        <w:rPr>
          <w:rFonts w:ascii="GHEA Grapalat" w:hAnsi="GHEA Grapalat" w:cs="Arial"/>
          <w:szCs w:val="22"/>
        </w:rPr>
        <w:lastRenderedPageBreak/>
        <w:t>ՄԱՍ</w:t>
      </w:r>
      <w:r w:rsidR="00096865" w:rsidRPr="00490D05">
        <w:rPr>
          <w:rFonts w:ascii="GHEA Grapalat" w:hAnsi="GHEA Grapalat" w:cs="Times Armenian"/>
          <w:szCs w:val="22"/>
          <w:lang w:val="af-ZA"/>
        </w:rPr>
        <w:t xml:space="preserve">  I</w:t>
      </w:r>
      <w:proofErr w:type="gramEnd"/>
    </w:p>
    <w:p w14:paraId="5B77D0C8" w14:textId="77777777" w:rsidR="00096865" w:rsidRPr="00490D05" w:rsidRDefault="00096865" w:rsidP="00EF3662">
      <w:pPr>
        <w:pStyle w:val="Heading3"/>
        <w:spacing w:line="240" w:lineRule="auto"/>
        <w:ind w:firstLine="567"/>
        <w:rPr>
          <w:rFonts w:ascii="GHEA Grapalat" w:hAnsi="GHEA Grapalat"/>
          <w:sz w:val="24"/>
          <w:szCs w:val="22"/>
          <w:lang w:val="af-ZA"/>
        </w:rPr>
      </w:pPr>
    </w:p>
    <w:p w14:paraId="1E916858" w14:textId="77777777" w:rsidR="00096865" w:rsidRPr="00490D05" w:rsidRDefault="002B32D6" w:rsidP="00EF3662">
      <w:pPr>
        <w:numPr>
          <w:ilvl w:val="0"/>
          <w:numId w:val="3"/>
        </w:numPr>
        <w:jc w:val="center"/>
        <w:rPr>
          <w:rFonts w:ascii="GHEA Grapalat" w:hAnsi="GHEA Grapalat" w:cs="Sylfaen"/>
          <w:b/>
          <w:sz w:val="20"/>
        </w:rPr>
      </w:pPr>
      <w:r w:rsidRPr="00490D05">
        <w:rPr>
          <w:rFonts w:ascii="GHEA Grapalat" w:hAnsi="GHEA Grapalat" w:cs="Arial"/>
          <w:b/>
          <w:sz w:val="20"/>
        </w:rPr>
        <w:t>ԳՆՄԱՆ</w:t>
      </w:r>
      <w:r w:rsidRPr="00490D05">
        <w:rPr>
          <w:rFonts w:ascii="GHEA Grapalat" w:hAnsi="GHEA Grapalat" w:cs="Sylfaen"/>
          <w:b/>
          <w:sz w:val="20"/>
        </w:rPr>
        <w:t xml:space="preserve">  </w:t>
      </w:r>
      <w:r w:rsidRPr="00490D05">
        <w:rPr>
          <w:rFonts w:ascii="GHEA Grapalat" w:hAnsi="GHEA Grapalat" w:cs="Arial"/>
          <w:b/>
          <w:sz w:val="20"/>
        </w:rPr>
        <w:t>ԱՌԱՐԿԱՅԻ</w:t>
      </w:r>
      <w:r w:rsidRPr="00490D05">
        <w:rPr>
          <w:rFonts w:ascii="GHEA Grapalat" w:hAnsi="GHEA Grapalat" w:cs="Sylfaen"/>
          <w:b/>
          <w:sz w:val="20"/>
        </w:rPr>
        <w:t xml:space="preserve">  </w:t>
      </w:r>
      <w:r w:rsidRPr="00490D05">
        <w:rPr>
          <w:rFonts w:ascii="GHEA Grapalat" w:hAnsi="GHEA Grapalat" w:cs="Arial"/>
          <w:b/>
          <w:sz w:val="20"/>
        </w:rPr>
        <w:t>ԲՆՈՒԹԱԳԻՐԸ</w:t>
      </w:r>
    </w:p>
    <w:p w14:paraId="4B5CA9B9" w14:textId="77777777" w:rsidR="002B32D6" w:rsidRPr="00490D05" w:rsidRDefault="002B32D6" w:rsidP="00EF3662">
      <w:pPr>
        <w:ind w:left="360"/>
        <w:jc w:val="center"/>
        <w:rPr>
          <w:rFonts w:ascii="GHEA Grapalat" w:hAnsi="GHEA Grapalat" w:cs="Sylfaen"/>
          <w:b/>
          <w:sz w:val="20"/>
        </w:rPr>
      </w:pPr>
    </w:p>
    <w:p w14:paraId="7E6B5F94" w14:textId="77777777" w:rsidR="001B2024" w:rsidRPr="00490D05" w:rsidRDefault="001B2024" w:rsidP="001B2024">
      <w:pPr>
        <w:ind w:left="360"/>
        <w:jc w:val="center"/>
        <w:rPr>
          <w:rFonts w:ascii="GHEA Grapalat" w:hAnsi="GHEA Grapalat" w:cs="Sylfaen"/>
          <w:b/>
          <w:sz w:val="20"/>
        </w:rPr>
      </w:pPr>
    </w:p>
    <w:p w14:paraId="783EB097" w14:textId="11D7BE91" w:rsidR="001B2024" w:rsidRPr="00490D05" w:rsidRDefault="001B2024" w:rsidP="001B2024">
      <w:pPr>
        <w:pStyle w:val="Heading3"/>
        <w:spacing w:line="240" w:lineRule="auto"/>
        <w:ind w:firstLine="567"/>
        <w:jc w:val="both"/>
        <w:rPr>
          <w:rFonts w:ascii="GHEA Grapalat" w:hAnsi="GHEA Grapalat" w:cs="Sylfaen"/>
          <w:i w:val="0"/>
          <w:lang w:val="hy-AM"/>
        </w:rPr>
      </w:pPr>
      <w:r w:rsidRPr="00490D05">
        <w:rPr>
          <w:rFonts w:ascii="GHEA Grapalat" w:hAnsi="GHEA Grapalat" w:cs="Sylfaen"/>
          <w:i w:val="0"/>
        </w:rPr>
        <w:t xml:space="preserve">1.1 </w:t>
      </w:r>
      <w:r w:rsidRPr="00490D05">
        <w:rPr>
          <w:rFonts w:ascii="GHEA Grapalat" w:hAnsi="GHEA Grapalat" w:cs="Arial"/>
          <w:i w:val="0"/>
        </w:rPr>
        <w:t>Գնման</w:t>
      </w:r>
      <w:r w:rsidRPr="00490D05">
        <w:rPr>
          <w:rFonts w:ascii="GHEA Grapalat" w:hAnsi="GHEA Grapalat" w:cs="Sylfaen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</w:rPr>
        <w:t>առարկա</w:t>
      </w:r>
      <w:r w:rsidRPr="00490D05">
        <w:rPr>
          <w:rFonts w:ascii="GHEA Grapalat" w:hAnsi="GHEA Grapalat" w:cs="Sylfaen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</w:rPr>
        <w:t>է</w:t>
      </w:r>
      <w:r w:rsidRPr="00490D05">
        <w:rPr>
          <w:rFonts w:ascii="GHEA Grapalat" w:hAnsi="GHEA Grapalat" w:cs="Sylfaen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</w:rPr>
        <w:t>հանդիսանում</w:t>
      </w:r>
      <w:r w:rsidRPr="00490D05">
        <w:rPr>
          <w:rFonts w:ascii="GHEA Grapalat" w:hAnsi="GHEA Grapalat" w:cs="Sylfaen"/>
          <w:i w:val="0"/>
          <w:lang w:val="af-ZA"/>
        </w:rPr>
        <w:t xml:space="preserve">  </w:t>
      </w:r>
      <w:r w:rsidRPr="00490D05">
        <w:rPr>
          <w:rFonts w:ascii="GHEA Grapalat" w:hAnsi="GHEA Grapalat" w:cs="Arial"/>
          <w:i w:val="0"/>
          <w:lang w:val="hy-AM"/>
        </w:rPr>
        <w:t>Երևանի</w:t>
      </w:r>
      <w:r w:rsidRPr="00490D05">
        <w:rPr>
          <w:rFonts w:ascii="GHEA Grapalat" w:hAnsi="GHEA Grapalat" w:cs="Sylfaen"/>
          <w:i w:val="0"/>
          <w:lang w:val="hy-AM"/>
        </w:rPr>
        <w:t xml:space="preserve"> </w:t>
      </w:r>
      <w:r w:rsidRPr="00490D05">
        <w:rPr>
          <w:rFonts w:ascii="GHEA Grapalat" w:hAnsi="GHEA Grapalat" w:cs="Arial"/>
          <w:i w:val="0"/>
          <w:lang w:val="hy-AM"/>
        </w:rPr>
        <w:t>քաղաքապետարանի</w:t>
      </w:r>
      <w:r w:rsidRPr="00490D05">
        <w:rPr>
          <w:rFonts w:ascii="GHEA Grapalat" w:hAnsi="GHEA Grapalat" w:cs="Sylfaen"/>
          <w:i w:val="0"/>
        </w:rPr>
        <w:t xml:space="preserve"> </w:t>
      </w:r>
      <w:r w:rsidRPr="00490D05">
        <w:rPr>
          <w:rFonts w:ascii="GHEA Grapalat" w:hAnsi="GHEA Grapalat" w:cs="Arial"/>
          <w:i w:val="0"/>
        </w:rPr>
        <w:t>կարիքների</w:t>
      </w:r>
      <w:r w:rsidRPr="00490D05">
        <w:rPr>
          <w:rFonts w:ascii="GHEA Grapalat" w:hAnsi="GHEA Grapalat" w:cs="Times Armenian"/>
          <w:i w:val="0"/>
          <w:lang w:val="af-ZA"/>
        </w:rPr>
        <w:t xml:space="preserve"> </w:t>
      </w:r>
      <w:r w:rsidRPr="00490D05">
        <w:rPr>
          <w:rFonts w:ascii="GHEA Grapalat" w:hAnsi="GHEA Grapalat" w:cs="Arial"/>
          <w:i w:val="0"/>
        </w:rPr>
        <w:t>համար</w:t>
      </w:r>
      <w:r w:rsidRPr="00490D05">
        <w:rPr>
          <w:rFonts w:ascii="GHEA Grapalat" w:hAnsi="GHEA Grapalat" w:cs="Arial"/>
          <w:b/>
          <w:i w:val="0"/>
          <w:szCs w:val="24"/>
          <w:lang w:val="hy-AM"/>
        </w:rPr>
        <w:t xml:space="preserve">` </w:t>
      </w:r>
      <w:r w:rsidR="00B47D42" w:rsidRPr="00490D05">
        <w:rPr>
          <w:rFonts w:ascii="GHEA Grapalat" w:hAnsi="GHEA Grapalat" w:cs="Arial"/>
          <w:b/>
          <w:i w:val="0"/>
          <w:szCs w:val="24"/>
          <w:lang w:val="hy-AM"/>
        </w:rPr>
        <w:t xml:space="preserve">Երևան քաղաքի </w:t>
      </w:r>
      <w:r w:rsidR="001F0C87" w:rsidRPr="00490D05">
        <w:rPr>
          <w:rFonts w:ascii="GHEA Grapalat" w:hAnsi="GHEA Grapalat" w:cs="Arial"/>
          <w:b/>
          <w:i w:val="0"/>
          <w:szCs w:val="24"/>
          <w:lang w:val="hy-AM"/>
        </w:rPr>
        <w:t xml:space="preserve">Նորք-Մարաշ վարչական շրջանի 13-րդ փողոցի վերջնամասում թիվ 153 հասցեի հարակից տարածքի զբոսայգու՝ ծաղիկների պուրակի կառուցման աշխատանքների և Երևան քաղաքի Նորք-Մարաշ վարչական շրջանի մայթերի սալիկապատման աշխատանքների </w:t>
      </w:r>
      <w:r w:rsidR="00EF04C4" w:rsidRPr="00490D05">
        <w:rPr>
          <w:rFonts w:ascii="GHEA Grapalat" w:hAnsi="GHEA Grapalat" w:cs="Arial"/>
          <w:b/>
          <w:i w:val="0"/>
          <w:szCs w:val="24"/>
          <w:lang w:val="hy-AM"/>
        </w:rPr>
        <w:t>որակի տեխնիկական</w:t>
      </w:r>
      <w:r w:rsidR="00EF04C4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EF04C4" w:rsidRPr="00490D05">
        <w:rPr>
          <w:rFonts w:ascii="GHEA Grapalat" w:hAnsi="GHEA Grapalat" w:cs="Arial"/>
          <w:b/>
          <w:i w:val="0"/>
          <w:szCs w:val="24"/>
          <w:lang w:val="hy-AM"/>
        </w:rPr>
        <w:t>հսկողության</w:t>
      </w:r>
      <w:r w:rsidR="00EF04C4" w:rsidRPr="00490D0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91E56" w:rsidRPr="00490D05">
        <w:rPr>
          <w:rFonts w:ascii="GHEA Grapalat" w:hAnsi="GHEA Grapalat" w:cs="Arial"/>
          <w:b/>
          <w:i w:val="0"/>
          <w:szCs w:val="24"/>
          <w:lang w:val="hy-AM"/>
        </w:rPr>
        <w:t>խորհրդատվական</w:t>
      </w:r>
      <w:r w:rsidR="00991E56" w:rsidRPr="00490D05"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 w:rsidR="00991E56" w:rsidRPr="00490D05">
        <w:rPr>
          <w:rFonts w:ascii="GHEA Grapalat" w:hAnsi="GHEA Grapalat" w:cs="Arial"/>
          <w:b/>
          <w:i w:val="0"/>
          <w:szCs w:val="24"/>
          <w:lang w:val="hy-AM"/>
        </w:rPr>
        <w:t>ծառայություններ</w:t>
      </w:r>
      <w:r w:rsidR="00E866F3" w:rsidRPr="00490D05">
        <w:rPr>
          <w:rFonts w:ascii="GHEA Grapalat" w:hAnsi="GHEA Grapalat" w:cs="Arial"/>
          <w:b/>
          <w:i w:val="0"/>
          <w:szCs w:val="24"/>
          <w:lang w:val="hy-AM"/>
        </w:rPr>
        <w:t>ի</w:t>
      </w:r>
      <w:r w:rsidR="00E866F3" w:rsidRPr="00490D05">
        <w:rPr>
          <w:rFonts w:ascii="GHEA Grapalat" w:hAnsi="GHEA Grapalat"/>
          <w:i w:val="0"/>
        </w:rPr>
        <w:t xml:space="preserve"> </w:t>
      </w:r>
      <w:r w:rsidRPr="00490D05">
        <w:rPr>
          <w:rFonts w:ascii="GHEA Grapalat" w:hAnsi="GHEA Grapalat" w:cs="Arial"/>
          <w:i w:val="0"/>
        </w:rPr>
        <w:t>ձեռքբերումը</w:t>
      </w:r>
      <w:r w:rsidRPr="00490D05">
        <w:rPr>
          <w:rFonts w:ascii="GHEA Grapalat" w:hAnsi="GHEA Grapalat"/>
          <w:i w:val="0"/>
        </w:rPr>
        <w:t xml:space="preserve"> (</w:t>
      </w:r>
      <w:r w:rsidRPr="00490D05">
        <w:rPr>
          <w:rFonts w:ascii="GHEA Grapalat" w:hAnsi="GHEA Grapalat" w:cs="Arial"/>
          <w:i w:val="0"/>
        </w:rPr>
        <w:t>այսուհետ</w:t>
      </w:r>
      <w:r w:rsidRPr="00490D05">
        <w:rPr>
          <w:rFonts w:ascii="GHEA Grapalat" w:hAnsi="GHEA Grapalat"/>
          <w:i w:val="0"/>
        </w:rPr>
        <w:t xml:space="preserve">` </w:t>
      </w:r>
      <w:r w:rsidRPr="00490D05">
        <w:rPr>
          <w:rFonts w:ascii="GHEA Grapalat" w:hAnsi="GHEA Grapalat" w:cs="Arial"/>
          <w:i w:val="0"/>
        </w:rPr>
        <w:t>նաև</w:t>
      </w:r>
      <w:r w:rsidRPr="00490D05">
        <w:rPr>
          <w:rFonts w:ascii="GHEA Grapalat" w:hAnsi="GHEA Grapalat"/>
          <w:i w:val="0"/>
        </w:rPr>
        <w:t xml:space="preserve"> </w:t>
      </w:r>
      <w:r w:rsidRPr="00490D05">
        <w:rPr>
          <w:rFonts w:ascii="GHEA Grapalat" w:hAnsi="GHEA Grapalat" w:cs="Arial"/>
          <w:i w:val="0"/>
        </w:rPr>
        <w:t>ծառայություն</w:t>
      </w:r>
      <w:r w:rsidRPr="00490D05">
        <w:rPr>
          <w:rFonts w:ascii="GHEA Grapalat" w:hAnsi="GHEA Grapalat"/>
          <w:i w:val="0"/>
        </w:rPr>
        <w:t>)</w:t>
      </w:r>
      <w:r w:rsidR="009D286E" w:rsidRPr="00490D05">
        <w:rPr>
          <w:rFonts w:ascii="GHEA Grapalat" w:hAnsi="GHEA Grapalat"/>
          <w:i w:val="0"/>
          <w:lang w:val="hy-AM"/>
        </w:rPr>
        <w:t xml:space="preserve">, </w:t>
      </w:r>
      <w:r w:rsidR="009D286E" w:rsidRPr="00490D05">
        <w:rPr>
          <w:rFonts w:ascii="GHEA Grapalat" w:hAnsi="GHEA Grapalat" w:cs="Arial"/>
          <w:i w:val="0"/>
          <w:lang w:val="hy-AM"/>
        </w:rPr>
        <w:t>որոնք</w:t>
      </w:r>
      <w:r w:rsidR="009D286E" w:rsidRPr="00490D05">
        <w:rPr>
          <w:rFonts w:ascii="GHEA Grapalat" w:hAnsi="GHEA Grapalat"/>
          <w:i w:val="0"/>
          <w:lang w:val="hy-AM"/>
        </w:rPr>
        <w:t xml:space="preserve"> </w:t>
      </w:r>
      <w:r w:rsidR="009D286E" w:rsidRPr="00490D05">
        <w:rPr>
          <w:rFonts w:ascii="GHEA Grapalat" w:hAnsi="GHEA Grapalat" w:cs="Arial"/>
          <w:i w:val="0"/>
          <w:lang w:val="hy-AM"/>
        </w:rPr>
        <w:t>խմբավորված</w:t>
      </w:r>
      <w:r w:rsidR="009D286E" w:rsidRPr="00490D05">
        <w:rPr>
          <w:rFonts w:ascii="GHEA Grapalat" w:hAnsi="GHEA Grapalat"/>
          <w:i w:val="0"/>
          <w:lang w:val="hy-AM"/>
        </w:rPr>
        <w:t xml:space="preserve"> </w:t>
      </w:r>
      <w:r w:rsidR="009D286E" w:rsidRPr="00490D05">
        <w:rPr>
          <w:rFonts w:ascii="GHEA Grapalat" w:hAnsi="GHEA Grapalat" w:cs="Arial"/>
          <w:i w:val="0"/>
          <w:lang w:val="hy-AM"/>
        </w:rPr>
        <w:t>են</w:t>
      </w:r>
      <w:r w:rsidR="009D286E" w:rsidRPr="00490D05">
        <w:rPr>
          <w:rFonts w:ascii="GHEA Grapalat" w:hAnsi="GHEA Grapalat"/>
          <w:i w:val="0"/>
          <w:lang w:val="hy-AM"/>
        </w:rPr>
        <w:t xml:space="preserve"> </w:t>
      </w:r>
      <w:r w:rsidR="001F0C87" w:rsidRPr="00490D05">
        <w:rPr>
          <w:rFonts w:ascii="GHEA Grapalat" w:hAnsi="GHEA Grapalat"/>
          <w:i w:val="0"/>
          <w:lang w:val="hy-AM"/>
        </w:rPr>
        <w:t>2</w:t>
      </w:r>
      <w:r w:rsidR="000D6AAF" w:rsidRPr="00490D05">
        <w:rPr>
          <w:rFonts w:ascii="GHEA Grapalat" w:hAnsi="GHEA Grapalat"/>
          <w:i w:val="0"/>
          <w:lang w:val="hy-AM"/>
        </w:rPr>
        <w:t>«</w:t>
      </w:r>
      <w:r w:rsidR="001F0C87" w:rsidRPr="00490D05">
        <w:rPr>
          <w:rFonts w:ascii="GHEA Grapalat" w:hAnsi="GHEA Grapalat" w:cs="Arial"/>
          <w:i w:val="0"/>
          <w:lang w:val="hy-AM"/>
        </w:rPr>
        <w:t>երկու</w:t>
      </w:r>
      <w:r w:rsidR="000D6AAF" w:rsidRPr="00490D05">
        <w:rPr>
          <w:rFonts w:ascii="GHEA Grapalat" w:hAnsi="GHEA Grapalat" w:cs="Franklin Gothic Medium Cond"/>
          <w:i w:val="0"/>
          <w:lang w:val="hy-AM"/>
        </w:rPr>
        <w:t>»</w:t>
      </w:r>
      <w:r w:rsidR="000D6AAF" w:rsidRPr="00490D05">
        <w:rPr>
          <w:rFonts w:ascii="GHEA Grapalat" w:hAnsi="GHEA Grapalat"/>
          <w:i w:val="0"/>
          <w:lang w:val="hy-AM"/>
        </w:rPr>
        <w:t xml:space="preserve"> </w:t>
      </w:r>
      <w:r w:rsidR="000D6AAF" w:rsidRPr="00490D05">
        <w:rPr>
          <w:rFonts w:ascii="GHEA Grapalat" w:hAnsi="GHEA Grapalat" w:cs="Arial"/>
          <w:i w:val="0"/>
          <w:lang w:val="hy-AM"/>
        </w:rPr>
        <w:t>չափաբաժ</w:t>
      </w:r>
      <w:r w:rsidR="001F0C87" w:rsidRPr="00490D05">
        <w:rPr>
          <w:rFonts w:ascii="GHEA Grapalat" w:hAnsi="GHEA Grapalat" w:cs="Arial"/>
          <w:i w:val="0"/>
          <w:lang w:val="hy-AM"/>
        </w:rPr>
        <w:t>իններ</w:t>
      </w:r>
      <w:r w:rsidR="009D286E" w:rsidRPr="00490D05">
        <w:rPr>
          <w:rFonts w:ascii="GHEA Grapalat" w:hAnsi="GHEA Grapalat" w:cs="Arial"/>
          <w:i w:val="0"/>
          <w:lang w:val="hy-AM"/>
        </w:rPr>
        <w:t>ում</w:t>
      </w:r>
    </w:p>
    <w:p w14:paraId="18098C91" w14:textId="77777777" w:rsidR="001B2024" w:rsidRPr="00490D05" w:rsidRDefault="001B2024" w:rsidP="001B2024">
      <w:pPr>
        <w:rPr>
          <w:rFonts w:ascii="GHEA Grapalat" w:hAnsi="GHEA Grapalat"/>
          <w:lang w:val="hy-AM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7"/>
        <w:gridCol w:w="1857"/>
        <w:gridCol w:w="6806"/>
      </w:tblGrid>
      <w:tr w:rsidR="001B2024" w:rsidRPr="00490D05" w14:paraId="2B686B67" w14:textId="77777777" w:rsidTr="001B2024">
        <w:trPr>
          <w:trHeight w:val="353"/>
        </w:trPr>
        <w:tc>
          <w:tcPr>
            <w:tcW w:w="3544" w:type="dxa"/>
            <w:gridSpan w:val="2"/>
            <w:vAlign w:val="center"/>
          </w:tcPr>
          <w:p w14:paraId="09F82B20" w14:textId="77777777" w:rsidR="001B2024" w:rsidRPr="00490D05" w:rsidRDefault="001B2024" w:rsidP="001B202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490D05">
              <w:rPr>
                <w:rFonts w:ascii="GHEA Grapalat" w:hAnsi="GHEA Grapalat" w:cs="Arial"/>
                <w:b/>
                <w:bCs/>
                <w:i/>
                <w:iCs/>
              </w:rPr>
              <w:t>Չափաբաժինների</w:t>
            </w:r>
            <w:r w:rsidRPr="00490D05">
              <w:rPr>
                <w:rFonts w:ascii="GHEA Grapalat" w:hAnsi="GHEA Grapalat"/>
                <w:b/>
                <w:bCs/>
                <w:i/>
                <w:iCs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</w:rPr>
              <w:t>համարները</w:t>
            </w:r>
          </w:p>
        </w:tc>
        <w:tc>
          <w:tcPr>
            <w:tcW w:w="6806" w:type="dxa"/>
            <w:vMerge w:val="restart"/>
            <w:vAlign w:val="center"/>
          </w:tcPr>
          <w:p w14:paraId="109B285E" w14:textId="77777777" w:rsidR="001B2024" w:rsidRPr="00490D05" w:rsidRDefault="001B2024" w:rsidP="001B202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490D05">
              <w:rPr>
                <w:rFonts w:ascii="GHEA Grapalat" w:hAnsi="GHEA Grapalat" w:cs="Arial"/>
                <w:b/>
                <w:bCs/>
                <w:i/>
                <w:iCs/>
              </w:rPr>
              <w:t>Չափաբաժնի</w:t>
            </w:r>
            <w:r w:rsidRPr="00490D05">
              <w:rPr>
                <w:rFonts w:ascii="GHEA Grapalat" w:hAnsi="GHEA Grapalat"/>
                <w:b/>
                <w:bCs/>
                <w:i/>
                <w:iCs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</w:rPr>
              <w:t>անվանումը</w:t>
            </w:r>
          </w:p>
        </w:tc>
      </w:tr>
      <w:tr w:rsidR="001B2024" w:rsidRPr="00490D05" w14:paraId="7577B941" w14:textId="77777777" w:rsidTr="001B2024">
        <w:trPr>
          <w:trHeight w:val="141"/>
        </w:trPr>
        <w:tc>
          <w:tcPr>
            <w:tcW w:w="1687" w:type="dxa"/>
            <w:vAlign w:val="center"/>
          </w:tcPr>
          <w:p w14:paraId="5FED0C4F" w14:textId="77777777" w:rsidR="001B2024" w:rsidRPr="00490D05" w:rsidRDefault="001B2024" w:rsidP="001B2024">
            <w:pPr>
              <w:pStyle w:val="BodyTextIndent2"/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490D05">
              <w:rPr>
                <w:rFonts w:ascii="GHEA Grapalat" w:hAnsi="GHEA Grapalat" w:cs="Arial"/>
                <w:b/>
                <w:bCs/>
                <w:i/>
                <w:iCs/>
              </w:rPr>
              <w:t>համարները</w:t>
            </w:r>
          </w:p>
        </w:tc>
        <w:tc>
          <w:tcPr>
            <w:tcW w:w="1857" w:type="dxa"/>
            <w:vAlign w:val="center"/>
          </w:tcPr>
          <w:p w14:paraId="23FE0DE4" w14:textId="77777777" w:rsidR="001B2024" w:rsidRPr="00490D05" w:rsidRDefault="001B2024" w:rsidP="001B2024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b/>
                <w:bCs/>
                <w:i/>
                <w:iCs/>
              </w:rPr>
            </w:pPr>
            <w:r w:rsidRPr="00490D05">
              <w:rPr>
                <w:rFonts w:ascii="GHEA Grapalat" w:hAnsi="GHEA Grapalat" w:cs="Arial"/>
                <w:b/>
                <w:bCs/>
                <w:i/>
                <w:iCs/>
                <w:lang w:val="hy-AM"/>
              </w:rPr>
              <w:t>գնման</w:t>
            </w:r>
            <w:r w:rsidRPr="00490D05">
              <w:rPr>
                <w:rFonts w:ascii="GHEA Grapalat" w:hAnsi="GHEA Grapalat"/>
                <w:b/>
                <w:bCs/>
                <w:i/>
                <w:iCs/>
                <w:lang w:val="en-US"/>
              </w:rPr>
              <w:t xml:space="preserve"> </w:t>
            </w:r>
            <w:r w:rsidRPr="00490D05">
              <w:rPr>
                <w:rFonts w:ascii="GHEA Grapalat" w:hAnsi="GHEA Grapalat"/>
                <w:b/>
                <w:bCs/>
                <w:i/>
                <w:iCs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  <w:lang w:val="hy-AM"/>
              </w:rPr>
              <w:t>գինը</w:t>
            </w:r>
            <w:r w:rsidRPr="00490D05">
              <w:rPr>
                <w:rFonts w:ascii="GHEA Grapalat" w:hAnsi="GHEA Grapalat"/>
                <w:b/>
                <w:bCs/>
                <w:i/>
                <w:iCs/>
                <w:lang w:val="hy-AM"/>
              </w:rPr>
              <w:t xml:space="preserve"> 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  <w:lang w:val="hy-AM"/>
              </w:rPr>
              <w:t>ՀՀ</w:t>
            </w:r>
            <w:r w:rsidRPr="00490D05">
              <w:rPr>
                <w:rFonts w:ascii="GHEA Grapalat" w:hAnsi="GHEA Grapalat"/>
                <w:b/>
                <w:bCs/>
                <w:i/>
                <w:iCs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  <w:lang w:val="hy-AM"/>
              </w:rPr>
              <w:t>դրամ</w:t>
            </w:r>
          </w:p>
        </w:tc>
        <w:tc>
          <w:tcPr>
            <w:tcW w:w="6806" w:type="dxa"/>
            <w:vMerge/>
            <w:vAlign w:val="center"/>
          </w:tcPr>
          <w:p w14:paraId="6467997A" w14:textId="77777777" w:rsidR="001B2024" w:rsidRPr="00490D05" w:rsidRDefault="001B2024" w:rsidP="001B202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</w:p>
        </w:tc>
      </w:tr>
      <w:tr w:rsidR="00986F84" w:rsidRPr="00490D05" w14:paraId="1986B870" w14:textId="77777777" w:rsidTr="000D6AAF">
        <w:trPr>
          <w:trHeight w:val="222"/>
        </w:trPr>
        <w:tc>
          <w:tcPr>
            <w:tcW w:w="1687" w:type="dxa"/>
            <w:vAlign w:val="center"/>
          </w:tcPr>
          <w:p w14:paraId="0D0AEDF3" w14:textId="77777777" w:rsidR="00986F84" w:rsidRPr="00490D05" w:rsidRDefault="00986F84" w:rsidP="00986F8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490D05">
              <w:rPr>
                <w:rFonts w:ascii="GHEA Grapalat" w:hAnsi="GHEA Grapalat"/>
              </w:rPr>
              <w:t>1</w:t>
            </w:r>
          </w:p>
        </w:tc>
        <w:tc>
          <w:tcPr>
            <w:tcW w:w="1857" w:type="dxa"/>
            <w:vAlign w:val="center"/>
          </w:tcPr>
          <w:p w14:paraId="38CB124E" w14:textId="77777777" w:rsidR="001F0C87" w:rsidRPr="00490D05" w:rsidRDefault="001F0C87" w:rsidP="001F0C87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1179251</w:t>
            </w:r>
          </w:p>
          <w:p w14:paraId="77573627" w14:textId="068BB5D3" w:rsidR="00986F84" w:rsidRPr="00490D05" w:rsidRDefault="00986F84" w:rsidP="00BD62B1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806" w:type="dxa"/>
          </w:tcPr>
          <w:p w14:paraId="67C55CD1" w14:textId="0D51523D" w:rsidR="00986F84" w:rsidRPr="00490D05" w:rsidRDefault="001F0C87" w:rsidP="00E163E4">
            <w:pPr>
              <w:pStyle w:val="BodyTextIndent2"/>
              <w:spacing w:line="240" w:lineRule="auto"/>
              <w:ind w:firstLine="0"/>
              <w:rPr>
                <w:rFonts w:ascii="GHEA Grapalat" w:hAnsi="GHEA Grapalat" w:cs="Arial"/>
                <w:b/>
                <w:i/>
                <w:szCs w:val="24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i/>
                <w:szCs w:val="24"/>
                <w:lang w:val="hy-AM"/>
              </w:rPr>
              <w:t xml:space="preserve">Երևան քաղաքի Նորք-Մարաշ վարչական շրջանի 13-րդ փողոցի վերջնամասում թիվ 153 հասցեի հարակից տարածքի զբոսայգու՝ ծաղիկների պուրակի կառուցման աշխատանքների </w:t>
            </w:r>
            <w:r w:rsidR="00CB0A84" w:rsidRPr="00490D05">
              <w:rPr>
                <w:rFonts w:ascii="GHEA Grapalat" w:hAnsi="GHEA Grapalat" w:cs="Arial"/>
                <w:b/>
                <w:i/>
                <w:szCs w:val="24"/>
                <w:lang w:val="hy-AM"/>
              </w:rPr>
              <w:t>որակի տեխնիկական հսկողության խորհրդատվական ծառայություններ</w:t>
            </w:r>
          </w:p>
        </w:tc>
      </w:tr>
      <w:tr w:rsidR="00CB0A84" w:rsidRPr="00490D05" w14:paraId="064F348A" w14:textId="77777777" w:rsidTr="000D6AAF">
        <w:trPr>
          <w:trHeight w:val="222"/>
        </w:trPr>
        <w:tc>
          <w:tcPr>
            <w:tcW w:w="1687" w:type="dxa"/>
            <w:vAlign w:val="center"/>
          </w:tcPr>
          <w:p w14:paraId="628099BD" w14:textId="186A72B5" w:rsidR="00CB0A84" w:rsidRPr="00490D05" w:rsidRDefault="00CB0A84" w:rsidP="00986F8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857" w:type="dxa"/>
            <w:vAlign w:val="center"/>
          </w:tcPr>
          <w:p w14:paraId="176661D9" w14:textId="77777777" w:rsidR="001F0C87" w:rsidRPr="00490D05" w:rsidRDefault="001F0C87" w:rsidP="001F0C87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156566</w:t>
            </w:r>
          </w:p>
          <w:p w14:paraId="7A96C83D" w14:textId="722F308C" w:rsidR="00CB0A84" w:rsidRPr="00490D05" w:rsidRDefault="00CB0A84" w:rsidP="00BD62B1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806" w:type="dxa"/>
          </w:tcPr>
          <w:p w14:paraId="058CD189" w14:textId="71F00808" w:rsidR="00CB0A84" w:rsidRPr="00490D05" w:rsidRDefault="001F0C87" w:rsidP="007E1F50">
            <w:pPr>
              <w:pStyle w:val="BodyTextIndent2"/>
              <w:spacing w:line="240" w:lineRule="auto"/>
              <w:ind w:firstLine="15"/>
              <w:rPr>
                <w:rFonts w:ascii="GHEA Grapalat" w:hAnsi="GHEA Grapalat" w:cs="Arial"/>
                <w:b/>
                <w:i/>
                <w:szCs w:val="24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i/>
                <w:szCs w:val="24"/>
                <w:lang w:val="hy-AM"/>
              </w:rPr>
              <w:t xml:space="preserve">Երևան քաղաքի Նորք-Մարաշ վարչական շրջանի մայթերի սալիկապատման աշխատանքների </w:t>
            </w:r>
            <w:r w:rsidR="00CB0A84" w:rsidRPr="00490D05">
              <w:rPr>
                <w:rFonts w:ascii="GHEA Grapalat" w:hAnsi="GHEA Grapalat" w:cs="Arial"/>
                <w:b/>
                <w:i/>
                <w:szCs w:val="24"/>
                <w:lang w:val="hy-AM"/>
              </w:rPr>
              <w:t>որակի տեխնիկական</w:t>
            </w:r>
            <w:r w:rsidRPr="00490D05">
              <w:rPr>
                <w:rFonts w:ascii="GHEA Grapalat" w:hAnsi="GHEA Grapalat" w:cs="Arial"/>
                <w:b/>
                <w:i/>
                <w:szCs w:val="24"/>
                <w:lang w:val="hy-AM"/>
              </w:rPr>
              <w:t xml:space="preserve"> </w:t>
            </w:r>
            <w:r w:rsidR="00CB0A84" w:rsidRPr="00490D05">
              <w:rPr>
                <w:rFonts w:ascii="GHEA Grapalat" w:hAnsi="GHEA Grapalat" w:cs="Arial"/>
                <w:b/>
                <w:i/>
                <w:szCs w:val="24"/>
                <w:lang w:val="hy-AM"/>
              </w:rPr>
              <w:t xml:space="preserve">հսկողության խորհրդատվական ծառայություններ  </w:t>
            </w:r>
          </w:p>
        </w:tc>
      </w:tr>
    </w:tbl>
    <w:p w14:paraId="00E7A5FA" w14:textId="5BDEF01B" w:rsidR="00096865" w:rsidRPr="00490D05" w:rsidRDefault="007F0755" w:rsidP="00EF3662">
      <w:pPr>
        <w:pStyle w:val="BodyTextIndent2"/>
        <w:spacing w:line="240" w:lineRule="auto"/>
        <w:ind w:firstLine="567"/>
        <w:rPr>
          <w:rFonts w:ascii="GHEA Grapalat" w:hAnsi="GHEA Grapalat"/>
        </w:rPr>
      </w:pPr>
      <w:r w:rsidRPr="00490D05">
        <w:rPr>
          <w:rFonts w:ascii="GHEA Grapalat" w:hAnsi="GHEA Grapalat" w:cs="Arial"/>
        </w:rPr>
        <w:t>Ծառայության</w:t>
      </w:r>
      <w:r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տեխնիկական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բնութագրերը</w:t>
      </w:r>
      <w:r w:rsidR="00096865" w:rsidRPr="00490D05">
        <w:rPr>
          <w:rFonts w:ascii="GHEA Grapalat" w:hAnsi="GHEA Grapalat"/>
        </w:rPr>
        <w:t xml:space="preserve">, </w:t>
      </w:r>
      <w:r w:rsidR="00096865" w:rsidRPr="00490D05">
        <w:rPr>
          <w:rFonts w:ascii="GHEA Grapalat" w:hAnsi="GHEA Grapalat" w:cs="Arial"/>
        </w:rPr>
        <w:t>ինչպես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նաև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մասնագիրը</w:t>
      </w:r>
      <w:r w:rsidR="00096865" w:rsidRPr="00490D05">
        <w:rPr>
          <w:rFonts w:ascii="GHEA Grapalat" w:hAnsi="GHEA Grapalat"/>
        </w:rPr>
        <w:t xml:space="preserve">, </w:t>
      </w:r>
      <w:r w:rsidR="00096865" w:rsidRPr="00490D05">
        <w:rPr>
          <w:rFonts w:ascii="GHEA Grapalat" w:hAnsi="GHEA Grapalat" w:cs="Arial"/>
        </w:rPr>
        <w:t>տեխնիկական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տվյալները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և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այլ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ոչ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գնային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պայմանների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ամբողջական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և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համարժեք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նկարագրությունը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կազմում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են</w:t>
      </w:r>
      <w:r w:rsidR="00096865" w:rsidRPr="00490D05">
        <w:rPr>
          <w:rFonts w:ascii="GHEA Grapalat" w:hAnsi="GHEA Grapalat"/>
        </w:rPr>
        <w:t xml:space="preserve"> </w:t>
      </w:r>
      <w:r w:rsidR="00753E6E" w:rsidRPr="00490D05">
        <w:rPr>
          <w:rFonts w:ascii="GHEA Grapalat" w:hAnsi="GHEA Grapalat" w:cs="Arial"/>
        </w:rPr>
        <w:t>կնքվելիք</w:t>
      </w:r>
      <w:r w:rsidR="00753E6E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պայմանագրի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անբաժանելի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մասը</w:t>
      </w:r>
      <w:r w:rsidR="00096865" w:rsidRPr="00490D05">
        <w:rPr>
          <w:rFonts w:ascii="GHEA Grapalat" w:hAnsi="GHEA Grapalat"/>
        </w:rPr>
        <w:t xml:space="preserve">, </w:t>
      </w:r>
      <w:r w:rsidR="00096865" w:rsidRPr="00490D05">
        <w:rPr>
          <w:rFonts w:ascii="GHEA Grapalat" w:hAnsi="GHEA Grapalat" w:cs="Arial"/>
        </w:rPr>
        <w:t>որի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նախագիծը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ներկայացված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է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սույն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հրավերի</w:t>
      </w:r>
      <w:r w:rsidR="00096865" w:rsidRPr="00490D05">
        <w:rPr>
          <w:rFonts w:ascii="GHEA Grapalat" w:hAnsi="GHEA Grapalat"/>
        </w:rPr>
        <w:t xml:space="preserve"> N </w:t>
      </w:r>
      <w:r w:rsidR="00F473D6" w:rsidRPr="00490D05">
        <w:rPr>
          <w:rFonts w:ascii="GHEA Grapalat" w:hAnsi="GHEA Grapalat"/>
        </w:rPr>
        <w:t>6</w:t>
      </w:r>
      <w:r w:rsidR="00096865" w:rsidRPr="00490D05">
        <w:rPr>
          <w:rFonts w:ascii="GHEA Grapalat" w:hAnsi="GHEA Grapalat"/>
        </w:rPr>
        <w:t xml:space="preserve"> </w:t>
      </w:r>
      <w:r w:rsidR="00096865" w:rsidRPr="00490D05">
        <w:rPr>
          <w:rFonts w:ascii="GHEA Grapalat" w:hAnsi="GHEA Grapalat" w:cs="Arial"/>
        </w:rPr>
        <w:t>հավելվածում</w:t>
      </w:r>
      <w:r w:rsidR="004D5671" w:rsidRPr="00490D05">
        <w:rPr>
          <w:rFonts w:ascii="GHEA Grapalat" w:hAnsi="GHEA Grapalat" w:cs="Arial"/>
        </w:rPr>
        <w:t>։</w:t>
      </w:r>
    </w:p>
    <w:p w14:paraId="55D2CABC" w14:textId="77777777" w:rsidR="00096865" w:rsidRPr="00490D05" w:rsidRDefault="00096865" w:rsidP="00EF3662">
      <w:pPr>
        <w:ind w:firstLine="567"/>
        <w:rPr>
          <w:rFonts w:ascii="GHEA Grapalat" w:hAnsi="GHEA Grapalat" w:cs="Sylfaen"/>
          <w:i/>
          <w:sz w:val="20"/>
          <w:lang w:val="es-ES"/>
        </w:rPr>
      </w:pPr>
    </w:p>
    <w:p w14:paraId="12B880B7" w14:textId="77777777" w:rsidR="00845AA5" w:rsidRPr="00490D05" w:rsidRDefault="00845AA5" w:rsidP="00EF3662">
      <w:pPr>
        <w:ind w:firstLine="567"/>
        <w:rPr>
          <w:rFonts w:ascii="GHEA Grapalat" w:hAnsi="GHEA Grapalat" w:cs="Sylfaen"/>
          <w:i/>
          <w:sz w:val="20"/>
          <w:lang w:val="es-ES"/>
        </w:rPr>
      </w:pPr>
    </w:p>
    <w:p w14:paraId="4B2EADF8" w14:textId="77777777" w:rsidR="00096865" w:rsidRPr="00490D05" w:rsidRDefault="002B32D6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490D05">
        <w:rPr>
          <w:rFonts w:ascii="GHEA Grapalat" w:hAnsi="GHEA Grapalat"/>
          <w:b/>
          <w:sz w:val="20"/>
          <w:lang w:val="es-ES"/>
        </w:rPr>
        <w:t xml:space="preserve">2.  </w:t>
      </w:r>
      <w:r w:rsidRPr="00490D05">
        <w:rPr>
          <w:rFonts w:ascii="GHEA Grapalat" w:hAnsi="GHEA Grapalat" w:cs="Arial"/>
          <w:b/>
          <w:sz w:val="20"/>
        </w:rPr>
        <w:t>ՄԱՍՆԱԿՑԻ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ՄԱՍՆԱԿՑՈՒԹՅԱՆ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ԻՐԱՎՈՒՆՔԻ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ՊԱՀԱՆՋՆԵՐԸ</w:t>
      </w:r>
      <w:r w:rsidRPr="00490D05">
        <w:rPr>
          <w:rFonts w:ascii="GHEA Grapalat" w:hAnsi="GHEA Grapalat"/>
          <w:b/>
          <w:sz w:val="20"/>
          <w:lang w:val="es-ES"/>
        </w:rPr>
        <w:t xml:space="preserve">, </w:t>
      </w:r>
      <w:r w:rsidRPr="00490D05">
        <w:rPr>
          <w:rFonts w:ascii="GHEA Grapalat" w:hAnsi="GHEA Grapalat" w:cs="Arial"/>
          <w:b/>
          <w:sz w:val="20"/>
        </w:rPr>
        <w:t>ՈՐԱԿԱՎՈՐՄԱՆ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ՉԱՓԱՆԻՇՆԵՐԸ</w:t>
      </w:r>
      <w:r w:rsidRPr="00490D05">
        <w:rPr>
          <w:rFonts w:ascii="GHEA Grapalat" w:hAnsi="GHEA Grapalat"/>
          <w:b/>
          <w:sz w:val="20"/>
          <w:lang w:val="es-ES"/>
        </w:rPr>
        <w:t xml:space="preserve">  </w:t>
      </w:r>
      <w:r w:rsidRPr="00490D05">
        <w:rPr>
          <w:rFonts w:ascii="GHEA Grapalat" w:hAnsi="GHEA Grapalat" w:cs="Arial"/>
          <w:b/>
          <w:sz w:val="20"/>
          <w:lang w:val="es-ES"/>
        </w:rPr>
        <w:t>ԵՎ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ԴՐԱՆՑ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es-ES"/>
        </w:rPr>
        <w:t>Գ</w:t>
      </w:r>
      <w:r w:rsidRPr="00490D05">
        <w:rPr>
          <w:rFonts w:ascii="GHEA Grapalat" w:hAnsi="GHEA Grapalat" w:cs="Arial"/>
          <w:b/>
          <w:sz w:val="20"/>
        </w:rPr>
        <w:t>ՆԱՀԱՏՄԱՆ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ԿԱՐ</w:t>
      </w:r>
      <w:r w:rsidRPr="00490D05">
        <w:rPr>
          <w:rFonts w:ascii="GHEA Grapalat" w:hAnsi="GHEA Grapalat" w:cs="Arial"/>
          <w:b/>
          <w:sz w:val="20"/>
          <w:lang w:val="es-ES"/>
        </w:rPr>
        <w:t>Գ</w:t>
      </w:r>
      <w:r w:rsidRPr="00490D05">
        <w:rPr>
          <w:rFonts w:ascii="GHEA Grapalat" w:hAnsi="GHEA Grapalat" w:cs="Arial"/>
          <w:b/>
          <w:sz w:val="20"/>
        </w:rPr>
        <w:t>Ը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</w:p>
    <w:p w14:paraId="58D4D37E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14:paraId="77C25ECA" w14:textId="77777777" w:rsidR="00753E6E" w:rsidRPr="00490D05" w:rsidRDefault="00096865" w:rsidP="00EF3662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490D05">
        <w:rPr>
          <w:rFonts w:ascii="GHEA Grapalat" w:hAnsi="GHEA Grapalat" w:cs="Arial Armenian"/>
          <w:sz w:val="20"/>
          <w:lang w:val="es-ES"/>
        </w:rPr>
        <w:t xml:space="preserve">2.1 </w:t>
      </w:r>
      <w:r w:rsidR="00753E6E" w:rsidRPr="00490D05">
        <w:rPr>
          <w:rFonts w:ascii="GHEA Grapalat" w:hAnsi="GHEA Grapalat" w:cs="Arial"/>
          <w:sz w:val="20"/>
          <w:lang w:val="ru-RU"/>
        </w:rPr>
        <w:t>Սույն</w:t>
      </w:r>
      <w:r w:rsidR="00753E6E" w:rsidRPr="00490D05">
        <w:rPr>
          <w:rFonts w:ascii="GHEA Grapalat" w:hAnsi="GHEA Grapalat" w:cs="Arial Armenia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 Armenian"/>
          <w:sz w:val="20"/>
          <w:lang w:val="es-ES"/>
        </w:rPr>
        <w:t xml:space="preserve"> </w:t>
      </w:r>
      <w:r w:rsidR="006F49AA" w:rsidRPr="00490D05">
        <w:rPr>
          <w:rFonts w:ascii="GHEA Grapalat" w:hAnsi="GHEA Grapalat" w:cs="Arial"/>
          <w:sz w:val="20"/>
          <w:lang w:val="es-ES"/>
        </w:rPr>
        <w:t>ընթացակարգին</w:t>
      </w:r>
      <w:r w:rsidR="006F49AA" w:rsidRPr="00490D05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490D05">
        <w:rPr>
          <w:rFonts w:ascii="GHEA Grapalat" w:hAnsi="GHEA Grapalat" w:cs="Arial"/>
          <w:sz w:val="20"/>
          <w:lang w:val="ru-RU"/>
        </w:rPr>
        <w:t>մասնակցելու</w:t>
      </w:r>
      <w:r w:rsidR="00753E6E" w:rsidRPr="00490D05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490D05">
        <w:rPr>
          <w:rFonts w:ascii="GHEA Grapalat" w:hAnsi="GHEA Grapalat" w:cs="Arial"/>
          <w:sz w:val="20"/>
          <w:lang w:val="ru-RU"/>
        </w:rPr>
        <w:t>իրավունք</w:t>
      </w:r>
      <w:r w:rsidR="00753E6E" w:rsidRPr="00490D05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490D05">
        <w:rPr>
          <w:rFonts w:ascii="GHEA Grapalat" w:hAnsi="GHEA Grapalat" w:cs="Arial"/>
          <w:sz w:val="20"/>
          <w:lang w:val="ru-RU"/>
        </w:rPr>
        <w:t>չունեն</w:t>
      </w:r>
      <w:r w:rsidR="00753E6E" w:rsidRPr="00490D05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490D05">
        <w:rPr>
          <w:rFonts w:ascii="GHEA Grapalat" w:hAnsi="GHEA Grapalat" w:cs="Arial"/>
          <w:sz w:val="20"/>
          <w:lang w:val="ru-RU"/>
        </w:rPr>
        <w:t>անձինք</w:t>
      </w:r>
      <w:r w:rsidR="00753E6E" w:rsidRPr="00490D05">
        <w:rPr>
          <w:rFonts w:ascii="GHEA Grapalat" w:hAnsi="GHEA Grapalat" w:cs="Sylfaen"/>
          <w:sz w:val="20"/>
          <w:lang w:val="es-ES"/>
        </w:rPr>
        <w:t>.</w:t>
      </w:r>
    </w:p>
    <w:p w14:paraId="76BB594D" w14:textId="77777777" w:rsidR="00753E6E" w:rsidRPr="00490D05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490D05">
        <w:rPr>
          <w:rFonts w:ascii="GHEA Grapalat" w:hAnsi="GHEA Grapalat" w:cs="Arial"/>
          <w:sz w:val="20"/>
          <w:szCs w:val="20"/>
        </w:rPr>
        <w:t>որոնք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հայտը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ներկայացնելու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օրվա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դրությամբ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ճանաչվել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սնանկ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. </w:t>
      </w:r>
    </w:p>
    <w:p w14:paraId="0C5DCACC" w14:textId="028C15E8" w:rsidR="00753E6E" w:rsidRPr="00490D05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490D05">
        <w:rPr>
          <w:rFonts w:ascii="GHEA Grapalat" w:hAnsi="GHEA Grapalat" w:cs="Arial"/>
          <w:sz w:val="20"/>
          <w:szCs w:val="20"/>
        </w:rPr>
        <w:t>որոնք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գործադիր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ներկայացուցիչը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օրվան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նախորդող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  <w:lang w:val="hy-AM"/>
        </w:rPr>
        <w:t>հինգ</w:t>
      </w:r>
      <w:r w:rsidRPr="00490D05">
        <w:rPr>
          <w:rFonts w:ascii="GHEA Grapalat" w:hAnsi="GHEA Grapalat" w:cs="Arial"/>
          <w:sz w:val="20"/>
          <w:szCs w:val="20"/>
        </w:rPr>
        <w:t>տարիների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ընթացքում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դատապարտված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եղել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ահաբեկչության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ֆինանսավորման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երեխայի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շահագործման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մարդկային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թրաֆիքինգ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ներառող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հանցագործության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հանցավոր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համագործակցություն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ստեղծելու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դրան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մասնակցելու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կաշառք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ստանալու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կաշառք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տալու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կաշառքի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միջնորդության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տնտեսական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գործունեության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ուղղված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հանցագործությունների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համար</w:t>
      </w:r>
      <w:r w:rsidRPr="00490D05">
        <w:rPr>
          <w:rFonts w:ascii="GHEA Grapalat" w:hAnsi="GHEA Grapalat"/>
          <w:sz w:val="20"/>
          <w:szCs w:val="20"/>
          <w:lang w:val="es-ES"/>
        </w:rPr>
        <w:t>,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երբ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դատվածությունը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  <w:lang w:val="hy-AM"/>
        </w:rPr>
        <w:t>կամ</w:t>
      </w:r>
      <w:r w:rsidR="00F379F1"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  <w:lang w:val="hy-AM"/>
        </w:rPr>
        <w:t>վերացված</w:t>
      </w:r>
      <w:r w:rsidR="00F379F1"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.  </w:t>
      </w:r>
    </w:p>
    <w:p w14:paraId="0502347D" w14:textId="77777777" w:rsidR="00D94074" w:rsidRPr="00490D05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 w:cs="Sylfaen"/>
          <w:sz w:val="20"/>
          <w:szCs w:val="20"/>
          <w:lang w:val="es-ES"/>
        </w:rPr>
        <w:t>4)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որոնց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վերաբերյալ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գնումների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ոլորտում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հակամրցակցային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համաձայնության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E7500" w:rsidRPr="00490D05">
        <w:rPr>
          <w:rFonts w:ascii="GHEA Grapalat" w:hAnsi="GHEA Grapalat" w:cs="Arial"/>
          <w:sz w:val="20"/>
          <w:szCs w:val="20"/>
        </w:rPr>
        <w:t>գերիշխող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դիրքի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չարաշահման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կամ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անբարեխիղճ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մրցակցության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համար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պատասխանատվություն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սահմանող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վարչական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ակտը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հայտը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ներկայացվելու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օրվան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նախորդող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երեք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տարվա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ընթացքում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դարձել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է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անբողոքարկելի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E7500" w:rsidRPr="00490D05">
        <w:rPr>
          <w:rFonts w:ascii="GHEA Grapalat" w:hAnsi="GHEA Grapalat" w:cs="Arial"/>
          <w:sz w:val="20"/>
          <w:szCs w:val="20"/>
        </w:rPr>
        <w:t>իսկ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բողոքարկված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լինելու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դեպքում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թողնվել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է</w:t>
      </w:r>
      <w:r w:rsidR="007E7500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490D05">
        <w:rPr>
          <w:rFonts w:ascii="GHEA Grapalat" w:hAnsi="GHEA Grapalat" w:cs="Arial"/>
          <w:sz w:val="20"/>
          <w:szCs w:val="20"/>
        </w:rPr>
        <w:t>անփոփոխ</w:t>
      </w:r>
      <w:r w:rsidR="007E7500"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="007E7500" w:rsidRPr="00490D05">
        <w:rPr>
          <w:rFonts w:ascii="GHEA Grapalat" w:hAnsi="GHEA Grapalat"/>
          <w:sz w:val="20"/>
          <w:szCs w:val="20"/>
          <w:lang w:val="es-ES"/>
        </w:rPr>
        <w:t xml:space="preserve"> </w:t>
      </w:r>
    </w:p>
    <w:p w14:paraId="0539B646" w14:textId="08677BBA" w:rsidR="00753E6E" w:rsidRPr="00490D05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490D05">
        <w:rPr>
          <w:rFonts w:ascii="GHEA Grapalat" w:hAnsi="GHEA Grapalat" w:cs="Arial"/>
          <w:sz w:val="20"/>
          <w:szCs w:val="20"/>
        </w:rPr>
        <w:t>որոնք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հայտը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ներկայացնելու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օրվա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դրությամբ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ներառված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Եվրասիական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տնտեսական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միությանն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անդամակցող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երկրների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գնումների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օրենսդրության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համաձայն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հրապարակված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գնումների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իրավունք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չունեցող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մասնակիցների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ցուցակում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. </w:t>
      </w:r>
    </w:p>
    <w:p w14:paraId="12125DD2" w14:textId="77777777" w:rsidR="00753E6E" w:rsidRPr="00490D05" w:rsidRDefault="00753E6E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   6) </w:t>
      </w:r>
      <w:r w:rsidRPr="00490D05">
        <w:rPr>
          <w:rFonts w:ascii="GHEA Grapalat" w:hAnsi="GHEA Grapalat" w:cs="Arial"/>
          <w:sz w:val="20"/>
          <w:szCs w:val="20"/>
        </w:rPr>
        <w:t>որոնք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օրվա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ներառված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գնումների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իրավունք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չունեցող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մասնակիցների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ցուցակում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65A5F237" w14:textId="77777777" w:rsidR="00990561" w:rsidRPr="00490D05" w:rsidRDefault="00990561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490D05">
        <w:rPr>
          <w:rFonts w:ascii="GHEA Grapalat" w:hAnsi="GHEA Grapalat" w:cs="Arial"/>
          <w:sz w:val="20"/>
          <w:lang w:val="es-ES"/>
        </w:rPr>
        <w:t>Ընդ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որում</w:t>
      </w:r>
      <w:r w:rsidRPr="00490D05">
        <w:rPr>
          <w:rFonts w:ascii="GHEA Grapalat" w:hAnsi="GHEA Grapalat" w:cs="Sylfaen"/>
          <w:sz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lang w:val="es-ES"/>
        </w:rPr>
        <w:t>եթե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մասնակիցը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սույն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կետի</w:t>
      </w:r>
      <w:r w:rsidRPr="00490D05">
        <w:rPr>
          <w:rFonts w:ascii="GHEA Grapalat" w:hAnsi="GHEA Grapalat" w:cs="Sylfaen"/>
          <w:sz w:val="20"/>
          <w:lang w:val="es-ES"/>
        </w:rPr>
        <w:t xml:space="preserve"> 5-</w:t>
      </w:r>
      <w:r w:rsidRPr="00490D05">
        <w:rPr>
          <w:rFonts w:ascii="GHEA Grapalat" w:hAnsi="GHEA Grapalat" w:cs="Arial"/>
          <w:sz w:val="20"/>
          <w:lang w:val="es-ES"/>
        </w:rPr>
        <w:t>րդ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և</w:t>
      </w:r>
      <w:r w:rsidRPr="00490D05">
        <w:rPr>
          <w:rFonts w:ascii="GHEA Grapalat" w:hAnsi="GHEA Grapalat" w:cs="Sylfaen"/>
          <w:sz w:val="20"/>
          <w:lang w:val="es-ES"/>
        </w:rPr>
        <w:t xml:space="preserve"> 6-</w:t>
      </w:r>
      <w:r w:rsidRPr="00490D05">
        <w:rPr>
          <w:rFonts w:ascii="GHEA Grapalat" w:hAnsi="GHEA Grapalat" w:cs="Arial"/>
          <w:sz w:val="20"/>
          <w:lang w:val="es-ES"/>
        </w:rPr>
        <w:t>րդ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ենթակետերով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նախատեսված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ցուցակներում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ներառվել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է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հայտը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ներկայացնելու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օրվանից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հետո</w:t>
      </w:r>
      <w:r w:rsidRPr="00490D05">
        <w:rPr>
          <w:rFonts w:ascii="GHEA Grapalat" w:hAnsi="GHEA Grapalat" w:cs="Sylfaen"/>
          <w:sz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lang w:val="es-ES"/>
        </w:rPr>
        <w:t>ապա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նրա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տվյալ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հայտը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ենթակա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չէ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մերժման</w:t>
      </w:r>
      <w:r w:rsidRPr="00490D05">
        <w:rPr>
          <w:rFonts w:ascii="GHEA Grapalat" w:hAnsi="GHEA Grapalat" w:cs="Sylfaen"/>
          <w:sz w:val="20"/>
          <w:lang w:val="es-ES"/>
        </w:rPr>
        <w:t>:</w:t>
      </w:r>
    </w:p>
    <w:p w14:paraId="2A4A1946" w14:textId="77777777" w:rsidR="004E34F8" w:rsidRPr="00490D05" w:rsidRDefault="004E34F8" w:rsidP="004E34F8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r w:rsidRPr="00490D05">
        <w:rPr>
          <w:rFonts w:ascii="GHEA Grapalat" w:hAnsi="GHEA Grapalat" w:cs="Arial"/>
          <w:sz w:val="20"/>
          <w:lang w:val="es-ES"/>
        </w:rPr>
        <w:t>Մասնակիցն ընդգրկվում է գնումների գործընթացին մասնակցելու իրավունք չունեցող մասնակիցների ցուցակում (այսուհետ նաև ցուցակ), եթե`</w:t>
      </w:r>
    </w:p>
    <w:p w14:paraId="77B85E7B" w14:textId="77777777" w:rsidR="004E34F8" w:rsidRPr="00490D05" w:rsidRDefault="004E34F8" w:rsidP="004E34F8">
      <w:pPr>
        <w:pStyle w:val="ListParagraph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r w:rsidRPr="00490D05">
        <w:rPr>
          <w:rFonts w:ascii="GHEA Grapalat" w:hAnsi="GHEA Grapalat" w:cs="Arial"/>
          <w:sz w:val="20"/>
          <w:lang w:val="es-ES" w:eastAsia="en-US"/>
        </w:rPr>
        <w:t>խախտել է պայմանագրով նախատեսված կամ գնման գործընթացի շրջանակում ստանձնած պարտավորությունը,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(կամ) պայմանագրով սահմանված ժամկետում չի վճարել հայտի, պայմանագրի և (կամ) որակավորան ապահովման գումարը.</w:t>
      </w:r>
    </w:p>
    <w:p w14:paraId="770D7C88" w14:textId="77777777" w:rsidR="004E34F8" w:rsidRPr="00490D05" w:rsidRDefault="004E34F8" w:rsidP="004E34F8">
      <w:pPr>
        <w:pStyle w:val="ListParagraph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r w:rsidRPr="00490D05">
        <w:rPr>
          <w:rFonts w:ascii="GHEA Grapalat" w:hAnsi="GHEA Grapalat" w:cs="Arial"/>
          <w:sz w:val="20"/>
          <w:lang w:val="es-ES" w:eastAsia="en-US"/>
        </w:rPr>
        <w:lastRenderedPageBreak/>
        <w:t>որպես ընտրված մասնակից հրաժարվել կամ զրկվել է պայմանագիր կնքելու իրավունքից:</w:t>
      </w:r>
    </w:p>
    <w:p w14:paraId="5B6F6451" w14:textId="77777777" w:rsidR="004E34F8" w:rsidRPr="00490D05" w:rsidRDefault="004E34F8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14:paraId="5B685B74" w14:textId="77777777" w:rsidR="00753E6E" w:rsidRPr="00490D05" w:rsidRDefault="00753E6E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490D05">
        <w:rPr>
          <w:rFonts w:ascii="GHEA Grapalat" w:hAnsi="GHEA Grapalat" w:cs="Sylfaen"/>
          <w:sz w:val="20"/>
          <w:lang w:val="es-ES"/>
        </w:rPr>
        <w:t xml:space="preserve">2.2 </w:t>
      </w:r>
      <w:r w:rsidRPr="00490D05">
        <w:rPr>
          <w:rFonts w:ascii="GHEA Grapalat" w:hAnsi="GHEA Grapalat" w:cs="Arial"/>
          <w:sz w:val="20"/>
          <w:lang w:val="es-ES"/>
        </w:rPr>
        <w:t>Մասնակցության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իրավունքի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գնահատման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համար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մասնակիցը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հայտով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պետք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է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ներկայացնի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իր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կողմից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հաստատված</w:t>
      </w:r>
      <w:r w:rsidRPr="00490D05">
        <w:rPr>
          <w:rFonts w:ascii="GHEA Grapalat" w:hAnsi="GHEA Grapalat" w:cs="Sylfaen"/>
          <w:sz w:val="20"/>
          <w:lang w:val="es-ES"/>
        </w:rPr>
        <w:t xml:space="preserve">` </w:t>
      </w:r>
      <w:r w:rsidRPr="00490D05">
        <w:rPr>
          <w:rFonts w:ascii="GHEA Grapalat" w:hAnsi="GHEA Grapalat" w:cs="Arial"/>
          <w:sz w:val="20"/>
          <w:lang w:val="es-ES"/>
        </w:rPr>
        <w:t>սույն հրավերի 2-րդ մասի 2.</w:t>
      </w:r>
      <w:r w:rsidR="00205034" w:rsidRPr="00490D05">
        <w:rPr>
          <w:rFonts w:ascii="GHEA Grapalat" w:hAnsi="GHEA Grapalat" w:cs="Arial"/>
          <w:sz w:val="20"/>
          <w:lang w:val="hy-AM"/>
        </w:rPr>
        <w:t>1</w:t>
      </w:r>
      <w:r w:rsidRPr="00490D05">
        <w:rPr>
          <w:rFonts w:ascii="GHEA Grapalat" w:hAnsi="GHEA Grapalat" w:cs="Arial"/>
          <w:sz w:val="20"/>
          <w:lang w:val="es-ES"/>
        </w:rPr>
        <w:t xml:space="preserve"> կետով նախատեսված գրավոր հայտարարություն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: </w:t>
      </w:r>
      <w:r w:rsidR="00EB487B" w:rsidRPr="00490D05">
        <w:rPr>
          <w:rFonts w:ascii="GHEA Grapalat" w:hAnsi="GHEA Grapalat" w:cs="Arial"/>
          <w:sz w:val="20"/>
        </w:rPr>
        <w:t>Բացի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սույն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կետով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նախատեսված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հայտարարությունից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մասնակցության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իրավունքի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գնահատման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համար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մասնակցից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, </w:t>
      </w:r>
      <w:r w:rsidR="00EB487B" w:rsidRPr="00490D05">
        <w:rPr>
          <w:rFonts w:ascii="GHEA Grapalat" w:hAnsi="GHEA Grapalat" w:cs="Arial"/>
          <w:sz w:val="20"/>
        </w:rPr>
        <w:t>այդ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թվում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ընտրված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մասնակցից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այլ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փաստաթղթեր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կամ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հիմնավորումներ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չեն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կարող</w:t>
      </w:r>
      <w:r w:rsidR="00EB487B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</w:rPr>
        <w:t>պահանջվել</w:t>
      </w:r>
      <w:r w:rsidR="00EB487B" w:rsidRPr="00490D05">
        <w:rPr>
          <w:rFonts w:ascii="GHEA Grapalat" w:hAnsi="GHEA Grapalat" w:cs="Sylfaen"/>
          <w:sz w:val="20"/>
          <w:lang w:val="es-ES"/>
        </w:rPr>
        <w:t>: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Մասնակցի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հայտարարության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իսկությունը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գնահատող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հանձնաժողովը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(</w:t>
      </w:r>
      <w:r w:rsidR="007A4BB9" w:rsidRPr="00490D05">
        <w:rPr>
          <w:rFonts w:ascii="GHEA Grapalat" w:hAnsi="GHEA Grapalat" w:cs="Arial"/>
          <w:sz w:val="20"/>
        </w:rPr>
        <w:t>այսուհետ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` </w:t>
      </w:r>
      <w:r w:rsidR="007A4BB9" w:rsidRPr="00490D05">
        <w:rPr>
          <w:rFonts w:ascii="GHEA Grapalat" w:hAnsi="GHEA Grapalat" w:cs="Arial"/>
          <w:sz w:val="20"/>
        </w:rPr>
        <w:t>հանձնաժողով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) </w:t>
      </w:r>
      <w:r w:rsidR="007A4BB9" w:rsidRPr="00490D05">
        <w:rPr>
          <w:rFonts w:ascii="GHEA Grapalat" w:hAnsi="GHEA Grapalat" w:cs="Arial"/>
          <w:sz w:val="20"/>
        </w:rPr>
        <w:t>գնահատում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է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սույն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հրավերով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սահմանված</w:t>
      </w:r>
      <w:r w:rsidR="007A4BB9" w:rsidRPr="00490D05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490D05">
        <w:rPr>
          <w:rFonts w:ascii="GHEA Grapalat" w:hAnsi="GHEA Grapalat" w:cs="Arial"/>
          <w:sz w:val="20"/>
        </w:rPr>
        <w:t>պայմաններով</w:t>
      </w:r>
      <w:r w:rsidR="007A4BB9" w:rsidRPr="00490D05">
        <w:rPr>
          <w:rFonts w:ascii="GHEA Grapalat" w:hAnsi="GHEA Grapalat" w:cs="Tahoma"/>
          <w:sz w:val="20"/>
          <w:lang w:val="es-ES"/>
        </w:rPr>
        <w:t>:</w:t>
      </w:r>
    </w:p>
    <w:p w14:paraId="3A000AF2" w14:textId="77777777" w:rsidR="00F379F1" w:rsidRPr="00490D05" w:rsidRDefault="00BA3554" w:rsidP="00EF3662">
      <w:pPr>
        <w:ind w:firstLine="720"/>
        <w:jc w:val="both"/>
        <w:rPr>
          <w:rFonts w:ascii="GHEA Grapalat" w:hAnsi="GHEA Grapalat"/>
          <w:color w:val="000000"/>
          <w:lang w:val="es-ES"/>
        </w:rPr>
      </w:pPr>
      <w:r w:rsidRPr="00490D05">
        <w:rPr>
          <w:rFonts w:ascii="GHEA Grapalat" w:hAnsi="GHEA Grapalat" w:cs="Tahoma"/>
          <w:sz w:val="20"/>
          <w:szCs w:val="20"/>
          <w:lang w:val="es-ES"/>
        </w:rPr>
        <w:t>2.</w:t>
      </w:r>
      <w:r w:rsidR="007968A3" w:rsidRPr="00490D05">
        <w:rPr>
          <w:rFonts w:ascii="GHEA Grapalat" w:hAnsi="GHEA Grapalat" w:cs="Tahoma"/>
          <w:sz w:val="20"/>
          <w:szCs w:val="20"/>
          <w:lang w:val="es-ES"/>
        </w:rPr>
        <w:t>3</w:t>
      </w:r>
      <w:r w:rsidR="00EB487B" w:rsidRPr="00490D05">
        <w:rPr>
          <w:rFonts w:ascii="GHEA Grapalat" w:hAnsi="GHEA Grapalat" w:cs="Tahoma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Մասնակիցի՝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  <w:lang w:val="hy-AM"/>
        </w:rPr>
        <w:t>Օ</w:t>
      </w:r>
      <w:r w:rsidR="00F379F1" w:rsidRPr="00490D05">
        <w:rPr>
          <w:rFonts w:ascii="GHEA Grapalat" w:hAnsi="GHEA Grapalat" w:cs="Arial"/>
          <w:sz w:val="20"/>
          <w:szCs w:val="20"/>
        </w:rPr>
        <w:t>րենքի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6-</w:t>
      </w:r>
      <w:r w:rsidR="00F379F1" w:rsidRPr="00490D05">
        <w:rPr>
          <w:rFonts w:ascii="GHEA Grapalat" w:hAnsi="GHEA Grapalat" w:cs="Arial"/>
          <w:sz w:val="20"/>
          <w:szCs w:val="20"/>
        </w:rPr>
        <w:t>րդ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հոդվածի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="00F379F1" w:rsidRPr="00490D05">
        <w:rPr>
          <w:rFonts w:ascii="GHEA Grapalat" w:hAnsi="GHEA Grapalat" w:cs="Arial"/>
          <w:sz w:val="20"/>
          <w:szCs w:val="20"/>
        </w:rPr>
        <w:t>ին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մասի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6-</w:t>
      </w:r>
      <w:r w:rsidR="00F379F1" w:rsidRPr="00490D05">
        <w:rPr>
          <w:rFonts w:ascii="GHEA Grapalat" w:hAnsi="GHEA Grapalat" w:cs="Arial"/>
          <w:sz w:val="20"/>
          <w:szCs w:val="20"/>
        </w:rPr>
        <w:t>րդ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կետով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նախատեսված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ցուցակում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ներառվելը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F379F1" w:rsidRPr="00490D05">
        <w:rPr>
          <w:rFonts w:ascii="GHEA Grapalat" w:hAnsi="GHEA Grapalat" w:cs="Arial"/>
          <w:sz w:val="20"/>
          <w:szCs w:val="20"/>
        </w:rPr>
        <w:t>դրանում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գտնվելու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ժամանակահատվածում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F379F1" w:rsidRPr="00490D05">
        <w:rPr>
          <w:rFonts w:ascii="GHEA Grapalat" w:hAnsi="GHEA Grapalat" w:cs="Arial"/>
          <w:sz w:val="20"/>
          <w:szCs w:val="20"/>
        </w:rPr>
        <w:t>ինքնաբերաբար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հանգեցնում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է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վերջինիս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հետ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փոխկապակցված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անձանց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գնումների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գործընթացին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մասնակցության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իրավունքի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490D05">
        <w:rPr>
          <w:rFonts w:ascii="GHEA Grapalat" w:hAnsi="GHEA Grapalat" w:cs="Arial"/>
          <w:sz w:val="20"/>
          <w:szCs w:val="20"/>
        </w:rPr>
        <w:t>սահմանափակման</w:t>
      </w:r>
      <w:r w:rsidR="00F379F1" w:rsidRPr="00490D05">
        <w:rPr>
          <w:rFonts w:ascii="GHEA Grapalat" w:hAnsi="GHEA Grapalat" w:cs="Sylfaen"/>
          <w:sz w:val="20"/>
          <w:szCs w:val="20"/>
          <w:lang w:val="es-ES"/>
        </w:rPr>
        <w:t>:</w:t>
      </w:r>
      <w:r w:rsidR="00F379F1" w:rsidRPr="00490D05">
        <w:rPr>
          <w:rFonts w:ascii="GHEA Grapalat" w:hAnsi="GHEA Grapalat"/>
          <w:color w:val="000000"/>
          <w:lang w:val="es-ES"/>
        </w:rPr>
        <w:t xml:space="preserve"> </w:t>
      </w:r>
    </w:p>
    <w:p w14:paraId="4D895DC9" w14:textId="34E46B95" w:rsidR="00BA3554" w:rsidRPr="00490D05" w:rsidRDefault="00BA3554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</w:rPr>
        <w:t>Արգելվում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կետով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փոխկապակցված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անձանց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միևնույն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անձանց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կողմից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հիմնադրված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ավելի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հիսուն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տոկոս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միևնույն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անձանց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պատկանող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բաժնեմաս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1B0D9A" w:rsidRPr="00490D05">
        <w:rPr>
          <w:rFonts w:ascii="GHEA Grapalat" w:hAnsi="GHEA Grapalat"/>
          <w:sz w:val="20"/>
          <w:szCs w:val="20"/>
          <w:lang w:val="es-ES"/>
        </w:rPr>
        <w:t>(</w:t>
      </w:r>
      <w:r w:rsidR="001B0D9A" w:rsidRPr="00490D05">
        <w:rPr>
          <w:rFonts w:ascii="GHEA Grapalat" w:hAnsi="GHEA Grapalat" w:cs="Arial"/>
          <w:sz w:val="20"/>
          <w:szCs w:val="20"/>
        </w:rPr>
        <w:t>փայաբաժին</w:t>
      </w:r>
      <w:r w:rsidR="001B0D9A"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ունեցող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կազմակերպությունների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միաժամանակյա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  <w:szCs w:val="20"/>
        </w:rPr>
        <w:t>սույն</w:t>
      </w:r>
      <w:r w:rsidR="00EB487B"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28726A" w:rsidRPr="00490D05">
        <w:rPr>
          <w:rFonts w:ascii="GHEA Grapalat" w:hAnsi="GHEA Grapalat" w:cs="Arial"/>
          <w:sz w:val="20"/>
          <w:szCs w:val="20"/>
        </w:rPr>
        <w:t>ընթացակարգին</w:t>
      </w:r>
      <w:r w:rsidR="008628EC"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="008628EC" w:rsidRPr="00490D05">
        <w:rPr>
          <w:rFonts w:ascii="GHEA Grapalat" w:hAnsi="GHEA Grapalat" w:cs="Sylfaen"/>
          <w:sz w:val="20"/>
          <w:szCs w:val="20"/>
          <w:lang w:val="es-ES"/>
        </w:rPr>
        <w:t>(</w:t>
      </w:r>
      <w:r w:rsidR="008628EC" w:rsidRPr="00490D05">
        <w:rPr>
          <w:rFonts w:ascii="GHEA Grapalat" w:hAnsi="GHEA Grapalat" w:cs="Arial"/>
          <w:sz w:val="20"/>
          <w:szCs w:val="20"/>
        </w:rPr>
        <w:t>միևնույն</w:t>
      </w:r>
      <w:r w:rsidR="008628EC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8628EC" w:rsidRPr="00490D05">
        <w:rPr>
          <w:rFonts w:ascii="GHEA Grapalat" w:hAnsi="GHEA Grapalat" w:cs="Arial"/>
          <w:sz w:val="20"/>
          <w:szCs w:val="20"/>
        </w:rPr>
        <w:t>չափաբաժնին</w:t>
      </w:r>
      <w:r w:rsidR="008628EC" w:rsidRPr="00490D05">
        <w:rPr>
          <w:rFonts w:ascii="GHEA Grapalat" w:hAnsi="GHEA Grapalat" w:cs="Sylfaen"/>
          <w:sz w:val="20"/>
          <w:szCs w:val="20"/>
          <w:lang w:val="es-ES"/>
        </w:rPr>
        <w:t>)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պետության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համայնքների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կողմից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հիմնադրված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կազմակերպությունների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</w:rPr>
        <w:t>համատեղ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գործունեության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կարգով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Times Armenian"/>
          <w:sz w:val="20"/>
          <w:lang w:val="af-ZA"/>
        </w:rPr>
        <w:t>(</w:t>
      </w:r>
      <w:r w:rsidRPr="00490D05">
        <w:rPr>
          <w:rFonts w:ascii="GHEA Grapalat" w:hAnsi="GHEA Grapalat" w:cs="Arial"/>
          <w:sz w:val="20"/>
        </w:rPr>
        <w:t>կոնսորցիումով</w:t>
      </w:r>
      <w:r w:rsidRPr="00490D05">
        <w:rPr>
          <w:rFonts w:ascii="GHEA Grapalat" w:hAnsi="GHEA Grapalat" w:cs="Times Armenia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</w:rPr>
        <w:t>գնումների</w:t>
      </w:r>
      <w:r w:rsidRPr="00490D05">
        <w:rPr>
          <w:rFonts w:ascii="GHEA Grapalat" w:hAnsi="GHEA Grapalat" w:cs="Times Armenia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գործընթացին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մասնակցության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դեպքերի</w:t>
      </w:r>
      <w:r w:rsidRPr="00490D05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29DFD065" w14:textId="77777777" w:rsidR="00D5674E" w:rsidRPr="00490D05" w:rsidRDefault="009F18D0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</w:rPr>
        <w:t>Կարգի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119-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EB487B" w:rsidRPr="00490D05">
        <w:rPr>
          <w:rFonts w:ascii="GHEA Grapalat" w:hAnsi="GHEA Grapalat" w:cs="Arial"/>
          <w:sz w:val="20"/>
          <w:szCs w:val="20"/>
        </w:rPr>
        <w:t>կետի</w:t>
      </w:r>
      <w:r w:rsidR="00EB487B"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="00D5674E" w:rsidRPr="00490D05">
        <w:rPr>
          <w:rFonts w:ascii="GHEA Grapalat" w:hAnsi="GHEA Grapalat" w:cs="Arial"/>
          <w:sz w:val="20"/>
          <w:szCs w:val="20"/>
          <w:lang w:val="hy-AM"/>
        </w:rPr>
        <w:t>իմաստով</w:t>
      </w:r>
      <w:r w:rsidR="00D5674E" w:rsidRPr="00490D05">
        <w:rPr>
          <w:rFonts w:ascii="GHEA Grapalat" w:hAnsi="GHEA Grapalat"/>
          <w:sz w:val="20"/>
          <w:szCs w:val="20"/>
          <w:lang w:val="hy-AM"/>
        </w:rPr>
        <w:t>`</w:t>
      </w:r>
    </w:p>
    <w:p w14:paraId="0A4A8D82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sz w:val="20"/>
          <w:szCs w:val="20"/>
          <w:lang w:val="hy-AM"/>
        </w:rPr>
        <w:t>1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hy-AM"/>
        </w:rPr>
        <w:t>ֆիզիկական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անձինք</w:t>
      </w:r>
      <w:r w:rsidRPr="00490D05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համարվում</w:t>
      </w:r>
      <w:r w:rsidRPr="00490D05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փոխկապակցված</w:t>
      </w:r>
      <w:r w:rsidRPr="00490D05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միևնույն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ընտանիքի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վարում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ընդհանուր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տնտեսություն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համատեղ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ձեռնարկատիրական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գործունեություն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համաձայնեցված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ելնելով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ընդհանուր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տնտեսական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շահերից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</w:p>
    <w:p w14:paraId="69236D65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2)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ֆիզիկական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իրավաբանական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փոխկապակցված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համաձայնեցված՝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ելնելով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ընդհանուր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տնտեսական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շահերից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ֆիզիկական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ընտանիքի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հանդիսանում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է՝</w:t>
      </w:r>
    </w:p>
    <w:p w14:paraId="0F28AC3D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իրավաբանական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բաժնետոմսերի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տոկոսից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ավելին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տնօրինող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26644CE5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Հայաստանի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Հանրապետության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օրենսդրությամբ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չարգելված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իրավաբանական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կանխորոշելու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հնարավորություն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ունեցող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0E6B186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իրավաբանական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խորհրդի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նախագահ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խորհրդի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նախագահի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տեղակալ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խորհրդի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գործադիր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տնօրեն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տեղակալ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գործադիր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գործառույթներ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իրականացնող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կոլեգիալ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նախագահ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5D3554B1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իրավաբանական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այնպիսի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գործադիր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տնօրենի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անմիջական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ղեկավարության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ներքո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իրավաբանական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կառավարման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մարմինների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կայացման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հարցում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որևէ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ազդեցություն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61FF039C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sz w:val="20"/>
          <w:szCs w:val="20"/>
          <w:lang w:val="hy-AM"/>
        </w:rPr>
        <w:t xml:space="preserve">3) </w:t>
      </w:r>
      <w:r w:rsidRPr="00490D05">
        <w:rPr>
          <w:rFonts w:ascii="GHEA Grapalat" w:hAnsi="GHEA Grapalat" w:cs="Arial"/>
          <w:sz w:val="20"/>
          <w:szCs w:val="20"/>
          <w:lang w:val="hy-AM"/>
        </w:rPr>
        <w:t>ֆիզիկական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կարգավիճակ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չունեցող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մասնակիցները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փոխկապակցված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</w:p>
    <w:p w14:paraId="0F3A5470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քվեարկելու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տիրապետում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մյուսի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ձայնի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բաժնետոմսերի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բաժնեմասերի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փայերի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այսուհետ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բաժնետոմս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ավելի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տոկոսին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ուժով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անձանց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միջև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կնքված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հնարավորություն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կանխորոշել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մյուսի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4BC5FB38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նրանցից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մեկի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ձայնի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բաժնետոմսերի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տոկոսից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ավելիին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տիրապետող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օրենքով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չարգելված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կանխորոշելու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հնարավորություն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ունեցող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բաժնետերերը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ընտանիքի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ֆիզիկական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ունեն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ուղղակի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անուղղակի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կերպով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տիրապետել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թվում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առուվաճառքի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հավատարմագրային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կառավարման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համատեղ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գործունեության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հանձնարարականի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գործարքների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հիման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վրա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մյուսի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ձայնի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բաժնետոմսերի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տոկոսից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ավելիին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ունեն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Հայաստանի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Հանրապետության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օրենսդրությամբ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չարգելված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վերջինիս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կանխորոշելու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հնարավորություն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05436578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նրանցից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մեկի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որևէ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կառավարման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պարտականություններ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անձանց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ինչպես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ընտանիքի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անդամներից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որևէ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մեկը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միաժամանակ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հանդիսանում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մյուս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որևէ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կառավարման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պարտականություններ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05986312" w14:textId="77777777" w:rsidR="00D5674E" w:rsidRPr="00490D05" w:rsidRDefault="00D5674E" w:rsidP="00EF3662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նրանք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համաձայնեցված՝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ելնելով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ընդհանուր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տնտեսական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շահերից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421D5F0A" w14:textId="405158EF" w:rsidR="00D5674E" w:rsidRPr="00490D05" w:rsidRDefault="00D5674E" w:rsidP="00EF3662">
      <w:pPr>
        <w:ind w:firstLine="284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կետի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իմաստով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ընտանիքի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անդամ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մայրը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ամուսինը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ամուսնու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ծնողները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տատը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պապը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քույրը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եղբայրը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երեխաները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  <w:r w:rsidR="00F379F1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F379F1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թոռները</w:t>
      </w:r>
      <w:r w:rsidR="00F379F1"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քրոջ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եղբոր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ամուսինն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երեխաները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7105A90" w14:textId="77777777" w:rsidR="003C3BFB" w:rsidRPr="00490D05" w:rsidRDefault="003C3BFB" w:rsidP="003C3BFB">
      <w:pPr>
        <w:ind w:firstLine="375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2.4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գնահատման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չափանիշները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>`</w:t>
      </w:r>
    </w:p>
    <w:p w14:paraId="496F4012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>«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Մասնագիտական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փորձառություն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»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չափանիշի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մասով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հրավերի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պահանջներին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առավելագույնս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համապատասխանող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որակավորումը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40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»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լավագույն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: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Լավագույն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առաջարկի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համեմատությամբ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մնացած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բոլոր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մասնակիցների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որակավորումները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>,</w:t>
      </w:r>
    </w:p>
    <w:p w14:paraId="4BF9D2D2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>«</w:t>
      </w:r>
      <w:r w:rsidRPr="00490D05">
        <w:rPr>
          <w:rFonts w:ascii="GHEA Grapalat" w:hAnsi="GHEA Grapalat" w:cs="Arial"/>
          <w:color w:val="000000"/>
          <w:sz w:val="20"/>
          <w:szCs w:val="20"/>
        </w:rPr>
        <w:t>Մասնագիտական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</w:rPr>
        <w:t>փորձառություն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» </w:t>
      </w:r>
      <w:r w:rsidRPr="00490D05">
        <w:rPr>
          <w:rFonts w:ascii="GHEA Grapalat" w:hAnsi="GHEA Grapalat" w:cs="Arial"/>
          <w:color w:val="000000"/>
          <w:sz w:val="20"/>
          <w:szCs w:val="20"/>
        </w:rPr>
        <w:t>չափանիշը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</w:rPr>
        <w:t>կարգով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>.</w:t>
      </w:r>
    </w:p>
    <w:p w14:paraId="4A19ABCA" w14:textId="77777777" w:rsidR="003C3BFB" w:rsidRPr="00490D05" w:rsidRDefault="003C3BFB" w:rsidP="003C3BFB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lastRenderedPageBreak/>
        <w:t>Ա</w:t>
      </w:r>
      <w:r w:rsidRPr="00490D05">
        <w:rPr>
          <w:rFonts w:ascii="GHEA Grapalat" w:hAnsi="GHEA Grapalat" w:cs="Arial Armenian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Մասնակիցը</w:t>
      </w:r>
      <w:r w:rsidRPr="00490D05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պետք</w:t>
      </w:r>
      <w:r w:rsidRPr="00490D05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հայտը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դրան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նախորդող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երեք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ընթացքում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իրականացրած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լինի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նմանատիպ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առնվազն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մեկ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պայմանագիր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Նախկինում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կատարված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պայմանագիրը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պայմանագրերը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նմանատիպ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դրա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hy-AM"/>
        </w:rPr>
        <w:t>շրջանակներում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մատուցված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ծավալը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հանրագումարային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ծավալը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)`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գումարային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արտահայտությամբ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պակաս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չէ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</w:t>
      </w:r>
      <w:r w:rsidRPr="00490D05">
        <w:rPr>
          <w:rFonts w:ascii="GHEA Grapalat" w:hAnsi="GHEA Grapalat" w:cs="Sylfaen"/>
          <w:sz w:val="20"/>
          <w:szCs w:val="20"/>
          <w:lang w:val="hy-AM"/>
        </w:rPr>
        <w:softHyphen/>
      </w:r>
      <w:r w:rsidRPr="00490D05">
        <w:rPr>
          <w:rFonts w:ascii="GHEA Grapalat" w:hAnsi="GHEA Grapalat" w:cs="Arial"/>
          <w:sz w:val="20"/>
          <w:szCs w:val="20"/>
          <w:lang w:val="hy-AM"/>
        </w:rPr>
        <w:t>ցա</w:t>
      </w:r>
      <w:r w:rsidRPr="00490D05">
        <w:rPr>
          <w:rFonts w:ascii="GHEA Grapalat" w:hAnsi="GHEA Grapalat" w:cs="Sylfaen"/>
          <w:sz w:val="20"/>
          <w:szCs w:val="20"/>
          <w:lang w:val="hy-AM"/>
        </w:rPr>
        <w:softHyphen/>
      </w:r>
      <w:r w:rsidRPr="00490D05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շրջանակում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ներկայացրած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առաջարկից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Ընդ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որում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առնվազն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մեկ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շրջանակում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մատուցված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ծավալը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գումարային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արտահայ</w:t>
      </w:r>
      <w:r w:rsidRPr="00490D05">
        <w:rPr>
          <w:rFonts w:ascii="GHEA Grapalat" w:hAnsi="GHEA Grapalat" w:cs="Sylfaen"/>
          <w:sz w:val="20"/>
          <w:szCs w:val="20"/>
          <w:lang w:val="hy-AM"/>
        </w:rPr>
        <w:softHyphen/>
      </w:r>
      <w:r w:rsidRPr="00490D05">
        <w:rPr>
          <w:rFonts w:ascii="GHEA Grapalat" w:hAnsi="GHEA Grapalat" w:cs="Arial"/>
          <w:sz w:val="20"/>
          <w:szCs w:val="20"/>
          <w:lang w:val="hy-AM"/>
        </w:rPr>
        <w:t>տությամբ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պետք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պակաս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չլինի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ընթացակարգի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շրջանակում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ներկայացրած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առաջարկի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հիսուն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տոկոսից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: </w:t>
      </w:r>
    </w:p>
    <w:p w14:paraId="55E034A1" w14:textId="77777777" w:rsidR="003C3BFB" w:rsidRPr="00490D05" w:rsidRDefault="003C3BFB" w:rsidP="003C3BFB">
      <w:pPr>
        <w:ind w:firstLine="567"/>
        <w:jc w:val="both"/>
        <w:rPr>
          <w:rFonts w:ascii="GHEA Grapalat" w:hAnsi="GHEA Grapalat" w:cs="Arial Armenian"/>
          <w:b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ընթացակարգի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իմաստով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մանատիպ</w:t>
      </w:r>
      <w:r w:rsidRPr="00490D05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են</w:t>
      </w:r>
      <w:r w:rsidRPr="00490D05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համարվում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շինարարական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աշխատանքների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որակի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տեխնիկական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հսկողության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ծառայությունների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/>
        </w:rPr>
        <w:t>մատուցված</w:t>
      </w:r>
      <w:r w:rsidRPr="00490D05">
        <w:rPr>
          <w:rFonts w:ascii="GHEA Grapalat" w:hAnsi="GHEA Grapalat" w:cs="Arial Armenian"/>
          <w:b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hy-AM"/>
        </w:rPr>
        <w:t>լինելը</w:t>
      </w:r>
      <w:r w:rsidRPr="00490D05">
        <w:rPr>
          <w:rFonts w:ascii="GHEA Grapalat" w:hAnsi="GHEA Grapalat" w:cs="Arial"/>
          <w:b/>
          <w:sz w:val="20"/>
          <w:szCs w:val="20"/>
          <w:lang w:val="hy-AM" w:eastAsia="ru-RU"/>
        </w:rPr>
        <w:t>։</w:t>
      </w:r>
      <w:r w:rsidRPr="00490D05">
        <w:rPr>
          <w:rFonts w:ascii="GHEA Grapalat" w:hAnsi="GHEA Grapalat" w:cs="Arial Armenian"/>
          <w:b/>
          <w:sz w:val="20"/>
          <w:szCs w:val="20"/>
          <w:lang w:val="hy-AM" w:eastAsia="ru-RU"/>
        </w:rPr>
        <w:t xml:space="preserve"> </w:t>
      </w:r>
    </w:p>
    <w:p w14:paraId="154FF2EF" w14:textId="77777777" w:rsidR="003C3BFB" w:rsidRPr="00490D05" w:rsidRDefault="003C3BFB" w:rsidP="003C3BFB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բ</w:t>
      </w:r>
      <w:r w:rsidRPr="00490D05">
        <w:rPr>
          <w:rFonts w:ascii="GHEA Grapalat" w:hAnsi="GHEA Grapalat" w:cs="Arial Armenian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ենթակետի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պարբերությամբ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նախատեսված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համապատասխանությունը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հիմնավորելու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հայտով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նախկինում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պատճենները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իսկ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պատշաճ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կատարումը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հաստատած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ժամկետում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կատարումը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հավաստող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ակտի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հանձման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ընդունման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արձանագրություն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պատճենը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կատարումն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ընդունած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գրավոր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հավաստումը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</w:p>
    <w:p w14:paraId="37278AA0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Franklin Gothic Medium Cond"/>
          <w:color w:val="000000"/>
          <w:sz w:val="20"/>
          <w:szCs w:val="20"/>
          <w:lang w:val="hy-AM"/>
        </w:rPr>
        <w:t>«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ռեսուրսներ</w:t>
      </w:r>
      <w:r w:rsidRPr="00490D05">
        <w:rPr>
          <w:rFonts w:ascii="GHEA Grapalat" w:hAnsi="GHEA Grapalat" w:cs="Franklin Gothic Medium Cond"/>
          <w:color w:val="000000"/>
          <w:sz w:val="20"/>
          <w:szCs w:val="20"/>
          <w:lang w:val="hy-AM"/>
        </w:rPr>
        <w:t>»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չափանիշի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հրավերի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առավելագույնս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որակավորումը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Franklin Gothic Medium Cond"/>
          <w:color w:val="000000"/>
          <w:sz w:val="20"/>
          <w:szCs w:val="20"/>
          <w:lang w:val="hy-AM"/>
        </w:rPr>
        <w:t>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30</w:t>
      </w:r>
      <w:r w:rsidRPr="00490D05">
        <w:rPr>
          <w:rFonts w:ascii="GHEA Grapalat" w:hAnsi="GHEA Grapalat" w:cs="Franklin Gothic Medium Cond"/>
          <w:color w:val="000000"/>
          <w:sz w:val="20"/>
          <w:szCs w:val="20"/>
          <w:lang w:val="hy-AM"/>
        </w:rPr>
        <w:t>»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լավագույն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Լավագույն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համեմատությամբ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մնացած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բոլոր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որակավորումները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02FDE0C3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«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ռեսուրսներ</w:t>
      </w:r>
      <w:r w:rsidRPr="00490D05">
        <w:rPr>
          <w:rFonts w:ascii="GHEA Grapalat" w:hAnsi="GHEA Grapalat" w:cs="Franklin Gothic Medium Cond"/>
          <w:color w:val="000000"/>
          <w:sz w:val="20"/>
          <w:szCs w:val="20"/>
          <w:lang w:val="hy-AM"/>
        </w:rPr>
        <w:t>»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չափանիշը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կարգով</w:t>
      </w:r>
      <w:r w:rsidRPr="00490D05">
        <w:rPr>
          <w:rFonts w:ascii="GHEA Grapalat" w:hAnsi="GHEA Grapalat"/>
          <w:color w:val="000000"/>
          <w:sz w:val="20"/>
          <w:szCs w:val="20"/>
          <w:lang w:val="af-ZA"/>
        </w:rPr>
        <w:t>.</w:t>
      </w:r>
    </w:p>
    <w:p w14:paraId="60A45B00" w14:textId="77777777" w:rsidR="003C3BFB" w:rsidRPr="00490D05" w:rsidRDefault="003C3BFB" w:rsidP="003C3BFB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Ա</w:t>
      </w:r>
      <w:r w:rsidRPr="00490D05">
        <w:rPr>
          <w:rFonts w:ascii="GHEA Grapalat" w:hAnsi="GHEA Grapalat" w:cs="Sylfaen"/>
          <w:sz w:val="20"/>
          <w:szCs w:val="20"/>
          <w:lang w:val="af-ZA"/>
        </w:rPr>
        <w:t>)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աշխատակազմում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պետք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ներգրավված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լինի</w:t>
      </w:r>
    </w:p>
    <w:tbl>
      <w:tblPr>
        <w:tblW w:w="1017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8640"/>
      </w:tblGrid>
      <w:tr w:rsidR="003C3BFB" w:rsidRPr="00490D05" w14:paraId="51A4E138" w14:textId="77777777" w:rsidTr="00C339E6">
        <w:trPr>
          <w:trHeight w:val="267"/>
        </w:trPr>
        <w:tc>
          <w:tcPr>
            <w:tcW w:w="1530" w:type="dxa"/>
            <w:vAlign w:val="center"/>
          </w:tcPr>
          <w:p w14:paraId="1C43F7C1" w14:textId="77777777" w:rsidR="003C3BFB" w:rsidRPr="00490D05" w:rsidRDefault="003C3BFB" w:rsidP="00C339E6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490D05">
              <w:rPr>
                <w:rFonts w:ascii="GHEA Grapalat" w:hAnsi="GHEA Grapalat" w:cs="Arial"/>
                <w:b/>
                <w:bCs/>
                <w:i/>
                <w:iCs/>
                <w:sz w:val="14"/>
                <w:szCs w:val="14"/>
              </w:rPr>
              <w:t>Չափաբաժնի</w:t>
            </w:r>
            <w:r w:rsidRPr="00490D0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  <w:sz w:val="14"/>
                <w:szCs w:val="14"/>
              </w:rPr>
              <w:t>համարը</w:t>
            </w:r>
          </w:p>
        </w:tc>
        <w:tc>
          <w:tcPr>
            <w:tcW w:w="8640" w:type="dxa"/>
            <w:vAlign w:val="center"/>
          </w:tcPr>
          <w:p w14:paraId="76846F0B" w14:textId="77777777" w:rsidR="003C3BFB" w:rsidRPr="00490D05" w:rsidRDefault="003C3BFB" w:rsidP="00C339E6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lang w:val="hy-AM"/>
              </w:rPr>
            </w:pPr>
            <w:r w:rsidRPr="00490D05">
              <w:rPr>
                <w:rFonts w:ascii="GHEA Grapalat" w:hAnsi="GHEA Grapalat" w:cs="Arial"/>
                <w:b/>
                <w:bCs/>
                <w:i/>
                <w:iCs/>
                <w:sz w:val="14"/>
                <w:szCs w:val="14"/>
              </w:rPr>
              <w:t>Աշխատակազմի</w:t>
            </w:r>
            <w:r w:rsidRPr="00490D0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i/>
                <w:iCs/>
                <w:sz w:val="14"/>
                <w:szCs w:val="14"/>
              </w:rPr>
              <w:t>քանակ</w:t>
            </w:r>
          </w:p>
        </w:tc>
      </w:tr>
      <w:tr w:rsidR="003C3BFB" w:rsidRPr="00490D05" w14:paraId="69011A99" w14:textId="77777777" w:rsidTr="00C339E6">
        <w:trPr>
          <w:trHeight w:val="359"/>
        </w:trPr>
        <w:tc>
          <w:tcPr>
            <w:tcW w:w="1530" w:type="dxa"/>
            <w:vAlign w:val="center"/>
          </w:tcPr>
          <w:p w14:paraId="3D6114A9" w14:textId="24E25F1E" w:rsidR="003C3BFB" w:rsidRPr="00490D05" w:rsidRDefault="004A0A00" w:rsidP="000D6AA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8640" w:type="dxa"/>
            <w:vAlign w:val="center"/>
          </w:tcPr>
          <w:p w14:paraId="50625FC6" w14:textId="0B604672" w:rsidR="003C3BFB" w:rsidRPr="00490D05" w:rsidRDefault="00323B47" w:rsidP="00D6225A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առնվազն</w:t>
            </w:r>
            <w:r w:rsidR="003C3BFB" w:rsidRPr="00490D0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 </w:t>
            </w:r>
            <w:r w:rsidR="00D6225A" w:rsidRPr="00490D0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3C3BFB" w:rsidRPr="00490D0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հոգուց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բաղկացած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ինժեներատեխնիկական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անձնակազմ՝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առնվազն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3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տարվա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մասնագիտական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աշխատանքային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C3BFB"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փորձով։</w:t>
            </w:r>
            <w:r w:rsidR="003C3BFB" w:rsidRPr="00490D05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</w:p>
        </w:tc>
      </w:tr>
    </w:tbl>
    <w:p w14:paraId="615BF480" w14:textId="77777777" w:rsidR="003C3BFB" w:rsidRPr="00490D05" w:rsidRDefault="003C3BFB" w:rsidP="003C3BFB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1FBFB2DC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183D6C07" w14:textId="77777777" w:rsidR="003C3BFB" w:rsidRPr="00490D05" w:rsidRDefault="003C3BFB" w:rsidP="003C3BFB">
      <w:pPr>
        <w:ind w:firstLine="567"/>
        <w:jc w:val="both"/>
        <w:rPr>
          <w:rFonts w:ascii="GHEA Grapalat" w:hAnsi="GHEA Grapalat" w:cs="Arial Armenian"/>
          <w:sz w:val="20"/>
          <w:szCs w:val="20"/>
          <w:lang w:val="hy-AM" w:eastAsia="x-none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բ</w:t>
      </w:r>
      <w:r w:rsidRPr="00490D05">
        <w:rPr>
          <w:rFonts w:ascii="GHEA Grapalat" w:hAnsi="GHEA Grapalat" w:cs="Arial Armenian"/>
          <w:sz w:val="20"/>
          <w:szCs w:val="20"/>
          <w:lang w:val="af-ZA"/>
        </w:rPr>
        <w:t>)</w:t>
      </w:r>
      <w:r w:rsidRPr="00490D05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ասնակիցը</w:t>
      </w:r>
      <w:r w:rsidRPr="00490D05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որպես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որակավորման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չափանիշի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հիմնավորող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փաստաթուղթ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ներկայացնում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է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պայմանագրի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կատարման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համար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առաջարկվող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աշխատակազմի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վերաբերյալ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տվյալները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հետևյալ</w:t>
      </w:r>
      <w:r w:rsidRPr="00490D05">
        <w:rPr>
          <w:rFonts w:ascii="GHEA Grapalat" w:hAnsi="GHEA Grapalat" w:cs="Arial Armenian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ձևով՝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782"/>
        <w:gridCol w:w="1560"/>
        <w:gridCol w:w="2693"/>
        <w:gridCol w:w="2268"/>
      </w:tblGrid>
      <w:tr w:rsidR="003C3BFB" w:rsidRPr="00490D05" w14:paraId="7233D2F0" w14:textId="77777777" w:rsidTr="00C339E6">
        <w:tc>
          <w:tcPr>
            <w:tcW w:w="10031" w:type="dxa"/>
            <w:gridSpan w:val="5"/>
          </w:tcPr>
          <w:p w14:paraId="076614AD" w14:textId="77777777" w:rsidR="003C3BFB" w:rsidRPr="00490D05" w:rsidRDefault="003C3BFB" w:rsidP="00C339E6">
            <w:pPr>
              <w:ind w:firstLine="56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>Հիմնական աշխատակազմում ներառված մասնագետների</w:t>
            </w:r>
          </w:p>
        </w:tc>
      </w:tr>
      <w:tr w:rsidR="003C3BFB" w:rsidRPr="00490D05" w14:paraId="606947F4" w14:textId="77777777" w:rsidTr="00C339E6">
        <w:tc>
          <w:tcPr>
            <w:tcW w:w="1728" w:type="dxa"/>
            <w:vMerge w:val="restart"/>
            <w:vAlign w:val="center"/>
          </w:tcPr>
          <w:p w14:paraId="493033D4" w14:textId="77777777" w:rsidR="003C3BFB" w:rsidRPr="00490D05" w:rsidRDefault="003C3BFB" w:rsidP="00C339E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>անունը, ազգանունը</w:t>
            </w:r>
          </w:p>
        </w:tc>
        <w:tc>
          <w:tcPr>
            <w:tcW w:w="1782" w:type="dxa"/>
            <w:vMerge w:val="restart"/>
            <w:vAlign w:val="center"/>
          </w:tcPr>
          <w:p w14:paraId="5941228E" w14:textId="77777777" w:rsidR="003C3BFB" w:rsidRPr="00490D05" w:rsidRDefault="003C3BFB" w:rsidP="00C339E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>որակավորումը</w:t>
            </w:r>
          </w:p>
        </w:tc>
        <w:tc>
          <w:tcPr>
            <w:tcW w:w="4253" w:type="dxa"/>
            <w:gridSpan w:val="2"/>
          </w:tcPr>
          <w:p w14:paraId="32D799EC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 xml:space="preserve">աշխատանքային փորձը </w:t>
            </w:r>
          </w:p>
        </w:tc>
        <w:tc>
          <w:tcPr>
            <w:tcW w:w="2268" w:type="dxa"/>
            <w:vMerge w:val="restart"/>
          </w:tcPr>
          <w:p w14:paraId="1438C1A3" w14:textId="77777777" w:rsidR="003C3BFB" w:rsidRPr="00490D05" w:rsidRDefault="003C3BFB" w:rsidP="00C339E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>գործատուի</w:t>
            </w:r>
            <w:r w:rsidRPr="00490D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490D05">
              <w:rPr>
                <w:rFonts w:ascii="GHEA Grapalat" w:hAnsi="GHEA Grapalat" w:cs="Arial"/>
                <w:sz w:val="20"/>
                <w:szCs w:val="20"/>
              </w:rPr>
              <w:t>անվանումը</w:t>
            </w:r>
          </w:p>
        </w:tc>
      </w:tr>
      <w:tr w:rsidR="003C3BFB" w:rsidRPr="00490D05" w14:paraId="0F49B3B2" w14:textId="77777777" w:rsidTr="00C339E6">
        <w:tc>
          <w:tcPr>
            <w:tcW w:w="1728" w:type="dxa"/>
            <w:vMerge/>
          </w:tcPr>
          <w:p w14:paraId="41FA4F41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1782" w:type="dxa"/>
            <w:vMerge/>
          </w:tcPr>
          <w:p w14:paraId="3ABF54DE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27A3D6" w14:textId="77777777" w:rsidR="003C3BFB" w:rsidRPr="00490D05" w:rsidRDefault="003C3BFB" w:rsidP="00C339E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>ժամանակահատվածը</w:t>
            </w:r>
          </w:p>
        </w:tc>
        <w:tc>
          <w:tcPr>
            <w:tcW w:w="2693" w:type="dxa"/>
            <w:vAlign w:val="center"/>
          </w:tcPr>
          <w:p w14:paraId="60C524C1" w14:textId="77777777" w:rsidR="003C3BFB" w:rsidRPr="00490D05" w:rsidRDefault="003C3BFB" w:rsidP="00C339E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sz w:val="20"/>
                <w:szCs w:val="20"/>
              </w:rPr>
              <w:t>գործունեության ոլորտը և կատարած աշխատանքը</w:t>
            </w:r>
          </w:p>
        </w:tc>
        <w:tc>
          <w:tcPr>
            <w:tcW w:w="2268" w:type="dxa"/>
            <w:vMerge/>
          </w:tcPr>
          <w:p w14:paraId="061FDC0E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</w:tr>
      <w:tr w:rsidR="003C3BFB" w:rsidRPr="00490D05" w14:paraId="72864457" w14:textId="77777777" w:rsidTr="00C339E6">
        <w:tc>
          <w:tcPr>
            <w:tcW w:w="1728" w:type="dxa"/>
          </w:tcPr>
          <w:p w14:paraId="197F6665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1</w:t>
            </w:r>
          </w:p>
        </w:tc>
        <w:tc>
          <w:tcPr>
            <w:tcW w:w="1782" w:type="dxa"/>
          </w:tcPr>
          <w:p w14:paraId="4787E30B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31DF93C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6FEF3D46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80E9566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5</w:t>
            </w:r>
          </w:p>
        </w:tc>
      </w:tr>
      <w:tr w:rsidR="003C3BFB" w:rsidRPr="00490D05" w14:paraId="168F3A8A" w14:textId="77777777" w:rsidTr="00C339E6">
        <w:tc>
          <w:tcPr>
            <w:tcW w:w="1728" w:type="dxa"/>
          </w:tcPr>
          <w:p w14:paraId="23F8B917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1.</w:t>
            </w:r>
          </w:p>
        </w:tc>
        <w:tc>
          <w:tcPr>
            <w:tcW w:w="1782" w:type="dxa"/>
          </w:tcPr>
          <w:p w14:paraId="17E16805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60584A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27EBDF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908D72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</w:tr>
      <w:tr w:rsidR="003C3BFB" w:rsidRPr="00490D05" w14:paraId="7E752F2F" w14:textId="77777777" w:rsidTr="00C339E6">
        <w:tc>
          <w:tcPr>
            <w:tcW w:w="1728" w:type="dxa"/>
          </w:tcPr>
          <w:p w14:paraId="0FC577CF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2.</w:t>
            </w:r>
          </w:p>
        </w:tc>
        <w:tc>
          <w:tcPr>
            <w:tcW w:w="1782" w:type="dxa"/>
          </w:tcPr>
          <w:p w14:paraId="2591F21A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B01A83C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9FE901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BA91B9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</w:tr>
      <w:tr w:rsidR="003C3BFB" w:rsidRPr="00490D05" w14:paraId="7C3C4E3C" w14:textId="77777777" w:rsidTr="00C339E6">
        <w:tc>
          <w:tcPr>
            <w:tcW w:w="1728" w:type="dxa"/>
          </w:tcPr>
          <w:p w14:paraId="70A01B20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490D05">
              <w:rPr>
                <w:rFonts w:ascii="GHEA Grapalat" w:hAnsi="GHEA Grapalat" w:cs="Arial Armenian"/>
                <w:sz w:val="20"/>
                <w:szCs w:val="20"/>
              </w:rPr>
              <w:t>..</w:t>
            </w:r>
          </w:p>
        </w:tc>
        <w:tc>
          <w:tcPr>
            <w:tcW w:w="1782" w:type="dxa"/>
          </w:tcPr>
          <w:p w14:paraId="493DA0F9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C553E28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3E6C3B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CAFC41" w14:textId="77777777" w:rsidR="003C3BFB" w:rsidRPr="00490D05" w:rsidRDefault="003C3BFB" w:rsidP="00C339E6">
            <w:pPr>
              <w:ind w:firstLine="567"/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</w:p>
        </w:tc>
      </w:tr>
    </w:tbl>
    <w:p w14:paraId="3092411E" w14:textId="4E20A157" w:rsidR="003C3BFB" w:rsidRPr="00490D05" w:rsidRDefault="003C3BFB" w:rsidP="003C3BFB">
      <w:pPr>
        <w:ind w:firstLine="567"/>
        <w:jc w:val="both"/>
        <w:rPr>
          <w:rFonts w:ascii="GHEA Grapalat" w:hAnsi="GHEA Grapalat" w:cs="Arial"/>
          <w:b/>
          <w:sz w:val="20"/>
          <w:szCs w:val="20"/>
        </w:rPr>
      </w:pPr>
      <w:r w:rsidRPr="00490D05">
        <w:rPr>
          <w:rFonts w:ascii="GHEA Grapalat" w:hAnsi="GHEA Grapalat" w:cs="Arial"/>
          <w:b/>
          <w:sz w:val="20"/>
          <w:szCs w:val="20"/>
        </w:rPr>
        <w:t>Ընդ որում աշխատանքային ռեսուրսների առկայությունը հիմնավորելու համար Մասնակիցը ներկայացնում է առաջադրված աշխատակազմում ներգրավված մաս</w:t>
      </w:r>
      <w:r w:rsidRPr="00490D05">
        <w:rPr>
          <w:rFonts w:ascii="GHEA Grapalat" w:hAnsi="GHEA Grapalat" w:cs="Arial"/>
          <w:b/>
          <w:sz w:val="20"/>
          <w:szCs w:val="20"/>
        </w:rPr>
        <w:softHyphen/>
        <w:t>նագետների հաստատած գրավոր համաձայնությունները` իրականացվելիք աշխատանքներում վերջիններիս ներգրավվելու մասին</w:t>
      </w:r>
      <w:r w:rsidRPr="00490D0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</w:rPr>
        <w:t>ինչպես նաև մասնագետների անձնագրերի և որակավորումը հավաստող փաստաթղթերի (դիպլոմ, վկայագիր, հավաստագիր և այլն) պատճենները.</w:t>
      </w:r>
    </w:p>
    <w:p w14:paraId="75D8F655" w14:textId="77777777" w:rsidR="003C3BFB" w:rsidRPr="00490D05" w:rsidRDefault="003C3BFB" w:rsidP="003C3BFB">
      <w:pPr>
        <w:ind w:firstLine="567"/>
        <w:jc w:val="both"/>
        <w:rPr>
          <w:rFonts w:ascii="GHEA Grapalat" w:hAnsi="GHEA Grapalat" w:cs="Arial"/>
          <w:sz w:val="20"/>
          <w:szCs w:val="20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</w:t>
      </w:r>
      <w:r w:rsidRPr="00490D05">
        <w:rPr>
          <w:rFonts w:ascii="GHEA Grapalat" w:hAnsi="GHEA Grapalat" w:cs="Arial"/>
          <w:color w:val="000000"/>
          <w:sz w:val="20"/>
          <w:szCs w:val="20"/>
        </w:rPr>
        <w:t>այտեր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</w:t>
      </w:r>
      <w:r w:rsidRPr="00490D05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</w:rPr>
        <w:t>գնահատ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ման</w:t>
      </w:r>
      <w:r w:rsidRPr="00490D05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չափանիշները</w:t>
      </w:r>
      <w:r w:rsidRPr="00490D05">
        <w:rPr>
          <w:rFonts w:ascii="GHEA Grapalat" w:hAnsi="GHEA Grapalat"/>
          <w:color w:val="000000"/>
          <w:sz w:val="20"/>
          <w:szCs w:val="20"/>
        </w:rPr>
        <w:t>`</w:t>
      </w:r>
    </w:p>
    <w:tbl>
      <w:tblPr>
        <w:tblW w:w="863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4"/>
        <w:gridCol w:w="3448"/>
      </w:tblGrid>
      <w:tr w:rsidR="003C3BFB" w:rsidRPr="00490D05" w14:paraId="2494F1A8" w14:textId="77777777" w:rsidTr="00C339E6">
        <w:trPr>
          <w:tblCellSpacing w:w="0" w:type="dxa"/>
          <w:jc w:val="center"/>
        </w:trPr>
        <w:tc>
          <w:tcPr>
            <w:tcW w:w="5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6F244D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Գնահատման</w:t>
            </w:r>
            <w:r w:rsidRPr="00490D0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չափանիշը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D0568C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Առավելագույն</w:t>
            </w:r>
            <w:r w:rsidRPr="00490D0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միավորը</w:t>
            </w:r>
          </w:p>
        </w:tc>
      </w:tr>
      <w:tr w:rsidR="003C3BFB" w:rsidRPr="00490D05" w14:paraId="22C547AE" w14:textId="77777777" w:rsidTr="00C339E6">
        <w:trPr>
          <w:tblCellSpacing w:w="0" w:type="dxa"/>
          <w:jc w:val="center"/>
        </w:trPr>
        <w:tc>
          <w:tcPr>
            <w:tcW w:w="5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0787BC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90D05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EEF8A3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490D0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</w:t>
            </w:r>
          </w:p>
        </w:tc>
      </w:tr>
      <w:tr w:rsidR="003C3BFB" w:rsidRPr="00490D05" w14:paraId="510BC5D4" w14:textId="77777777" w:rsidTr="00C339E6">
        <w:trPr>
          <w:trHeight w:val="525"/>
          <w:tblCellSpacing w:w="0" w:type="dxa"/>
          <w:jc w:val="center"/>
        </w:trPr>
        <w:tc>
          <w:tcPr>
            <w:tcW w:w="5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BA19D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Մասնագիտական</w:t>
            </w:r>
            <w:r w:rsidRPr="00490D0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փորձառություն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53B321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490D0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40</w:t>
            </w:r>
          </w:p>
        </w:tc>
      </w:tr>
      <w:tr w:rsidR="003C3BFB" w:rsidRPr="00490D05" w14:paraId="60A30E7F" w14:textId="77777777" w:rsidTr="00C339E6">
        <w:trPr>
          <w:trHeight w:val="525"/>
          <w:tblCellSpacing w:w="0" w:type="dxa"/>
          <w:jc w:val="center"/>
        </w:trPr>
        <w:tc>
          <w:tcPr>
            <w:tcW w:w="5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B12720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Աշխատանքային</w:t>
            </w:r>
            <w:r w:rsidRPr="00490D0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ռեսուրսներ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36D555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490D0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30</w:t>
            </w:r>
          </w:p>
        </w:tc>
      </w:tr>
      <w:tr w:rsidR="003C3BFB" w:rsidRPr="00490D05" w14:paraId="422B0FD6" w14:textId="77777777" w:rsidTr="00C339E6">
        <w:trPr>
          <w:tblCellSpacing w:w="0" w:type="dxa"/>
          <w:jc w:val="center"/>
        </w:trPr>
        <w:tc>
          <w:tcPr>
            <w:tcW w:w="5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6FF833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Գնային</w:t>
            </w:r>
            <w:r w:rsidRPr="00490D0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91A31A" w14:textId="1947B08A" w:rsidR="003C3BFB" w:rsidRPr="00490D05" w:rsidRDefault="00323B47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490D05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100</w:t>
            </w:r>
          </w:p>
        </w:tc>
      </w:tr>
      <w:tr w:rsidR="003C3BFB" w:rsidRPr="00490D05" w14:paraId="003EE82C" w14:textId="77777777" w:rsidTr="00C339E6">
        <w:trPr>
          <w:tblCellSpacing w:w="0" w:type="dxa"/>
          <w:jc w:val="center"/>
        </w:trPr>
        <w:tc>
          <w:tcPr>
            <w:tcW w:w="5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B5418" w14:textId="77777777" w:rsidR="003C3BFB" w:rsidRPr="00490D05" w:rsidRDefault="003C3BFB" w:rsidP="00C339E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i/>
                <w:iCs/>
                <w:color w:val="000000"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A5DDE9" w14:textId="71C9C686" w:rsidR="003C3BFB" w:rsidRPr="00490D05" w:rsidRDefault="003C3BFB" w:rsidP="00323B47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490D05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1</w:t>
            </w:r>
            <w:r w:rsidR="00323B47" w:rsidRPr="00490D05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70</w:t>
            </w:r>
          </w:p>
        </w:tc>
      </w:tr>
    </w:tbl>
    <w:p w14:paraId="085DA020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</w:rPr>
      </w:pPr>
    </w:p>
    <w:p w14:paraId="0AD4B1B0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հայտում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բացակայությունը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չի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հանդիսանում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հայտի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մերժման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հիմք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տրված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գնահատականը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ազդում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մասնակիցներին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տրվող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ընդհանուր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գնահատականի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վրա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>:</w:t>
      </w:r>
    </w:p>
    <w:p w14:paraId="1CB1686C" w14:textId="77777777" w:rsidR="003C3BFB" w:rsidRPr="00490D05" w:rsidRDefault="003C3BFB" w:rsidP="003C3BFB">
      <w:pPr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Եթե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բավարարող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փաստաթղթերում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արձանագրվում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անհամապատասխանություններ՝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հրավերի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պահանջների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նկատմամբ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ապա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lastRenderedPageBreak/>
        <w:t>հանձնաժողովը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մեկ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օրով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կասեցնում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նիստը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իսկ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հանձնաժողովի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քարտուղարը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նույն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օրը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դրա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համակարգի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միջոցով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տեղեկացնում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մասնակցին՝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առաջարկելով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մինչև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կասեցման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ժամկետի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ավարտը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շտկել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անհամապատասխանությունը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>:</w:t>
      </w:r>
    </w:p>
    <w:p w14:paraId="5CFFCA5B" w14:textId="77777777" w:rsidR="003C3BFB" w:rsidRPr="00490D05" w:rsidRDefault="003C3BFB" w:rsidP="003C3BFB">
      <w:pPr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Անհամապատասխանությունները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շտկելու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դեպքում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կգնահատվեն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հրավերով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կարգով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հակառակ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դեպքում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կգնահատվեն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զրո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: </w:t>
      </w:r>
    </w:p>
    <w:p w14:paraId="5C02F72C" w14:textId="77777777" w:rsidR="003C3BFB" w:rsidRPr="00490D05" w:rsidRDefault="003C3BFB" w:rsidP="003C3BFB">
      <w:pPr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Մասնակիցը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ոչ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պայմաններից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որևէ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մեկին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չհամապատասխանելու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դեպքում՝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ներկայացնում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տեղեկատվություն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հրավերի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2.4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կետով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որակավորման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փաստաթղթերի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բացակայության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color w:val="000000"/>
          <w:sz w:val="20"/>
          <w:szCs w:val="20"/>
          <w:lang w:val="hy-AM"/>
        </w:rPr>
        <w:t>մասին</w:t>
      </w:r>
      <w:r w:rsidRPr="00490D0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: </w:t>
      </w:r>
    </w:p>
    <w:p w14:paraId="78D14552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հայտերը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կարգով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0F5D620A" w14:textId="57198738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նվազագույն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ներկայացրած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ֆինանսական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323B47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հարյուր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իսկ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մյուս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ֆինանսական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հաշվարկվում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բանաձևով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0C86C7DE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29AE45E6" w14:textId="38EBCAA2" w:rsidR="003C3BFB" w:rsidRPr="00490D05" w:rsidRDefault="003C3BFB" w:rsidP="003C3BFB">
      <w:pPr>
        <w:shd w:val="clear" w:color="auto" w:fill="FFFFFF"/>
        <w:ind w:left="7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=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X </w:t>
      </w:r>
      <w:r w:rsidR="00323B47" w:rsidRPr="00490D05">
        <w:rPr>
          <w:rFonts w:ascii="GHEA Grapalat" w:hAnsi="GHEA Grapalat"/>
          <w:color w:val="000000"/>
          <w:sz w:val="20"/>
          <w:szCs w:val="20"/>
          <w:lang w:val="hy-AM"/>
        </w:rPr>
        <w:t>100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/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1DBC4F84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5C432EF4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որտեղ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186D22BB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2DDA1C7A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նվազագույն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գինն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2383452C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գինն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7E015C15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բավարար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յուրաքանչյուր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գնահատականը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հաշվարկվում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բանաձևով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15368D30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68D33224" w14:textId="77777777" w:rsidR="003C3BFB" w:rsidRPr="00490D05" w:rsidRDefault="003C3BFB" w:rsidP="003C3BFB">
      <w:pPr>
        <w:shd w:val="clear" w:color="auto" w:fill="FFFFFF"/>
        <w:ind w:left="7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ՄԳ</w:t>
      </w:r>
      <w:r w:rsidRPr="00490D05">
        <w:rPr>
          <w:rFonts w:ascii="GHEA Grapalat" w:hAnsi="GHEA Grapalat" w:cs="Arial Unicode"/>
          <w:color w:val="000000"/>
          <w:sz w:val="20"/>
          <w:szCs w:val="20"/>
          <w:lang w:val="hy-AM"/>
        </w:rPr>
        <w:t xml:space="preserve"> =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ԳՄ</w:t>
      </w:r>
      <w:r w:rsidRPr="00490D05">
        <w:rPr>
          <w:rFonts w:ascii="GHEA Grapalat" w:hAnsi="GHEA Grapalat" w:cs="Arial Unicode"/>
          <w:color w:val="000000"/>
          <w:sz w:val="20"/>
          <w:szCs w:val="20"/>
          <w:lang w:val="hy-AM"/>
        </w:rPr>
        <w:t xml:space="preserve"> X 0.7) +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</w:t>
      </w:r>
      <w:r w:rsidRPr="00490D05">
        <w:rPr>
          <w:rFonts w:ascii="GHEA Grapalat" w:hAnsi="GHEA Grapalat" w:cs="Arial Unicode"/>
          <w:color w:val="000000"/>
          <w:sz w:val="20"/>
          <w:szCs w:val="20"/>
          <w:lang w:val="hy-AM"/>
        </w:rPr>
        <w:t xml:space="preserve"> X 0.3),</w:t>
      </w:r>
    </w:p>
    <w:p w14:paraId="093788C4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32867A15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որտեղ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6C0637EA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գնահատականն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459C065E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,</w:t>
      </w:r>
    </w:p>
    <w:p w14:paraId="0DAD0F74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մասնակցի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որակավորման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հատկանիշներին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տեխնիկական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առաջարկին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միավորն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43369DAC" w14:textId="77777777" w:rsidR="003C3BFB" w:rsidRPr="00490D05" w:rsidRDefault="003C3BFB" w:rsidP="003C3BF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ընտրված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ճանաչվում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մասնակիցը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գնահատականը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ամենաբարձրն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2FB9697B" w14:textId="77777777" w:rsidR="003C3BFB" w:rsidRPr="00490D05" w:rsidRDefault="003C3BFB" w:rsidP="00EF3662">
      <w:pPr>
        <w:ind w:firstLine="284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BD3D0A1" w14:textId="207D944E" w:rsidR="00F13297" w:rsidRPr="00490D05" w:rsidRDefault="00096865" w:rsidP="00F13297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 Armenian"/>
          <w:sz w:val="20"/>
          <w:lang w:val="hy-AM"/>
        </w:rPr>
        <w:t>2.</w:t>
      </w:r>
      <w:r w:rsidR="003C3BFB" w:rsidRPr="00490D05">
        <w:rPr>
          <w:rFonts w:ascii="GHEA Grapalat" w:hAnsi="GHEA Grapalat" w:cs="Arial Armenian"/>
          <w:sz w:val="20"/>
          <w:lang w:val="hy-AM"/>
        </w:rPr>
        <w:t>5</w:t>
      </w:r>
      <w:r w:rsidR="00773485"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 xml:space="preserve">Մասնակիցը </w:t>
      </w:r>
      <w:r w:rsidR="003A7A32" w:rsidRPr="00490D05">
        <w:rPr>
          <w:rFonts w:ascii="GHEA Grapalat" w:hAnsi="GHEA Grapalat" w:cs="Arial"/>
          <w:sz w:val="20"/>
          <w:lang w:val="hy-AM"/>
        </w:rPr>
        <w:t>ընտրված մասնակից ճանաչվելու դեպքում</w:t>
      </w:r>
      <w:r w:rsidR="009A6B5D" w:rsidRPr="00490D05">
        <w:rPr>
          <w:rFonts w:ascii="GHEA Grapalat" w:hAnsi="GHEA Grapalat" w:cs="Arial"/>
          <w:sz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ներկայացնում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որակավորման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ապահովում՝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հրավերով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սահմանված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կարգով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A6B5D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չափով</w:t>
      </w:r>
      <w:r w:rsidR="009A6B5D"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7F7B411" w14:textId="3990E5F7" w:rsidR="000A6B75" w:rsidRPr="00490D05" w:rsidRDefault="00F13297" w:rsidP="00260A2C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 xml:space="preserve"> </w:t>
      </w:r>
      <w:r w:rsidR="000A6B75" w:rsidRPr="00490D05">
        <w:rPr>
          <w:rFonts w:ascii="GHEA Grapalat" w:hAnsi="GHEA Grapalat" w:cs="Sylfaen"/>
          <w:sz w:val="20"/>
          <w:lang w:val="hy-AM"/>
        </w:rPr>
        <w:t>2.</w:t>
      </w:r>
      <w:r w:rsidR="003C3BFB" w:rsidRPr="00490D05">
        <w:rPr>
          <w:rFonts w:ascii="GHEA Grapalat" w:hAnsi="GHEA Grapalat" w:cs="Sylfaen"/>
          <w:sz w:val="20"/>
          <w:lang w:val="hy-AM"/>
        </w:rPr>
        <w:t>6</w:t>
      </w:r>
      <w:r w:rsidR="00AE5E4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Սույն</w:t>
      </w:r>
      <w:r w:rsidR="000A6B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ընթացակարգի</w:t>
      </w:r>
      <w:r w:rsidR="000A6B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շրջանակում</w:t>
      </w:r>
      <w:r w:rsidR="000A6B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կնքվելիք</w:t>
      </w:r>
      <w:r w:rsidR="000A6B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պայմանագիրը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կարող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af-ZA"/>
        </w:rPr>
        <w:t>է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իրականացվել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գործակալության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պայմանագիր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կնքելու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  <w:lang w:val="hy-AM"/>
        </w:rPr>
        <w:t>միջոցով։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Գործակալության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պայմանագրի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կողմ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չի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կարող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հանդիսանալ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սույն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ընթացակարգին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A7A32" w:rsidRPr="00490D05">
        <w:rPr>
          <w:rFonts w:ascii="GHEA Grapalat" w:hAnsi="GHEA Grapalat" w:cs="Sylfaen"/>
          <w:sz w:val="20"/>
          <w:lang w:val="af-ZA"/>
        </w:rPr>
        <w:t>(</w:t>
      </w:r>
      <w:r w:rsidR="003A7A32" w:rsidRPr="00490D05">
        <w:rPr>
          <w:rFonts w:ascii="GHEA Grapalat" w:hAnsi="GHEA Grapalat" w:cs="Arial"/>
          <w:sz w:val="20"/>
        </w:rPr>
        <w:t>միևնույն</w:t>
      </w:r>
      <w:r w:rsidR="003A7A3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A7A32" w:rsidRPr="00490D05">
        <w:rPr>
          <w:rFonts w:ascii="GHEA Grapalat" w:hAnsi="GHEA Grapalat" w:cs="Arial"/>
          <w:sz w:val="20"/>
        </w:rPr>
        <w:t>չափաբաժնին</w:t>
      </w:r>
      <w:r w:rsidR="003A7A32" w:rsidRPr="00490D05">
        <w:rPr>
          <w:rFonts w:ascii="GHEA Grapalat" w:hAnsi="GHEA Grapalat" w:cs="Sylfaen"/>
          <w:sz w:val="20"/>
          <w:lang w:val="af-ZA"/>
        </w:rPr>
        <w:t xml:space="preserve">) </w:t>
      </w:r>
      <w:r w:rsidR="000A6B75" w:rsidRPr="00490D05">
        <w:rPr>
          <w:rFonts w:ascii="GHEA Grapalat" w:hAnsi="GHEA Grapalat" w:cs="Arial"/>
          <w:sz w:val="20"/>
        </w:rPr>
        <w:t>մասնակցելու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նպատակով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հայտ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ներկայացրած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490D05">
        <w:rPr>
          <w:rFonts w:ascii="GHEA Grapalat" w:hAnsi="GHEA Grapalat" w:cs="Arial"/>
          <w:sz w:val="20"/>
        </w:rPr>
        <w:t>մասնակիցը</w:t>
      </w:r>
      <w:r w:rsidR="000A6B75" w:rsidRPr="00490D05">
        <w:rPr>
          <w:rFonts w:ascii="GHEA Grapalat" w:hAnsi="GHEA Grapalat" w:cs="Sylfaen"/>
          <w:sz w:val="20"/>
          <w:lang w:val="af-ZA"/>
        </w:rPr>
        <w:t xml:space="preserve">: </w:t>
      </w:r>
    </w:p>
    <w:p w14:paraId="44C3A227" w14:textId="67228865" w:rsidR="000A6B75" w:rsidRPr="00490D05" w:rsidRDefault="000A6B75" w:rsidP="00EF3662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</w:rPr>
        <w:t xml:space="preserve"> 2</w:t>
      </w:r>
      <w:r w:rsidRPr="00490D05">
        <w:rPr>
          <w:rFonts w:ascii="GHEA Grapalat" w:hAnsi="GHEA Grapalat" w:cs="Sylfaen"/>
          <w:szCs w:val="24"/>
          <w:lang w:val="hy-AM"/>
        </w:rPr>
        <w:t>.</w:t>
      </w:r>
      <w:r w:rsidR="003C3BFB" w:rsidRPr="00490D05">
        <w:rPr>
          <w:rFonts w:ascii="GHEA Grapalat" w:hAnsi="GHEA Grapalat" w:cs="Sylfaen"/>
          <w:szCs w:val="24"/>
          <w:lang w:val="hy-AM"/>
        </w:rPr>
        <w:t>7</w:t>
      </w:r>
      <w:r w:rsidRPr="00490D05">
        <w:rPr>
          <w:rFonts w:ascii="GHEA Grapalat" w:hAnsi="GHEA Grapalat" w:cs="Sylfaen"/>
          <w:szCs w:val="24"/>
        </w:rPr>
        <w:tab/>
      </w:r>
      <w:r w:rsidRPr="00490D05">
        <w:rPr>
          <w:rFonts w:ascii="GHEA Grapalat" w:hAnsi="GHEA Grapalat" w:cs="Arial"/>
          <w:szCs w:val="24"/>
          <w:lang w:val="hy-AM"/>
        </w:rPr>
        <w:t>Մասնակիցները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մասնակցել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համատեղ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գործունեության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կարգով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  <w:lang w:val="hy-AM"/>
        </w:rPr>
        <w:t>կոնսորցիումով</w:t>
      </w:r>
      <w:r w:rsidRPr="00490D05">
        <w:rPr>
          <w:rFonts w:ascii="GHEA Grapalat" w:hAnsi="GHEA Grapalat" w:cs="Sylfaen"/>
          <w:szCs w:val="24"/>
        </w:rPr>
        <w:t>)</w:t>
      </w:r>
      <w:r w:rsidRPr="00490D05">
        <w:rPr>
          <w:rFonts w:ascii="GHEA Grapalat" w:hAnsi="GHEA Grapalat" w:cs="Arial"/>
          <w:szCs w:val="24"/>
          <w:lang w:val="hy-AM"/>
        </w:rPr>
        <w:t>։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դեպքում</w:t>
      </w:r>
      <w:r w:rsidRPr="00490D05">
        <w:rPr>
          <w:rFonts w:ascii="GHEA Grapalat" w:hAnsi="GHEA Grapalat" w:cs="Sylfaen"/>
          <w:szCs w:val="24"/>
        </w:rPr>
        <w:t>`</w:t>
      </w:r>
    </w:p>
    <w:p w14:paraId="203091EE" w14:textId="77777777" w:rsidR="000A6B75" w:rsidRPr="00490D05" w:rsidRDefault="003862E0" w:rsidP="00EF3662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  <w:lang w:val="hy-AM"/>
        </w:rPr>
        <w:t>1</w:t>
      </w:r>
      <w:r w:rsidR="000A6B75" w:rsidRPr="00490D05">
        <w:rPr>
          <w:rFonts w:ascii="GHEA Grapalat" w:hAnsi="GHEA Grapalat" w:cs="Sylfaen"/>
          <w:szCs w:val="24"/>
        </w:rPr>
        <w:t xml:space="preserve">) </w:t>
      </w:r>
      <w:r w:rsidR="000A6B75" w:rsidRPr="00490D05">
        <w:rPr>
          <w:rFonts w:ascii="GHEA Grapalat" w:hAnsi="GHEA Grapalat" w:cs="Arial"/>
          <w:szCs w:val="24"/>
          <w:lang w:val="ru-RU"/>
        </w:rPr>
        <w:t>համատեղ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գործունեության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պայմանագրի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կողմերից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որևէ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մեկը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չի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կարող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նույն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ընթացակարգին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3A7A32" w:rsidRPr="00490D05">
        <w:rPr>
          <w:rFonts w:ascii="GHEA Grapalat" w:hAnsi="GHEA Grapalat" w:cs="Sylfaen"/>
        </w:rPr>
        <w:t>(</w:t>
      </w:r>
      <w:r w:rsidR="003A7A32" w:rsidRPr="00490D05">
        <w:rPr>
          <w:rFonts w:ascii="GHEA Grapalat" w:hAnsi="GHEA Grapalat" w:cs="Arial"/>
          <w:lang w:val="en-US"/>
        </w:rPr>
        <w:t>միևնույն</w:t>
      </w:r>
      <w:r w:rsidR="003A7A32" w:rsidRPr="00490D05">
        <w:rPr>
          <w:rFonts w:ascii="GHEA Grapalat" w:hAnsi="GHEA Grapalat" w:cs="Sylfaen"/>
        </w:rPr>
        <w:t xml:space="preserve"> </w:t>
      </w:r>
      <w:r w:rsidR="003A7A32" w:rsidRPr="00490D05">
        <w:rPr>
          <w:rFonts w:ascii="GHEA Grapalat" w:hAnsi="GHEA Grapalat" w:cs="Arial"/>
          <w:lang w:val="en-US"/>
        </w:rPr>
        <w:t>չափաբաժնին</w:t>
      </w:r>
      <w:r w:rsidR="003A7A32" w:rsidRPr="00490D05">
        <w:rPr>
          <w:rFonts w:ascii="GHEA Grapalat" w:hAnsi="GHEA Grapalat" w:cs="Sylfaen"/>
        </w:rPr>
        <w:t xml:space="preserve">) </w:t>
      </w:r>
      <w:r w:rsidR="000A6B75" w:rsidRPr="00490D05">
        <w:rPr>
          <w:rFonts w:ascii="GHEA Grapalat" w:hAnsi="GHEA Grapalat" w:cs="Arial"/>
          <w:szCs w:val="24"/>
          <w:lang w:val="ru-RU"/>
        </w:rPr>
        <w:t>ներկայացնել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առանձին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հայտ</w:t>
      </w:r>
      <w:r w:rsidR="000A6B75" w:rsidRPr="00490D05">
        <w:rPr>
          <w:rFonts w:ascii="GHEA Grapalat" w:hAnsi="GHEA Grapalat" w:cs="Sylfaen"/>
          <w:szCs w:val="24"/>
        </w:rPr>
        <w:t xml:space="preserve">: </w:t>
      </w:r>
      <w:r w:rsidR="000A6B75" w:rsidRPr="00490D05">
        <w:rPr>
          <w:rFonts w:ascii="GHEA Grapalat" w:hAnsi="GHEA Grapalat" w:cs="Arial"/>
          <w:szCs w:val="24"/>
          <w:lang w:val="ru-RU"/>
        </w:rPr>
        <w:t>Սույն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պարբերության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պահանջի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չպահպանման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դեպքում</w:t>
      </w:r>
      <w:r w:rsidR="000A6B75" w:rsidRPr="00490D05">
        <w:rPr>
          <w:rFonts w:ascii="GHEA Grapalat" w:hAnsi="GHEA Grapalat" w:cs="Sylfaen"/>
          <w:szCs w:val="24"/>
        </w:rPr>
        <w:t xml:space="preserve">` </w:t>
      </w:r>
      <w:r w:rsidR="000A6B75" w:rsidRPr="00490D05">
        <w:rPr>
          <w:rFonts w:ascii="GHEA Grapalat" w:hAnsi="GHEA Grapalat" w:cs="Arial"/>
          <w:szCs w:val="24"/>
          <w:lang w:val="ru-RU"/>
        </w:rPr>
        <w:t>հայտերի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բացման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նիստում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մերժվում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են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ինչպես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համատեղ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գործունեության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կարգով</w:t>
      </w:r>
      <w:r w:rsidR="000A6B75" w:rsidRPr="00490D05">
        <w:rPr>
          <w:rFonts w:ascii="GHEA Grapalat" w:hAnsi="GHEA Grapalat" w:cs="Sylfaen"/>
          <w:szCs w:val="24"/>
        </w:rPr>
        <w:t xml:space="preserve">, </w:t>
      </w:r>
      <w:r w:rsidR="000A6B75" w:rsidRPr="00490D05">
        <w:rPr>
          <w:rFonts w:ascii="GHEA Grapalat" w:hAnsi="GHEA Grapalat" w:cs="Arial"/>
          <w:szCs w:val="24"/>
          <w:lang w:val="ru-RU"/>
        </w:rPr>
        <w:t>այնպես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էլ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առանձին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ներկայացված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հայտերը</w:t>
      </w:r>
      <w:r w:rsidR="000A6B75" w:rsidRPr="00490D05">
        <w:rPr>
          <w:rFonts w:ascii="GHEA Grapalat" w:hAnsi="GHEA Grapalat" w:cs="Sylfaen"/>
          <w:szCs w:val="24"/>
        </w:rPr>
        <w:t>.</w:t>
      </w:r>
    </w:p>
    <w:p w14:paraId="025B1030" w14:textId="77777777" w:rsidR="000A6B75" w:rsidRPr="00490D05" w:rsidRDefault="008225FF" w:rsidP="00EF3662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Sylfaen"/>
          <w:szCs w:val="24"/>
          <w:lang w:val="hy-AM"/>
        </w:rPr>
        <w:t>2</w:t>
      </w:r>
      <w:r w:rsidR="000A6B75" w:rsidRPr="00490D05">
        <w:rPr>
          <w:rFonts w:ascii="GHEA Grapalat" w:hAnsi="GHEA Grapalat" w:cs="Sylfaen"/>
          <w:szCs w:val="24"/>
        </w:rPr>
        <w:t xml:space="preserve">) </w:t>
      </w:r>
      <w:r w:rsidR="000A6B75" w:rsidRPr="00490D05">
        <w:rPr>
          <w:rFonts w:ascii="GHEA Grapalat" w:hAnsi="GHEA Grapalat" w:cs="Arial"/>
          <w:szCs w:val="24"/>
        </w:rPr>
        <w:t>Մ</w:t>
      </w:r>
      <w:r w:rsidR="000A6B75" w:rsidRPr="00490D05">
        <w:rPr>
          <w:rFonts w:ascii="GHEA Grapalat" w:hAnsi="GHEA Grapalat" w:cs="Arial"/>
          <w:szCs w:val="24"/>
          <w:lang w:val="ru-RU"/>
        </w:rPr>
        <w:t>ասնակիցները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կրում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են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համատեղ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և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համապարտ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պատասխանատվություն</w:t>
      </w:r>
      <w:r w:rsidR="000A6B75" w:rsidRPr="00490D05">
        <w:rPr>
          <w:rFonts w:ascii="GHEA Grapalat" w:hAnsi="GHEA Grapalat" w:cs="Sylfaen"/>
          <w:szCs w:val="24"/>
        </w:rPr>
        <w:t>:</w:t>
      </w:r>
      <w:r w:rsidR="000A6B7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490D05">
        <w:rPr>
          <w:rFonts w:ascii="GHEA Grapalat" w:hAnsi="GHEA Grapalat" w:cs="Arial"/>
          <w:szCs w:val="24"/>
        </w:rPr>
        <w:t>Ընդ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</w:rPr>
        <w:t>որում</w:t>
      </w:r>
      <w:r w:rsidR="000A6B75" w:rsidRPr="00490D05">
        <w:rPr>
          <w:rFonts w:ascii="GHEA Grapalat" w:hAnsi="GHEA Grapalat" w:cs="Sylfaen"/>
          <w:szCs w:val="24"/>
        </w:rPr>
        <w:t>,</w:t>
      </w:r>
      <w:r w:rsidR="000A6B7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կոնսորցիումի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անդամի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կոնսորցիումից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դուրս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գալու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դեպքում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կոնսորցիումի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հետ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AE4008" w:rsidRPr="00490D05">
        <w:rPr>
          <w:rFonts w:ascii="GHEA Grapalat" w:hAnsi="GHEA Grapalat" w:cs="Arial"/>
          <w:szCs w:val="24"/>
          <w:lang w:val="en-US"/>
        </w:rPr>
        <w:t>պ</w:t>
      </w:r>
      <w:r w:rsidR="000A6B75" w:rsidRPr="00490D05">
        <w:rPr>
          <w:rFonts w:ascii="GHEA Grapalat" w:hAnsi="GHEA Grapalat" w:cs="Arial"/>
          <w:szCs w:val="24"/>
          <w:lang w:val="ru-RU"/>
        </w:rPr>
        <w:t>ատվիրատուի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կնքած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պայմանագիրը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միակողմանիորեն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լուծվում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է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և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կոնսորցիումի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անդամների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նկատմամբ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կիրառվում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են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պայմանագրով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նախատեսված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պատասխանատվության</w:t>
      </w:r>
      <w:r w:rsidR="000A6B75" w:rsidRPr="00490D05">
        <w:rPr>
          <w:rFonts w:ascii="GHEA Grapalat" w:hAnsi="GHEA Grapalat" w:cs="Sylfaen"/>
          <w:szCs w:val="24"/>
        </w:rPr>
        <w:t xml:space="preserve"> </w:t>
      </w:r>
      <w:r w:rsidR="000A6B75" w:rsidRPr="00490D05">
        <w:rPr>
          <w:rFonts w:ascii="GHEA Grapalat" w:hAnsi="GHEA Grapalat" w:cs="Arial"/>
          <w:szCs w:val="24"/>
          <w:lang w:val="ru-RU"/>
        </w:rPr>
        <w:t>միջոցները</w:t>
      </w:r>
      <w:r w:rsidR="000A6B75" w:rsidRPr="00490D05">
        <w:rPr>
          <w:rFonts w:ascii="GHEA Grapalat" w:hAnsi="GHEA Grapalat" w:cs="Sylfaen"/>
          <w:szCs w:val="24"/>
          <w:lang w:val="hy-AM"/>
        </w:rPr>
        <w:t>:</w:t>
      </w:r>
    </w:p>
    <w:p w14:paraId="7A88A1CE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66B447A8" w14:textId="77777777" w:rsidR="00581DC3" w:rsidRPr="00490D05" w:rsidRDefault="00581DC3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2D2DF77C" w14:textId="77777777" w:rsidR="00CC16D6" w:rsidRPr="00490D05" w:rsidRDefault="00CC16D6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14:paraId="577C28C3" w14:textId="77777777" w:rsidR="00096865" w:rsidRPr="00490D05" w:rsidRDefault="007212CC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490D05">
        <w:rPr>
          <w:rFonts w:ascii="GHEA Grapalat" w:hAnsi="GHEA Grapalat"/>
          <w:b/>
          <w:sz w:val="20"/>
          <w:lang w:val="af-ZA"/>
        </w:rPr>
        <w:br w:type="page"/>
      </w:r>
      <w:r w:rsidR="002B32D6" w:rsidRPr="00490D05">
        <w:rPr>
          <w:rFonts w:ascii="GHEA Grapalat" w:hAnsi="GHEA Grapalat"/>
          <w:b/>
          <w:sz w:val="20"/>
          <w:lang w:val="af-ZA"/>
        </w:rPr>
        <w:lastRenderedPageBreak/>
        <w:t xml:space="preserve">3.  </w:t>
      </w:r>
      <w:proofErr w:type="gramStart"/>
      <w:r w:rsidR="002B32D6" w:rsidRPr="00490D05">
        <w:rPr>
          <w:rFonts w:ascii="GHEA Grapalat" w:hAnsi="GHEA Grapalat" w:cs="Arial"/>
          <w:b/>
          <w:sz w:val="20"/>
        </w:rPr>
        <w:t>ՀՐԱՎԵՐԻ</w:t>
      </w:r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 </w:t>
      </w:r>
      <w:r w:rsidR="002B32D6" w:rsidRPr="00490D05">
        <w:rPr>
          <w:rFonts w:ascii="GHEA Grapalat" w:hAnsi="GHEA Grapalat" w:cs="Arial"/>
          <w:b/>
          <w:sz w:val="20"/>
        </w:rPr>
        <w:t>ՊԱՐԶԱԲԱՆՈՒՄԸ</w:t>
      </w:r>
      <w:proofErr w:type="gramEnd"/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 </w:t>
      </w:r>
      <w:r w:rsidR="002B32D6" w:rsidRPr="00490D05">
        <w:rPr>
          <w:rFonts w:ascii="GHEA Grapalat" w:hAnsi="GHEA Grapalat" w:cs="Arial"/>
          <w:b/>
          <w:sz w:val="20"/>
        </w:rPr>
        <w:t>ԵՎ</w:t>
      </w:r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490D05">
        <w:rPr>
          <w:rFonts w:ascii="GHEA Grapalat" w:hAnsi="GHEA Grapalat" w:cs="Arial"/>
          <w:b/>
          <w:sz w:val="20"/>
        </w:rPr>
        <w:t>ՀՐԱՎԵՐՈՒՄ</w:t>
      </w:r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490D05">
        <w:rPr>
          <w:rFonts w:ascii="GHEA Grapalat" w:hAnsi="GHEA Grapalat" w:cs="Arial"/>
          <w:b/>
          <w:sz w:val="20"/>
        </w:rPr>
        <w:t>ՓՈՓՈԽՈՒԹՅՈՒՆ</w:t>
      </w:r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490D05">
        <w:rPr>
          <w:rFonts w:ascii="GHEA Grapalat" w:hAnsi="GHEA Grapalat" w:cs="Arial"/>
          <w:b/>
          <w:sz w:val="20"/>
        </w:rPr>
        <w:t>ԿԱՏԱՐԵԼՈՒ</w:t>
      </w:r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490D05">
        <w:rPr>
          <w:rFonts w:ascii="GHEA Grapalat" w:hAnsi="GHEA Grapalat" w:cs="Arial"/>
          <w:b/>
          <w:sz w:val="20"/>
        </w:rPr>
        <w:t>ԿԱՐԳԸ</w:t>
      </w:r>
      <w:r w:rsidR="002B32D6" w:rsidRPr="00490D05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51349D13" w14:textId="77777777" w:rsidR="00096865" w:rsidRPr="00490D05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14:paraId="6A7AD2BE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3.1 </w:t>
      </w:r>
      <w:r w:rsidRPr="00490D05">
        <w:rPr>
          <w:rFonts w:ascii="GHEA Grapalat" w:hAnsi="GHEA Grapalat" w:cs="Arial"/>
          <w:sz w:val="20"/>
        </w:rPr>
        <w:t>Օրենքի</w:t>
      </w:r>
      <w:r w:rsidRPr="00490D05">
        <w:rPr>
          <w:rFonts w:ascii="GHEA Grapalat" w:hAnsi="GHEA Grapalat" w:cs="Arial"/>
          <w:sz w:val="20"/>
          <w:lang w:val="af-ZA"/>
        </w:rPr>
        <w:t xml:space="preserve"> 2</w:t>
      </w:r>
      <w:r w:rsidR="00525BD2" w:rsidRPr="00490D05">
        <w:rPr>
          <w:rFonts w:ascii="GHEA Grapalat" w:hAnsi="GHEA Grapalat" w:cs="Arial"/>
          <w:sz w:val="20"/>
          <w:lang w:val="af-ZA"/>
        </w:rPr>
        <w:t>9</w:t>
      </w:r>
      <w:r w:rsidRPr="00490D05">
        <w:rPr>
          <w:rFonts w:ascii="GHEA Grapalat" w:hAnsi="GHEA Grapalat" w:cs="Arial"/>
          <w:sz w:val="20"/>
          <w:lang w:val="af-ZA"/>
        </w:rPr>
        <w:t>-</w:t>
      </w:r>
      <w:r w:rsidRPr="00490D05">
        <w:rPr>
          <w:rFonts w:ascii="GHEA Grapalat" w:hAnsi="GHEA Grapalat" w:cs="Arial"/>
          <w:sz w:val="20"/>
        </w:rPr>
        <w:t>րդ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հոդվածի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համաձայն</w:t>
      </w:r>
      <w:r w:rsidRPr="00490D05">
        <w:rPr>
          <w:rFonts w:ascii="GHEA Grapalat" w:hAnsi="GHEA Grapalat" w:cs="Arial"/>
          <w:sz w:val="20"/>
          <w:lang w:val="af-ZA"/>
        </w:rPr>
        <w:t xml:space="preserve">` </w:t>
      </w:r>
      <w:r w:rsidR="00051B7F" w:rsidRPr="00490D05">
        <w:rPr>
          <w:rFonts w:ascii="GHEA Grapalat" w:hAnsi="GHEA Grapalat" w:cs="Arial"/>
          <w:sz w:val="20"/>
        </w:rPr>
        <w:t>մ</w:t>
      </w:r>
      <w:r w:rsidRPr="00490D05">
        <w:rPr>
          <w:rFonts w:ascii="GHEA Grapalat" w:hAnsi="GHEA Grapalat" w:cs="Arial"/>
          <w:sz w:val="20"/>
        </w:rPr>
        <w:t>ասնակիցն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իրավունք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ունի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="00AE4008" w:rsidRPr="00490D05">
        <w:rPr>
          <w:rFonts w:ascii="GHEA Grapalat" w:hAnsi="GHEA Grapalat" w:cs="Arial"/>
          <w:sz w:val="20"/>
        </w:rPr>
        <w:t>պ</w:t>
      </w:r>
      <w:r w:rsidRPr="00490D05">
        <w:rPr>
          <w:rFonts w:ascii="GHEA Grapalat" w:hAnsi="GHEA Grapalat" w:cs="Arial"/>
          <w:sz w:val="20"/>
        </w:rPr>
        <w:t>ատվիրատուից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պահանջել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հրավերի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պարզաբանում</w:t>
      </w:r>
      <w:r w:rsidR="004D5671" w:rsidRPr="00490D05">
        <w:rPr>
          <w:rFonts w:ascii="GHEA Grapalat" w:hAnsi="GHEA Grapalat" w:cs="Arial"/>
          <w:sz w:val="20"/>
        </w:rPr>
        <w:t>։</w:t>
      </w:r>
    </w:p>
    <w:p w14:paraId="04F3B1FF" w14:textId="77777777" w:rsidR="00096865" w:rsidRPr="00490D05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Մասնակիցն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իրավունք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ունի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հայտերի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ներկայացման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վերջնաժամկետը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լրանալուց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առնվազն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հինգ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օրացուցային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</w:t>
      </w:r>
      <w:r w:rsidR="002B5F87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առաջ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490D05">
        <w:rPr>
          <w:rFonts w:ascii="GHEA Grapalat" w:hAnsi="GHEA Grapalat" w:cs="Arial"/>
          <w:sz w:val="20"/>
        </w:rPr>
        <w:t>համակարգի</w:t>
      </w:r>
      <w:r w:rsidR="00965B76" w:rsidRPr="00490D05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490D05">
        <w:rPr>
          <w:rFonts w:ascii="GHEA Grapalat" w:hAnsi="GHEA Grapalat" w:cs="Arial"/>
          <w:sz w:val="20"/>
        </w:rPr>
        <w:t>միջոցով</w:t>
      </w:r>
      <w:r w:rsidR="00965B76" w:rsidRPr="00490D05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490D05">
        <w:rPr>
          <w:rFonts w:ascii="GHEA Grapalat" w:hAnsi="GHEA Grapalat" w:cs="Arial"/>
          <w:sz w:val="20"/>
        </w:rPr>
        <w:t>հանձնաժողովից</w:t>
      </w:r>
      <w:r w:rsidR="000946A3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պահանջելու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հրավերի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պարզաբանում</w:t>
      </w:r>
      <w:r w:rsidR="004D5671" w:rsidRPr="00490D05">
        <w:rPr>
          <w:rFonts w:ascii="GHEA Grapalat" w:hAnsi="GHEA Grapalat" w:cs="Arial"/>
          <w:sz w:val="20"/>
        </w:rPr>
        <w:t>։</w:t>
      </w:r>
      <w:r w:rsidRPr="00490D05">
        <w:rPr>
          <w:rFonts w:ascii="GHEA Grapalat" w:hAnsi="GHEA Grapalat"/>
          <w:sz w:val="20"/>
          <w:lang w:val="af-ZA"/>
        </w:rPr>
        <w:t xml:space="preserve"> </w:t>
      </w:r>
      <w:r w:rsidR="000946A3" w:rsidRPr="00490D05">
        <w:rPr>
          <w:rFonts w:ascii="GHEA Grapalat" w:hAnsi="GHEA Grapalat" w:cs="Arial"/>
          <w:sz w:val="20"/>
        </w:rPr>
        <w:t>Հանձնաժողովը</w:t>
      </w:r>
      <w:r w:rsidR="000946A3" w:rsidRPr="00490D05">
        <w:rPr>
          <w:rFonts w:ascii="GHEA Grapalat" w:hAnsi="GHEA Grapalat"/>
          <w:sz w:val="20"/>
          <w:lang w:val="af-ZA"/>
        </w:rPr>
        <w:t xml:space="preserve"> </w:t>
      </w:r>
      <w:r w:rsidR="000946A3" w:rsidRPr="00490D05">
        <w:rPr>
          <w:rFonts w:ascii="GHEA Grapalat" w:hAnsi="GHEA Grapalat" w:cs="Arial"/>
          <w:sz w:val="20"/>
        </w:rPr>
        <w:t>հարցումը</w:t>
      </w:r>
      <w:r w:rsidR="000946A3"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կատարած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490D05">
        <w:rPr>
          <w:rFonts w:ascii="GHEA Grapalat" w:hAnsi="GHEA Grapalat" w:cs="Arial"/>
          <w:sz w:val="20"/>
        </w:rPr>
        <w:t>մասնակցին</w:t>
      </w:r>
      <w:r w:rsidR="000946A3"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պարզաբանումը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տրամադրում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="00A93710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490D05">
        <w:rPr>
          <w:rFonts w:ascii="GHEA Grapalat" w:hAnsi="GHEA Grapalat" w:cs="Arial"/>
          <w:sz w:val="20"/>
        </w:rPr>
        <w:t>համակարգի</w:t>
      </w:r>
      <w:r w:rsidR="0092687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490D05">
        <w:rPr>
          <w:rFonts w:ascii="GHEA Grapalat" w:hAnsi="GHEA Grapalat" w:cs="Arial"/>
          <w:sz w:val="20"/>
        </w:rPr>
        <w:t>միջոցով</w:t>
      </w:r>
      <w:r w:rsidR="00926875"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հարցում</w:t>
      </w:r>
      <w:r w:rsidR="000946A3" w:rsidRPr="00490D05">
        <w:rPr>
          <w:rFonts w:ascii="GHEA Grapalat" w:hAnsi="GHEA Grapalat" w:cs="Arial"/>
          <w:sz w:val="20"/>
        </w:rPr>
        <w:t>ը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ստանալու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օրվան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հաջորդող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եր</w:t>
      </w:r>
      <w:r w:rsidR="00A93710" w:rsidRPr="00490D05">
        <w:rPr>
          <w:rFonts w:ascii="GHEA Grapalat" w:hAnsi="GHEA Grapalat" w:cs="Arial"/>
          <w:sz w:val="20"/>
        </w:rPr>
        <w:t>կու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օրացուցային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օրվա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ընթացքում</w:t>
      </w:r>
      <w:r w:rsidR="004D5671" w:rsidRPr="00490D05">
        <w:rPr>
          <w:rFonts w:ascii="GHEA Grapalat" w:hAnsi="GHEA Grapalat" w:cs="Arial"/>
          <w:sz w:val="20"/>
        </w:rPr>
        <w:t>։</w:t>
      </w:r>
      <w:r w:rsidR="004611BA" w:rsidRPr="00490D05">
        <w:rPr>
          <w:rFonts w:ascii="GHEA Grapalat" w:hAnsi="GHEA Grapalat" w:cs="Tahoma"/>
          <w:sz w:val="20"/>
          <w:vertAlign w:val="superscript"/>
        </w:rPr>
        <w:t>5</w:t>
      </w:r>
      <w:r w:rsidR="00781688" w:rsidRPr="00490D05">
        <w:rPr>
          <w:rFonts w:ascii="GHEA Grapalat" w:hAnsi="GHEA Grapalat" w:cs="Tahoma"/>
          <w:sz w:val="20"/>
          <w:lang w:val="af-ZA"/>
        </w:rPr>
        <w:t xml:space="preserve"> </w:t>
      </w:r>
      <w:r w:rsidRPr="00490D05">
        <w:rPr>
          <w:rFonts w:ascii="GHEA Grapalat" w:hAnsi="GHEA Grapalat"/>
          <w:sz w:val="20"/>
          <w:lang w:val="af-ZA"/>
        </w:rPr>
        <w:t xml:space="preserve"> </w:t>
      </w:r>
    </w:p>
    <w:p w14:paraId="1400377D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 xml:space="preserve">3.2 </w:t>
      </w:r>
      <w:r w:rsidRPr="00490D05">
        <w:rPr>
          <w:rFonts w:ascii="GHEA Grapalat" w:hAnsi="GHEA Grapalat" w:cs="Arial"/>
          <w:sz w:val="20"/>
        </w:rPr>
        <w:t>Հարցման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պարզաբանումների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բովանդակության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մասին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հայտարարությունը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պարզաբանումը</w:t>
      </w:r>
      <w:r w:rsidR="00781688" w:rsidRPr="00490D05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տրամադրելու</w:t>
      </w:r>
      <w:r w:rsidR="00781688" w:rsidRPr="00490D05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օրը</w:t>
      </w:r>
      <w:r w:rsidR="00781688"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հրապարակվում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համակարգում</w:t>
      </w:r>
      <w:r w:rsidR="00781688" w:rsidRPr="00490D05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և</w:t>
      </w:r>
      <w:r w:rsidR="00781688" w:rsidRPr="00490D05">
        <w:rPr>
          <w:rFonts w:ascii="GHEA Grapalat" w:hAnsi="GHEA Grapalat" w:cs="Arial"/>
          <w:sz w:val="20"/>
          <w:lang w:val="af-ZA"/>
        </w:rPr>
        <w:t xml:space="preserve"> </w:t>
      </w:r>
      <w:r w:rsidR="00757A3F" w:rsidRPr="00490D05">
        <w:rPr>
          <w:rFonts w:ascii="GHEA Grapalat" w:hAnsi="GHEA Grapalat" w:cs="Sylfaen"/>
          <w:sz w:val="20"/>
          <w:lang w:val="af-ZA"/>
        </w:rPr>
        <w:t xml:space="preserve">www.procurement.am </w:t>
      </w:r>
      <w:r w:rsidR="00757A3F" w:rsidRPr="00490D05">
        <w:rPr>
          <w:rFonts w:ascii="GHEA Grapalat" w:hAnsi="GHEA Grapalat" w:cs="Arial"/>
          <w:sz w:val="20"/>
          <w:lang w:val="ru-RU"/>
        </w:rPr>
        <w:t>հասցեով</w:t>
      </w:r>
      <w:r w:rsidR="00757A3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57A3F" w:rsidRPr="00490D05">
        <w:rPr>
          <w:rFonts w:ascii="GHEA Grapalat" w:hAnsi="GHEA Grapalat" w:cs="Arial"/>
          <w:sz w:val="20"/>
        </w:rPr>
        <w:t>գործող</w:t>
      </w:r>
      <w:r w:rsidR="00757A3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57A3F" w:rsidRPr="00490D05">
        <w:rPr>
          <w:rFonts w:ascii="GHEA Grapalat" w:hAnsi="GHEA Grapalat" w:cs="Arial"/>
          <w:sz w:val="20"/>
          <w:lang w:val="ru-RU"/>
        </w:rPr>
        <w:t>տեղեկագր</w:t>
      </w:r>
      <w:r w:rsidR="009A73D5" w:rsidRPr="00490D05">
        <w:rPr>
          <w:rFonts w:ascii="GHEA Grapalat" w:hAnsi="GHEA Grapalat" w:cs="Arial"/>
          <w:sz w:val="20"/>
        </w:rPr>
        <w:t>ի</w:t>
      </w:r>
      <w:r w:rsidR="009A73D5" w:rsidRPr="00490D05">
        <w:rPr>
          <w:rFonts w:ascii="GHEA Grapalat" w:hAnsi="GHEA Grapalat" w:cs="Sylfaen"/>
          <w:sz w:val="20"/>
          <w:lang w:val="af-ZA"/>
        </w:rPr>
        <w:t xml:space="preserve"> (</w:t>
      </w:r>
      <w:r w:rsidR="009A73D5" w:rsidRPr="00490D05">
        <w:rPr>
          <w:rFonts w:ascii="GHEA Grapalat" w:hAnsi="GHEA Grapalat" w:cs="Arial"/>
          <w:sz w:val="20"/>
          <w:lang w:val="ru-RU"/>
        </w:rPr>
        <w:t>այսուհետ</w:t>
      </w:r>
      <w:r w:rsidR="009A73D5" w:rsidRPr="00490D05">
        <w:rPr>
          <w:rFonts w:ascii="GHEA Grapalat" w:hAnsi="GHEA Grapalat" w:cs="Sylfaen"/>
          <w:sz w:val="20"/>
          <w:lang w:val="af-ZA"/>
        </w:rPr>
        <w:t xml:space="preserve">` </w:t>
      </w:r>
      <w:r w:rsidR="009A73D5" w:rsidRPr="00490D05">
        <w:rPr>
          <w:rFonts w:ascii="GHEA Grapalat" w:hAnsi="GHEA Grapalat" w:cs="Arial"/>
          <w:sz w:val="20"/>
          <w:lang w:val="ru-RU"/>
        </w:rPr>
        <w:t>տեղեկագիր</w:t>
      </w:r>
      <w:r w:rsidR="009A73D5" w:rsidRPr="00490D05">
        <w:rPr>
          <w:rFonts w:ascii="GHEA Grapalat" w:hAnsi="GHEA Grapalat" w:cs="Sylfaen"/>
          <w:sz w:val="20"/>
          <w:lang w:val="af-ZA"/>
        </w:rPr>
        <w:t xml:space="preserve">) </w:t>
      </w:r>
      <w:r w:rsidR="001C76F7" w:rsidRPr="00490D05">
        <w:rPr>
          <w:rFonts w:ascii="GHEA Grapalat" w:hAnsi="GHEA Grapalat"/>
          <w:lang w:val="af-ZA"/>
        </w:rPr>
        <w:t>«</w:t>
      </w:r>
      <w:r w:rsidR="00051B7F" w:rsidRPr="00490D05">
        <w:rPr>
          <w:rFonts w:ascii="GHEA Grapalat" w:hAnsi="GHEA Grapalat" w:cs="Arial"/>
          <w:sz w:val="20"/>
        </w:rPr>
        <w:t>Գնումների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հայտարարություններ</w:t>
      </w:r>
      <w:r w:rsidR="001C76F7" w:rsidRPr="00490D05">
        <w:rPr>
          <w:rFonts w:ascii="GHEA Grapalat" w:hAnsi="GHEA Grapalat"/>
          <w:lang w:val="af-ZA"/>
        </w:rPr>
        <w:t>»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բաժնի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1C76F7" w:rsidRPr="00490D05">
        <w:rPr>
          <w:rFonts w:ascii="GHEA Grapalat" w:hAnsi="GHEA Grapalat"/>
          <w:lang w:val="af-ZA"/>
        </w:rPr>
        <w:t>«</w:t>
      </w:r>
      <w:r w:rsidR="00051B7F" w:rsidRPr="00490D05">
        <w:rPr>
          <w:rFonts w:ascii="GHEA Grapalat" w:hAnsi="GHEA Grapalat" w:cs="Arial"/>
          <w:sz w:val="20"/>
        </w:rPr>
        <w:t>Հրավերների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պարզաբանումների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վերաբերյալ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հայտարարություններ</w:t>
      </w:r>
      <w:r w:rsidR="001C76F7" w:rsidRPr="00490D05">
        <w:rPr>
          <w:rFonts w:ascii="GHEA Grapalat" w:hAnsi="GHEA Grapalat"/>
          <w:lang w:val="af-ZA"/>
        </w:rPr>
        <w:t>»</w:t>
      </w:r>
      <w:r w:rsidR="00051B7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ենթաբա</w:t>
      </w:r>
      <w:r w:rsidR="009A73D5" w:rsidRPr="00490D05">
        <w:rPr>
          <w:rFonts w:ascii="GHEA Grapalat" w:hAnsi="GHEA Grapalat" w:cs="Arial"/>
          <w:sz w:val="20"/>
        </w:rPr>
        <w:t>բաժնում</w:t>
      </w:r>
      <w:r w:rsidR="00781688" w:rsidRPr="00490D05">
        <w:rPr>
          <w:rFonts w:ascii="GHEA Grapalat" w:hAnsi="GHEA Grapalat" w:cs="Sylfaen"/>
          <w:sz w:val="20"/>
          <w:lang w:val="af-ZA"/>
        </w:rPr>
        <w:t>`</w:t>
      </w:r>
      <w:r w:rsidR="009A73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առանց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նշելու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հարցումը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կատարած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="00051B7F" w:rsidRPr="00490D05">
        <w:rPr>
          <w:rFonts w:ascii="GHEA Grapalat" w:hAnsi="GHEA Grapalat" w:cs="Arial"/>
          <w:sz w:val="20"/>
        </w:rPr>
        <w:t>մ</w:t>
      </w:r>
      <w:r w:rsidRPr="00490D05">
        <w:rPr>
          <w:rFonts w:ascii="GHEA Grapalat" w:hAnsi="GHEA Grapalat" w:cs="Arial"/>
          <w:sz w:val="20"/>
        </w:rPr>
        <w:t>ասնակցի</w:t>
      </w:r>
      <w:r w:rsidRPr="00490D05">
        <w:rPr>
          <w:rFonts w:ascii="GHEA Grapalat" w:hAnsi="GHEA Grapalat" w:cs="Arial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տվյալները</w:t>
      </w:r>
      <w:r w:rsidR="004D5671" w:rsidRPr="00490D05">
        <w:rPr>
          <w:rFonts w:ascii="GHEA Grapalat" w:hAnsi="GHEA Grapalat" w:cs="Arial"/>
          <w:sz w:val="20"/>
        </w:rPr>
        <w:t>։</w:t>
      </w:r>
      <w:r w:rsidR="00A93710" w:rsidRPr="00490D05">
        <w:rPr>
          <w:rFonts w:ascii="GHEA Grapalat" w:hAnsi="GHEA Grapalat" w:cs="Tahoma"/>
          <w:sz w:val="20"/>
          <w:lang w:val="af-ZA"/>
        </w:rPr>
        <w:t xml:space="preserve"> </w:t>
      </w:r>
    </w:p>
    <w:p w14:paraId="675D848F" w14:textId="77777777" w:rsidR="00096865" w:rsidRPr="00490D05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490D05">
        <w:rPr>
          <w:rFonts w:ascii="GHEA Grapalat" w:hAnsi="GHEA Grapalat" w:cs="Arial Unicode"/>
          <w:sz w:val="20"/>
          <w:lang w:val="af-ZA"/>
        </w:rPr>
        <w:t xml:space="preserve">3.3 </w:t>
      </w:r>
      <w:r w:rsidRPr="00490D05">
        <w:rPr>
          <w:rFonts w:ascii="GHEA Grapalat" w:hAnsi="GHEA Grapalat" w:cs="Arial"/>
          <w:sz w:val="20"/>
          <w:lang w:val="ru-RU"/>
        </w:rPr>
        <w:t>Պարզաբանում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չի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տրամադրվում</w:t>
      </w:r>
      <w:r w:rsidRPr="00490D05">
        <w:rPr>
          <w:rFonts w:ascii="GHEA Grapalat" w:hAnsi="GHEA Grapalat" w:cs="Arial Unicode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եթե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հարցումը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կատարվել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սույն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բաժն</w:t>
      </w:r>
      <w:r w:rsidRPr="00490D05">
        <w:rPr>
          <w:rFonts w:ascii="GHEA Grapalat" w:hAnsi="GHEA Grapalat" w:cs="Arial"/>
          <w:sz w:val="20"/>
          <w:lang w:val="ru-RU"/>
        </w:rPr>
        <w:t>ով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սահմանված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ժամկետի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խախտմամբ</w:t>
      </w:r>
      <w:r w:rsidRPr="00490D05">
        <w:rPr>
          <w:rFonts w:ascii="GHEA Grapalat" w:hAnsi="GHEA Grapalat" w:cs="Arial Unicode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ինչպես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նաև</w:t>
      </w:r>
      <w:r w:rsidRPr="00490D05">
        <w:rPr>
          <w:rFonts w:ascii="GHEA Grapalat" w:hAnsi="GHEA Grapalat" w:cs="Arial Unicode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եթե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հարցումը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դուրս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="009A73D5" w:rsidRPr="00490D05">
        <w:rPr>
          <w:rFonts w:ascii="GHEA Grapalat" w:hAnsi="GHEA Grapalat" w:cs="Arial"/>
          <w:sz w:val="20"/>
        </w:rPr>
        <w:t>սույն</w:t>
      </w:r>
      <w:r w:rsidR="009A73D5"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հրավերի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բովանդակության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շրջանակից</w:t>
      </w:r>
      <w:r w:rsidR="002A5E43" w:rsidRPr="00490D05">
        <w:rPr>
          <w:rFonts w:ascii="GHEA Grapalat" w:hAnsi="GHEA Grapalat" w:cs="Sylfaen"/>
          <w:sz w:val="20"/>
          <w:lang w:val="af-ZA"/>
        </w:rPr>
        <w:t>: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Ընդ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որում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, </w:t>
      </w:r>
      <w:r w:rsidR="00051B7F" w:rsidRPr="00490D05">
        <w:rPr>
          <w:rFonts w:ascii="GHEA Grapalat" w:hAnsi="GHEA Grapalat" w:cs="Arial"/>
          <w:sz w:val="20"/>
          <w:szCs w:val="20"/>
        </w:rPr>
        <w:t>մ</w:t>
      </w:r>
      <w:r w:rsidR="00A4729F" w:rsidRPr="00490D05">
        <w:rPr>
          <w:rFonts w:ascii="GHEA Grapalat" w:hAnsi="GHEA Grapalat" w:cs="Arial"/>
          <w:sz w:val="20"/>
          <w:szCs w:val="20"/>
        </w:rPr>
        <w:t>ասնակիցը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գրավոր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ծանուցվում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է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պարզաբանում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չտրամադրելու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հիմքերի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մասին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` </w:t>
      </w:r>
      <w:r w:rsidR="00A4729F" w:rsidRPr="00490D05">
        <w:rPr>
          <w:rFonts w:ascii="GHEA Grapalat" w:hAnsi="GHEA Grapalat" w:cs="Arial"/>
          <w:sz w:val="20"/>
          <w:szCs w:val="20"/>
        </w:rPr>
        <w:t>հարցումը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ստանալու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օրվան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հաջորդող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երկու</w:t>
      </w:r>
      <w:r w:rsidR="00A4729F" w:rsidRPr="00490D0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օրացուցային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օրվա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490D05">
        <w:rPr>
          <w:rFonts w:ascii="GHEA Grapalat" w:hAnsi="GHEA Grapalat" w:cs="Arial"/>
          <w:sz w:val="20"/>
          <w:szCs w:val="20"/>
        </w:rPr>
        <w:t>ընթացքում</w:t>
      </w:r>
      <w:r w:rsidR="00A4729F" w:rsidRPr="00490D05">
        <w:rPr>
          <w:rFonts w:ascii="GHEA Grapalat" w:hAnsi="GHEA Grapalat"/>
          <w:sz w:val="20"/>
          <w:szCs w:val="20"/>
          <w:lang w:val="af-ZA"/>
        </w:rPr>
        <w:t>:</w:t>
      </w:r>
    </w:p>
    <w:p w14:paraId="09B34D1A" w14:textId="77777777" w:rsidR="00096865" w:rsidRPr="00490D05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490D05">
        <w:rPr>
          <w:rFonts w:ascii="GHEA Grapalat" w:hAnsi="GHEA Grapalat" w:cs="Arial Unicode"/>
          <w:sz w:val="20"/>
          <w:lang w:val="af-ZA"/>
        </w:rPr>
        <w:t xml:space="preserve">3.4 </w:t>
      </w:r>
      <w:r w:rsidRPr="00490D05">
        <w:rPr>
          <w:rFonts w:ascii="GHEA Grapalat" w:hAnsi="GHEA Grapalat" w:cs="Arial"/>
          <w:sz w:val="20"/>
          <w:lang w:val="ru-RU"/>
        </w:rPr>
        <w:t>Հայտերի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ներկայացման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վերջնաժամկետը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լրանալուց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առնվազն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հինգ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օրացուցային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առաջ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հրավերում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կարող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են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կատարվել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փոփոխություններ</w:t>
      </w:r>
      <w:r w:rsidR="004D5671" w:rsidRPr="00490D05">
        <w:rPr>
          <w:rFonts w:ascii="GHEA Grapalat" w:hAnsi="GHEA Grapalat" w:cs="Arial"/>
          <w:sz w:val="20"/>
        </w:rPr>
        <w:t>։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Փ</w:t>
      </w:r>
      <w:r w:rsidRPr="00490D05">
        <w:rPr>
          <w:rFonts w:ascii="GHEA Grapalat" w:hAnsi="GHEA Grapalat" w:cs="Arial"/>
          <w:sz w:val="20"/>
          <w:lang w:val="ru-RU"/>
        </w:rPr>
        <w:t>ոփոխություն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կատարելու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երեք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օրացուցային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ընթացքում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փոփոխություն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կատարելու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և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դրանք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տրամադրելու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պայմանների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մասին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հայտարարություն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հրապարակվում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համակարգում</w:t>
      </w:r>
      <w:r w:rsidR="00781688"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490D05">
        <w:rPr>
          <w:rFonts w:ascii="GHEA Grapalat" w:hAnsi="GHEA Grapalat" w:cs="Arial"/>
          <w:sz w:val="20"/>
        </w:rPr>
        <w:t>և</w:t>
      </w:r>
      <w:r w:rsidR="00781688" w:rsidRPr="00490D05">
        <w:rPr>
          <w:rFonts w:ascii="GHEA Grapalat" w:hAnsi="GHEA Grapalat" w:cs="Arial Unicode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տեղեկագրում</w:t>
      </w:r>
      <w:r w:rsidR="004D5671" w:rsidRPr="00490D05">
        <w:rPr>
          <w:rFonts w:ascii="GHEA Grapalat" w:hAnsi="GHEA Grapalat" w:cs="Arial"/>
          <w:sz w:val="20"/>
        </w:rPr>
        <w:t>։</w:t>
      </w:r>
      <w:r w:rsidRPr="00490D05">
        <w:rPr>
          <w:rFonts w:ascii="GHEA Grapalat" w:hAnsi="GHEA Grapalat" w:cs="Arial Unicode"/>
          <w:sz w:val="20"/>
          <w:lang w:val="af-ZA"/>
        </w:rPr>
        <w:t xml:space="preserve"> </w:t>
      </w:r>
    </w:p>
    <w:p w14:paraId="3EA1882E" w14:textId="77777777" w:rsidR="00581DC3" w:rsidRPr="00490D05" w:rsidRDefault="005754F7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3.5 </w:t>
      </w:r>
      <w:r w:rsidRPr="00490D05">
        <w:rPr>
          <w:rFonts w:ascii="GHEA Grapalat" w:hAnsi="GHEA Grapalat" w:cs="Arial"/>
          <w:sz w:val="20"/>
          <w:lang w:val="hy-AM"/>
        </w:rPr>
        <w:t>Յուրաքաչյուր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փոփոխությունների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վերջնաժամկետը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լրանալը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</w:t>
      </w:r>
      <w:r w:rsidR="006D3D3F" w:rsidRPr="00490D05">
        <w:rPr>
          <w:rFonts w:ascii="GHEA Grapalat" w:hAnsi="GHEA Grapalat" w:cs="Arial"/>
          <w:sz w:val="20"/>
          <w:lang w:val="hy-AM"/>
        </w:rPr>
        <w:t>ս</w:t>
      </w:r>
      <w:r w:rsidRPr="00490D05">
        <w:rPr>
          <w:rFonts w:ascii="GHEA Grapalat" w:hAnsi="GHEA Grapalat" w:cs="Arial"/>
          <w:sz w:val="20"/>
          <w:lang w:val="hy-AM"/>
        </w:rPr>
        <w:t>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հանձնաժողովի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քարտուղարին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ներկայացնել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հիմնավորումներ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առարկայի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բնութագրերի՝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օրենքով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մրցակցության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խտրականության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բացառման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տեսակետից՝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առանց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անունը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ազգանունը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հիմնավորումներն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ընդունելի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համարվելու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հանձնաժողովը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դրանցով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պայմանավորված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փոփոխություններ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հրավերում</w:t>
      </w:r>
      <w:r w:rsidRPr="00490D05">
        <w:rPr>
          <w:rFonts w:ascii="GHEA Grapalat" w:hAnsi="GHEA Grapalat" w:cs="Sylfaen"/>
          <w:sz w:val="20"/>
          <w:lang w:val="hy-AM"/>
        </w:rPr>
        <w:t>:</w:t>
      </w:r>
      <w:r w:rsidR="000677B2" w:rsidRPr="00490D05">
        <w:rPr>
          <w:rFonts w:ascii="GHEA Grapalat" w:hAnsi="GHEA Grapalat" w:cs="Sylfaen"/>
          <w:sz w:val="20"/>
          <w:lang w:val="hy-AM"/>
        </w:rPr>
        <w:t xml:space="preserve"> </w:t>
      </w:r>
    </w:p>
    <w:p w14:paraId="55F22D38" w14:textId="32D7704C" w:rsidR="00096865" w:rsidRPr="00490D05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490D05">
        <w:rPr>
          <w:rFonts w:ascii="GHEA Grapalat" w:hAnsi="GHEA Grapalat" w:cs="Arial Unicode"/>
          <w:sz w:val="20"/>
          <w:lang w:val="hy-AM"/>
        </w:rPr>
        <w:t>3.</w:t>
      </w:r>
      <w:r w:rsidR="00BF74AB" w:rsidRPr="00490D05">
        <w:rPr>
          <w:rFonts w:ascii="GHEA Grapalat" w:hAnsi="GHEA Grapalat" w:cs="Arial Unicode"/>
          <w:sz w:val="20"/>
          <w:lang w:val="hy-AM"/>
        </w:rPr>
        <w:t xml:space="preserve">6 </w:t>
      </w:r>
      <w:r w:rsidRPr="00490D05">
        <w:rPr>
          <w:rFonts w:ascii="GHEA Grapalat" w:hAnsi="GHEA Grapalat" w:cs="Arial"/>
          <w:sz w:val="20"/>
          <w:lang w:val="hy-AM"/>
        </w:rPr>
        <w:t>Հրավերում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փոփոխություններ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կատարվելու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հայտերը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ներկայացնելու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վերջնաժամկետը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հաշվվում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փոփոխությունների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="00781688" w:rsidRPr="00490D05">
        <w:rPr>
          <w:rFonts w:ascii="GHEA Grapalat" w:hAnsi="GHEA Grapalat" w:cs="Arial"/>
          <w:sz w:val="20"/>
          <w:lang w:val="hy-AM"/>
        </w:rPr>
        <w:t>համակարգում</w:t>
      </w:r>
      <w:r w:rsidR="00781688"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="00781688" w:rsidRPr="00490D05">
        <w:rPr>
          <w:rFonts w:ascii="GHEA Grapalat" w:hAnsi="GHEA Grapalat" w:cs="Arial"/>
          <w:sz w:val="20"/>
          <w:lang w:val="hy-AM"/>
        </w:rPr>
        <w:t>և</w:t>
      </w:r>
      <w:r w:rsidR="00781688"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տեղեկագրում հայտարարության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հրապարակման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օրվանից</w:t>
      </w:r>
      <w:r w:rsidR="004D5671" w:rsidRPr="00490D05">
        <w:rPr>
          <w:rFonts w:ascii="GHEA Grapalat" w:hAnsi="GHEA Grapalat" w:cs="Arial"/>
          <w:sz w:val="20"/>
          <w:lang w:val="hy-AM"/>
        </w:rPr>
        <w:t>։</w:t>
      </w:r>
      <w:r w:rsidRPr="00490D05">
        <w:rPr>
          <w:rFonts w:ascii="GHEA Grapalat" w:hAnsi="GHEA Grapalat" w:cs="Arial Unicode"/>
          <w:sz w:val="20"/>
          <w:lang w:val="hy-AM"/>
        </w:rPr>
        <w:t xml:space="preserve"> </w:t>
      </w:r>
    </w:p>
    <w:p w14:paraId="46BD9562" w14:textId="77777777" w:rsidR="0092445C" w:rsidRPr="00490D05" w:rsidRDefault="0092445C" w:rsidP="0092445C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14:paraId="7218BAD9" w14:textId="77777777" w:rsidR="00096865" w:rsidRPr="00490D05" w:rsidRDefault="0092445C" w:rsidP="0092445C">
      <w:pPr>
        <w:ind w:firstLine="567"/>
        <w:jc w:val="center"/>
        <w:rPr>
          <w:rFonts w:ascii="GHEA Grapalat" w:hAnsi="GHEA Grapalat" w:cs="Arial"/>
          <w:b/>
          <w:sz w:val="20"/>
          <w:lang w:val="hy-AM"/>
        </w:rPr>
      </w:pPr>
      <w:r w:rsidRPr="00490D05">
        <w:rPr>
          <w:rFonts w:ascii="GHEA Grapalat" w:hAnsi="GHEA Grapalat"/>
          <w:b/>
          <w:sz w:val="20"/>
          <w:lang w:val="hy-AM"/>
        </w:rPr>
        <w:br w:type="page"/>
      </w:r>
      <w:r w:rsidR="00955A1E" w:rsidRPr="00490D05">
        <w:rPr>
          <w:rFonts w:ascii="GHEA Grapalat" w:hAnsi="GHEA Grapalat"/>
          <w:b/>
          <w:sz w:val="20"/>
          <w:lang w:val="hy-AM"/>
        </w:rPr>
        <w:lastRenderedPageBreak/>
        <w:t xml:space="preserve">4.  </w:t>
      </w:r>
      <w:r w:rsidR="00955A1E" w:rsidRPr="00490D05">
        <w:rPr>
          <w:rFonts w:ascii="GHEA Grapalat" w:hAnsi="GHEA Grapalat" w:cs="Arial"/>
          <w:b/>
          <w:sz w:val="20"/>
          <w:lang w:val="hy-AM"/>
        </w:rPr>
        <w:t>ՀԱՅՏԸ ՆԵՐԿԱՅԱՑՆԵԼՈՒ ԿԱՐԳԸ</w:t>
      </w:r>
    </w:p>
    <w:p w14:paraId="39C50667" w14:textId="77777777" w:rsidR="00096865" w:rsidRPr="00490D05" w:rsidRDefault="00096865" w:rsidP="00EF3662">
      <w:pPr>
        <w:jc w:val="center"/>
        <w:rPr>
          <w:rFonts w:ascii="GHEA Grapalat" w:hAnsi="GHEA Grapalat"/>
          <w:b/>
          <w:sz w:val="20"/>
          <w:lang w:val="hy-AM"/>
        </w:rPr>
      </w:pPr>
      <w:r w:rsidRPr="00490D05">
        <w:rPr>
          <w:rFonts w:ascii="GHEA Grapalat" w:hAnsi="GHEA Grapalat"/>
          <w:b/>
          <w:sz w:val="20"/>
          <w:lang w:val="hy-AM"/>
        </w:rPr>
        <w:t xml:space="preserve">  </w:t>
      </w:r>
    </w:p>
    <w:p w14:paraId="569362BA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>4</w:t>
      </w:r>
      <w:r w:rsidRPr="00490D05">
        <w:rPr>
          <w:rFonts w:ascii="GHEA Grapalat" w:hAnsi="GHEA Grapalat" w:cs="Sylfaen"/>
          <w:sz w:val="20"/>
          <w:lang w:val="hy-AM"/>
        </w:rPr>
        <w:t xml:space="preserve">.1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ընթացակարգին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946A3" w:rsidRPr="00490D05">
        <w:rPr>
          <w:rFonts w:ascii="GHEA Grapalat" w:hAnsi="GHEA Grapalat" w:cs="Arial"/>
          <w:sz w:val="20"/>
          <w:lang w:val="hy-AM"/>
        </w:rPr>
        <w:t>մասնակիցը</w:t>
      </w:r>
      <w:r w:rsidR="000946A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26875" w:rsidRPr="00490D05">
        <w:rPr>
          <w:rFonts w:ascii="GHEA Grapalat" w:hAnsi="GHEA Grapalat" w:cs="Arial"/>
          <w:sz w:val="20"/>
          <w:lang w:val="hy-AM"/>
        </w:rPr>
        <w:t>համակարգի</w:t>
      </w:r>
      <w:r w:rsidR="009268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26875" w:rsidRPr="00490D05">
        <w:rPr>
          <w:rFonts w:ascii="GHEA Grapalat" w:hAnsi="GHEA Grapalat" w:cs="Arial"/>
          <w:sz w:val="20"/>
          <w:lang w:val="hy-AM"/>
        </w:rPr>
        <w:t>միջոցով</w:t>
      </w:r>
      <w:r w:rsidR="009268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26875" w:rsidRPr="00490D05">
        <w:rPr>
          <w:rFonts w:ascii="GHEA Grapalat" w:hAnsi="GHEA Grapalat" w:cs="Arial"/>
          <w:sz w:val="20"/>
          <w:lang w:val="hy-AM"/>
        </w:rPr>
        <w:t>հանձնաժողովին</w:t>
      </w:r>
      <w:r w:rsidR="009268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26875" w:rsidRPr="00490D05">
        <w:rPr>
          <w:rFonts w:ascii="GHEA Grapalat" w:hAnsi="GHEA Grapalat" w:cs="Arial"/>
          <w:sz w:val="20"/>
          <w:lang w:val="hy-AM"/>
        </w:rPr>
        <w:t>ներկայացնում</w:t>
      </w:r>
      <w:r w:rsidR="009268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26875" w:rsidRPr="00490D05">
        <w:rPr>
          <w:rFonts w:ascii="GHEA Grapalat" w:hAnsi="GHEA Grapalat" w:cs="Arial"/>
          <w:sz w:val="20"/>
          <w:lang w:val="hy-AM"/>
        </w:rPr>
        <w:t>է</w:t>
      </w:r>
      <w:r w:rsidR="0092687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946A3" w:rsidRPr="00490D05">
        <w:rPr>
          <w:rFonts w:ascii="GHEA Grapalat" w:hAnsi="GHEA Grapalat" w:cs="Arial"/>
          <w:sz w:val="20"/>
          <w:lang w:val="hy-AM"/>
        </w:rPr>
        <w:t>հայտ</w:t>
      </w:r>
      <w:r w:rsidR="004D5671" w:rsidRPr="00490D05">
        <w:rPr>
          <w:rFonts w:ascii="GHEA Grapalat" w:hAnsi="GHEA Grapalat" w:cs="Arial"/>
          <w:sz w:val="20"/>
          <w:lang w:val="hy-AM"/>
        </w:rPr>
        <w:t>։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Հայտը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սույն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հրավերի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հիման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վրա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51B7F" w:rsidRPr="00490D05">
        <w:rPr>
          <w:rFonts w:ascii="GHEA Grapalat" w:hAnsi="GHEA Grapalat" w:cs="Arial"/>
          <w:sz w:val="20"/>
          <w:lang w:val="hy-AM"/>
        </w:rPr>
        <w:t>մ</w:t>
      </w:r>
      <w:r w:rsidR="00220ACB" w:rsidRPr="00490D05">
        <w:rPr>
          <w:rFonts w:ascii="GHEA Grapalat" w:hAnsi="GHEA Grapalat" w:cs="Arial"/>
          <w:sz w:val="20"/>
          <w:lang w:val="hy-AM"/>
        </w:rPr>
        <w:t>ասնակցի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կողմից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ներկայացվող</w:t>
      </w:r>
      <w:r w:rsidR="00220AC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20ACB" w:rsidRPr="00490D05">
        <w:rPr>
          <w:rFonts w:ascii="GHEA Grapalat" w:hAnsi="GHEA Grapalat" w:cs="Arial"/>
          <w:sz w:val="20"/>
          <w:lang w:val="hy-AM"/>
        </w:rPr>
        <w:t>առաջարկն</w:t>
      </w:r>
      <w:r w:rsidR="005F1F9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F1F95" w:rsidRPr="00490D05">
        <w:rPr>
          <w:rFonts w:ascii="GHEA Grapalat" w:hAnsi="GHEA Grapalat" w:cs="Arial"/>
          <w:sz w:val="20"/>
          <w:lang w:val="hy-AM"/>
        </w:rPr>
        <w:t>է</w:t>
      </w:r>
      <w:r w:rsidR="005F1F95" w:rsidRPr="00490D05">
        <w:rPr>
          <w:rFonts w:ascii="GHEA Grapalat" w:hAnsi="GHEA Grapalat" w:cs="Sylfaen"/>
          <w:sz w:val="20"/>
          <w:lang w:val="hy-AM"/>
        </w:rPr>
        <w:t>:</w:t>
      </w:r>
    </w:p>
    <w:p w14:paraId="6F3F5415" w14:textId="77777777" w:rsidR="00486B55" w:rsidRPr="00490D05" w:rsidRDefault="00096865" w:rsidP="00EF3662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Arial"/>
        </w:rPr>
        <w:t>Մասնակիցը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կարող</w:t>
      </w:r>
      <w:r w:rsidRPr="00490D05">
        <w:rPr>
          <w:rFonts w:ascii="GHEA Grapalat" w:hAnsi="GHEA Grapalat"/>
          <w:lang w:val="hy-AM"/>
        </w:rPr>
        <w:t xml:space="preserve"> </w:t>
      </w:r>
      <w:r w:rsidR="000946A3" w:rsidRPr="00490D05">
        <w:rPr>
          <w:rFonts w:ascii="GHEA Grapalat" w:hAnsi="GHEA Grapalat" w:cs="Arial"/>
        </w:rPr>
        <w:t>է</w:t>
      </w:r>
      <w:r w:rsidR="000946A3"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հայտ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ներկայացնել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ինչպես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յուրաքանչյուր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չափաբաժնի</w:t>
      </w:r>
      <w:r w:rsidRPr="00490D05">
        <w:rPr>
          <w:rFonts w:ascii="GHEA Grapalat" w:hAnsi="GHEA Grapalat"/>
          <w:lang w:val="hy-AM"/>
        </w:rPr>
        <w:t xml:space="preserve">, </w:t>
      </w:r>
      <w:r w:rsidRPr="00490D05">
        <w:rPr>
          <w:rFonts w:ascii="GHEA Grapalat" w:hAnsi="GHEA Grapalat" w:cs="Arial"/>
        </w:rPr>
        <w:t>այնպես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էլ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մի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քանի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կամ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բոլոր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Arial"/>
        </w:rPr>
        <w:t>չափաբաժինների</w:t>
      </w:r>
      <w:r w:rsidRPr="00490D05">
        <w:rPr>
          <w:rFonts w:ascii="GHEA Grapalat" w:hAnsi="GHEA Grapalat"/>
          <w:lang w:val="hy-AM"/>
        </w:rPr>
        <w:t xml:space="preserve"> </w:t>
      </w:r>
      <w:r w:rsidR="00F9052C" w:rsidRPr="00490D05">
        <w:rPr>
          <w:rFonts w:ascii="GHEA Grapalat" w:hAnsi="GHEA Grapalat" w:cs="Arial"/>
        </w:rPr>
        <w:t>համար</w:t>
      </w:r>
      <w:r w:rsidR="00F9052C" w:rsidRPr="00490D05">
        <w:rPr>
          <w:rFonts w:ascii="GHEA Grapalat" w:hAnsi="GHEA Grapalat" w:cs="Sylfaen"/>
          <w:vertAlign w:val="superscript"/>
        </w:rPr>
        <w:t>7</w:t>
      </w:r>
      <w:r w:rsidR="00AE224E" w:rsidRPr="00490D05">
        <w:rPr>
          <w:rStyle w:val="FootnoteReference"/>
          <w:rFonts w:ascii="GHEA Grapalat" w:hAnsi="GHEA Grapalat" w:cs="Sylfaen"/>
          <w:color w:val="FFFFFF"/>
        </w:rPr>
        <w:footnoteReference w:id="1"/>
      </w:r>
      <w:r w:rsidR="004D5671" w:rsidRPr="00490D05">
        <w:rPr>
          <w:rFonts w:ascii="GHEA Grapalat" w:hAnsi="GHEA Grapalat" w:cs="Arial"/>
          <w:szCs w:val="24"/>
          <w:lang w:val="hy-AM"/>
        </w:rPr>
        <w:t>։</w:t>
      </w:r>
      <w:r w:rsidRPr="00490D05">
        <w:rPr>
          <w:rFonts w:ascii="GHEA Grapalat" w:hAnsi="GHEA Grapalat" w:cs="Sylfaen"/>
          <w:szCs w:val="24"/>
          <w:lang w:val="hy-AM"/>
        </w:rPr>
        <w:t xml:space="preserve">  </w:t>
      </w:r>
    </w:p>
    <w:p w14:paraId="6B8993A6" w14:textId="77777777" w:rsidR="00096865" w:rsidRPr="00490D05" w:rsidRDefault="000946A3" w:rsidP="00EF3662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Arial"/>
          <w:szCs w:val="24"/>
          <w:lang w:val="hy-AM"/>
        </w:rPr>
        <w:t>Հ</w:t>
      </w:r>
      <w:r w:rsidR="00096865" w:rsidRPr="00490D05">
        <w:rPr>
          <w:rFonts w:ascii="GHEA Grapalat" w:hAnsi="GHEA Grapalat" w:cs="Arial"/>
          <w:szCs w:val="24"/>
          <w:lang w:val="hy-AM"/>
        </w:rPr>
        <w:t>այտը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ներկայացվում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մինչև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դրա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համար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սույն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հրավերով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սահմանված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ժամկետի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ավարտը</w:t>
      </w:r>
      <w:r w:rsidR="004D5671" w:rsidRPr="00490D05">
        <w:rPr>
          <w:rFonts w:ascii="GHEA Grapalat" w:hAnsi="GHEA Grapalat" w:cs="Arial"/>
          <w:szCs w:val="24"/>
          <w:lang w:val="hy-AM"/>
        </w:rPr>
        <w:t>։</w:t>
      </w:r>
    </w:p>
    <w:p w14:paraId="17F24869" w14:textId="15DDBCE8" w:rsidR="00096865" w:rsidRPr="00490D05" w:rsidRDefault="000946A3" w:rsidP="00EF3662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Arial"/>
          <w:szCs w:val="24"/>
          <w:lang w:val="hy-AM"/>
        </w:rPr>
        <w:t>Հ</w:t>
      </w:r>
      <w:r w:rsidR="00096865" w:rsidRPr="00490D05">
        <w:rPr>
          <w:rFonts w:ascii="GHEA Grapalat" w:hAnsi="GHEA Grapalat" w:cs="Arial"/>
          <w:szCs w:val="24"/>
          <w:lang w:val="hy-AM"/>
        </w:rPr>
        <w:t>այտի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պատրաստման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կարգը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նկարագրված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է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սույն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հրավերի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DD4F48" w:rsidRPr="00490D05">
        <w:rPr>
          <w:rFonts w:ascii="GHEA Grapalat" w:hAnsi="GHEA Grapalat" w:cs="Sylfaen"/>
          <w:szCs w:val="24"/>
          <w:lang w:val="hy-AM"/>
        </w:rPr>
        <w:t>2-</w:t>
      </w:r>
      <w:r w:rsidR="00DD4F48" w:rsidRPr="00490D05">
        <w:rPr>
          <w:rFonts w:ascii="GHEA Grapalat" w:hAnsi="GHEA Grapalat" w:cs="Arial"/>
          <w:szCs w:val="24"/>
          <w:lang w:val="hy-AM"/>
        </w:rPr>
        <w:t>րդ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մասում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` </w:t>
      </w:r>
      <w:r w:rsidR="00B912E9" w:rsidRPr="00490D05">
        <w:rPr>
          <w:rFonts w:ascii="GHEA Grapalat" w:hAnsi="GHEA Grapalat" w:cs="Arial"/>
          <w:szCs w:val="24"/>
          <w:lang w:val="hy-AM"/>
        </w:rPr>
        <w:t>հրատապ</w:t>
      </w:r>
      <w:r w:rsidR="00B912E9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B912E9" w:rsidRPr="00490D05">
        <w:rPr>
          <w:rFonts w:ascii="GHEA Grapalat" w:hAnsi="GHEA Grapalat" w:cs="Arial"/>
          <w:szCs w:val="24"/>
          <w:lang w:val="hy-AM"/>
        </w:rPr>
        <w:t>բաց</w:t>
      </w:r>
      <w:r w:rsidR="00B912E9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B912E9" w:rsidRPr="00490D05">
        <w:rPr>
          <w:rFonts w:ascii="GHEA Grapalat" w:hAnsi="GHEA Grapalat" w:cs="Arial"/>
          <w:szCs w:val="24"/>
          <w:lang w:val="hy-AM"/>
        </w:rPr>
        <w:t>մրցույթ</w:t>
      </w:r>
      <w:r w:rsidR="00AE26C8" w:rsidRPr="00490D05">
        <w:rPr>
          <w:rFonts w:ascii="GHEA Grapalat" w:hAnsi="GHEA Grapalat" w:cs="Arial"/>
          <w:szCs w:val="24"/>
          <w:lang w:val="hy-AM"/>
        </w:rPr>
        <w:t>ի</w:t>
      </w:r>
      <w:r w:rsidR="00AE26C8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հայտերը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պատրաստելու</w:t>
      </w:r>
      <w:r w:rsidR="00096865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490D05">
        <w:rPr>
          <w:rFonts w:ascii="GHEA Grapalat" w:hAnsi="GHEA Grapalat" w:cs="Arial"/>
          <w:szCs w:val="24"/>
          <w:lang w:val="hy-AM"/>
        </w:rPr>
        <w:t>հրահանգում</w:t>
      </w:r>
      <w:r w:rsidR="004D5671" w:rsidRPr="00490D05">
        <w:rPr>
          <w:rFonts w:ascii="GHEA Grapalat" w:hAnsi="GHEA Grapalat" w:cs="Arial"/>
          <w:szCs w:val="24"/>
          <w:lang w:val="hy-AM"/>
        </w:rPr>
        <w:t>։</w:t>
      </w:r>
    </w:p>
    <w:p w14:paraId="10D1D47E" w14:textId="7F5BD02A" w:rsidR="003C3BFB" w:rsidRPr="00490D05" w:rsidRDefault="003C3BFB" w:rsidP="003C3BFB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Sylfaen"/>
          <w:szCs w:val="24"/>
          <w:lang w:val="hy-AM"/>
        </w:rPr>
        <w:t xml:space="preserve">4.2  </w:t>
      </w:r>
      <w:r w:rsidRPr="00490D05">
        <w:rPr>
          <w:rFonts w:ascii="GHEA Grapalat" w:hAnsi="GHEA Grapalat" w:cs="Arial"/>
          <w:szCs w:val="24"/>
          <w:lang w:val="hy-AM"/>
        </w:rPr>
        <w:t>Ընթացակարգի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հայտերն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անհրաժեշտ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ներկայացնել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համակարգի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միջոցով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ոչ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ուշ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քան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հայտարարությունը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հրավերը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համակարգում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հրապարակվելու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օրվանից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հաշված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մինչև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D30C9A" w:rsidRPr="00490D05">
        <w:rPr>
          <w:rFonts w:ascii="GHEA Grapalat" w:hAnsi="GHEA Grapalat" w:cs="Sylfaen"/>
          <w:b/>
          <w:szCs w:val="24"/>
          <w:lang w:val="hy-AM"/>
        </w:rPr>
        <w:t xml:space="preserve">2024 </w:t>
      </w:r>
      <w:r w:rsidR="00D30C9A" w:rsidRPr="00490D05">
        <w:rPr>
          <w:rFonts w:ascii="GHEA Grapalat" w:hAnsi="GHEA Grapalat" w:cs="Arial"/>
          <w:b/>
          <w:szCs w:val="24"/>
          <w:lang w:val="hy-AM"/>
        </w:rPr>
        <w:t>թվականի</w:t>
      </w:r>
      <w:r w:rsidR="00D30C9A"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1F0C87" w:rsidRPr="00490D05">
        <w:rPr>
          <w:rFonts w:ascii="GHEA Grapalat" w:hAnsi="GHEA Grapalat" w:cs="Arial"/>
          <w:b/>
          <w:i/>
          <w:lang w:val="hy-AM"/>
        </w:rPr>
        <w:t>հունիսի</w:t>
      </w:r>
      <w:r w:rsidR="000C2E6D" w:rsidRPr="00490D05">
        <w:rPr>
          <w:rFonts w:ascii="GHEA Grapalat" w:hAnsi="GHEA Grapalat"/>
          <w:b/>
          <w:i/>
          <w:lang w:val="hy-AM"/>
        </w:rPr>
        <w:t xml:space="preserve"> </w:t>
      </w:r>
      <w:r w:rsidR="00490D05" w:rsidRPr="00490D05">
        <w:rPr>
          <w:rFonts w:ascii="GHEA Grapalat" w:hAnsi="GHEA Grapalat"/>
          <w:b/>
          <w:i/>
          <w:lang w:val="hy-AM"/>
        </w:rPr>
        <w:t>19</w:t>
      </w:r>
      <w:r w:rsidRPr="00490D05">
        <w:rPr>
          <w:rFonts w:ascii="GHEA Grapalat" w:hAnsi="GHEA Grapalat" w:cs="Sylfaen"/>
          <w:b/>
          <w:szCs w:val="24"/>
          <w:lang w:val="hy-AM"/>
        </w:rPr>
        <w:t>-</w:t>
      </w:r>
      <w:r w:rsidRPr="00490D05">
        <w:rPr>
          <w:rFonts w:ascii="GHEA Grapalat" w:hAnsi="GHEA Grapalat" w:cs="Arial"/>
          <w:b/>
          <w:szCs w:val="24"/>
          <w:lang w:val="hy-AM"/>
        </w:rPr>
        <w:t>ը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, </w:t>
      </w:r>
      <w:r w:rsidR="004C5EFF" w:rsidRPr="00490D05">
        <w:rPr>
          <w:rFonts w:ascii="GHEA Grapalat" w:hAnsi="GHEA Grapalat" w:cs="Arial"/>
          <w:b/>
          <w:szCs w:val="24"/>
          <w:lang w:val="hy-AM"/>
        </w:rPr>
        <w:t>ժամը</w:t>
      </w:r>
      <w:r w:rsidR="004C5EFF"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0D39BB" w:rsidRPr="00490D05">
        <w:rPr>
          <w:rFonts w:ascii="GHEA Grapalat" w:hAnsi="GHEA Grapalat" w:cs="Sylfaen"/>
          <w:b/>
          <w:szCs w:val="24"/>
          <w:lang w:val="hy-AM"/>
        </w:rPr>
        <w:t>09:3</w:t>
      </w:r>
      <w:r w:rsidR="001457C1" w:rsidRPr="00490D05">
        <w:rPr>
          <w:rFonts w:ascii="GHEA Grapalat" w:hAnsi="GHEA Grapalat" w:cs="Sylfaen"/>
          <w:b/>
          <w:szCs w:val="24"/>
          <w:lang w:val="hy-AM"/>
        </w:rPr>
        <w:t>0</w:t>
      </w:r>
      <w:r w:rsidRPr="00490D05">
        <w:rPr>
          <w:rFonts w:ascii="GHEA Grapalat" w:hAnsi="GHEA Grapalat" w:cs="Sylfaen"/>
          <w:b/>
          <w:szCs w:val="24"/>
          <w:lang w:val="hy-AM"/>
        </w:rPr>
        <w:t>-</w:t>
      </w:r>
      <w:r w:rsidRPr="00490D05">
        <w:rPr>
          <w:rFonts w:ascii="GHEA Grapalat" w:hAnsi="GHEA Grapalat" w:cs="Arial"/>
          <w:b/>
          <w:szCs w:val="24"/>
          <w:lang w:val="hy-AM"/>
        </w:rPr>
        <w:t>ը</w:t>
      </w:r>
      <w:r w:rsidRPr="00490D05">
        <w:rPr>
          <w:rFonts w:ascii="GHEA Grapalat" w:hAnsi="GHEA Grapalat" w:cs="Arial"/>
          <w:szCs w:val="24"/>
          <w:lang w:val="hy-AM"/>
        </w:rPr>
        <w:t>։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Հայտերը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ներկայացնելու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վերջնաժամկետը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լրանալուց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հետո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ներկայացված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հայտերը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չեն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ընդունվում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համակարգի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կողմից։</w:t>
      </w:r>
    </w:p>
    <w:p w14:paraId="11278282" w14:textId="77777777" w:rsidR="00B67CCD" w:rsidRPr="00490D05" w:rsidRDefault="00B67CCD" w:rsidP="00EF3662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Sylfaen"/>
          <w:szCs w:val="24"/>
          <w:lang w:val="hy-AM"/>
        </w:rPr>
        <w:t>4.</w:t>
      </w:r>
      <w:r w:rsidR="0028726A" w:rsidRPr="00490D05">
        <w:rPr>
          <w:rFonts w:ascii="GHEA Grapalat" w:hAnsi="GHEA Grapalat" w:cs="Sylfaen"/>
          <w:szCs w:val="24"/>
          <w:lang w:val="hy-AM"/>
        </w:rPr>
        <w:t xml:space="preserve">3 </w:t>
      </w:r>
      <w:r w:rsidRPr="00490D05">
        <w:rPr>
          <w:rFonts w:ascii="GHEA Grapalat" w:hAnsi="GHEA Grapalat" w:cs="Arial"/>
          <w:szCs w:val="24"/>
          <w:lang w:val="hy-AM"/>
        </w:rPr>
        <w:t>Մասնակիցը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ներկայացնում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hy-AM"/>
        </w:rPr>
        <w:t>`</w:t>
      </w:r>
    </w:p>
    <w:p w14:paraId="33C65D77" w14:textId="77777777" w:rsidR="003850A0" w:rsidRPr="00490D05" w:rsidRDefault="003850A0" w:rsidP="003850A0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3" w:name="_Hlk9261647"/>
      <w:r w:rsidRPr="00490D05">
        <w:rPr>
          <w:rFonts w:ascii="GHEA Grapalat" w:hAnsi="GHEA Grapalat" w:cs="Sylfaen"/>
          <w:szCs w:val="24"/>
          <w:lang w:val="hy-AM"/>
        </w:rPr>
        <w:t xml:space="preserve">1) </w:t>
      </w:r>
      <w:r w:rsidRPr="00490D05">
        <w:rPr>
          <w:rFonts w:ascii="GHEA Grapalat" w:hAnsi="GHEA Grapalat" w:cs="Arial"/>
          <w:szCs w:val="24"/>
          <w:lang w:val="hy-AM"/>
        </w:rPr>
        <w:t>իր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կողմից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հաստատված՝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հրավերի</w:t>
      </w:r>
      <w:r w:rsidRPr="00490D05">
        <w:rPr>
          <w:rFonts w:ascii="GHEA Grapalat" w:hAnsi="GHEA Grapalat" w:cs="Sylfaen"/>
          <w:szCs w:val="24"/>
          <w:lang w:val="hy-AM"/>
        </w:rPr>
        <w:t xml:space="preserve"> 2-</w:t>
      </w:r>
      <w:r w:rsidRPr="00490D05">
        <w:rPr>
          <w:rFonts w:ascii="GHEA Grapalat" w:hAnsi="GHEA Grapalat" w:cs="Arial"/>
          <w:szCs w:val="24"/>
          <w:lang w:val="hy-AM"/>
        </w:rPr>
        <w:t>րդ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</w:t>
      </w:r>
      <w:r w:rsidRPr="00490D05">
        <w:rPr>
          <w:rFonts w:ascii="GHEA Grapalat" w:hAnsi="GHEA Grapalat" w:cs="Sylfaen"/>
          <w:szCs w:val="24"/>
          <w:lang w:val="hy-AM"/>
        </w:rPr>
        <w:t xml:space="preserve"> 2.1 </w:t>
      </w:r>
      <w:r w:rsidRPr="00490D05">
        <w:rPr>
          <w:rFonts w:ascii="GHEA Grapalat" w:hAnsi="GHEA Grapalat" w:cs="Arial"/>
          <w:szCs w:val="24"/>
          <w:lang w:val="hy-AM"/>
        </w:rPr>
        <w:t>կետով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նախատեսված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դիմում</w:t>
      </w:r>
      <w:r w:rsidRPr="00490D05">
        <w:rPr>
          <w:rFonts w:ascii="GHEA Grapalat" w:hAnsi="GHEA Grapalat" w:cs="Sylfaen"/>
          <w:szCs w:val="24"/>
          <w:lang w:val="hy-AM"/>
        </w:rPr>
        <w:t>-</w:t>
      </w:r>
      <w:r w:rsidRPr="00490D05">
        <w:rPr>
          <w:rFonts w:ascii="GHEA Grapalat" w:hAnsi="GHEA Grapalat" w:cs="Arial"/>
          <w:szCs w:val="24"/>
          <w:lang w:val="hy-AM"/>
        </w:rPr>
        <w:t>հայտարարություն</w:t>
      </w:r>
      <w:r w:rsidR="006818C6" w:rsidRPr="00490D05">
        <w:rPr>
          <w:rFonts w:ascii="GHEA Grapalat" w:hAnsi="GHEA Grapalat" w:cs="Sylfaen"/>
          <w:szCs w:val="24"/>
          <w:lang w:val="hy-AM"/>
        </w:rPr>
        <w:t>`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նշելով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էլեկտրոնային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փոստի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հասցեն</w:t>
      </w:r>
      <w:r w:rsidR="006818C6" w:rsidRPr="00490D05">
        <w:rPr>
          <w:rFonts w:ascii="GHEA Grapalat" w:hAnsi="GHEA Grapalat" w:cs="Sylfaen"/>
          <w:lang w:val="hy-AM"/>
        </w:rPr>
        <w:t xml:space="preserve">, </w:t>
      </w:r>
      <w:r w:rsidR="006818C6" w:rsidRPr="00490D05">
        <w:rPr>
          <w:rFonts w:ascii="GHEA Grapalat" w:hAnsi="GHEA Grapalat" w:cs="Arial"/>
          <w:lang w:val="hy-AM"/>
        </w:rPr>
        <w:t>հարկ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վճարողի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հաշվառման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համարը</w:t>
      </w:r>
      <w:r w:rsidR="006818C6" w:rsidRPr="00490D05">
        <w:rPr>
          <w:rFonts w:ascii="GHEA Grapalat" w:hAnsi="GHEA Grapalat" w:cs="Sylfaen"/>
          <w:lang w:val="hy-AM"/>
        </w:rPr>
        <w:t xml:space="preserve">, </w:t>
      </w:r>
      <w:r w:rsidR="006818C6" w:rsidRPr="00490D05">
        <w:rPr>
          <w:rFonts w:ascii="GHEA Grapalat" w:hAnsi="GHEA Grapalat" w:cs="Arial"/>
          <w:lang w:val="hy-AM"/>
        </w:rPr>
        <w:t>գործունեության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հասցեն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և</w:t>
      </w:r>
      <w:r w:rsidR="006818C6" w:rsidRPr="00490D05">
        <w:rPr>
          <w:rFonts w:ascii="GHEA Grapalat" w:hAnsi="GHEA Grapalat" w:cs="Sylfaen"/>
          <w:lang w:val="hy-AM"/>
        </w:rPr>
        <w:t xml:space="preserve"> </w:t>
      </w:r>
      <w:r w:rsidR="006818C6" w:rsidRPr="00490D05">
        <w:rPr>
          <w:rFonts w:ascii="GHEA Grapalat" w:hAnsi="GHEA Grapalat" w:cs="Arial"/>
          <w:lang w:val="hy-AM"/>
        </w:rPr>
        <w:t>հեռախոսահամարը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որը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ներառում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hy-AM"/>
        </w:rPr>
        <w:t>`</w:t>
      </w:r>
    </w:p>
    <w:p w14:paraId="5BFC6676" w14:textId="0CF539BE" w:rsidR="003850A0" w:rsidRPr="00490D05" w:rsidRDefault="003850A0" w:rsidP="003850A0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Arial"/>
          <w:szCs w:val="24"/>
          <w:lang w:val="hy-AM"/>
        </w:rPr>
        <w:t>ա</w:t>
      </w:r>
      <w:r w:rsidRPr="00490D05">
        <w:rPr>
          <w:rFonts w:ascii="GHEA Grapalat" w:hAnsi="GHEA Grapalat" w:cs="Sylfaen"/>
          <w:szCs w:val="24"/>
          <w:lang w:val="hy-AM"/>
        </w:rPr>
        <w:t xml:space="preserve">) </w:t>
      </w:r>
      <w:r w:rsidR="000356CC" w:rsidRPr="00490D05">
        <w:rPr>
          <w:rFonts w:ascii="GHEA Grapalat" w:hAnsi="GHEA Grapalat" w:cs="Arial"/>
          <w:szCs w:val="24"/>
          <w:lang w:val="hy-AM"/>
        </w:rPr>
        <w:t>հավաստում</w:t>
      </w:r>
      <w:r w:rsidR="000356CC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հրավերով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սահմանված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մասնակ</w:t>
      </w:r>
      <w:r w:rsidRPr="00490D05">
        <w:rPr>
          <w:rFonts w:ascii="GHEA Grapalat" w:hAnsi="GHEA Grapalat" w:cs="Sylfaen"/>
          <w:szCs w:val="24"/>
          <w:lang w:val="hy-AM"/>
        </w:rPr>
        <w:softHyphen/>
      </w:r>
      <w:r w:rsidRPr="00490D05">
        <w:rPr>
          <w:rFonts w:ascii="GHEA Grapalat" w:hAnsi="GHEA Grapalat" w:cs="Arial"/>
          <w:szCs w:val="24"/>
          <w:lang w:val="hy-AM"/>
        </w:rPr>
        <w:t>ցության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իրավունքի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պահանջներին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իր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F379F1" w:rsidRPr="00490D05">
        <w:rPr>
          <w:rFonts w:ascii="GHEA Grapalat" w:hAnsi="GHEA Grapalat" w:cs="Arial"/>
          <w:szCs w:val="24"/>
          <w:lang w:val="hy-AM"/>
        </w:rPr>
        <w:t>և</w:t>
      </w:r>
      <w:r w:rsidR="00F379F1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F379F1" w:rsidRPr="00490D05">
        <w:rPr>
          <w:rFonts w:ascii="GHEA Grapalat" w:hAnsi="GHEA Grapalat" w:cs="Arial"/>
          <w:szCs w:val="24"/>
          <w:lang w:val="hy-AM"/>
        </w:rPr>
        <w:t>իրեն</w:t>
      </w:r>
      <w:r w:rsidR="00F379F1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F379F1" w:rsidRPr="00490D05">
        <w:rPr>
          <w:rFonts w:ascii="GHEA Grapalat" w:hAnsi="GHEA Grapalat" w:cs="Arial"/>
          <w:szCs w:val="24"/>
          <w:lang w:val="hy-AM"/>
        </w:rPr>
        <w:t>փոխկապակցված</w:t>
      </w:r>
      <w:r w:rsidR="00F379F1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F379F1" w:rsidRPr="00490D05">
        <w:rPr>
          <w:rFonts w:ascii="GHEA Grapalat" w:hAnsi="GHEA Grapalat" w:cs="Arial"/>
          <w:szCs w:val="24"/>
          <w:lang w:val="hy-AM"/>
        </w:rPr>
        <w:t>անձանց</w:t>
      </w:r>
      <w:r w:rsidR="00F379F1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տվյալների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համապատասխանության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մասին</w:t>
      </w:r>
      <w:r w:rsidRPr="00490D05">
        <w:rPr>
          <w:rFonts w:ascii="GHEA Grapalat" w:hAnsi="GHEA Grapalat" w:cs="Sylfaen"/>
          <w:szCs w:val="24"/>
          <w:lang w:val="hy-AM"/>
        </w:rPr>
        <w:t>.</w:t>
      </w:r>
    </w:p>
    <w:p w14:paraId="7CF39A99" w14:textId="534B4D8D" w:rsidR="00C63E1C" w:rsidRPr="00490D05" w:rsidRDefault="003850A0" w:rsidP="00972668">
      <w:pPr>
        <w:shd w:val="clear" w:color="auto" w:fill="FFFFFF"/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բ</w:t>
      </w:r>
      <w:r w:rsidRPr="00490D05">
        <w:rPr>
          <w:rFonts w:ascii="GHEA Grapalat" w:hAnsi="GHEA Grapalat" w:cs="Sylfaen"/>
          <w:sz w:val="20"/>
          <w:lang w:val="hy-AM"/>
        </w:rPr>
        <w:t>)</w:t>
      </w:r>
      <w:r w:rsidRPr="00490D05">
        <w:rPr>
          <w:rFonts w:ascii="GHEA Grapalat" w:hAnsi="GHEA Grapalat" w:cs="Sylfaen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հավաստում՝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ընտրված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մասնակից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ճանաչվելու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դեպքում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C63E1C" w:rsidRPr="00490D05">
        <w:rPr>
          <w:rFonts w:ascii="GHEA Grapalat" w:hAnsi="GHEA Grapalat" w:cs="Arial"/>
          <w:sz w:val="20"/>
          <w:lang w:val="hy-AM"/>
        </w:rPr>
        <w:t>սույն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հրավեր</w:t>
      </w:r>
      <w:r w:rsidR="00F379F1" w:rsidRPr="00490D05">
        <w:rPr>
          <w:rFonts w:ascii="GHEA Grapalat" w:hAnsi="GHEA Grapalat" w:cs="Arial"/>
          <w:sz w:val="20"/>
          <w:lang w:val="hy-AM"/>
        </w:rPr>
        <w:t>ով</w:t>
      </w:r>
      <w:r w:rsidR="00EA68B2" w:rsidRPr="00490D05">
        <w:rPr>
          <w:rFonts w:ascii="GHEA Grapalat" w:hAnsi="GHEA Grapalat" w:cs="Sylfaen"/>
          <w:sz w:val="20"/>
          <w:lang w:val="hy-AM"/>
        </w:rPr>
        <w:t xml:space="preserve">  </w:t>
      </w:r>
      <w:r w:rsidR="00C63E1C" w:rsidRPr="00490D05">
        <w:rPr>
          <w:rFonts w:ascii="GHEA Grapalat" w:hAnsi="GHEA Grapalat" w:cs="Arial"/>
          <w:sz w:val="20"/>
          <w:lang w:val="hy-AM"/>
        </w:rPr>
        <w:t>սահմանված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կարգով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և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ժամկետում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ապահովում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ներկայացնելու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պարտավորության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490D05">
        <w:rPr>
          <w:rFonts w:ascii="GHEA Grapalat" w:hAnsi="GHEA Grapalat" w:cs="Arial"/>
          <w:sz w:val="20"/>
          <w:lang w:val="hy-AM"/>
        </w:rPr>
        <w:t>մասին</w:t>
      </w:r>
      <w:r w:rsidR="00E038DA" w:rsidRPr="00490D05">
        <w:rPr>
          <w:rFonts w:ascii="GHEA Grapalat" w:hAnsi="GHEA Grapalat" w:cs="Sylfaen"/>
          <w:sz w:val="20"/>
          <w:lang w:val="hy-AM"/>
        </w:rPr>
        <w:t>.</w:t>
      </w:r>
      <w:r w:rsidR="00C63E1C" w:rsidRPr="00490D05">
        <w:rPr>
          <w:rFonts w:ascii="GHEA Grapalat" w:hAnsi="GHEA Grapalat" w:cs="Sylfaen"/>
          <w:sz w:val="20"/>
          <w:lang w:val="hy-AM"/>
        </w:rPr>
        <w:t xml:space="preserve"> </w:t>
      </w:r>
    </w:p>
    <w:p w14:paraId="287EE8B4" w14:textId="77777777" w:rsidR="003850A0" w:rsidRPr="00490D05" w:rsidRDefault="003850A0" w:rsidP="003850A0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Arial"/>
          <w:szCs w:val="24"/>
          <w:lang w:val="hy-AM"/>
        </w:rPr>
        <w:t>գ</w:t>
      </w:r>
      <w:r w:rsidRPr="00490D05">
        <w:rPr>
          <w:rFonts w:ascii="GHEA Grapalat" w:hAnsi="GHEA Grapalat" w:cs="Sylfaen"/>
          <w:szCs w:val="24"/>
          <w:lang w:val="hy-AM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հայտարարություն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շրջանակում</w:t>
      </w:r>
      <w:r w:rsidR="007E7500" w:rsidRPr="00490D05">
        <w:rPr>
          <w:rFonts w:ascii="GHEA Grapalat" w:hAnsi="GHEA Grapalat" w:cs="Sylfaen"/>
          <w:szCs w:val="24"/>
          <w:lang w:val="hy-AM"/>
        </w:rPr>
        <w:t xml:space="preserve">  </w:t>
      </w:r>
      <w:r w:rsidR="007E7500" w:rsidRPr="00490D05">
        <w:rPr>
          <w:rFonts w:ascii="GHEA Grapalat" w:hAnsi="GHEA Grapalat" w:cs="Arial"/>
          <w:szCs w:val="24"/>
          <w:lang w:val="hy-AM"/>
        </w:rPr>
        <w:t>անբարեխիղճ</w:t>
      </w:r>
      <w:r w:rsidR="007E7500" w:rsidRPr="00490D05">
        <w:rPr>
          <w:rFonts w:ascii="GHEA Grapalat" w:hAnsi="GHEA Grapalat" w:cs="Sylfaen"/>
          <w:szCs w:val="24"/>
          <w:lang w:val="hy-AM"/>
        </w:rPr>
        <w:t xml:space="preserve"> </w:t>
      </w:r>
      <w:r w:rsidR="007E7500" w:rsidRPr="00490D05">
        <w:rPr>
          <w:rFonts w:ascii="GHEA Grapalat" w:hAnsi="GHEA Grapalat" w:cs="Arial"/>
          <w:szCs w:val="24"/>
          <w:lang w:val="hy-AM"/>
        </w:rPr>
        <w:t>մրցակցության</w:t>
      </w:r>
      <w:r w:rsidR="007E7500" w:rsidRPr="00490D05">
        <w:rPr>
          <w:rFonts w:ascii="GHEA Grapalat" w:hAnsi="GHEA Grapalat" w:cs="Sylfaen"/>
          <w:szCs w:val="24"/>
          <w:lang w:val="hy-AM"/>
        </w:rPr>
        <w:t>,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գերիշխող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դիրքի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չարաշահման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հակամրցակցային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համաձայնության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բացակայության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մասին</w:t>
      </w:r>
      <w:r w:rsidRPr="00490D05">
        <w:rPr>
          <w:rFonts w:ascii="GHEA Grapalat" w:hAnsi="GHEA Grapalat" w:cs="Sylfaen"/>
          <w:szCs w:val="24"/>
          <w:lang w:val="hy-AM"/>
        </w:rPr>
        <w:t xml:space="preserve">. </w:t>
      </w:r>
    </w:p>
    <w:p w14:paraId="27B20474" w14:textId="77777777" w:rsidR="0059404D" w:rsidRPr="00490D05" w:rsidRDefault="003850A0" w:rsidP="003850A0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4" w:name="_Hlk9261892"/>
      <w:bookmarkEnd w:id="3"/>
      <w:r w:rsidRPr="00490D05">
        <w:rPr>
          <w:rFonts w:ascii="GHEA Grapalat" w:hAnsi="GHEA Grapalat" w:cs="Arial"/>
          <w:szCs w:val="24"/>
          <w:lang w:val="hy-AM"/>
        </w:rPr>
        <w:t>դ</w:t>
      </w:r>
      <w:r w:rsidRPr="00490D05">
        <w:rPr>
          <w:rFonts w:ascii="GHEA Grapalat" w:hAnsi="GHEA Grapalat" w:cs="Sylfaen"/>
          <w:szCs w:val="24"/>
          <w:lang w:val="hy-AM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հայտարարություն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շրջանակում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իրեն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փոխկապակցված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անձանց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  <w:lang w:val="hy-AM"/>
        </w:rPr>
        <w:t xml:space="preserve"> (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  <w:lang w:val="hy-AM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իր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կողմից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հիմնադրված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ավելի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քան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հիսուն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տոկոս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իրեն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պատկանող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բաժնեմաս</w:t>
      </w:r>
      <w:r w:rsidRPr="00490D05">
        <w:rPr>
          <w:rFonts w:ascii="GHEA Grapalat" w:hAnsi="GHEA Grapalat" w:cs="Sylfaen"/>
          <w:szCs w:val="24"/>
          <w:lang w:val="hy-AM"/>
        </w:rPr>
        <w:t xml:space="preserve"> (</w:t>
      </w:r>
      <w:r w:rsidRPr="00490D05">
        <w:rPr>
          <w:rFonts w:ascii="GHEA Grapalat" w:hAnsi="GHEA Grapalat" w:cs="Arial"/>
          <w:szCs w:val="24"/>
          <w:lang w:val="hy-AM"/>
        </w:rPr>
        <w:t>փայաբաժին</w:t>
      </w:r>
      <w:r w:rsidRPr="00490D05">
        <w:rPr>
          <w:rFonts w:ascii="GHEA Grapalat" w:hAnsi="GHEA Grapalat" w:cs="Sylfaen"/>
          <w:szCs w:val="24"/>
          <w:lang w:val="hy-AM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ունեցող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կազմակերպությունների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միաժամանակյա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մասնակցության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բացակայության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մասին</w:t>
      </w:r>
      <w:r w:rsidRPr="00490D05">
        <w:rPr>
          <w:rFonts w:ascii="GHEA Grapalat" w:hAnsi="GHEA Grapalat" w:cs="Sylfaen"/>
          <w:szCs w:val="24"/>
          <w:lang w:val="hy-AM"/>
        </w:rPr>
        <w:t>.</w:t>
      </w:r>
    </w:p>
    <w:p w14:paraId="2E3A6AFC" w14:textId="77777777" w:rsidR="00323B47" w:rsidRPr="00490D05" w:rsidRDefault="00323B47" w:rsidP="00323B47">
      <w:pPr>
        <w:pStyle w:val="norm"/>
        <w:spacing w:line="240" w:lineRule="auto"/>
        <w:ind w:firstLine="630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ե</w:t>
      </w:r>
      <w:r w:rsidRPr="00490D05">
        <w:rPr>
          <w:rFonts w:ascii="GHEA Grapalat" w:hAnsi="GHEA Grapalat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իրական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շահառուների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վերաբերյալ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հայտարարագիր՝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համաձայն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հավելված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1.2-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Հայտարարագիր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չի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անհատ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ձեռնարկատեր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ֆիզիկական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անձ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:. </w:t>
      </w: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պարբերությամբ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հայտարարագիրը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բացելուց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հետո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ավտոմատ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եղանակով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հրապարակվում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համակարգում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պայմանագիր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միաժամանակ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հրապարակվում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տեղեկագրում։</w:t>
      </w:r>
      <w:r w:rsidRPr="00490D05">
        <w:rPr>
          <w:rStyle w:val="FootnoteReference"/>
          <w:rFonts w:ascii="GHEA Grapalat" w:hAnsi="GHEA Grapalat" w:cs="Sylfaen"/>
          <w:sz w:val="20"/>
          <w:lang w:val="hy-AM"/>
        </w:rPr>
        <w:footnoteReference w:id="2"/>
      </w:r>
    </w:p>
    <w:p w14:paraId="032DBE71" w14:textId="77777777" w:rsidR="00B67CCD" w:rsidRPr="00490D05" w:rsidRDefault="00246F46" w:rsidP="005624A7">
      <w:pPr>
        <w:pStyle w:val="norm"/>
        <w:spacing w:line="240" w:lineRule="auto"/>
        <w:ind w:firstLine="630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bookmarkEnd w:id="4"/>
      <w:r w:rsidR="003850A0" w:rsidRPr="00490D05">
        <w:rPr>
          <w:rFonts w:ascii="GHEA Grapalat" w:hAnsi="GHEA Grapalat" w:cs="Sylfaen"/>
          <w:sz w:val="20"/>
          <w:szCs w:val="24"/>
          <w:lang w:val="hy-AM" w:eastAsia="en-US"/>
        </w:rPr>
        <w:t>2</w:t>
      </w:r>
      <w:r w:rsidR="003E3FD0" w:rsidRPr="00490D05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="00B67CCD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7117B" w:rsidRPr="00490D05">
        <w:rPr>
          <w:rFonts w:ascii="GHEA Grapalat" w:hAnsi="GHEA Grapalat" w:cs="Arial"/>
          <w:sz w:val="20"/>
          <w:szCs w:val="24"/>
          <w:lang w:val="hy-AM" w:eastAsia="en-US"/>
        </w:rPr>
        <w:t>իր</w:t>
      </w:r>
      <w:r w:rsidR="0047117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7117B" w:rsidRPr="00490D05">
        <w:rPr>
          <w:rFonts w:ascii="GHEA Grapalat" w:hAnsi="GHEA Grapalat" w:cs="Arial"/>
          <w:sz w:val="20"/>
          <w:szCs w:val="24"/>
          <w:lang w:val="hy-AM" w:eastAsia="en-US"/>
        </w:rPr>
        <w:t>կողմից</w:t>
      </w:r>
      <w:r w:rsidR="0047117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7117B" w:rsidRPr="00490D05">
        <w:rPr>
          <w:rFonts w:ascii="GHEA Grapalat" w:hAnsi="GHEA Grapalat" w:cs="Arial"/>
          <w:sz w:val="20"/>
          <w:szCs w:val="24"/>
          <w:lang w:val="hy-AM" w:eastAsia="en-US"/>
        </w:rPr>
        <w:t>հաստատված</w:t>
      </w:r>
      <w:r w:rsidR="0047117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B67CCD"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="00B67CCD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B67CCD" w:rsidRPr="00490D05">
        <w:rPr>
          <w:rFonts w:ascii="GHEA Grapalat" w:hAnsi="GHEA Grapalat" w:cs="Arial"/>
          <w:sz w:val="20"/>
          <w:szCs w:val="24"/>
          <w:lang w:val="hy-AM" w:eastAsia="en-US"/>
        </w:rPr>
        <w:t>առաջարկ</w:t>
      </w:r>
      <w:r w:rsidR="005624A7" w:rsidRPr="00490D05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14:paraId="5F946690" w14:textId="5C7FAEDF" w:rsidR="000845F6" w:rsidRPr="00490D05" w:rsidRDefault="00E326DD" w:rsidP="00882B3F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="009F21B2" w:rsidRPr="00490D05">
        <w:rPr>
          <w:rFonts w:ascii="GHEA Grapalat" w:hAnsi="GHEA Grapalat" w:cs="Sylfaen"/>
          <w:sz w:val="20"/>
          <w:lang w:val="hy-AM"/>
        </w:rPr>
        <w:t>4</w:t>
      </w:r>
      <w:r w:rsidR="003E3FD0" w:rsidRPr="00490D05">
        <w:rPr>
          <w:rFonts w:ascii="GHEA Grapalat" w:hAnsi="GHEA Grapalat" w:cs="Sylfaen"/>
          <w:sz w:val="20"/>
          <w:lang w:val="hy-AM"/>
        </w:rPr>
        <w:t>)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գործակալության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պայմանագրի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պատճենը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և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դրա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կողմ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հանդիսացող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անձի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տվյալները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,  </w:t>
      </w:r>
      <w:r w:rsidR="000845F6" w:rsidRPr="00490D05">
        <w:rPr>
          <w:rFonts w:ascii="GHEA Grapalat" w:hAnsi="GHEA Grapalat" w:cs="Arial"/>
          <w:sz w:val="20"/>
          <w:lang w:val="hy-AM"/>
        </w:rPr>
        <w:t>եթե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F97D3E" w:rsidRPr="00490D05">
        <w:rPr>
          <w:rFonts w:ascii="GHEA Grapalat" w:hAnsi="GHEA Grapalat" w:cs="Arial"/>
          <w:sz w:val="20"/>
          <w:lang w:val="hy-AM"/>
        </w:rPr>
        <w:t>կնքվելիք</w:t>
      </w:r>
      <w:r w:rsidR="00F97D3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պայմանագիրն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իրականացվելու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է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գործակալության</w:t>
      </w:r>
      <w:r w:rsidR="000845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0845F6" w:rsidRPr="00490D05">
        <w:rPr>
          <w:rFonts w:ascii="GHEA Grapalat" w:hAnsi="GHEA Grapalat" w:cs="Arial"/>
          <w:sz w:val="20"/>
          <w:lang w:val="hy-AM"/>
        </w:rPr>
        <w:t>միջոցով</w:t>
      </w:r>
      <w:r w:rsidR="000845F6" w:rsidRPr="00490D05">
        <w:rPr>
          <w:rFonts w:ascii="GHEA Grapalat" w:hAnsi="GHEA Grapalat" w:cs="Sylfaen"/>
          <w:sz w:val="20"/>
          <w:lang w:val="hy-AM"/>
        </w:rPr>
        <w:t>:</w:t>
      </w:r>
    </w:p>
    <w:p w14:paraId="5B2F8BF3" w14:textId="77777777" w:rsidR="000845F6" w:rsidRPr="00490D05" w:rsidRDefault="009F21B2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5</w:t>
      </w:r>
      <w:r w:rsidR="003E3FD0" w:rsidRPr="00490D05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</w:t>
      </w:r>
      <w:r w:rsidR="00B32124" w:rsidRPr="00490D05">
        <w:rPr>
          <w:rFonts w:ascii="GHEA Grapalat" w:hAnsi="GHEA Grapalat" w:cs="Arial"/>
          <w:sz w:val="20"/>
          <w:szCs w:val="24"/>
          <w:lang w:val="hy-AM" w:eastAsia="en-US"/>
        </w:rPr>
        <w:t>րի</w:t>
      </w:r>
      <w:r w:rsidR="00B32124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B32124" w:rsidRPr="00490D05">
        <w:rPr>
          <w:rFonts w:ascii="GHEA Grapalat" w:hAnsi="GHEA Grapalat" w:cs="Arial"/>
          <w:sz w:val="20"/>
          <w:szCs w:val="24"/>
          <w:lang w:val="hy-AM" w:eastAsia="en-US"/>
        </w:rPr>
        <w:t>պատճենը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F97D3E"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մասնակիցները</w:t>
      </w:r>
      <w:r w:rsidR="00F97D3E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F97D3E" w:rsidRPr="00490D05">
        <w:rPr>
          <w:rFonts w:ascii="GHEA Grapalat" w:hAnsi="GHEA Grapalat" w:cs="Arial"/>
          <w:sz w:val="20"/>
          <w:szCs w:val="24"/>
          <w:lang w:val="hy-AM" w:eastAsia="en-US"/>
        </w:rPr>
        <w:t>սույն</w:t>
      </w:r>
      <w:r w:rsidR="00F97D3E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ընթացակարգին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մասնակցում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F97D3E"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="00F97D3E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կարգով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="002B0AEA" w:rsidRPr="00490D05">
        <w:rPr>
          <w:rFonts w:ascii="GHEA Grapalat" w:hAnsi="GHEA Grapalat" w:cs="Arial"/>
          <w:sz w:val="20"/>
          <w:szCs w:val="24"/>
          <w:lang w:val="hy-AM" w:eastAsia="en-US"/>
        </w:rPr>
        <w:t>կոնսորցիումով</w:t>
      </w:r>
      <w:r w:rsidR="002B0AEA" w:rsidRPr="00490D05">
        <w:rPr>
          <w:rFonts w:ascii="GHEA Grapalat" w:hAnsi="GHEA Grapalat" w:cs="Sylfaen"/>
          <w:sz w:val="20"/>
          <w:szCs w:val="24"/>
          <w:lang w:val="hy-AM" w:eastAsia="en-US"/>
        </w:rPr>
        <w:t>):</w:t>
      </w:r>
    </w:p>
    <w:p w14:paraId="4A18DE8A" w14:textId="77777777" w:rsidR="00E410D5" w:rsidRPr="00490D05" w:rsidRDefault="00E410D5" w:rsidP="00E410D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bookmarkStart w:id="5" w:name="_Hlk9262052"/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Ընդ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որում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կարգով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կոնսորցիումով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)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ընթացակարգին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մասնակցելու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դեպքում՝</w:t>
      </w:r>
    </w:p>
    <w:p w14:paraId="371E383D" w14:textId="77777777" w:rsidR="00E410D5" w:rsidRPr="00490D05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կողմերից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որևէ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մեկը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չի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կարող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ընթացակարգին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6D3D3F" w:rsidRPr="00490D05">
        <w:rPr>
          <w:rFonts w:ascii="GHEA Grapalat" w:hAnsi="GHEA Grapalat" w:cs="Sylfaen"/>
          <w:sz w:val="20"/>
          <w:szCs w:val="24"/>
          <w:lang w:val="hy-AM" w:eastAsia="en-US"/>
        </w:rPr>
        <w:t>(</w:t>
      </w:r>
      <w:r w:rsidR="006D3D3F" w:rsidRPr="00490D05">
        <w:rPr>
          <w:rFonts w:ascii="GHEA Grapalat" w:hAnsi="GHEA Grapalat" w:cs="Arial"/>
          <w:sz w:val="20"/>
          <w:szCs w:val="24"/>
          <w:lang w:val="hy-AM" w:eastAsia="en-US"/>
        </w:rPr>
        <w:t>միևնույն</w:t>
      </w:r>
      <w:r w:rsidR="006D3D3F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6D3D3F" w:rsidRPr="00490D05">
        <w:rPr>
          <w:rFonts w:ascii="GHEA Grapalat" w:hAnsi="GHEA Grapalat" w:cs="Arial"/>
          <w:sz w:val="20"/>
          <w:szCs w:val="24"/>
          <w:lang w:val="hy-AM" w:eastAsia="en-US"/>
        </w:rPr>
        <w:t>չափաբաժնին</w:t>
      </w:r>
      <w:r w:rsidR="006D3D3F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)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ներկայացնել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առանձին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պարբերության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պահանջի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չպահպանման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բացման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նիստում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մերժվում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ինչպես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կարգով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այնպես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առանձին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14:paraId="1D60496A" w14:textId="77777777" w:rsidR="00E410D5" w:rsidRPr="00490D05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սահմանված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մասնակիցների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ընդհանուր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վարում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առանձին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ապա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իսկ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պայմանագիր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կնքվելու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վճարումները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կատարվում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այդ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երբ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նախատեսվում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ընդհանուր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վարելիս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յուրաքանչյուր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իրավունք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ունի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գործել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բոլոր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մասնակիցների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անունից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ապա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պայմանագիր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կնքվելու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դրա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հիման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վրա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վճարումները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կատարվում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ներկայացրած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bookmarkEnd w:id="5"/>
    <w:p w14:paraId="11ED2567" w14:textId="77777777" w:rsidR="00F93C26" w:rsidRPr="00490D05" w:rsidRDefault="00F93C26" w:rsidP="00EF3662">
      <w:pPr>
        <w:jc w:val="center"/>
        <w:rPr>
          <w:rFonts w:ascii="GHEA Grapalat" w:hAnsi="GHEA Grapalat"/>
          <w:b/>
          <w:sz w:val="20"/>
          <w:lang w:val="hy-AM"/>
        </w:rPr>
      </w:pPr>
    </w:p>
    <w:p w14:paraId="51C0953E" w14:textId="77777777" w:rsidR="00F93C26" w:rsidRPr="00490D05" w:rsidRDefault="00F93C26" w:rsidP="00EF3662">
      <w:pPr>
        <w:jc w:val="center"/>
        <w:rPr>
          <w:rFonts w:ascii="GHEA Grapalat" w:hAnsi="GHEA Grapalat"/>
          <w:b/>
          <w:sz w:val="20"/>
          <w:lang w:val="hy-AM"/>
        </w:rPr>
      </w:pPr>
    </w:p>
    <w:p w14:paraId="642A4789" w14:textId="77777777" w:rsidR="00A45946" w:rsidRPr="00490D05" w:rsidRDefault="00C8055A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490D05">
        <w:rPr>
          <w:rFonts w:ascii="GHEA Grapalat" w:hAnsi="GHEA Grapalat"/>
          <w:b/>
          <w:sz w:val="20"/>
          <w:lang w:val="es-ES"/>
        </w:rPr>
        <w:t>5</w:t>
      </w:r>
      <w:r w:rsidR="00A45946" w:rsidRPr="00490D05">
        <w:rPr>
          <w:rFonts w:ascii="GHEA Grapalat" w:hAnsi="GHEA Grapalat"/>
          <w:b/>
          <w:sz w:val="20"/>
          <w:lang w:val="es-ES"/>
        </w:rPr>
        <w:t xml:space="preserve">.   </w:t>
      </w:r>
      <w:r w:rsidR="00A45946" w:rsidRPr="00490D05">
        <w:rPr>
          <w:rFonts w:ascii="GHEA Grapalat" w:hAnsi="GHEA Grapalat" w:cs="Arial"/>
          <w:b/>
          <w:sz w:val="20"/>
          <w:lang w:val="es-ES"/>
        </w:rPr>
        <w:t xml:space="preserve">ՀԱՅՏԻ   ԳՆԱՅԻՆ  ԱՌԱՋԱՐԿԸ </w:t>
      </w:r>
    </w:p>
    <w:p w14:paraId="45072EB5" w14:textId="77777777" w:rsidR="00A45946" w:rsidRPr="00490D05" w:rsidRDefault="00A45946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14:paraId="3F97AAB9" w14:textId="77777777" w:rsidR="00A45946" w:rsidRPr="00490D05" w:rsidRDefault="00C8055A" w:rsidP="00EF3662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490D05">
        <w:rPr>
          <w:rFonts w:ascii="GHEA Grapalat" w:hAnsi="GHEA Grapalat" w:cs="Sylfaen"/>
          <w:sz w:val="20"/>
          <w:lang w:val="es-ES"/>
        </w:rPr>
        <w:lastRenderedPageBreak/>
        <w:t>5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.1 </w:t>
      </w:r>
      <w:r w:rsidR="00A45946" w:rsidRPr="00490D05">
        <w:rPr>
          <w:rFonts w:ascii="GHEA Grapalat" w:hAnsi="GHEA Grapalat" w:cs="Arial"/>
          <w:sz w:val="20"/>
          <w:lang w:val="hy-AM"/>
        </w:rPr>
        <w:t>Առաջարկվող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գինը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7367E3" w:rsidRPr="00490D05">
        <w:rPr>
          <w:rFonts w:ascii="GHEA Grapalat" w:hAnsi="GHEA Grapalat" w:cs="Arial"/>
          <w:sz w:val="20"/>
          <w:lang w:val="es-ES"/>
        </w:rPr>
        <w:t>ծառայության</w:t>
      </w:r>
      <w:r w:rsidR="007367E3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արժեքից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բացի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ներառում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է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փոխադրման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hy-AM"/>
        </w:rPr>
        <w:t>ապահովագրման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hy-AM"/>
        </w:rPr>
        <w:t>տուրքերի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hy-AM"/>
        </w:rPr>
        <w:t>հարկերի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hy-AM"/>
        </w:rPr>
        <w:t>այլ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վճարումների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գծով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ծախսերը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և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չի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կարող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պակաս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լինել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դրանց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ինքնարժեքից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: </w:t>
      </w:r>
      <w:r w:rsidR="00A45946" w:rsidRPr="00490D05">
        <w:rPr>
          <w:rFonts w:ascii="GHEA Grapalat" w:hAnsi="GHEA Grapalat" w:cs="Arial"/>
          <w:sz w:val="20"/>
          <w:lang w:val="hy-AM"/>
        </w:rPr>
        <w:t>Առաջարկվող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գնի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 </w:t>
      </w:r>
      <w:r w:rsidR="00A45946" w:rsidRPr="00490D05">
        <w:rPr>
          <w:rFonts w:ascii="GHEA Grapalat" w:hAnsi="GHEA Grapalat" w:cs="Arial"/>
          <w:sz w:val="20"/>
          <w:lang w:val="hy-AM"/>
        </w:rPr>
        <w:t>հաշվարկը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պետք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է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ներկայացվի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հայտով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220C7C" w:rsidRPr="00490D05">
        <w:rPr>
          <w:rFonts w:ascii="GHEA Grapalat" w:hAnsi="GHEA Grapalat" w:cs="Arial"/>
          <w:sz w:val="20"/>
          <w:lang w:val="es-ES"/>
        </w:rPr>
        <w:t>հ</w:t>
      </w:r>
      <w:r w:rsidR="00A45946" w:rsidRPr="00490D05">
        <w:rPr>
          <w:rFonts w:ascii="GHEA Grapalat" w:hAnsi="GHEA Grapalat" w:cs="Arial"/>
          <w:sz w:val="20"/>
          <w:lang w:val="es-ES"/>
        </w:rPr>
        <w:t>ամակարգի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միջոցով</w:t>
      </w:r>
      <w:r w:rsidR="00A45946" w:rsidRPr="00490D05">
        <w:rPr>
          <w:rFonts w:ascii="GHEA Grapalat" w:hAnsi="GHEA Grapalat"/>
          <w:sz w:val="20"/>
          <w:lang w:val="es-ES"/>
        </w:rPr>
        <w:t>:</w:t>
      </w:r>
    </w:p>
    <w:p w14:paraId="387D544C" w14:textId="77777777" w:rsidR="00337F3C" w:rsidRPr="00490D05" w:rsidRDefault="00C8055A" w:rsidP="00337F3C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490D05">
        <w:rPr>
          <w:rFonts w:ascii="GHEA Grapalat" w:hAnsi="GHEA Grapalat"/>
          <w:sz w:val="20"/>
          <w:lang w:val="es-ES"/>
        </w:rPr>
        <w:t>5</w:t>
      </w:r>
      <w:r w:rsidR="00A45946" w:rsidRPr="00490D05">
        <w:rPr>
          <w:rFonts w:ascii="GHEA Grapalat" w:hAnsi="GHEA Grapalat"/>
          <w:sz w:val="20"/>
          <w:lang w:val="es-ES"/>
        </w:rPr>
        <w:t>.</w:t>
      </w:r>
      <w:r w:rsidR="00A45946" w:rsidRPr="00490D05">
        <w:rPr>
          <w:rFonts w:ascii="GHEA Grapalat" w:hAnsi="GHEA Grapalat"/>
          <w:sz w:val="20"/>
          <w:lang w:val="hy-AM"/>
        </w:rPr>
        <w:t>2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Մասնակիցը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առաջարկը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ներկայացնում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534DB" w:rsidRPr="00490D05">
        <w:rPr>
          <w:rFonts w:ascii="GHEA Grapalat" w:hAnsi="GHEA Grapalat" w:cs="Arial"/>
          <w:sz w:val="20"/>
          <w:szCs w:val="24"/>
          <w:lang w:val="hy-AM" w:eastAsia="en-US"/>
        </w:rPr>
        <w:t>արժեք</w:t>
      </w:r>
      <w:r w:rsidR="004534D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="004534DB" w:rsidRPr="00490D05">
        <w:rPr>
          <w:rFonts w:ascii="GHEA Grapalat" w:hAnsi="GHEA Grapalat" w:cs="Arial"/>
          <w:sz w:val="20"/>
          <w:szCs w:val="24"/>
          <w:lang w:val="hy-AM" w:eastAsia="en-US"/>
        </w:rPr>
        <w:t>ինքնարժեքի</w:t>
      </w:r>
      <w:r w:rsidR="004534D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534DB"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="004534D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534DB" w:rsidRPr="00490D05">
        <w:rPr>
          <w:rFonts w:ascii="GHEA Grapalat" w:hAnsi="GHEA Grapalat" w:cs="Arial"/>
          <w:sz w:val="20"/>
          <w:szCs w:val="24"/>
          <w:lang w:val="hy-AM" w:eastAsia="en-US"/>
        </w:rPr>
        <w:t>կանխատեսվող</w:t>
      </w:r>
      <w:r w:rsidR="004534D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534DB" w:rsidRPr="00490D05">
        <w:rPr>
          <w:rFonts w:ascii="GHEA Grapalat" w:hAnsi="GHEA Grapalat" w:cs="Arial"/>
          <w:sz w:val="20"/>
          <w:szCs w:val="24"/>
          <w:lang w:val="hy-AM" w:eastAsia="en-US"/>
        </w:rPr>
        <w:t>շահույթի</w:t>
      </w:r>
      <w:r w:rsidR="004534D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534DB" w:rsidRPr="00490D05">
        <w:rPr>
          <w:rFonts w:ascii="GHEA Grapalat" w:hAnsi="GHEA Grapalat" w:cs="Arial"/>
          <w:sz w:val="20"/>
          <w:szCs w:val="24"/>
          <w:lang w:val="hy-AM" w:eastAsia="en-US"/>
        </w:rPr>
        <w:t>հանրագումարը</w:t>
      </w:r>
      <w:r w:rsidR="004534DB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)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ավելացված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արժեքի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հարկ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ընդհանրական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բաղադրիչներից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բաղկացած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հաշվարկի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ձևով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="005855C3" w:rsidRPr="00490D05">
        <w:rPr>
          <w:rFonts w:ascii="GHEA Grapalat" w:hAnsi="GHEA Grapalat" w:cs="Arial"/>
          <w:sz w:val="20"/>
          <w:szCs w:val="24"/>
          <w:lang w:eastAsia="en-US"/>
        </w:rPr>
        <w:t>Ա</w:t>
      </w:r>
      <w:r w:rsidR="005855C3" w:rsidRPr="00490D05">
        <w:rPr>
          <w:rFonts w:ascii="GHEA Grapalat" w:hAnsi="GHEA Grapalat" w:cs="Arial"/>
          <w:sz w:val="20"/>
          <w:szCs w:val="24"/>
          <w:lang w:val="hy-AM" w:eastAsia="en-US"/>
        </w:rPr>
        <w:t>րժեքի</w:t>
      </w:r>
      <w:r w:rsidR="005855C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բաղադրիչների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հաշվարկ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բացվածք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կամ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այլ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մանրամասներ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չեն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պահանջվում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ներկայացվում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20C7C" w:rsidRPr="00490D05">
        <w:rPr>
          <w:rFonts w:ascii="GHEA Grapalat" w:hAnsi="GHEA Grapalat" w:cs="Arial"/>
          <w:sz w:val="20"/>
          <w:szCs w:val="24"/>
          <w:lang w:eastAsia="en-US"/>
        </w:rPr>
        <w:t>մ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ասնակիցը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տվյալ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գործարքի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գծով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Հայաստանի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Հանրապետության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պետական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բյուջե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պետք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վճարի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ավելացված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արժեքի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հարկ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ապա</w:t>
      </w:r>
      <w:r w:rsidR="00A45946" w:rsidRPr="00490D05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ru-RU"/>
        </w:rPr>
        <w:t>ներկայաց</w:t>
      </w:r>
      <w:r w:rsidR="00A45946" w:rsidRPr="00490D05">
        <w:rPr>
          <w:rFonts w:ascii="GHEA Grapalat" w:hAnsi="GHEA Grapalat" w:cs="Arial"/>
          <w:sz w:val="20"/>
        </w:rPr>
        <w:t>վող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ru-RU"/>
        </w:rPr>
        <w:t>գնային</w:t>
      </w:r>
      <w:r w:rsidR="00A45946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ru-RU"/>
        </w:rPr>
        <w:t>առաջարկում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առանձնացված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տողով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նախատեսվում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այդ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հարկատեսակի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գծով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վճարվելիք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գումարի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չափը</w:t>
      </w:r>
      <w:r w:rsidR="00A45946" w:rsidRPr="00490D05">
        <w:rPr>
          <w:rFonts w:ascii="GHEA Grapalat" w:hAnsi="GHEA Grapalat" w:cs="Sylfaen"/>
          <w:sz w:val="20"/>
          <w:szCs w:val="24"/>
          <w:lang w:val="hy-AM" w:eastAsia="en-US"/>
        </w:rPr>
        <w:t>:</w:t>
      </w:r>
      <w:r w:rsidR="00A45946" w:rsidRPr="00490D05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337F3C" w:rsidRPr="00490D05">
        <w:rPr>
          <w:rFonts w:ascii="GHEA Grapalat" w:hAnsi="GHEA Grapalat" w:cs="Arial"/>
          <w:sz w:val="20"/>
          <w:szCs w:val="24"/>
          <w:lang w:val="es-ES" w:eastAsia="en-US"/>
        </w:rPr>
        <w:t>Ընդ</w:t>
      </w:r>
      <w:r w:rsidR="00337F3C" w:rsidRPr="00490D05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337F3C" w:rsidRPr="00490D05">
        <w:rPr>
          <w:rFonts w:ascii="GHEA Grapalat" w:hAnsi="GHEA Grapalat" w:cs="Arial"/>
          <w:sz w:val="20"/>
          <w:szCs w:val="24"/>
          <w:lang w:val="es-ES" w:eastAsia="en-US"/>
        </w:rPr>
        <w:t>որում՝</w:t>
      </w:r>
    </w:p>
    <w:p w14:paraId="3B17C053" w14:textId="77777777" w:rsidR="00337F3C" w:rsidRPr="00490D05" w:rsidRDefault="00337F3C" w:rsidP="00337F3C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490D05">
        <w:rPr>
          <w:rFonts w:ascii="GHEA Grapalat" w:hAnsi="GHEA Grapalat" w:cs="Arial"/>
          <w:sz w:val="20"/>
          <w:szCs w:val="24"/>
          <w:lang w:eastAsia="en-US"/>
        </w:rPr>
        <w:t>ա</w:t>
      </w:r>
      <w:r w:rsidRPr="00490D05">
        <w:rPr>
          <w:rFonts w:ascii="GHEA Grapalat" w:hAnsi="GHEA Grapalat" w:cs="Sylfaen"/>
          <w:sz w:val="20"/>
          <w:szCs w:val="24"/>
          <w:lang w:val="es-ES" w:eastAsia="en-US"/>
        </w:rPr>
        <w:t xml:space="preserve">) </w:t>
      </w:r>
      <w:proofErr w:type="gramStart"/>
      <w:r w:rsidRPr="00490D05">
        <w:rPr>
          <w:rFonts w:ascii="GHEA Grapalat" w:hAnsi="GHEA Grapalat" w:cs="Arial"/>
          <w:sz w:val="20"/>
          <w:szCs w:val="24"/>
          <w:lang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ասնակիցների</w:t>
      </w:r>
      <w:proofErr w:type="gramEnd"/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առաջարկների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գնահատում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ու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համեմատումն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իրականացվում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առանց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կետում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հարկի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գումարի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հաշվարկման</w:t>
      </w:r>
      <w:r w:rsidRPr="00490D05">
        <w:rPr>
          <w:rFonts w:ascii="GHEA Grapalat" w:hAnsi="GHEA Grapalat" w:cs="Sylfaen"/>
          <w:sz w:val="20"/>
          <w:szCs w:val="24"/>
          <w:lang w:val="es-ES" w:eastAsia="en-US"/>
        </w:rPr>
        <w:t>.</w:t>
      </w:r>
    </w:p>
    <w:p w14:paraId="462A6725" w14:textId="77777777" w:rsidR="00B95FE0" w:rsidRPr="00490D05" w:rsidRDefault="00B95FE0" w:rsidP="006C1D2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</w:t>
      </w:r>
      <w:r w:rsidR="00A45946" w:rsidRPr="00490D05">
        <w:rPr>
          <w:rFonts w:ascii="GHEA Grapalat" w:hAnsi="GHEA Grapalat" w:cs="Arial"/>
          <w:sz w:val="20"/>
          <w:szCs w:val="24"/>
          <w:lang w:val="hy-AM" w:eastAsia="en-US"/>
        </w:rPr>
        <w:t>ասնակ</w:t>
      </w:r>
      <w:r w:rsidR="004A3507" w:rsidRPr="00490D05">
        <w:rPr>
          <w:rFonts w:ascii="GHEA Grapalat" w:hAnsi="GHEA Grapalat" w:cs="Arial"/>
          <w:sz w:val="20"/>
          <w:szCs w:val="24"/>
          <w:lang w:val="hy-AM" w:eastAsia="en-US"/>
        </w:rPr>
        <w:t>ցի</w:t>
      </w:r>
      <w:r w:rsidR="004A3507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ենթակա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չէ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մերժման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`</w:t>
      </w:r>
    </w:p>
    <w:p w14:paraId="63C3BE85" w14:textId="77777777" w:rsidR="00B95FE0" w:rsidRPr="00490D05" w:rsidRDefault="00B95FE0" w:rsidP="00877F7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052F61" w:rsidRPr="00490D05">
        <w:rPr>
          <w:rFonts w:ascii="GHEA Grapalat" w:hAnsi="GHEA Grapalat" w:cs="Arial"/>
          <w:sz w:val="20"/>
          <w:szCs w:val="24"/>
          <w:lang w:val="hy-AM" w:eastAsia="en-US"/>
        </w:rPr>
        <w:t>արժեք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ավելացված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արժեքի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հարկ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սյունակները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լրացված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միայն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թվերով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իսկ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ընդհանուր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սյունակը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տառերով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թվերով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միայն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տառերով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14:paraId="6770EA7A" w14:textId="77777777" w:rsidR="00B95FE0" w:rsidRPr="00490D05" w:rsidRDefault="00B95FE0" w:rsidP="00C75A7D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բ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2084B" w:rsidRPr="00490D05">
        <w:rPr>
          <w:rFonts w:ascii="GHEA Grapalat" w:hAnsi="GHEA Grapalat" w:cs="Arial"/>
          <w:sz w:val="20"/>
          <w:szCs w:val="24"/>
          <w:lang w:val="hy-AM" w:eastAsia="en-US"/>
        </w:rPr>
        <w:t>արժեք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ավելացված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արժեքի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հարկ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սյունակներում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տառերով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թվերով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գումարների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միջև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առկա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անհամապատասխանություն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սակայն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տառերով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թվերով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գումարներից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որևէ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մեկի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հանրագումարը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համապատասխանում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ընդհանուր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սյունակում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տառերով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գումարին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14:paraId="71E03551" w14:textId="77777777" w:rsidR="00A45946" w:rsidRPr="00490D05" w:rsidRDefault="00B95FE0" w:rsidP="001E17BA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չափաբաժնի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սխալ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սակայն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առարկայի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անվանումը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ճիշտ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լրացված</w:t>
      </w:r>
      <w:r w:rsidR="008128C9" w:rsidRPr="00490D05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14:paraId="416A4CF3" w14:textId="77777777" w:rsidR="00A63118" w:rsidRPr="00490D05" w:rsidRDefault="00A63118" w:rsidP="00972668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      </w:t>
      </w:r>
      <w:r w:rsidRPr="00490D05">
        <w:rPr>
          <w:rFonts w:ascii="GHEA Grapalat" w:hAnsi="GHEA Grapalat" w:cs="Arial"/>
          <w:sz w:val="20"/>
          <w:lang w:val="hy-AM"/>
        </w:rPr>
        <w:t>դ</w:t>
      </w:r>
      <w:r w:rsidRPr="00490D05">
        <w:rPr>
          <w:rFonts w:ascii="GHEA Grapalat" w:hAnsi="GHEA Grapalat" w:cs="Sylfaen"/>
          <w:sz w:val="20"/>
          <w:lang w:val="hy-AM"/>
        </w:rPr>
        <w:t xml:space="preserve">. </w:t>
      </w:r>
      <w:r w:rsidRPr="00490D05">
        <w:rPr>
          <w:rFonts w:ascii="GHEA Grapalat" w:hAnsi="GHEA Grapalat" w:cs="Arial"/>
          <w:sz w:val="20"/>
          <w:lang w:val="hy-AM"/>
        </w:rPr>
        <w:t>գնային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առաջարկի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արժեք</w:t>
      </w:r>
      <w:r w:rsidR="00D36A0F" w:rsidRPr="00490D05">
        <w:rPr>
          <w:rFonts w:ascii="GHEA Grapalat" w:hAnsi="GHEA Grapalat" w:cs="Sylfaen"/>
          <w:sz w:val="20"/>
          <w:lang w:val="hy-AM"/>
        </w:rPr>
        <w:t>,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արժեքի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ընդհանուր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սյունակներում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տառերով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թվերով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լումաները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կլորացված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տասնորդականը՝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ներքև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ամբողջ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թիվը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տասնորդական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դրանից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ավելին՝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ամբողջ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թիվը</w:t>
      </w:r>
      <w:r w:rsidRPr="00490D05">
        <w:rPr>
          <w:rFonts w:ascii="GHEA Grapalat" w:hAnsi="GHEA Grapalat" w:cs="Sylfaen"/>
          <w:sz w:val="20"/>
          <w:lang w:val="hy-AM"/>
        </w:rPr>
        <w:t xml:space="preserve">.  </w:t>
      </w:r>
    </w:p>
    <w:p w14:paraId="2616EF1B" w14:textId="77777777" w:rsidR="00A63118" w:rsidRPr="00490D05" w:rsidRDefault="00A63118" w:rsidP="00972668">
      <w:pPr>
        <w:tabs>
          <w:tab w:val="left" w:pos="0"/>
        </w:tabs>
        <w:ind w:firstLine="36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       </w:t>
      </w:r>
      <w:r w:rsidRPr="00490D05">
        <w:rPr>
          <w:rFonts w:ascii="GHEA Grapalat" w:hAnsi="GHEA Grapalat" w:cs="Arial"/>
          <w:sz w:val="20"/>
          <w:lang w:val="hy-AM"/>
        </w:rPr>
        <w:t>ե</w:t>
      </w:r>
      <w:r w:rsidRPr="00490D05">
        <w:rPr>
          <w:rFonts w:ascii="GHEA Grapalat" w:hAnsi="GHEA Grapalat" w:cs="Sylfaen"/>
          <w:sz w:val="20"/>
          <w:lang w:val="hy-AM"/>
        </w:rPr>
        <w:t xml:space="preserve">. </w:t>
      </w:r>
      <w:r w:rsidRPr="00490D05">
        <w:rPr>
          <w:rFonts w:ascii="GHEA Grapalat" w:hAnsi="GHEA Grapalat" w:cs="Arial"/>
          <w:sz w:val="20"/>
          <w:lang w:val="hy-AM"/>
        </w:rPr>
        <w:t>գնային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առաջարկի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արժեք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արժեքի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սյունակներում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ինչպես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թվերով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այնպես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տառերով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դրանք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միմյանց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ընդհանուր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սյունակում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տառերով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ավելորդ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բառեր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ստացվում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գոյություն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չունեցող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թիվ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պարբերության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հանձնաժողովը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գնահատելիս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արժեք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արժեքի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սյունակներում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տառերով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հանրագումարը</w:t>
      </w:r>
      <w:r w:rsidRPr="00490D05">
        <w:rPr>
          <w:rFonts w:ascii="GHEA Grapalat" w:hAnsi="GHEA Grapalat" w:cs="Sylfaen"/>
          <w:sz w:val="20"/>
          <w:lang w:val="hy-AM"/>
        </w:rPr>
        <w:t>.</w:t>
      </w:r>
    </w:p>
    <w:p w14:paraId="58DF96B4" w14:textId="77777777" w:rsidR="00A63118" w:rsidRPr="00490D05" w:rsidRDefault="00A63118" w:rsidP="00A631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զ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սյունակներում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տառերով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լրացված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գումարների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մեջ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լումաները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թվերով</w:t>
      </w:r>
      <w:r w:rsidR="008128C9" w:rsidRPr="00490D05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14:paraId="14A56490" w14:textId="77777777" w:rsidR="00A45946" w:rsidRPr="00490D05" w:rsidRDefault="00C8055A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es-ES"/>
        </w:rPr>
      </w:pPr>
      <w:r w:rsidRPr="00490D05">
        <w:rPr>
          <w:rFonts w:ascii="GHEA Grapalat" w:hAnsi="GHEA Grapalat"/>
          <w:sz w:val="20"/>
          <w:lang w:val="es-ES"/>
        </w:rPr>
        <w:t>5</w:t>
      </w:r>
      <w:r w:rsidR="00A45946" w:rsidRPr="00490D05">
        <w:rPr>
          <w:rFonts w:ascii="GHEA Grapalat" w:hAnsi="GHEA Grapalat"/>
          <w:sz w:val="20"/>
          <w:lang w:val="es-ES"/>
        </w:rPr>
        <w:t>.</w:t>
      </w:r>
      <w:r w:rsidR="00A45946" w:rsidRPr="00490D05">
        <w:rPr>
          <w:rFonts w:ascii="GHEA Grapalat" w:hAnsi="GHEA Grapalat"/>
          <w:sz w:val="20"/>
          <w:lang w:val="hy-AM"/>
        </w:rPr>
        <w:t>3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Եթե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կնքվելիք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պայմանագրի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գինը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կայուն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է</w:t>
      </w:r>
      <w:r w:rsidR="00A45946" w:rsidRPr="00490D05">
        <w:rPr>
          <w:rFonts w:ascii="GHEA Grapalat" w:hAnsi="GHEA Grapalat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es-ES"/>
        </w:rPr>
        <w:t>ապա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գնային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առաջարկը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ներկայացվում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է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մեկ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թվով՝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պայմանագրի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կատարման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համար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առաջարկվող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ընդհանուր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գնով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և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համակարգում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պարտադիր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լրացվում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է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առանց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Հայաստանի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Հանրա</w:t>
      </w:r>
      <w:r w:rsidR="00A45946" w:rsidRPr="00490D05">
        <w:rPr>
          <w:rFonts w:ascii="GHEA Grapalat" w:hAnsi="GHEA Grapalat"/>
          <w:sz w:val="20"/>
          <w:lang w:val="hy-AM"/>
        </w:rPr>
        <w:softHyphen/>
      </w:r>
      <w:r w:rsidR="00A45946" w:rsidRPr="00490D05">
        <w:rPr>
          <w:rFonts w:ascii="GHEA Grapalat" w:hAnsi="GHEA Grapalat" w:cs="Arial"/>
          <w:sz w:val="20"/>
          <w:lang w:val="hy-AM"/>
        </w:rPr>
        <w:t>պետության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պետական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բյուջե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վճարվելիք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ավելացված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արժեքի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հարկի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գումարի</w:t>
      </w:r>
      <w:r w:rsidR="00A45946" w:rsidRPr="00490D05">
        <w:rPr>
          <w:rFonts w:ascii="GHEA Grapalat" w:hAnsi="GHEA Grapalat"/>
          <w:sz w:val="20"/>
          <w:lang w:val="hy-AM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hy-AM"/>
        </w:rPr>
        <w:t>հաշվարկման</w:t>
      </w:r>
      <w:r w:rsidR="00A45946" w:rsidRPr="00490D05">
        <w:rPr>
          <w:rFonts w:ascii="GHEA Grapalat" w:hAnsi="GHEA Grapalat" w:cs="Arial"/>
          <w:sz w:val="20"/>
          <w:lang w:val="es-ES"/>
        </w:rPr>
        <w:t>։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Ընդ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որում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մասնակցից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չի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կարող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պահանջվել</w:t>
      </w:r>
      <w:r w:rsidR="00A45946" w:rsidRPr="00490D05">
        <w:rPr>
          <w:rFonts w:ascii="GHEA Grapalat" w:hAnsi="GHEA Grapalat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es-ES"/>
        </w:rPr>
        <w:t>որ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նա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ներկայացնի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գնային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առաջարկի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հիմնավորումներ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կամ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որևէ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այլ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տիպի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տեղեկություններ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կամ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փաստաթղթեր</w:t>
      </w:r>
      <w:r w:rsidR="00A45946" w:rsidRPr="00490D05">
        <w:rPr>
          <w:rFonts w:ascii="GHEA Grapalat" w:hAnsi="GHEA Grapalat"/>
          <w:sz w:val="20"/>
          <w:lang w:val="es-ES"/>
        </w:rPr>
        <w:t xml:space="preserve">, </w:t>
      </w:r>
      <w:r w:rsidR="00A45946" w:rsidRPr="00490D05">
        <w:rPr>
          <w:rFonts w:ascii="GHEA Grapalat" w:hAnsi="GHEA Grapalat" w:cs="Arial"/>
          <w:sz w:val="20"/>
          <w:lang w:val="es-ES"/>
        </w:rPr>
        <w:t>ինչպես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նաև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220C7C" w:rsidRPr="00490D05">
        <w:rPr>
          <w:rFonts w:ascii="GHEA Grapalat" w:hAnsi="GHEA Grapalat" w:cs="Arial"/>
          <w:sz w:val="20"/>
          <w:lang w:val="es-ES"/>
        </w:rPr>
        <w:t>մ</w:t>
      </w:r>
      <w:r w:rsidR="00A45946" w:rsidRPr="00490D05">
        <w:rPr>
          <w:rFonts w:ascii="GHEA Grapalat" w:hAnsi="GHEA Grapalat" w:cs="Arial"/>
          <w:sz w:val="20"/>
          <w:lang w:val="es-ES"/>
        </w:rPr>
        <w:t>ասնակցի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շահույթի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չափը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չի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կարող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հրավերով</w:t>
      </w:r>
      <w:r w:rsidR="00A45946" w:rsidRPr="00490D05">
        <w:rPr>
          <w:rFonts w:ascii="GHEA Grapalat" w:hAnsi="GHEA Grapalat"/>
          <w:sz w:val="20"/>
          <w:lang w:val="es-ES"/>
        </w:rPr>
        <w:t xml:space="preserve"> </w:t>
      </w:r>
      <w:r w:rsidR="00A45946" w:rsidRPr="00490D05">
        <w:rPr>
          <w:rFonts w:ascii="GHEA Grapalat" w:hAnsi="GHEA Grapalat" w:cs="Arial"/>
          <w:sz w:val="20"/>
          <w:lang w:val="es-ES"/>
        </w:rPr>
        <w:t>սահմանափակվել</w:t>
      </w:r>
      <w:r w:rsidR="00A45946" w:rsidRPr="00490D05">
        <w:rPr>
          <w:rFonts w:ascii="GHEA Grapalat" w:hAnsi="GHEA Grapalat"/>
          <w:sz w:val="20"/>
          <w:lang w:val="es-ES"/>
        </w:rPr>
        <w:t>:</w:t>
      </w:r>
    </w:p>
    <w:p w14:paraId="280FB4BE" w14:textId="77777777" w:rsidR="00096865" w:rsidRPr="00490D05" w:rsidRDefault="00096865" w:rsidP="00EF3662">
      <w:pPr>
        <w:pStyle w:val="BodyTextIndent2"/>
        <w:spacing w:line="240" w:lineRule="auto"/>
        <w:ind w:firstLine="567"/>
        <w:rPr>
          <w:rFonts w:ascii="GHEA Grapalat" w:hAnsi="GHEA Grapalat"/>
          <w:lang w:val="es-ES"/>
        </w:rPr>
      </w:pPr>
    </w:p>
    <w:p w14:paraId="7D959AFC" w14:textId="77777777" w:rsidR="00096865" w:rsidRPr="00490D05" w:rsidRDefault="00220C7C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490D05">
        <w:rPr>
          <w:rFonts w:ascii="GHEA Grapalat" w:hAnsi="GHEA Grapalat"/>
          <w:b/>
          <w:sz w:val="20"/>
          <w:lang w:val="es-ES"/>
        </w:rPr>
        <w:t>6</w:t>
      </w:r>
      <w:r w:rsidR="00955A1E" w:rsidRPr="00490D05">
        <w:rPr>
          <w:rFonts w:ascii="GHEA Grapalat" w:hAnsi="GHEA Grapalat"/>
          <w:b/>
          <w:sz w:val="20"/>
          <w:lang w:val="es-ES"/>
        </w:rPr>
        <w:t xml:space="preserve">. </w:t>
      </w:r>
      <w:r w:rsidR="00955A1E" w:rsidRPr="00490D05">
        <w:rPr>
          <w:rFonts w:ascii="GHEA Grapalat" w:hAnsi="GHEA Grapalat" w:cs="Arial"/>
          <w:b/>
          <w:sz w:val="20"/>
        </w:rPr>
        <w:t>ՀԱՅՏԻ</w:t>
      </w:r>
      <w:r w:rsidR="00955A1E" w:rsidRPr="00490D05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490D05">
        <w:rPr>
          <w:rFonts w:ascii="GHEA Grapalat" w:hAnsi="GHEA Grapalat" w:cs="Arial"/>
          <w:b/>
          <w:sz w:val="20"/>
        </w:rPr>
        <w:t>ԳՈՐԾՈՂՈՒԹՅԱՆ</w:t>
      </w:r>
      <w:r w:rsidR="00955A1E" w:rsidRPr="00490D05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490D05">
        <w:rPr>
          <w:rFonts w:ascii="GHEA Grapalat" w:hAnsi="GHEA Grapalat" w:cs="Arial"/>
          <w:b/>
          <w:sz w:val="20"/>
        </w:rPr>
        <w:t>ԺԱՄԿԵՏԸ</w:t>
      </w:r>
      <w:r w:rsidR="00955A1E" w:rsidRPr="00490D05">
        <w:rPr>
          <w:rFonts w:ascii="GHEA Grapalat" w:hAnsi="GHEA Grapalat"/>
          <w:b/>
          <w:sz w:val="20"/>
          <w:lang w:val="es-ES"/>
        </w:rPr>
        <w:t xml:space="preserve">, </w:t>
      </w:r>
      <w:r w:rsidR="00955A1E" w:rsidRPr="00490D05">
        <w:rPr>
          <w:rFonts w:ascii="GHEA Grapalat" w:hAnsi="GHEA Grapalat" w:cs="Arial"/>
          <w:b/>
          <w:sz w:val="20"/>
        </w:rPr>
        <w:t>ՀԱՅՏԵՐՈՒՄ</w:t>
      </w:r>
      <w:r w:rsidR="00955A1E" w:rsidRPr="00490D05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490D05">
        <w:rPr>
          <w:rFonts w:ascii="GHEA Grapalat" w:hAnsi="GHEA Grapalat" w:cs="Arial"/>
          <w:b/>
          <w:sz w:val="20"/>
        </w:rPr>
        <w:t>ՓՈՓՈԽՈՒԹՅՈՒՆ</w:t>
      </w:r>
      <w:r w:rsidR="00955A1E" w:rsidRPr="00490D05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490D05">
        <w:rPr>
          <w:rFonts w:ascii="GHEA Grapalat" w:hAnsi="GHEA Grapalat" w:cs="Arial"/>
          <w:b/>
          <w:sz w:val="20"/>
        </w:rPr>
        <w:t>ԿԱՏԱՐԵԼՈՒ</w:t>
      </w:r>
    </w:p>
    <w:p w14:paraId="6F67BE10" w14:textId="77777777" w:rsidR="00096865" w:rsidRPr="00490D05" w:rsidRDefault="00955A1E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490D05">
        <w:rPr>
          <w:rFonts w:ascii="GHEA Grapalat" w:hAnsi="GHEA Grapalat" w:cs="Arial"/>
          <w:b/>
          <w:sz w:val="20"/>
        </w:rPr>
        <w:t>ԵՎ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ԴՐԱՆՔ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ՀԵՏ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ՎԵՐՑՆԵԼՈՒ</w:t>
      </w:r>
      <w:r w:rsidRPr="00490D05">
        <w:rPr>
          <w:rFonts w:ascii="GHEA Grapalat" w:hAnsi="GHEA Grapalat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</w:rPr>
        <w:t>ԿԱՐԳԸ</w:t>
      </w:r>
    </w:p>
    <w:p w14:paraId="79F36A37" w14:textId="77777777" w:rsidR="00096865" w:rsidRPr="00490D05" w:rsidRDefault="00096865" w:rsidP="00EF3662">
      <w:pPr>
        <w:pStyle w:val="BodyTextIndent"/>
        <w:spacing w:line="240" w:lineRule="auto"/>
        <w:ind w:firstLine="567"/>
        <w:rPr>
          <w:rFonts w:ascii="GHEA Grapalat" w:hAnsi="GHEA Grapalat"/>
          <w:b/>
          <w:lang w:val="af-ZA"/>
        </w:rPr>
      </w:pPr>
    </w:p>
    <w:p w14:paraId="0A3EAA4F" w14:textId="77777777" w:rsidR="00096865" w:rsidRPr="00490D05" w:rsidRDefault="00220C7C" w:rsidP="00EF3662">
      <w:pPr>
        <w:pStyle w:val="BodyTextIndent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490D05">
        <w:rPr>
          <w:rFonts w:ascii="GHEA Grapalat" w:hAnsi="GHEA Grapalat"/>
          <w:i w:val="0"/>
          <w:lang w:val="af-ZA"/>
        </w:rPr>
        <w:t>6</w:t>
      </w:r>
      <w:r w:rsidR="00096865" w:rsidRPr="00490D05">
        <w:rPr>
          <w:rFonts w:ascii="GHEA Grapalat" w:hAnsi="GHEA Grapalat"/>
          <w:i w:val="0"/>
          <w:lang w:val="af-ZA"/>
        </w:rPr>
        <w:t>.1</w:t>
      </w:r>
      <w:r w:rsidR="00096865" w:rsidRPr="00490D05">
        <w:rPr>
          <w:rFonts w:ascii="GHEA Grapalat" w:hAnsi="GHEA Grapalat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Օրենքի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A64339" w:rsidRPr="00490D05">
        <w:rPr>
          <w:rFonts w:ascii="GHEA Grapalat" w:hAnsi="GHEA Grapalat" w:cs="Sylfaen"/>
          <w:i w:val="0"/>
          <w:szCs w:val="24"/>
          <w:lang w:val="af-ZA"/>
        </w:rPr>
        <w:t>31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>-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րդ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հոդվածի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համաձայն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հայտը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վավեր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է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մինչև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Օրենքին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համապատասխան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պայմանագրի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կնքումը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705706" w:rsidRPr="00490D05">
        <w:rPr>
          <w:rFonts w:ascii="GHEA Grapalat" w:hAnsi="GHEA Grapalat" w:cs="Arial"/>
          <w:i w:val="0"/>
          <w:szCs w:val="24"/>
          <w:lang w:val="en-US"/>
        </w:rPr>
        <w:t>մ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ասնակցի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կողմից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հայտի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հետ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վերցնելը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հայտի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մերժումը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կամ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402941" w:rsidRPr="00490D05">
        <w:rPr>
          <w:rFonts w:ascii="GHEA Grapalat" w:hAnsi="GHEA Grapalat" w:cs="Arial"/>
          <w:i w:val="0"/>
          <w:szCs w:val="24"/>
          <w:lang w:val="af-ZA"/>
        </w:rPr>
        <w:t>սույն</w:t>
      </w:r>
      <w:r w:rsidR="00402941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ընթացակարգը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չկայացած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հայտարարվելը</w:t>
      </w:r>
      <w:r w:rsidR="004D5671" w:rsidRPr="00490D05">
        <w:rPr>
          <w:rFonts w:ascii="GHEA Grapalat" w:hAnsi="GHEA Grapalat" w:cs="Arial"/>
          <w:i w:val="0"/>
          <w:szCs w:val="24"/>
          <w:lang w:val="ru-RU"/>
        </w:rPr>
        <w:t>։</w:t>
      </w:r>
    </w:p>
    <w:p w14:paraId="21184296" w14:textId="77777777" w:rsidR="00096865" w:rsidRPr="00490D05" w:rsidRDefault="00220C7C" w:rsidP="00EF3662">
      <w:pPr>
        <w:pStyle w:val="BodyTextIndent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490D05">
        <w:rPr>
          <w:rFonts w:ascii="GHEA Grapalat" w:hAnsi="GHEA Grapalat" w:cs="Sylfaen"/>
          <w:i w:val="0"/>
          <w:szCs w:val="24"/>
          <w:lang w:val="af-ZA"/>
        </w:rPr>
        <w:t>6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.2 </w:t>
      </w:r>
      <w:r w:rsidR="00F20DA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Օրենքի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A64339" w:rsidRPr="00490D05">
        <w:rPr>
          <w:rFonts w:ascii="GHEA Grapalat" w:hAnsi="GHEA Grapalat" w:cs="Sylfaen"/>
          <w:i w:val="0"/>
          <w:szCs w:val="24"/>
          <w:lang w:val="af-ZA"/>
        </w:rPr>
        <w:t>31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>-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րդ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հոդվածի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համաձայն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F70E55" w:rsidRPr="00490D05">
        <w:rPr>
          <w:rFonts w:ascii="GHEA Grapalat" w:hAnsi="GHEA Grapalat" w:cs="Arial"/>
          <w:i w:val="0"/>
          <w:szCs w:val="24"/>
          <w:lang w:val="en-US"/>
        </w:rPr>
        <w:t>մ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ասնակիցը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մինչև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սույն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հրավերի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490D05">
        <w:rPr>
          <w:rFonts w:ascii="GHEA Grapalat" w:hAnsi="GHEA Grapalat" w:cs="Sylfaen"/>
          <w:i w:val="0"/>
          <w:szCs w:val="24"/>
          <w:lang w:val="af-ZA"/>
        </w:rPr>
        <w:t>1-</w:t>
      </w:r>
      <w:r w:rsidRPr="00490D05">
        <w:rPr>
          <w:rFonts w:ascii="GHEA Grapalat" w:hAnsi="GHEA Grapalat" w:cs="Arial"/>
          <w:i w:val="0"/>
          <w:szCs w:val="24"/>
          <w:lang w:val="af-ZA"/>
        </w:rPr>
        <w:t>ին</w:t>
      </w:r>
      <w:r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490D05">
        <w:rPr>
          <w:rFonts w:ascii="GHEA Grapalat" w:hAnsi="GHEA Grapalat" w:cs="Arial"/>
          <w:i w:val="0"/>
          <w:szCs w:val="24"/>
          <w:lang w:val="af-ZA"/>
        </w:rPr>
        <w:t>մասի</w:t>
      </w:r>
      <w:r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4.2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կետում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նշված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հայտերի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ներկայացման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վերջնաժամկետը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կարող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է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փոփոխել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կամ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հետ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վերցնել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իր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հայտը</w:t>
      </w:r>
      <w:r w:rsidR="004D5671" w:rsidRPr="00490D05">
        <w:rPr>
          <w:rFonts w:ascii="GHEA Grapalat" w:hAnsi="GHEA Grapalat" w:cs="Arial"/>
          <w:i w:val="0"/>
          <w:szCs w:val="24"/>
          <w:lang w:val="ru-RU"/>
        </w:rPr>
        <w:t>։</w:t>
      </w:r>
    </w:p>
    <w:p w14:paraId="3ABF3C93" w14:textId="77777777" w:rsidR="00FA0E41" w:rsidRPr="00490D05" w:rsidRDefault="00FA0E41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14:paraId="6FF725CC" w14:textId="77777777" w:rsidR="00A42E71" w:rsidRPr="00490D05" w:rsidRDefault="00A42E71" w:rsidP="00EF3662">
      <w:pPr>
        <w:ind w:firstLine="567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14:paraId="7771F7EB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14:paraId="6A40F977" w14:textId="77777777" w:rsidR="00807178" w:rsidRPr="00490D05" w:rsidRDefault="00FD2748" w:rsidP="00EF3662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  <w:r w:rsidRPr="00490D05">
        <w:rPr>
          <w:rFonts w:ascii="GHEA Grapalat" w:hAnsi="GHEA Grapalat"/>
          <w:b/>
          <w:sz w:val="20"/>
          <w:lang w:val="af-ZA"/>
        </w:rPr>
        <w:t>8</w:t>
      </w:r>
      <w:r w:rsidR="008D5016" w:rsidRPr="00490D05">
        <w:rPr>
          <w:rFonts w:ascii="GHEA Grapalat" w:hAnsi="GHEA Grapalat"/>
          <w:b/>
          <w:sz w:val="20"/>
          <w:lang w:val="af-ZA"/>
        </w:rPr>
        <w:t xml:space="preserve">.  </w:t>
      </w:r>
      <w:r w:rsidR="008D5016" w:rsidRPr="00490D05">
        <w:rPr>
          <w:rFonts w:ascii="GHEA Grapalat" w:hAnsi="GHEA Grapalat" w:cs="Arial"/>
          <w:b/>
          <w:sz w:val="20"/>
          <w:lang w:val="af-ZA"/>
        </w:rPr>
        <w:t>ՀԱՅՏԵՐԻ</w:t>
      </w:r>
      <w:r w:rsidR="008D5016" w:rsidRPr="00490D05">
        <w:rPr>
          <w:rFonts w:ascii="GHEA Grapalat" w:hAnsi="GHEA Grapalat"/>
          <w:b/>
          <w:sz w:val="20"/>
          <w:lang w:val="af-ZA"/>
        </w:rPr>
        <w:t xml:space="preserve"> </w:t>
      </w:r>
      <w:r w:rsidR="008D5016" w:rsidRPr="00490D05">
        <w:rPr>
          <w:rFonts w:ascii="GHEA Grapalat" w:hAnsi="GHEA Grapalat" w:cs="Arial"/>
          <w:b/>
          <w:sz w:val="20"/>
          <w:lang w:val="af-ZA"/>
        </w:rPr>
        <w:t>ԲԱՑՈՒՄԸ</w:t>
      </w:r>
      <w:r w:rsidR="00807178" w:rsidRPr="00490D05">
        <w:rPr>
          <w:rFonts w:ascii="GHEA Grapalat" w:hAnsi="GHEA Grapalat"/>
          <w:b/>
          <w:sz w:val="20"/>
          <w:lang w:val="hy-AM"/>
        </w:rPr>
        <w:t xml:space="preserve">, </w:t>
      </w:r>
      <w:r w:rsidR="00807178" w:rsidRPr="00490D05">
        <w:rPr>
          <w:rFonts w:ascii="GHEA Grapalat" w:hAnsi="GHEA Grapalat" w:cs="Arial"/>
          <w:b/>
          <w:sz w:val="20"/>
          <w:lang w:val="af-ZA"/>
        </w:rPr>
        <w:t>ԳՆԱՀԱՏՈՒՄԸ</w:t>
      </w:r>
      <w:r w:rsidR="00807178" w:rsidRPr="00490D05">
        <w:rPr>
          <w:rFonts w:ascii="GHEA Grapalat" w:hAnsi="GHEA Grapalat"/>
          <w:b/>
          <w:sz w:val="20"/>
          <w:lang w:val="af-ZA"/>
        </w:rPr>
        <w:t xml:space="preserve">  </w:t>
      </w:r>
      <w:r w:rsidR="00807178" w:rsidRPr="00490D05">
        <w:rPr>
          <w:rFonts w:ascii="GHEA Grapalat" w:hAnsi="GHEA Grapalat" w:cs="Arial"/>
          <w:b/>
          <w:sz w:val="20"/>
          <w:lang w:val="af-ZA"/>
        </w:rPr>
        <w:t>ԵՎ</w:t>
      </w:r>
      <w:r w:rsidR="00807178" w:rsidRPr="00490D05">
        <w:rPr>
          <w:rFonts w:ascii="GHEA Grapalat" w:hAnsi="GHEA Grapalat"/>
          <w:b/>
          <w:sz w:val="20"/>
          <w:lang w:val="af-ZA"/>
        </w:rPr>
        <w:t xml:space="preserve">  </w:t>
      </w:r>
    </w:p>
    <w:p w14:paraId="59AF3740" w14:textId="77777777" w:rsidR="00096865" w:rsidRPr="00490D05" w:rsidRDefault="00807178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490D05">
        <w:rPr>
          <w:rFonts w:ascii="GHEA Grapalat" w:hAnsi="GHEA Grapalat" w:cs="Arial"/>
          <w:b/>
          <w:sz w:val="20"/>
          <w:lang w:val="af-ZA"/>
        </w:rPr>
        <w:t>ԱՐԴՅՈՒՆՔՆԵՐԻ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ԱՄՓՈՓՈՒՄԸ</w:t>
      </w:r>
      <w:r w:rsidR="008D5016" w:rsidRPr="00490D05">
        <w:rPr>
          <w:rFonts w:ascii="GHEA Grapalat" w:hAnsi="GHEA Grapalat"/>
          <w:b/>
          <w:sz w:val="20"/>
          <w:lang w:val="af-ZA"/>
        </w:rPr>
        <w:t xml:space="preserve"> </w:t>
      </w:r>
    </w:p>
    <w:p w14:paraId="31E7771B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58F40C4F" w14:textId="30B2770A" w:rsidR="001C46A5" w:rsidRPr="00490D05" w:rsidRDefault="00FD2748" w:rsidP="001C46A5">
      <w:pPr>
        <w:pStyle w:val="BodyTextIndent2"/>
        <w:spacing w:line="240" w:lineRule="auto"/>
        <w:ind w:firstLine="567"/>
        <w:rPr>
          <w:rFonts w:ascii="GHEA Grapalat" w:hAnsi="GHEA Grapalat" w:cs="Tahoma"/>
          <w:b/>
        </w:rPr>
      </w:pPr>
      <w:r w:rsidRPr="00490D05">
        <w:rPr>
          <w:rFonts w:ascii="GHEA Grapalat" w:hAnsi="GHEA Grapalat"/>
        </w:rPr>
        <w:t>8</w:t>
      </w:r>
      <w:r w:rsidR="00096865" w:rsidRPr="00490D05">
        <w:rPr>
          <w:rFonts w:ascii="GHEA Grapalat" w:hAnsi="GHEA Grapalat"/>
        </w:rPr>
        <w:t xml:space="preserve">.1 </w:t>
      </w:r>
      <w:r w:rsidR="001C46A5" w:rsidRPr="00490D05">
        <w:rPr>
          <w:rFonts w:ascii="GHEA Grapalat" w:hAnsi="GHEA Grapalat" w:cs="Arial"/>
          <w:lang w:val="ru-RU"/>
        </w:rPr>
        <w:t>Հայտերի</w:t>
      </w:r>
      <w:r w:rsidR="001C46A5" w:rsidRPr="00490D05">
        <w:rPr>
          <w:rFonts w:ascii="GHEA Grapalat" w:hAnsi="GHEA Grapalat" w:cs="Sylfaen"/>
        </w:rPr>
        <w:t xml:space="preserve"> </w:t>
      </w:r>
      <w:r w:rsidR="001C46A5" w:rsidRPr="00490D05">
        <w:rPr>
          <w:rFonts w:ascii="GHEA Grapalat" w:hAnsi="GHEA Grapalat" w:cs="Arial"/>
          <w:lang w:val="ru-RU"/>
        </w:rPr>
        <w:t>բացումը</w:t>
      </w:r>
      <w:r w:rsidR="001C46A5" w:rsidRPr="00490D05">
        <w:rPr>
          <w:rFonts w:ascii="GHEA Grapalat" w:hAnsi="GHEA Grapalat" w:cs="Sylfaen"/>
        </w:rPr>
        <w:t xml:space="preserve"> </w:t>
      </w:r>
      <w:r w:rsidR="001C46A5" w:rsidRPr="00490D05">
        <w:rPr>
          <w:rFonts w:ascii="GHEA Grapalat" w:hAnsi="GHEA Grapalat" w:cs="Arial"/>
          <w:lang w:val="ru-RU"/>
        </w:rPr>
        <w:t>կկատարվի</w:t>
      </w:r>
      <w:r w:rsidR="001C46A5" w:rsidRPr="00490D05">
        <w:rPr>
          <w:rFonts w:ascii="GHEA Grapalat" w:hAnsi="GHEA Grapalat" w:cs="Sylfaen"/>
        </w:rPr>
        <w:t xml:space="preserve"> </w:t>
      </w:r>
      <w:r w:rsidR="001C46A5" w:rsidRPr="00490D05">
        <w:rPr>
          <w:rFonts w:ascii="GHEA Grapalat" w:hAnsi="GHEA Grapalat" w:cs="Arial"/>
          <w:szCs w:val="24"/>
          <w:lang w:val="en-US"/>
        </w:rPr>
        <w:t>համակարգի</w:t>
      </w:r>
      <w:r w:rsidR="001C46A5" w:rsidRPr="00490D05">
        <w:rPr>
          <w:rFonts w:ascii="GHEA Grapalat" w:hAnsi="GHEA Grapalat" w:cs="Sylfaen"/>
          <w:szCs w:val="24"/>
        </w:rPr>
        <w:t xml:space="preserve"> </w:t>
      </w:r>
      <w:r w:rsidR="001C46A5" w:rsidRPr="00490D05">
        <w:rPr>
          <w:rFonts w:ascii="GHEA Grapalat" w:hAnsi="GHEA Grapalat" w:cs="Arial"/>
          <w:szCs w:val="24"/>
          <w:lang w:val="en-US"/>
        </w:rPr>
        <w:t>միջոցով</w:t>
      </w:r>
      <w:r w:rsidR="001C46A5" w:rsidRPr="00490D05">
        <w:rPr>
          <w:rFonts w:ascii="GHEA Grapalat" w:hAnsi="GHEA Grapalat" w:cs="Sylfaen"/>
          <w:szCs w:val="24"/>
        </w:rPr>
        <w:t xml:space="preserve">`  </w:t>
      </w:r>
      <w:r w:rsidR="00D30C9A" w:rsidRPr="00490D05">
        <w:rPr>
          <w:rFonts w:ascii="GHEA Grapalat" w:hAnsi="GHEA Grapalat" w:cs="Sylfaen"/>
          <w:b/>
          <w:szCs w:val="24"/>
          <w:lang w:val="hy-AM"/>
        </w:rPr>
        <w:t xml:space="preserve">2024 </w:t>
      </w:r>
      <w:r w:rsidR="00D30C9A" w:rsidRPr="00490D05">
        <w:rPr>
          <w:rFonts w:ascii="GHEA Grapalat" w:hAnsi="GHEA Grapalat" w:cs="Arial"/>
          <w:b/>
          <w:szCs w:val="24"/>
          <w:lang w:val="hy-AM"/>
        </w:rPr>
        <w:t>թվականի</w:t>
      </w:r>
      <w:r w:rsidR="00D30C9A"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1F0C87" w:rsidRPr="00490D05">
        <w:rPr>
          <w:rFonts w:ascii="GHEA Grapalat" w:hAnsi="GHEA Grapalat" w:cs="Arial"/>
          <w:b/>
          <w:i/>
          <w:lang w:val="hy-AM"/>
        </w:rPr>
        <w:t>հունիսի</w:t>
      </w:r>
      <w:r w:rsidR="000C2E6D" w:rsidRPr="00490D05">
        <w:rPr>
          <w:rFonts w:ascii="GHEA Grapalat" w:hAnsi="GHEA Grapalat"/>
          <w:b/>
          <w:i/>
          <w:lang w:val="hy-AM"/>
        </w:rPr>
        <w:t xml:space="preserve"> </w:t>
      </w:r>
      <w:r w:rsidR="00490D05" w:rsidRPr="00490D05">
        <w:rPr>
          <w:rFonts w:ascii="GHEA Grapalat" w:hAnsi="GHEA Grapalat"/>
          <w:b/>
          <w:i/>
          <w:lang w:val="hy-AM"/>
        </w:rPr>
        <w:t>19</w:t>
      </w:r>
      <w:r w:rsidR="001C46A5" w:rsidRPr="00490D05">
        <w:rPr>
          <w:rFonts w:ascii="GHEA Grapalat" w:hAnsi="GHEA Grapalat" w:cs="Sylfaen"/>
          <w:b/>
          <w:szCs w:val="24"/>
          <w:lang w:val="hy-AM"/>
        </w:rPr>
        <w:t>-</w:t>
      </w:r>
      <w:r w:rsidR="001C46A5" w:rsidRPr="00490D05">
        <w:rPr>
          <w:rFonts w:ascii="GHEA Grapalat" w:hAnsi="GHEA Grapalat" w:cs="Arial"/>
          <w:b/>
          <w:szCs w:val="24"/>
          <w:lang w:val="hy-AM"/>
        </w:rPr>
        <w:t>ին</w:t>
      </w:r>
      <w:r w:rsidR="001C46A5" w:rsidRPr="00490D05">
        <w:rPr>
          <w:rFonts w:ascii="GHEA Grapalat" w:hAnsi="GHEA Grapalat" w:cs="Sylfaen"/>
          <w:b/>
          <w:szCs w:val="24"/>
          <w:lang w:val="hy-AM"/>
        </w:rPr>
        <w:t xml:space="preserve">, </w:t>
      </w:r>
      <w:r w:rsidR="001C46A5" w:rsidRPr="00490D05">
        <w:rPr>
          <w:rFonts w:ascii="GHEA Grapalat" w:hAnsi="GHEA Grapalat" w:cs="Arial"/>
          <w:b/>
          <w:szCs w:val="24"/>
          <w:lang w:val="hy-AM"/>
        </w:rPr>
        <w:t>ժամը</w:t>
      </w:r>
      <w:r w:rsidR="001C46A5"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1C46A5" w:rsidRPr="00490D05">
        <w:rPr>
          <w:rFonts w:ascii="GHEA Grapalat" w:hAnsi="GHEA Grapalat" w:cs="Sylfaen"/>
          <w:b/>
          <w:szCs w:val="24"/>
          <w:lang w:val="hy-AM"/>
        </w:rPr>
        <w:br/>
      </w:r>
      <w:r w:rsidR="000D39BB" w:rsidRPr="00490D05">
        <w:rPr>
          <w:rFonts w:ascii="GHEA Grapalat" w:hAnsi="GHEA Grapalat" w:cs="Sylfaen"/>
          <w:b/>
          <w:szCs w:val="24"/>
          <w:lang w:val="hy-AM"/>
        </w:rPr>
        <w:t>09:3</w:t>
      </w:r>
      <w:r w:rsidR="001457C1" w:rsidRPr="00490D05">
        <w:rPr>
          <w:rFonts w:ascii="GHEA Grapalat" w:hAnsi="GHEA Grapalat" w:cs="Sylfaen"/>
          <w:b/>
          <w:szCs w:val="24"/>
          <w:lang w:val="hy-AM"/>
        </w:rPr>
        <w:t>0</w:t>
      </w:r>
      <w:r w:rsidR="001C46A5" w:rsidRPr="00490D05">
        <w:rPr>
          <w:rFonts w:ascii="GHEA Grapalat" w:hAnsi="GHEA Grapalat" w:cs="Sylfaen"/>
          <w:b/>
          <w:szCs w:val="24"/>
          <w:lang w:val="hy-AM"/>
        </w:rPr>
        <w:t>-</w:t>
      </w:r>
      <w:r w:rsidR="001C46A5" w:rsidRPr="00490D05">
        <w:rPr>
          <w:rFonts w:ascii="GHEA Grapalat" w:hAnsi="GHEA Grapalat" w:cs="Arial"/>
          <w:b/>
          <w:szCs w:val="24"/>
          <w:lang w:val="en-US"/>
        </w:rPr>
        <w:t>ի</w:t>
      </w:r>
      <w:r w:rsidR="001C46A5" w:rsidRPr="00490D05">
        <w:rPr>
          <w:rFonts w:ascii="GHEA Grapalat" w:hAnsi="GHEA Grapalat" w:cs="Arial"/>
          <w:b/>
          <w:szCs w:val="24"/>
          <w:lang w:val="ru-RU"/>
        </w:rPr>
        <w:t>ն։</w:t>
      </w:r>
      <w:r w:rsidR="001C46A5" w:rsidRPr="00490D05">
        <w:rPr>
          <w:rFonts w:ascii="GHEA Grapalat" w:hAnsi="GHEA Grapalat" w:cs="Sylfaen"/>
          <w:b/>
          <w:szCs w:val="24"/>
        </w:rPr>
        <w:t xml:space="preserve"> </w:t>
      </w:r>
    </w:p>
    <w:p w14:paraId="17D10D05" w14:textId="6CCA3BD3" w:rsidR="00096865" w:rsidRPr="00490D05" w:rsidRDefault="00096865" w:rsidP="00EF3662">
      <w:pPr>
        <w:pStyle w:val="BodyTextIndent2"/>
        <w:spacing w:line="240" w:lineRule="auto"/>
        <w:ind w:firstLine="567"/>
        <w:rPr>
          <w:rFonts w:ascii="GHEA Grapalat" w:hAnsi="GHEA Grapalat" w:cs="Tahoma"/>
        </w:rPr>
      </w:pPr>
    </w:p>
    <w:p w14:paraId="49ED33DC" w14:textId="77777777" w:rsidR="00ED6836" w:rsidRPr="00490D05" w:rsidRDefault="009B6D58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ru-RU"/>
        </w:rPr>
        <w:t>Հայտերի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բացման</w:t>
      </w:r>
      <w:r w:rsidR="00CC3419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C3419" w:rsidRPr="00490D05">
        <w:rPr>
          <w:rFonts w:ascii="GHEA Grapalat" w:hAnsi="GHEA Grapalat" w:cs="Arial"/>
          <w:sz w:val="20"/>
          <w:lang w:val="hy-AM"/>
        </w:rPr>
        <w:t>և</w:t>
      </w:r>
      <w:r w:rsidR="00CC3419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C3419" w:rsidRPr="00490D05">
        <w:rPr>
          <w:rFonts w:ascii="GHEA Grapalat" w:hAnsi="GHEA Grapalat" w:cs="Arial"/>
          <w:sz w:val="20"/>
          <w:lang w:val="hy-AM"/>
        </w:rPr>
        <w:t>գնահատման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նիստում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հանձնաժողովի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նախագահը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նիստը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նախագահողը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նիստը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բացված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</w:t>
      </w:r>
      <w:r w:rsidRPr="00490D05">
        <w:rPr>
          <w:rFonts w:ascii="GHEA Grapalat" w:hAnsi="GHEA Grapalat" w:cs="Sylfaen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րակում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490D05">
        <w:rPr>
          <w:rFonts w:ascii="GHEA Grapalat" w:hAnsi="GHEA Grapalat" w:cs="Arial"/>
          <w:sz w:val="20"/>
          <w:lang w:val="hy-AM"/>
        </w:rPr>
        <w:t>գնման</w:t>
      </w:r>
      <w:r w:rsidR="00A222D7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490D05">
        <w:rPr>
          <w:rFonts w:ascii="GHEA Grapalat" w:hAnsi="GHEA Grapalat" w:cs="Arial"/>
          <w:sz w:val="20"/>
          <w:lang w:val="hy-AM"/>
        </w:rPr>
        <w:t>հայտով</w:t>
      </w:r>
      <w:r w:rsidR="00A222D7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490D05">
        <w:rPr>
          <w:rFonts w:ascii="GHEA Grapalat" w:hAnsi="GHEA Grapalat" w:cs="Arial"/>
          <w:sz w:val="20"/>
          <w:lang w:val="hy-AM"/>
        </w:rPr>
        <w:t>սահմանված</w:t>
      </w:r>
      <w:r w:rsidR="00A222D7" w:rsidRPr="00490D05">
        <w:rPr>
          <w:rFonts w:ascii="GHEA Grapalat" w:hAnsi="GHEA Grapalat" w:cs="Sylfaen"/>
          <w:sz w:val="20"/>
          <w:lang w:val="af-ZA"/>
        </w:rPr>
        <w:t>`</w:t>
      </w:r>
      <w:r w:rsidR="00A222D7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490D05">
        <w:rPr>
          <w:rFonts w:ascii="GHEA Grapalat" w:hAnsi="GHEA Grapalat" w:cs="Arial"/>
          <w:sz w:val="20"/>
        </w:rPr>
        <w:t>սույն</w:t>
      </w:r>
      <w:r w:rsidR="00A222D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490D05">
        <w:rPr>
          <w:rFonts w:ascii="GHEA Grapalat" w:hAnsi="GHEA Grapalat" w:cs="Arial"/>
          <w:sz w:val="20"/>
        </w:rPr>
        <w:t>ընթացակարգի</w:t>
      </w:r>
      <w:r w:rsidR="00A222D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490D05">
        <w:rPr>
          <w:rFonts w:ascii="GHEA Grapalat" w:hAnsi="GHEA Grapalat" w:cs="Arial"/>
          <w:sz w:val="20"/>
        </w:rPr>
        <w:t>շրջանակում</w:t>
      </w:r>
      <w:r w:rsidR="00A222D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490D05">
        <w:rPr>
          <w:rFonts w:ascii="GHEA Grapalat" w:hAnsi="GHEA Grapalat" w:cs="Arial"/>
          <w:sz w:val="20"/>
        </w:rPr>
        <w:t>գնվելիք</w:t>
      </w:r>
      <w:r w:rsidR="00A222D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2A5E43" w:rsidRPr="00490D05">
        <w:rPr>
          <w:rFonts w:ascii="GHEA Grapalat" w:hAnsi="GHEA Grapalat" w:cs="Arial"/>
          <w:sz w:val="20"/>
          <w:lang w:val="af-ZA"/>
        </w:rPr>
        <w:t>ծառայությունների</w:t>
      </w:r>
      <w:r w:rsidR="0043390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3390C" w:rsidRPr="00490D05">
        <w:rPr>
          <w:rFonts w:ascii="GHEA Grapalat" w:hAnsi="GHEA Grapalat" w:cs="Arial"/>
          <w:sz w:val="20"/>
          <w:lang w:val="hy-AM"/>
        </w:rPr>
        <w:t>գնման</w:t>
      </w:r>
      <w:r w:rsidR="00A222D7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գինը՝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թվով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արտահայտված</w:t>
      </w:r>
      <w:r w:rsidR="00745561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745561" w:rsidRPr="00490D05">
        <w:rPr>
          <w:rFonts w:ascii="GHEA Grapalat" w:hAnsi="GHEA Grapalat" w:cs="Arial"/>
          <w:sz w:val="20"/>
        </w:rPr>
        <w:t>ինչպես</w:t>
      </w:r>
      <w:r w:rsidR="0074556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5561" w:rsidRPr="00490D05">
        <w:rPr>
          <w:rFonts w:ascii="GHEA Grapalat" w:hAnsi="GHEA Grapalat" w:cs="Arial"/>
          <w:sz w:val="20"/>
        </w:rPr>
        <w:t>նաև</w:t>
      </w:r>
      <w:r w:rsidR="00F20DA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հայտեր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ներկայացրած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մասնակիցների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գնային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առաջարկները՝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մեկ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թվով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արտահայտված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745561" w:rsidRPr="00490D05">
        <w:rPr>
          <w:rFonts w:ascii="GHEA Grapalat" w:hAnsi="GHEA Grapalat" w:cs="Arial"/>
          <w:sz w:val="20"/>
          <w:lang w:val="hy-AM"/>
        </w:rPr>
        <w:t>հիմք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ընդունելով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տառերով</w:t>
      </w:r>
      <w:r w:rsidR="0074556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45561" w:rsidRPr="00490D05">
        <w:rPr>
          <w:rFonts w:ascii="GHEA Grapalat" w:hAnsi="GHEA Grapalat" w:cs="Arial"/>
          <w:sz w:val="20"/>
          <w:lang w:val="hy-AM"/>
        </w:rPr>
        <w:t>գրվածը</w:t>
      </w:r>
      <w:r w:rsidR="00745561" w:rsidRPr="00490D05">
        <w:rPr>
          <w:rFonts w:ascii="GHEA Grapalat" w:hAnsi="GHEA Grapalat" w:cs="Sylfaen"/>
          <w:sz w:val="20"/>
          <w:lang w:val="af-ZA"/>
        </w:rPr>
        <w:t>:</w:t>
      </w:r>
    </w:p>
    <w:p w14:paraId="2BEB5DDC" w14:textId="77777777" w:rsidR="003B60D5" w:rsidRPr="00490D05" w:rsidRDefault="00ED683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hy-AM"/>
        </w:rPr>
        <w:t>Համակարգում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հանձնաժողովի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բացող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անդամների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գործառույթներն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աստիճա</w:t>
      </w:r>
      <w:r w:rsidRPr="00490D05">
        <w:rPr>
          <w:rFonts w:ascii="GHEA Grapalat" w:hAnsi="GHEA Grapalat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նա</w:t>
      </w:r>
      <w:r w:rsidRPr="00490D05">
        <w:rPr>
          <w:rFonts w:ascii="GHEA Grapalat" w:hAnsi="GHEA Grapalat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կարգված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Աստիճանակարգումը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հանձնաժողովի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</w:t>
      </w:r>
      <w:r w:rsidRPr="00490D05">
        <w:rPr>
          <w:rFonts w:ascii="GHEA Grapalat" w:hAnsi="GHEA Grapalat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գահի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/>
          <w:sz w:val="20"/>
          <w:lang w:val="hy-AM"/>
        </w:rPr>
        <w:t xml:space="preserve">: </w:t>
      </w:r>
      <w:r w:rsidR="004C3803" w:rsidRPr="00490D05">
        <w:rPr>
          <w:rFonts w:ascii="GHEA Grapalat" w:hAnsi="GHEA Grapalat" w:cs="Arial"/>
          <w:sz w:val="20"/>
          <w:lang w:val="hy-AM"/>
        </w:rPr>
        <w:t>Հ</w:t>
      </w:r>
      <w:r w:rsidR="003B60D5" w:rsidRPr="00490D05">
        <w:rPr>
          <w:rFonts w:ascii="GHEA Grapalat" w:hAnsi="GHEA Grapalat" w:cs="Arial"/>
          <w:sz w:val="20"/>
          <w:lang w:val="hy-AM"/>
        </w:rPr>
        <w:t>անձնաժողովի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առաջին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բացող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անդամն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lastRenderedPageBreak/>
        <w:t>իր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կատարած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նշումներով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երկրորդ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բացող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անդամի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դիտարկմանն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է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ներկայացնում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բացման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ենթակա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այն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հայտերի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ցուցակը</w:t>
      </w:r>
      <w:r w:rsidR="003B60D5" w:rsidRPr="00490D05">
        <w:rPr>
          <w:rFonts w:ascii="GHEA Grapalat" w:hAnsi="GHEA Grapalat"/>
          <w:sz w:val="20"/>
          <w:lang w:val="af-ZA"/>
        </w:rPr>
        <w:t xml:space="preserve">, </w:t>
      </w:r>
      <w:r w:rsidR="003B60D5" w:rsidRPr="00490D05">
        <w:rPr>
          <w:rFonts w:ascii="GHEA Grapalat" w:hAnsi="GHEA Grapalat" w:cs="Arial"/>
          <w:sz w:val="20"/>
          <w:lang w:val="hy-AM"/>
        </w:rPr>
        <w:t>որոնց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4C3803" w:rsidRPr="00490D05">
        <w:rPr>
          <w:rFonts w:ascii="GHEA Grapalat" w:hAnsi="GHEA Grapalat" w:cs="Arial"/>
          <w:sz w:val="20"/>
          <w:lang w:val="hy-AM"/>
        </w:rPr>
        <w:t>համակարգը</w:t>
      </w:r>
      <w:r w:rsidR="004C3803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դիտել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է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որպես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ներկայացված</w:t>
      </w:r>
      <w:r w:rsidR="003B60D5" w:rsidRPr="00490D05">
        <w:rPr>
          <w:rFonts w:ascii="GHEA Grapalat" w:hAnsi="GHEA Grapalat"/>
          <w:sz w:val="20"/>
          <w:lang w:val="af-ZA"/>
        </w:rPr>
        <w:t xml:space="preserve"> (</w:t>
      </w:r>
      <w:r w:rsidR="003B60D5" w:rsidRPr="00490D05">
        <w:rPr>
          <w:rFonts w:ascii="GHEA Grapalat" w:hAnsi="GHEA Grapalat" w:cs="Arial"/>
          <w:sz w:val="20"/>
          <w:lang w:val="hy-AM"/>
        </w:rPr>
        <w:t>պիտանի</w:t>
      </w:r>
      <w:r w:rsidR="003B60D5" w:rsidRPr="00490D05">
        <w:rPr>
          <w:rFonts w:ascii="GHEA Grapalat" w:hAnsi="GHEA Grapalat"/>
          <w:sz w:val="20"/>
          <w:lang w:val="af-ZA"/>
        </w:rPr>
        <w:t xml:space="preserve">) </w:t>
      </w:r>
      <w:r w:rsidR="003B60D5" w:rsidRPr="00490D05">
        <w:rPr>
          <w:rFonts w:ascii="GHEA Grapalat" w:hAnsi="GHEA Grapalat" w:cs="Arial"/>
          <w:sz w:val="20"/>
          <w:lang w:val="hy-AM"/>
        </w:rPr>
        <w:t>հայտեր</w:t>
      </w:r>
      <w:r w:rsidR="003B60D5" w:rsidRPr="00490D05">
        <w:rPr>
          <w:rFonts w:ascii="GHEA Grapalat" w:hAnsi="GHEA Grapalat"/>
          <w:sz w:val="20"/>
          <w:lang w:val="af-ZA"/>
        </w:rPr>
        <w:t xml:space="preserve">, </w:t>
      </w:r>
      <w:r w:rsidR="003B60D5" w:rsidRPr="00490D05">
        <w:rPr>
          <w:rFonts w:ascii="GHEA Grapalat" w:hAnsi="GHEA Grapalat" w:cs="Arial"/>
          <w:sz w:val="20"/>
          <w:lang w:val="hy-AM"/>
        </w:rPr>
        <w:t>որից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հետո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երկրորդ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բացող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անդամը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հաստատում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է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իրեն</w:t>
      </w:r>
      <w:r w:rsidR="003B60D5" w:rsidRPr="00490D05">
        <w:rPr>
          <w:rFonts w:ascii="GHEA Grapalat" w:hAnsi="GHEA Grapalat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ներկայացված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հայտերի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ցուցակը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: </w:t>
      </w:r>
      <w:r w:rsidR="003B60D5" w:rsidRPr="00490D05">
        <w:rPr>
          <w:rFonts w:ascii="GHEA Grapalat" w:hAnsi="GHEA Grapalat" w:cs="Arial"/>
          <w:sz w:val="20"/>
          <w:lang w:val="hy-AM"/>
        </w:rPr>
        <w:t>Հաստատումից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հետո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բեռնվում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է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հայտերի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բացման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մասին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արձանագրությունը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(</w:t>
      </w:r>
      <w:r w:rsidR="00CB79A4" w:rsidRPr="00490D05">
        <w:rPr>
          <w:rFonts w:ascii="GHEA Grapalat" w:hAnsi="GHEA Grapalat" w:cs="Arial"/>
          <w:sz w:val="20"/>
          <w:lang w:val="hy-AM"/>
        </w:rPr>
        <w:t>հ</w:t>
      </w:r>
      <w:r w:rsidR="003B60D5" w:rsidRPr="00490D05">
        <w:rPr>
          <w:rFonts w:ascii="GHEA Grapalat" w:hAnsi="GHEA Grapalat" w:cs="Arial"/>
          <w:sz w:val="20"/>
          <w:lang w:val="hy-AM"/>
        </w:rPr>
        <w:t>ամակարգում՝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հաշվետվություն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), </w:t>
      </w:r>
      <w:r w:rsidR="003B60D5" w:rsidRPr="00490D05">
        <w:rPr>
          <w:rFonts w:ascii="GHEA Grapalat" w:hAnsi="GHEA Grapalat" w:cs="Arial"/>
          <w:sz w:val="20"/>
          <w:lang w:val="hy-AM"/>
        </w:rPr>
        <w:t>որը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հայտերի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բացման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օրը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հանձնաժողովի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490D05">
        <w:rPr>
          <w:rFonts w:ascii="GHEA Grapalat" w:hAnsi="GHEA Grapalat" w:cs="Arial"/>
          <w:sz w:val="20"/>
          <w:lang w:val="hy-AM"/>
        </w:rPr>
        <w:t>քարտուղարը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B79A4" w:rsidRPr="00490D05">
        <w:rPr>
          <w:rFonts w:ascii="GHEA Grapalat" w:hAnsi="GHEA Grapalat" w:cs="Arial"/>
          <w:sz w:val="20"/>
          <w:lang w:val="hy-AM"/>
        </w:rPr>
        <w:t>համակարգի</w:t>
      </w:r>
      <w:r w:rsidR="00CB79A4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</w:t>
      </w:r>
      <w:r w:rsidR="003B60D5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ուղարկում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153C87" w:rsidRPr="00490D05">
        <w:rPr>
          <w:rFonts w:ascii="GHEA Grapalat" w:hAnsi="GHEA Grapalat" w:cs="Arial"/>
          <w:sz w:val="20"/>
          <w:lang w:val="hy-AM"/>
        </w:rPr>
        <w:t>մասնակիցների</w:t>
      </w:r>
      <w:r w:rsidR="00153C87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փոստերին</w:t>
      </w:r>
      <w:r w:rsidR="003B60D5" w:rsidRPr="00490D05">
        <w:rPr>
          <w:rFonts w:ascii="GHEA Grapalat" w:hAnsi="GHEA Grapalat" w:cs="Sylfaen"/>
          <w:sz w:val="20"/>
          <w:lang w:val="af-ZA"/>
        </w:rPr>
        <w:t>:</w:t>
      </w:r>
    </w:p>
    <w:p w14:paraId="7F7C79B7" w14:textId="77777777" w:rsidR="009A796C" w:rsidRPr="00490D05" w:rsidRDefault="00FD274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8</w:t>
      </w:r>
      <w:r w:rsidR="00152564" w:rsidRPr="00490D05">
        <w:rPr>
          <w:rFonts w:ascii="GHEA Grapalat" w:hAnsi="GHEA Grapalat" w:cs="Sylfaen"/>
          <w:sz w:val="20"/>
          <w:lang w:val="af-ZA"/>
        </w:rPr>
        <w:t>.</w:t>
      </w:r>
      <w:r w:rsidR="00C029B6" w:rsidRPr="00490D05">
        <w:rPr>
          <w:rFonts w:ascii="GHEA Grapalat" w:hAnsi="GHEA Grapalat" w:cs="Sylfaen"/>
          <w:sz w:val="20"/>
          <w:lang w:val="af-ZA"/>
        </w:rPr>
        <w:t>2</w:t>
      </w:r>
      <w:r w:rsidR="0015256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Հայտերը</w:t>
      </w:r>
      <w:r w:rsidR="00F6189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գնահատվում</w:t>
      </w:r>
      <w:r w:rsidR="00F6189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են</w:t>
      </w:r>
      <w:r w:rsidR="00F6189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սույն</w:t>
      </w:r>
      <w:r w:rsidR="00F6189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հրավերով</w:t>
      </w:r>
      <w:r w:rsidR="00F6189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սահմանված</w:t>
      </w:r>
      <w:r w:rsidR="00F61898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490D05">
        <w:rPr>
          <w:rFonts w:ascii="GHEA Grapalat" w:hAnsi="GHEA Grapalat" w:cs="Arial"/>
          <w:sz w:val="20"/>
        </w:rPr>
        <w:t>կարգով</w:t>
      </w:r>
      <w:r w:rsidR="00152564" w:rsidRPr="00490D05">
        <w:rPr>
          <w:rFonts w:ascii="GHEA Grapalat" w:hAnsi="GHEA Grapalat" w:cs="Sylfaen"/>
          <w:sz w:val="20"/>
          <w:lang w:val="af-ZA"/>
        </w:rPr>
        <w:t>: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</w:p>
    <w:p w14:paraId="6556558B" w14:textId="77777777" w:rsidR="009A796C" w:rsidRPr="00490D05" w:rsidRDefault="00F7009A" w:rsidP="00F7009A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Գնման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չափաբաժինների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քանակը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յոթանասունհինգը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չգերազանցելու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դեպքում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</w:t>
      </w:r>
      <w:r w:rsidR="009A796C" w:rsidRPr="00490D05">
        <w:rPr>
          <w:rFonts w:ascii="GHEA Grapalat" w:hAnsi="GHEA Grapalat" w:cs="Arial"/>
          <w:sz w:val="20"/>
        </w:rPr>
        <w:t>այտերի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գնահատումն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իրականացվում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է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դրանց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ներկայացման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վերջնաժամկետը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լրանալու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օրվանից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="009A796C" w:rsidRPr="00490D05">
        <w:rPr>
          <w:rFonts w:ascii="GHEA Grapalat" w:hAnsi="GHEA Grapalat" w:cs="Arial"/>
          <w:sz w:val="20"/>
        </w:rPr>
        <w:t>հաշված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A10C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տաս</w:t>
      </w:r>
      <w:r w:rsidR="0043390C" w:rsidRPr="00490D05">
        <w:rPr>
          <w:rFonts w:ascii="GHEA Grapalat" w:hAnsi="GHEA Grapalat" w:cs="Arial"/>
          <w:sz w:val="20"/>
          <w:lang w:val="hy-AM"/>
        </w:rPr>
        <w:t>նհինգ</w:t>
      </w:r>
      <w:proofErr w:type="gramEnd"/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իսկ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գերազանցելու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դեպքում՝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3390C" w:rsidRPr="00490D05">
        <w:rPr>
          <w:rFonts w:ascii="GHEA Grapalat" w:hAnsi="GHEA Grapalat" w:cs="Arial"/>
          <w:sz w:val="20"/>
          <w:lang w:val="hy-AM"/>
        </w:rPr>
        <w:t>քսան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աշխատանքային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օրվա</w:t>
      </w:r>
      <w:r w:rsidR="009A796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490D05">
        <w:rPr>
          <w:rFonts w:ascii="GHEA Grapalat" w:hAnsi="GHEA Grapalat" w:cs="Arial"/>
          <w:sz w:val="20"/>
        </w:rPr>
        <w:t>ընթացքում</w:t>
      </w:r>
      <w:r w:rsidR="009A796C" w:rsidRPr="00490D05">
        <w:rPr>
          <w:rFonts w:ascii="GHEA Grapalat" w:hAnsi="GHEA Grapalat" w:cs="Sylfaen"/>
          <w:sz w:val="20"/>
          <w:lang w:val="af-ZA"/>
        </w:rPr>
        <w:t>:</w:t>
      </w:r>
      <w:r w:rsidR="001E17BA" w:rsidRPr="00490D05">
        <w:rPr>
          <w:rFonts w:ascii="GHEA Grapalat" w:hAnsi="GHEA Grapalat" w:cs="Sylfaen"/>
          <w:sz w:val="20"/>
          <w:lang w:val="af-ZA"/>
        </w:rPr>
        <w:t xml:space="preserve"> </w:t>
      </w:r>
    </w:p>
    <w:p w14:paraId="3C1C9D46" w14:textId="77777777" w:rsidR="00ED6836" w:rsidRPr="00490D05" w:rsidRDefault="0074556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Բավարար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գնահատվում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հրավերով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նախատեսված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պայմաններին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համապատասխանող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հայտերը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հակառակ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դեպքում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հայտերը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գնահատվում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անբավարար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մերժվում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են</w:t>
      </w:r>
      <w:r w:rsidR="00F20DA5" w:rsidRPr="00490D05">
        <w:rPr>
          <w:rFonts w:ascii="GHEA Grapalat" w:hAnsi="GHEA Grapalat" w:cs="Sylfaen"/>
          <w:sz w:val="20"/>
          <w:lang w:val="af-ZA"/>
        </w:rPr>
        <w:t>: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</w:rPr>
        <w:t>Ընդ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որում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հայտերի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բացման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7009A" w:rsidRPr="00490D05">
        <w:rPr>
          <w:rFonts w:ascii="GHEA Grapalat" w:hAnsi="GHEA Grapalat" w:cs="Arial"/>
          <w:sz w:val="20"/>
          <w:lang w:val="af-ZA"/>
        </w:rPr>
        <w:t>և</w:t>
      </w:r>
      <w:r w:rsidR="00F7009A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7009A" w:rsidRPr="00490D05">
        <w:rPr>
          <w:rFonts w:ascii="GHEA Grapalat" w:hAnsi="GHEA Grapalat" w:cs="Arial"/>
          <w:sz w:val="20"/>
          <w:lang w:val="af-ZA"/>
        </w:rPr>
        <w:t>գնահատման</w:t>
      </w:r>
      <w:r w:rsidR="00F7009A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նիստում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հանձնաժողովը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մերժում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է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այն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490D05">
        <w:rPr>
          <w:rFonts w:ascii="GHEA Grapalat" w:hAnsi="GHEA Grapalat" w:cs="Arial"/>
          <w:sz w:val="20"/>
          <w:lang w:val="af-ZA"/>
        </w:rPr>
        <w:t>հայտերը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B46279" w:rsidRPr="00490D05">
        <w:rPr>
          <w:rFonts w:ascii="GHEA Grapalat" w:hAnsi="GHEA Grapalat" w:cs="Arial"/>
          <w:sz w:val="20"/>
        </w:rPr>
        <w:t>որոնցում</w:t>
      </w:r>
      <w:r w:rsidR="00B46279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բացակայում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3390C" w:rsidRPr="00490D05">
        <w:rPr>
          <w:rFonts w:ascii="GHEA Grapalat" w:hAnsi="GHEA Grapalat" w:cs="Arial"/>
          <w:sz w:val="20"/>
          <w:lang w:val="hy-AM"/>
        </w:rPr>
        <w:t>են</w:t>
      </w:r>
      <w:r w:rsidR="00763EF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գնային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առաջարկ</w:t>
      </w:r>
      <w:r w:rsidR="00771A92" w:rsidRPr="00490D05">
        <w:rPr>
          <w:rFonts w:ascii="GHEA Grapalat" w:hAnsi="GHEA Grapalat" w:cs="Arial"/>
          <w:sz w:val="20"/>
        </w:rPr>
        <w:t>ներ</w:t>
      </w:r>
      <w:r w:rsidR="00ED6836" w:rsidRPr="00490D05">
        <w:rPr>
          <w:rFonts w:ascii="GHEA Grapalat" w:hAnsi="GHEA Grapalat" w:cs="Arial"/>
          <w:sz w:val="20"/>
        </w:rPr>
        <w:t>ը</w:t>
      </w:r>
      <w:r w:rsidR="0043390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3390C" w:rsidRPr="00490D05">
        <w:rPr>
          <w:rFonts w:ascii="GHEA Grapalat" w:hAnsi="GHEA Grapalat" w:cs="Arial"/>
          <w:sz w:val="20"/>
          <w:lang w:val="hy-AM"/>
        </w:rPr>
        <w:t>և</w:t>
      </w:r>
      <w:r w:rsidR="0043390C" w:rsidRPr="00490D05">
        <w:rPr>
          <w:rFonts w:ascii="GHEA Grapalat" w:hAnsi="GHEA Grapalat" w:cs="Sylfaen"/>
          <w:sz w:val="20"/>
          <w:lang w:val="hy-AM"/>
        </w:rPr>
        <w:t>/</w:t>
      </w:r>
      <w:r w:rsidR="0043390C" w:rsidRPr="00490D05">
        <w:rPr>
          <w:rFonts w:ascii="GHEA Grapalat" w:hAnsi="GHEA Grapalat" w:cs="Arial"/>
          <w:sz w:val="20"/>
          <w:lang w:val="hy-AM"/>
        </w:rPr>
        <w:t>կամ</w:t>
      </w:r>
      <w:r w:rsidR="0043390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3390C" w:rsidRPr="00490D05">
        <w:rPr>
          <w:rFonts w:ascii="GHEA Grapalat" w:hAnsi="GHEA Grapalat" w:cs="Arial"/>
          <w:sz w:val="20"/>
          <w:lang w:val="hy-AM"/>
        </w:rPr>
        <w:t>հայտի</w:t>
      </w:r>
      <w:r w:rsidR="0043390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3390C" w:rsidRPr="00490D05">
        <w:rPr>
          <w:rFonts w:ascii="GHEA Grapalat" w:hAnsi="GHEA Grapalat" w:cs="Arial"/>
          <w:sz w:val="20"/>
          <w:lang w:val="hy-AM"/>
        </w:rPr>
        <w:t>ապահովումը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կամ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71A92" w:rsidRPr="00490D05">
        <w:rPr>
          <w:rFonts w:ascii="GHEA Grapalat" w:hAnsi="GHEA Grapalat" w:cs="Arial"/>
          <w:sz w:val="20"/>
          <w:lang w:val="af-ZA"/>
        </w:rPr>
        <w:t>դրանք</w:t>
      </w:r>
      <w:r w:rsidR="00771A9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ներկայացված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են</w:t>
      </w:r>
      <w:r w:rsidR="00B1695D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հրավերի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պահանջներին</w:t>
      </w:r>
      <w:r w:rsidR="00ED683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490D05">
        <w:rPr>
          <w:rFonts w:ascii="GHEA Grapalat" w:hAnsi="GHEA Grapalat" w:cs="Arial"/>
          <w:sz w:val="20"/>
        </w:rPr>
        <w:t>անհամապատասխան</w:t>
      </w:r>
      <w:r w:rsidR="00B5713B" w:rsidRPr="00490D05">
        <w:rPr>
          <w:rFonts w:ascii="GHEA Grapalat" w:hAnsi="GHEA Grapalat" w:cs="Sylfaen"/>
          <w:sz w:val="20"/>
          <w:lang w:val="hy-AM"/>
        </w:rPr>
        <w:t xml:space="preserve">, </w:t>
      </w:r>
      <w:proofErr w:type="gramStart"/>
      <w:r w:rsidR="00B5713B" w:rsidRPr="00490D05">
        <w:rPr>
          <w:rFonts w:ascii="GHEA Grapalat" w:hAnsi="GHEA Grapalat" w:cs="Arial"/>
          <w:sz w:val="20"/>
          <w:lang w:val="hy-AM"/>
        </w:rPr>
        <w:t>բացառությամբ</w:t>
      </w:r>
      <w:r w:rsidR="00B5713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70AF6" w:rsidRPr="00490D05">
        <w:rPr>
          <w:rFonts w:ascii="GHEA Grapalat" w:hAnsi="GHEA Grapalat" w:cs="Arial"/>
          <w:sz w:val="20"/>
          <w:lang w:val="hy-AM"/>
        </w:rPr>
        <w:t>սույն</w:t>
      </w:r>
      <w:proofErr w:type="gramEnd"/>
      <w:r w:rsidR="00270A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70AF6" w:rsidRPr="00490D05">
        <w:rPr>
          <w:rFonts w:ascii="GHEA Grapalat" w:hAnsi="GHEA Grapalat" w:cs="Arial"/>
          <w:sz w:val="20"/>
          <w:lang w:val="hy-AM"/>
        </w:rPr>
        <w:t>հրավերի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 1-</w:t>
      </w:r>
      <w:r w:rsidR="00270AF6" w:rsidRPr="00490D05">
        <w:rPr>
          <w:rFonts w:ascii="GHEA Grapalat" w:hAnsi="GHEA Grapalat" w:cs="Arial"/>
          <w:sz w:val="20"/>
          <w:lang w:val="hy-AM"/>
        </w:rPr>
        <w:t>ին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70AF6" w:rsidRPr="00490D05">
        <w:rPr>
          <w:rFonts w:ascii="GHEA Grapalat" w:hAnsi="GHEA Grapalat" w:cs="Arial"/>
          <w:sz w:val="20"/>
          <w:lang w:val="hy-AM"/>
        </w:rPr>
        <w:t>մասի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 8.9 </w:t>
      </w:r>
      <w:r w:rsidR="00270AF6" w:rsidRPr="00490D05">
        <w:rPr>
          <w:rFonts w:ascii="GHEA Grapalat" w:hAnsi="GHEA Grapalat" w:cs="Arial"/>
          <w:sz w:val="20"/>
          <w:lang w:val="hy-AM"/>
        </w:rPr>
        <w:t>կետով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70AF6" w:rsidRPr="00490D05">
        <w:rPr>
          <w:rFonts w:ascii="GHEA Grapalat" w:hAnsi="GHEA Grapalat" w:cs="Arial"/>
          <w:sz w:val="20"/>
          <w:lang w:val="hy-AM"/>
        </w:rPr>
        <w:t>սահմանված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270AF6" w:rsidRPr="00490D05">
        <w:rPr>
          <w:rFonts w:ascii="GHEA Grapalat" w:hAnsi="GHEA Grapalat" w:cs="Arial"/>
          <w:sz w:val="20"/>
          <w:lang w:val="hy-AM"/>
        </w:rPr>
        <w:t>դեպքի</w:t>
      </w:r>
      <w:r w:rsidR="00270AF6" w:rsidRPr="00490D05">
        <w:rPr>
          <w:rFonts w:ascii="GHEA Grapalat" w:hAnsi="GHEA Grapalat" w:cs="Sylfaen"/>
          <w:sz w:val="20"/>
          <w:lang w:val="hy-AM"/>
        </w:rPr>
        <w:t xml:space="preserve">: </w:t>
      </w:r>
    </w:p>
    <w:p w14:paraId="30CA4FDC" w14:textId="77777777" w:rsidR="00096865" w:rsidRPr="00490D05" w:rsidRDefault="00FD2748" w:rsidP="00EF3662">
      <w:pPr>
        <w:pStyle w:val="norm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8</w:t>
      </w:r>
      <w:r w:rsidR="00152564" w:rsidRPr="00490D05">
        <w:rPr>
          <w:rFonts w:ascii="GHEA Grapalat" w:hAnsi="GHEA Grapalat" w:cs="Sylfaen"/>
          <w:sz w:val="20"/>
          <w:lang w:val="af-ZA"/>
        </w:rPr>
        <w:t>.</w:t>
      </w:r>
      <w:r w:rsidR="00C029B6" w:rsidRPr="00490D05">
        <w:rPr>
          <w:rFonts w:ascii="GHEA Grapalat" w:hAnsi="GHEA Grapalat" w:cs="Sylfaen"/>
          <w:sz w:val="20"/>
          <w:lang w:val="af-ZA"/>
        </w:rPr>
        <w:t>3</w:t>
      </w:r>
      <w:r w:rsidR="0015256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1669C1" w:rsidRPr="00490D05">
        <w:rPr>
          <w:rFonts w:ascii="GHEA Grapalat" w:hAnsi="GHEA Grapalat" w:cs="Arial"/>
          <w:sz w:val="20"/>
          <w:szCs w:val="24"/>
          <w:lang w:val="ru-RU" w:eastAsia="en-US"/>
        </w:rPr>
        <w:t>Ընտրված</w:t>
      </w:r>
      <w:r w:rsidR="001669C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և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43390C" w:rsidRPr="00490D05">
        <w:rPr>
          <w:rFonts w:ascii="GHEA Grapalat" w:hAnsi="GHEA Grapalat" w:cs="Arial"/>
          <w:sz w:val="20"/>
          <w:szCs w:val="24"/>
          <w:lang w:val="hy-AM" w:eastAsia="en-US"/>
        </w:rPr>
        <w:t>այդպիսին</w:t>
      </w:r>
      <w:r w:rsidR="0043390C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3390C" w:rsidRPr="00490D05">
        <w:rPr>
          <w:rFonts w:ascii="GHEA Grapalat" w:hAnsi="GHEA Grapalat" w:cs="Arial"/>
          <w:sz w:val="20"/>
          <w:szCs w:val="24"/>
          <w:lang w:val="hy-AM" w:eastAsia="en-US"/>
        </w:rPr>
        <w:t>չճանաչված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մասնակիցների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որոշման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նպատակով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հանձնաժողովի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նախագահն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ավտոմատ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եղանակով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ստեղծում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է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հայտերի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գնահատման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մասին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արձանագրություն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որը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53C87" w:rsidRPr="00490D05">
        <w:rPr>
          <w:rFonts w:ascii="GHEA Grapalat" w:hAnsi="GHEA Grapalat" w:cs="Arial"/>
          <w:sz w:val="20"/>
          <w:szCs w:val="24"/>
          <w:lang w:eastAsia="en-US"/>
        </w:rPr>
        <w:t>հ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ամակարգում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հաստատվում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է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հանձնաժողովի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անդամների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կողմից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="00AE4008" w:rsidRPr="00490D05">
        <w:rPr>
          <w:rFonts w:ascii="GHEA Grapalat" w:hAnsi="GHEA Grapalat" w:cs="Arial"/>
          <w:sz w:val="20"/>
          <w:szCs w:val="24"/>
          <w:lang w:eastAsia="en-US"/>
        </w:rPr>
        <w:t>հ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ամակարգում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նշում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կատարելու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90D05">
        <w:rPr>
          <w:rFonts w:ascii="GHEA Grapalat" w:hAnsi="GHEA Grapalat" w:cs="Arial"/>
          <w:sz w:val="20"/>
          <w:szCs w:val="24"/>
          <w:lang w:eastAsia="en-US"/>
        </w:rPr>
        <w:t>միջոցով</w:t>
      </w:r>
      <w:r w:rsidR="003755FD" w:rsidRPr="00490D05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14:paraId="0DC4DC17" w14:textId="77777777" w:rsidR="00400E4B" w:rsidRPr="00490D05" w:rsidRDefault="00400E4B" w:rsidP="00400E4B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Sylfaen"/>
          <w:lang w:val="hy-AM"/>
        </w:rPr>
        <w:t xml:space="preserve">8.4 </w:t>
      </w:r>
      <w:r w:rsidRPr="00490D05">
        <w:rPr>
          <w:rFonts w:ascii="GHEA Grapalat" w:hAnsi="GHEA Grapalat" w:cs="Arial"/>
        </w:rPr>
        <w:t>Ընտրված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մասնակիցը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որոշվում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է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առաջարկած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գնին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և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հրավերով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սահմանված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ոչ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գնային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պայմաններին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hy-AM"/>
        </w:rPr>
        <w:t>տրված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ամենաբարձր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գնահատական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ստացած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մասնակցին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նախապատվություն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տալու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սկզբունքով։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Ընդ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որում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կողմից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ընտրված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այդպիսին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չճանաչված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մասնակիցներին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որոշելիս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գնային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առաջարկների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գնահատումը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համեմատումն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իրականացվում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առանց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սույն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հրավերի</w:t>
      </w:r>
      <w:r w:rsidRPr="00490D05">
        <w:rPr>
          <w:rFonts w:ascii="GHEA Grapalat" w:hAnsi="GHEA Grapalat" w:cs="Sylfaen"/>
          <w:szCs w:val="24"/>
        </w:rPr>
        <w:t xml:space="preserve"> 1-</w:t>
      </w:r>
      <w:r w:rsidRPr="00490D05">
        <w:rPr>
          <w:rFonts w:ascii="GHEA Grapalat" w:hAnsi="GHEA Grapalat" w:cs="Arial"/>
          <w:szCs w:val="24"/>
        </w:rPr>
        <w:t>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մասի</w:t>
      </w:r>
      <w:r w:rsidRPr="00490D05">
        <w:rPr>
          <w:rFonts w:ascii="GHEA Grapalat" w:hAnsi="GHEA Grapalat" w:cs="Sylfaen"/>
          <w:szCs w:val="24"/>
        </w:rPr>
        <w:t xml:space="preserve"> 5.2-</w:t>
      </w:r>
      <w:r w:rsidRPr="00490D05">
        <w:rPr>
          <w:rFonts w:ascii="GHEA Grapalat" w:hAnsi="GHEA Grapalat" w:cs="Arial"/>
          <w:szCs w:val="24"/>
        </w:rPr>
        <w:t>րդ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կետում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նշված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հարկի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գումարի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հաշվարկման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իսկ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</w:rPr>
        <w:t>հայտերը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գնահատելիս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հիմք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է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ընդունում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հ</w:t>
      </w:r>
      <w:r w:rsidRPr="00490D05">
        <w:rPr>
          <w:rFonts w:ascii="GHEA Grapalat" w:hAnsi="GHEA Grapalat" w:cs="Arial"/>
          <w:lang w:val="en-US"/>
        </w:rPr>
        <w:t>ամակարգում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կցված</w:t>
      </w:r>
      <w:r w:rsidRPr="00490D05">
        <w:rPr>
          <w:rFonts w:ascii="GHEA Grapalat" w:hAnsi="GHEA Grapalat" w:cs="Sylfaen"/>
        </w:rPr>
        <w:t xml:space="preserve">` </w:t>
      </w:r>
      <w:r w:rsidRPr="00490D05">
        <w:rPr>
          <w:rFonts w:ascii="GHEA Grapalat" w:hAnsi="GHEA Grapalat" w:cs="Arial"/>
          <w:lang w:val="en-US"/>
        </w:rPr>
        <w:t>մասնակցի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կողմից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հաստատված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գնային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en-US"/>
        </w:rPr>
        <w:t>առաջարկը</w:t>
      </w:r>
      <w:r w:rsidRPr="00490D05">
        <w:rPr>
          <w:rFonts w:ascii="GHEA Grapalat" w:hAnsi="GHEA Grapalat" w:cs="Sylfaen"/>
          <w:lang w:val="hy-AM"/>
        </w:rPr>
        <w:t>:</w:t>
      </w:r>
    </w:p>
    <w:p w14:paraId="220E8CD3" w14:textId="77777777" w:rsidR="00400E4B" w:rsidRPr="00490D05" w:rsidRDefault="00400E4B" w:rsidP="00400E4B">
      <w:pPr>
        <w:pStyle w:val="BodyTextIndent2"/>
        <w:spacing w:line="240" w:lineRule="auto"/>
        <w:ind w:firstLine="567"/>
        <w:rPr>
          <w:rFonts w:ascii="GHEA Grapalat" w:hAnsi="GHEA Grapalat" w:cs="Sylfaen"/>
          <w:b/>
          <w:szCs w:val="24"/>
          <w:lang w:val="hy-AM"/>
        </w:rPr>
      </w:pPr>
      <w:r w:rsidRPr="00490D05">
        <w:rPr>
          <w:rFonts w:ascii="GHEA Grapalat" w:hAnsi="GHEA Grapalat" w:cs="Sylfaen"/>
          <w:szCs w:val="24"/>
          <w:lang w:val="hy-AM"/>
        </w:rPr>
        <w:t xml:space="preserve">8.5 </w:t>
      </w:r>
      <w:r w:rsidRPr="00490D05">
        <w:rPr>
          <w:rFonts w:ascii="GHEA Grapalat" w:hAnsi="GHEA Grapalat" w:cs="Arial"/>
          <w:szCs w:val="24"/>
          <w:lang w:val="hy-AM"/>
        </w:rPr>
        <w:t>Եթե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անհամապատասխանություն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տեղ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գտել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տառերով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թվերով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գրված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գումարների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միջև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ապա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հիմք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ընդունվում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տառերով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գրված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գումարը։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Եթե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առաջարկվող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գները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ներկայացված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երկու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ավելի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արժույթներով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ապա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դրանք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համեմատվում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Հայաստանի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Հանրապետության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դրամով</w:t>
      </w:r>
      <w:r w:rsidRPr="00490D05">
        <w:rPr>
          <w:rFonts w:ascii="GHEA Grapalat" w:hAnsi="GHEA Grapalat" w:cs="Sylfaen"/>
          <w:szCs w:val="24"/>
          <w:lang w:val="hy-AM"/>
        </w:rPr>
        <w:t xml:space="preserve">` </w:t>
      </w:r>
      <w:r w:rsidRPr="00490D05">
        <w:rPr>
          <w:rFonts w:ascii="GHEA Grapalat" w:hAnsi="GHEA Grapalat" w:cs="Arial"/>
          <w:b/>
          <w:szCs w:val="24"/>
          <w:lang w:val="hy-AM"/>
        </w:rPr>
        <w:t>Կենտրոնական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բանկի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կողմից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հայտերի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բացման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օրվա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սահմանված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4"/>
          <w:lang w:val="hy-AM"/>
        </w:rPr>
        <w:t>փոխարժեքով։</w:t>
      </w:r>
      <w:r w:rsidRPr="00490D05">
        <w:rPr>
          <w:rFonts w:ascii="GHEA Grapalat" w:hAnsi="GHEA Grapalat" w:cs="Sylfaen"/>
          <w:b/>
          <w:szCs w:val="24"/>
          <w:lang w:val="hy-AM"/>
        </w:rPr>
        <w:t xml:space="preserve"> </w:t>
      </w:r>
    </w:p>
    <w:p w14:paraId="12E71D29" w14:textId="505791FC" w:rsidR="009B6D58" w:rsidRPr="00490D05" w:rsidRDefault="00FD274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/>
          <w:sz w:val="20"/>
          <w:lang w:val="af-ZA" w:eastAsia="x-none"/>
        </w:rPr>
        <w:t>8</w:t>
      </w:r>
      <w:r w:rsidR="00633389" w:rsidRPr="00490D05">
        <w:rPr>
          <w:rFonts w:ascii="GHEA Grapalat" w:hAnsi="GHEA Grapalat"/>
          <w:sz w:val="20"/>
          <w:lang w:val="af-ZA" w:eastAsia="x-none"/>
        </w:rPr>
        <w:t>.</w:t>
      </w:r>
      <w:r w:rsidR="00DA10D3" w:rsidRPr="00490D05">
        <w:rPr>
          <w:rFonts w:ascii="GHEA Grapalat" w:hAnsi="GHEA Grapalat"/>
          <w:sz w:val="20"/>
          <w:lang w:val="hy-AM" w:eastAsia="x-none"/>
        </w:rPr>
        <w:t>6</w:t>
      </w:r>
      <w:r w:rsidR="00D7435F" w:rsidRPr="00490D05">
        <w:rPr>
          <w:rFonts w:ascii="GHEA Grapalat" w:hAnsi="GHEA Grapalat"/>
          <w:sz w:val="20"/>
          <w:lang w:val="af-ZA" w:eastAsia="x-none"/>
        </w:rPr>
        <w:t xml:space="preserve"> </w:t>
      </w:r>
      <w:r w:rsidR="00973FB1" w:rsidRPr="00490D05">
        <w:rPr>
          <w:rFonts w:ascii="GHEA Grapalat" w:hAnsi="GHEA Grapalat" w:cs="Arial"/>
          <w:sz w:val="20"/>
          <w:lang w:val="af-ZA" w:eastAsia="x-none"/>
        </w:rPr>
        <w:t>Հ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անձնաժողովը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հրավերի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պահանջների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նկատմամբ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բավարար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գնահատված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հայտեր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ներկայացրած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ասնակիցներից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որոշում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հայտարարում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32414" w:rsidRPr="00490D05">
        <w:rPr>
          <w:rFonts w:ascii="GHEA Grapalat" w:hAnsi="GHEA Grapalat" w:cs="Arial"/>
          <w:sz w:val="20"/>
          <w:szCs w:val="24"/>
          <w:lang w:val="hy-AM" w:eastAsia="en-US"/>
        </w:rPr>
        <w:t>ընտրված</w:t>
      </w:r>
      <w:r w:rsidR="00D32414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B4854"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="001B4854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3390C" w:rsidRPr="00490D05">
        <w:rPr>
          <w:rFonts w:ascii="GHEA Grapalat" w:hAnsi="GHEA Grapalat" w:cs="Arial"/>
          <w:sz w:val="20"/>
          <w:szCs w:val="24"/>
          <w:lang w:val="hy-AM" w:eastAsia="en-US"/>
        </w:rPr>
        <w:t>այդպիսին</w:t>
      </w:r>
      <w:r w:rsidR="0043390C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3390C" w:rsidRPr="00490D05">
        <w:rPr>
          <w:rFonts w:ascii="GHEA Grapalat" w:hAnsi="GHEA Grapalat" w:cs="Arial"/>
          <w:sz w:val="20"/>
          <w:szCs w:val="24"/>
          <w:lang w:val="hy-AM" w:eastAsia="en-US"/>
        </w:rPr>
        <w:t>չճանաչված</w:t>
      </w:r>
      <w:r w:rsidR="0043390C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մասնակիցներին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>:</w:t>
      </w:r>
      <w:r w:rsidR="00D32414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Առաջարկված</w:t>
      </w:r>
      <w:r w:rsidR="009B6D58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490D05">
        <w:rPr>
          <w:rFonts w:ascii="GHEA Grapalat" w:hAnsi="GHEA Grapalat" w:cs="Arial"/>
          <w:sz w:val="20"/>
          <w:szCs w:val="24"/>
          <w:lang w:val="hy-AM" w:eastAsia="en-US"/>
        </w:rPr>
        <w:t>նվազագույն</w:t>
      </w:r>
      <w:r w:rsidR="009B6D58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490D05">
        <w:rPr>
          <w:rFonts w:ascii="GHEA Grapalat" w:hAnsi="GHEA Grapalat" w:cs="Arial"/>
          <w:sz w:val="20"/>
          <w:szCs w:val="24"/>
          <w:lang w:val="hy-AM" w:eastAsia="en-US"/>
        </w:rPr>
        <w:t>գների</w:t>
      </w:r>
      <w:r w:rsidR="009B6D58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490D05">
        <w:rPr>
          <w:rFonts w:ascii="GHEA Grapalat" w:hAnsi="GHEA Grapalat" w:cs="Arial"/>
          <w:sz w:val="20"/>
          <w:szCs w:val="24"/>
          <w:lang w:val="hy-AM" w:eastAsia="en-US"/>
        </w:rPr>
        <w:t>հավասարության</w:t>
      </w:r>
      <w:r w:rsidR="009B6D58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490D05">
        <w:rPr>
          <w:rFonts w:ascii="GHEA Grapalat" w:hAnsi="GHEA Grapalat" w:cs="Arial"/>
          <w:sz w:val="20"/>
          <w:szCs w:val="24"/>
          <w:lang w:val="hy-AM" w:eastAsia="en-US"/>
        </w:rPr>
        <w:t>դեպքում</w:t>
      </w:r>
      <w:r w:rsidR="009B6D58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14:paraId="47566FE8" w14:textId="1B0A0E4F" w:rsidR="009B6D58" w:rsidRPr="00490D05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 w:cs="Arial"/>
          <w:sz w:val="20"/>
          <w:szCs w:val="24"/>
          <w:lang w:val="ru-RU" w:eastAsia="en-US"/>
        </w:rPr>
        <w:t>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="00E34189" w:rsidRPr="00490D05">
        <w:rPr>
          <w:rFonts w:ascii="GHEA Grapalat" w:hAnsi="GHEA Grapalat" w:cs="Arial"/>
          <w:sz w:val="20"/>
          <w:szCs w:val="24"/>
          <w:lang w:val="hy-AM" w:eastAsia="en-US"/>
        </w:rPr>
        <w:t>ընտրված</w:t>
      </w:r>
      <w:r w:rsidR="00E34189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4E2F96" w:rsidRPr="00490D05">
        <w:rPr>
          <w:rFonts w:ascii="GHEA Grapalat" w:hAnsi="GHEA Grapalat" w:cs="Arial"/>
          <w:sz w:val="20"/>
          <w:szCs w:val="24"/>
          <w:lang w:val="hy-AM" w:eastAsia="en-US"/>
        </w:rPr>
        <w:t>այդպիսին</w:t>
      </w:r>
      <w:r w:rsidR="004E2F9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E2F96" w:rsidRPr="00490D05">
        <w:rPr>
          <w:rFonts w:ascii="GHEA Grapalat" w:hAnsi="GHEA Grapalat" w:cs="Arial"/>
          <w:sz w:val="20"/>
          <w:szCs w:val="24"/>
          <w:lang w:val="hy-AM" w:eastAsia="en-US"/>
        </w:rPr>
        <w:t>չճանաչված</w:t>
      </w:r>
      <w:r w:rsidR="004E2F96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D2748" w:rsidRPr="00490D05">
        <w:rPr>
          <w:rFonts w:ascii="GHEA Grapalat" w:hAnsi="GHEA Grapalat" w:cs="Arial"/>
          <w:sz w:val="20"/>
          <w:szCs w:val="24"/>
          <w:lang w:val="af-ZA"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ասնակիցներին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որոշելու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նպատակով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հանձնաժողովի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նիստում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հավասար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գներ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ներկայացրած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FD2748" w:rsidRPr="00490D05">
        <w:rPr>
          <w:rFonts w:ascii="GHEA Grapalat" w:hAnsi="GHEA Grapalat" w:cs="Arial"/>
          <w:sz w:val="20"/>
          <w:szCs w:val="24"/>
          <w:lang w:val="af-ZA"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ասնակիցների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հետ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վարվում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միաժամանակյա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բանակցություններ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եթե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նիստին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ներկա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այդ</w:t>
      </w:r>
      <w:r w:rsidR="00FD2748" w:rsidRPr="00490D05">
        <w:rPr>
          <w:rFonts w:ascii="GHEA Grapalat" w:hAnsi="GHEA Grapalat" w:cs="Arial"/>
          <w:sz w:val="20"/>
          <w:szCs w:val="24"/>
          <w:lang w:val="af-ZA"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ասնակիցները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համապատասխան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լիազորություն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ունեցող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ներկայացուցիչները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14:paraId="5A0FF218" w14:textId="4667E3CF" w:rsidR="009B6D58" w:rsidRPr="00490D05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 w:cs="Arial"/>
          <w:sz w:val="20"/>
          <w:szCs w:val="24"/>
          <w:lang w:val="ru-RU" w:eastAsia="en-US"/>
        </w:rPr>
        <w:t>բ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հակառակ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դեպքում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հանձնաժողովի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նիստը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կասեցվում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մեկ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աշխատանքային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օրվա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ընթացքում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հանձնաժողովի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քարտուղարը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հավասար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գներ</w:t>
      </w:r>
      <w:r w:rsidR="00143E8C" w:rsidRPr="00490D05">
        <w:rPr>
          <w:rFonts w:ascii="GHEA Grapalat" w:hAnsi="GHEA Grapalat" w:cs="Arial"/>
          <w:sz w:val="20"/>
          <w:szCs w:val="24"/>
          <w:lang w:val="ru-RU" w:eastAsia="en-US"/>
        </w:rPr>
        <w:t>ներկայացրած</w:t>
      </w:r>
      <w:r w:rsidR="00143E8C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490D05">
        <w:rPr>
          <w:rFonts w:ascii="GHEA Grapalat" w:hAnsi="GHEA Grapalat" w:cs="Arial"/>
          <w:sz w:val="20"/>
          <w:szCs w:val="24"/>
          <w:lang w:val="ru-RU" w:eastAsia="en-US"/>
        </w:rPr>
        <w:t>մասնակիցներին</w:t>
      </w:r>
      <w:r w:rsidR="00143E8C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490D05">
        <w:rPr>
          <w:rFonts w:ascii="GHEA Grapalat" w:hAnsi="GHEA Grapalat" w:cs="Arial"/>
          <w:sz w:val="20"/>
          <w:szCs w:val="24"/>
          <w:lang w:val="ru-RU" w:eastAsia="en-US"/>
        </w:rPr>
        <w:t>համակարգի</w:t>
      </w:r>
      <w:r w:rsidR="00143E8C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490D05">
        <w:rPr>
          <w:rFonts w:ascii="GHEA Grapalat" w:hAnsi="GHEA Grapalat" w:cs="Arial"/>
          <w:sz w:val="20"/>
          <w:szCs w:val="24"/>
          <w:lang w:val="ru-RU" w:eastAsia="en-US"/>
        </w:rPr>
        <w:t>միջոցով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՝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ոչ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ավտոմատ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ծանուցման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val="hy-AM" w:eastAsia="en-US"/>
        </w:rPr>
        <w:t>եղանակով</w:t>
      </w:r>
      <w:r w:rsidR="00DA10D3" w:rsidRPr="00490D05">
        <w:rPr>
          <w:rFonts w:ascii="GHEA Grapalat" w:hAnsi="GHEA Grapalat" w:cs="Sylfaen"/>
          <w:sz w:val="20"/>
          <w:szCs w:val="24"/>
          <w:lang w:val="hy-AM" w:eastAsia="en-US"/>
        </w:rPr>
        <w:t>,</w:t>
      </w:r>
      <w:r w:rsidR="00143E8C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միաժամանակ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ծանուցում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գների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նվազեցման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շուրջ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միաժամանակյա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բանակցությունների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վարման</w:t>
      </w:r>
      <w:r w:rsidR="004E2F9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E2F96" w:rsidRPr="00490D05">
        <w:rPr>
          <w:rFonts w:ascii="GHEA Grapalat" w:hAnsi="GHEA Grapalat" w:cs="Arial"/>
          <w:sz w:val="20"/>
          <w:szCs w:val="24"/>
          <w:lang w:val="hy-AM" w:eastAsia="en-US"/>
        </w:rPr>
        <w:t>պայմանների</w:t>
      </w:r>
      <w:r w:rsidR="004E2F96"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="004E2F96" w:rsidRPr="00490D05">
        <w:rPr>
          <w:rFonts w:ascii="GHEA Grapalat" w:hAnsi="GHEA Grapalat" w:cs="Arial"/>
          <w:sz w:val="20"/>
          <w:szCs w:val="24"/>
          <w:lang w:val="hy-AM" w:eastAsia="en-US"/>
        </w:rPr>
        <w:t>տևողության</w:t>
      </w:r>
      <w:r w:rsidR="004E2F96" w:rsidRPr="00490D05">
        <w:rPr>
          <w:rFonts w:ascii="GHEA Grapalat" w:hAnsi="GHEA Grapalat" w:cs="Sylfaen"/>
          <w:sz w:val="20"/>
          <w:szCs w:val="24"/>
          <w:lang w:val="hy-AM" w:eastAsia="en-US"/>
        </w:rPr>
        <w:t>,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օրվա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ժամի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վայրի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մասին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14:paraId="30C76241" w14:textId="77777777" w:rsidR="009B6D58" w:rsidRPr="00490D05" w:rsidRDefault="009B6D58" w:rsidP="00EF3662">
      <w:pPr>
        <w:pStyle w:val="norm"/>
        <w:spacing w:line="240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490D05">
        <w:rPr>
          <w:rFonts w:ascii="GHEA Grapalat" w:hAnsi="GHEA Grapalat" w:cs="Arial"/>
          <w:sz w:val="20"/>
          <w:szCs w:val="24"/>
          <w:lang w:val="ru-RU" w:eastAsia="en-US"/>
        </w:rPr>
        <w:t>գ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բանակցությունները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վարվում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ոչ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շուտ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քան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ծանուցումն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ուղարկվելու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օրվան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հաջորդող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օրվանից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երկրորդ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af-ZA" w:eastAsia="en-US"/>
        </w:rPr>
        <w:t>և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af-ZA" w:eastAsia="en-US"/>
        </w:rPr>
        <w:t>ոչ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490D05">
        <w:rPr>
          <w:rFonts w:ascii="GHEA Grapalat" w:hAnsi="GHEA Grapalat" w:cs="Arial"/>
          <w:sz w:val="20"/>
          <w:szCs w:val="24"/>
          <w:lang w:val="af-ZA" w:eastAsia="en-US"/>
        </w:rPr>
        <w:t>ուշ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973FB1" w:rsidRPr="00490D05">
        <w:rPr>
          <w:rFonts w:ascii="GHEA Grapalat" w:hAnsi="GHEA Grapalat" w:cs="Arial"/>
          <w:sz w:val="20"/>
          <w:szCs w:val="24"/>
          <w:lang w:val="af-ZA" w:eastAsia="en-US"/>
        </w:rPr>
        <w:t>քան</w:t>
      </w:r>
      <w:r w:rsidR="00973FB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8A2FF1" w:rsidRPr="00490D05">
        <w:rPr>
          <w:rFonts w:ascii="GHEA Grapalat" w:hAnsi="GHEA Grapalat" w:cs="Arial"/>
          <w:sz w:val="20"/>
          <w:szCs w:val="24"/>
          <w:lang w:val="hy-AM" w:eastAsia="en-US"/>
        </w:rPr>
        <w:t>հինգերորդ</w:t>
      </w:r>
      <w:r w:rsidR="008A2FF1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աշխատանքային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օրը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14:paraId="6C1121CA" w14:textId="7CE73CB5" w:rsidR="009B6D58" w:rsidRPr="00490D05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 w:cs="Arial"/>
          <w:sz w:val="20"/>
          <w:szCs w:val="24"/>
          <w:lang w:val="ru-RU" w:eastAsia="en-US"/>
        </w:rPr>
        <w:t>դ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490D05">
        <w:rPr>
          <w:rFonts w:ascii="GHEA Grapalat" w:hAnsi="GHEA Grapalat" w:cs="Arial"/>
          <w:sz w:val="20"/>
          <w:szCs w:val="24"/>
          <w:lang w:eastAsia="en-US"/>
        </w:rPr>
        <w:t>յուրաքանչյուր</w:t>
      </w:r>
      <w:proofErr w:type="gramEnd"/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490D05">
        <w:rPr>
          <w:rFonts w:ascii="GHEA Grapalat" w:hAnsi="GHEA Grapalat" w:cs="Arial"/>
          <w:sz w:val="20"/>
          <w:szCs w:val="24"/>
          <w:lang w:eastAsia="en-US"/>
        </w:rPr>
        <w:t>մ</w:t>
      </w:r>
      <w:r w:rsidR="003B1FC0" w:rsidRPr="00490D05">
        <w:rPr>
          <w:rFonts w:ascii="GHEA Grapalat" w:hAnsi="GHEA Grapalat" w:cs="Arial"/>
          <w:sz w:val="20"/>
          <w:szCs w:val="24"/>
          <w:lang w:eastAsia="en-US"/>
        </w:rPr>
        <w:t>ա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սնակցի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տվյալ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պահին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ներկայացրած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առաջարկը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հրապարակվում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մյուս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490D05">
        <w:rPr>
          <w:rFonts w:ascii="GHEA Grapalat" w:hAnsi="GHEA Grapalat" w:cs="Arial"/>
          <w:sz w:val="20"/>
          <w:szCs w:val="24"/>
          <w:lang w:eastAsia="en-US"/>
        </w:rPr>
        <w:t>մասնակցի</w:t>
      </w:r>
      <w:r w:rsidR="00DA10D3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համար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մինչև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բանակցությունների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համար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նախատեսված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վերջնաժամկետի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ավարտը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490D05">
        <w:rPr>
          <w:rFonts w:ascii="GHEA Grapalat" w:hAnsi="GHEA Grapalat" w:cs="Arial"/>
          <w:sz w:val="20"/>
          <w:szCs w:val="24"/>
          <w:lang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ասնակիցը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կարող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վերանայել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իր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գնային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առաջարկը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14:paraId="08A7CCF1" w14:textId="361FC879" w:rsidR="00DA10D3" w:rsidRPr="00490D05" w:rsidRDefault="00F71502" w:rsidP="00DA10D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       </w:t>
      </w:r>
      <w:r w:rsidR="009B6D58" w:rsidRPr="00490D05">
        <w:rPr>
          <w:rFonts w:ascii="GHEA Grapalat" w:hAnsi="GHEA Grapalat" w:cs="Arial"/>
          <w:sz w:val="20"/>
          <w:lang w:val="hy-AM"/>
        </w:rPr>
        <w:t>ե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. </w:t>
      </w:r>
      <w:r w:rsidR="009B6D58" w:rsidRPr="00490D05">
        <w:rPr>
          <w:rFonts w:ascii="GHEA Grapalat" w:hAnsi="GHEA Grapalat" w:cs="Arial"/>
          <w:sz w:val="20"/>
          <w:lang w:val="hy-AM"/>
        </w:rPr>
        <w:t>բանակցությունների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համար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սահմանված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վերջնաժամկետը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լրանալու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պահին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9B6D58" w:rsidRPr="00490D05">
        <w:rPr>
          <w:rFonts w:ascii="GHEA Grapalat" w:hAnsi="GHEA Grapalat" w:cs="Arial"/>
          <w:sz w:val="20"/>
          <w:lang w:val="hy-AM"/>
        </w:rPr>
        <w:t>ըստ</w:t>
      </w:r>
      <w:r w:rsidR="00F4506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F4506C" w:rsidRPr="00490D05">
        <w:rPr>
          <w:rFonts w:ascii="GHEA Grapalat" w:hAnsi="GHEA Grapalat" w:cs="Arial"/>
          <w:sz w:val="20"/>
          <w:lang w:val="hy-AM"/>
        </w:rPr>
        <w:t>դրան</w:t>
      </w:r>
      <w:r w:rsidR="00F4506C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F4506C" w:rsidRPr="00490D05">
        <w:rPr>
          <w:rFonts w:ascii="GHEA Grapalat" w:hAnsi="GHEA Grapalat" w:cs="Arial"/>
          <w:sz w:val="20"/>
          <w:lang w:val="hy-AM"/>
        </w:rPr>
        <w:t>ներկա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210AC" w:rsidRPr="00490D05">
        <w:rPr>
          <w:rFonts w:ascii="GHEA Grapalat" w:hAnsi="GHEA Grapalat" w:cs="Arial"/>
          <w:sz w:val="20"/>
          <w:lang w:val="hy-AM"/>
        </w:rPr>
        <w:t>մ</w:t>
      </w:r>
      <w:r w:rsidR="009B6D58" w:rsidRPr="00490D05">
        <w:rPr>
          <w:rFonts w:ascii="GHEA Grapalat" w:hAnsi="GHEA Grapalat" w:cs="Arial"/>
          <w:sz w:val="20"/>
          <w:lang w:val="hy-AM"/>
        </w:rPr>
        <w:t>ասնակիցների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ներկայացրած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գներիորոշվում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և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հայտարարվում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են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B1DD6" w:rsidRPr="00490D05">
        <w:rPr>
          <w:rFonts w:ascii="GHEA Grapalat" w:hAnsi="GHEA Grapalat" w:cs="Arial"/>
          <w:sz w:val="20"/>
          <w:lang w:val="hy-AM"/>
        </w:rPr>
        <w:t>ընտրված</w:t>
      </w:r>
      <w:r w:rsidR="00AB1DD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490D05">
        <w:rPr>
          <w:rFonts w:ascii="GHEA Grapalat" w:hAnsi="GHEA Grapalat" w:cs="Arial"/>
          <w:sz w:val="20"/>
          <w:lang w:val="hy-AM"/>
        </w:rPr>
        <w:t>և</w:t>
      </w:r>
      <w:r w:rsidR="009B6D5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այդպիսին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չճանաչված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210AC" w:rsidRPr="00490D05">
        <w:rPr>
          <w:rFonts w:ascii="GHEA Grapalat" w:hAnsi="GHEA Grapalat" w:cs="Arial"/>
          <w:sz w:val="20"/>
          <w:lang w:val="hy-AM"/>
        </w:rPr>
        <w:t>մ</w:t>
      </w:r>
      <w:r w:rsidR="009B6D58" w:rsidRPr="00490D05">
        <w:rPr>
          <w:rFonts w:ascii="GHEA Grapalat" w:hAnsi="GHEA Grapalat" w:cs="Arial"/>
          <w:sz w:val="20"/>
          <w:lang w:val="hy-AM"/>
        </w:rPr>
        <w:t>ասնակիցները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: </w:t>
      </w:r>
      <w:r w:rsidR="00DA10D3" w:rsidRPr="00490D05">
        <w:rPr>
          <w:rFonts w:ascii="GHEA Grapalat" w:hAnsi="GHEA Grapalat" w:cs="Arial"/>
          <w:sz w:val="20"/>
          <w:lang w:val="hy-AM"/>
        </w:rPr>
        <w:t>Եթե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բանակցությունների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արդյունքում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մասնակիցների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ներկայացրած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գները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մնում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են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հավասար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DA10D3" w:rsidRPr="00490D05">
        <w:rPr>
          <w:rFonts w:ascii="GHEA Grapalat" w:hAnsi="GHEA Grapalat" w:cs="Arial"/>
          <w:sz w:val="20"/>
          <w:lang w:val="hy-AM"/>
        </w:rPr>
        <w:t>գնման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ընթացակարգն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Օրենքի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37-</w:t>
      </w:r>
      <w:r w:rsidR="00DA10D3" w:rsidRPr="00490D05">
        <w:rPr>
          <w:rFonts w:ascii="GHEA Grapalat" w:hAnsi="GHEA Grapalat" w:cs="Arial"/>
          <w:sz w:val="20"/>
          <w:lang w:val="hy-AM"/>
        </w:rPr>
        <w:t>րդ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հոդվածի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1-</w:t>
      </w:r>
      <w:r w:rsidR="00DA10D3" w:rsidRPr="00490D05">
        <w:rPr>
          <w:rFonts w:ascii="GHEA Grapalat" w:hAnsi="GHEA Grapalat" w:cs="Arial"/>
          <w:sz w:val="20"/>
          <w:lang w:val="hy-AM"/>
        </w:rPr>
        <w:t>ին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մասի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1-</w:t>
      </w:r>
      <w:r w:rsidR="00DA10D3" w:rsidRPr="00490D05">
        <w:rPr>
          <w:rFonts w:ascii="GHEA Grapalat" w:hAnsi="GHEA Grapalat" w:cs="Arial"/>
          <w:sz w:val="20"/>
          <w:lang w:val="hy-AM"/>
        </w:rPr>
        <w:t>ին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կետի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հիման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վրա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հայտարարվում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է</w:t>
      </w:r>
      <w:r w:rsidR="00DA10D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A10D3" w:rsidRPr="00490D05">
        <w:rPr>
          <w:rFonts w:ascii="GHEA Grapalat" w:hAnsi="GHEA Grapalat" w:cs="Arial"/>
          <w:sz w:val="20"/>
          <w:lang w:val="hy-AM"/>
        </w:rPr>
        <w:t>չկայացած</w:t>
      </w:r>
      <w:r w:rsidR="00DA10D3" w:rsidRPr="00490D05">
        <w:rPr>
          <w:rFonts w:ascii="GHEA Grapalat" w:hAnsi="GHEA Grapalat" w:cs="Sylfaen"/>
          <w:sz w:val="20"/>
          <w:lang w:val="hy-AM"/>
        </w:rPr>
        <w:t>:</w:t>
      </w:r>
    </w:p>
    <w:p w14:paraId="18827BBC" w14:textId="77777777" w:rsidR="00C36096" w:rsidRPr="00490D05" w:rsidRDefault="00C36096" w:rsidP="00C36096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8.7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բավարար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ներկայացրած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գերազանցում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հանձնաժողովը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ցածր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առաջարկ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ներկայացրած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պայմանով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վերջինիս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իրավունքներն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պարտականություններն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ուժի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մտնում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գերազանցող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չափով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լրացուցիչ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ֆինանսական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համաձայնագիր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համաձայնագիրը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լրացուցիչ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ֆինանսական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նախատեսվելուն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տասնհինգ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երկարաձգելով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օրվանից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ընկած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ժամանակահատվածով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վաթսուն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օրացուցային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լրացուցիչ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ֆինանսական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նախատեսվում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lastRenderedPageBreak/>
        <w:t>պահանջները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կիրառվում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երբ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ներկայացրել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մեկից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մասնակիցներ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միայն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գնահատվել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բավարար</w:t>
      </w:r>
      <w:r w:rsidRPr="00490D05">
        <w:rPr>
          <w:rFonts w:ascii="GHEA Grapalat" w:hAnsi="GHEA Grapalat" w:cs="Sylfaen"/>
          <w:sz w:val="20"/>
          <w:lang w:val="hy-AM"/>
        </w:rPr>
        <w:t>:</w:t>
      </w:r>
    </w:p>
    <w:p w14:paraId="60D1AB9E" w14:textId="77777777" w:rsidR="00C36096" w:rsidRPr="00490D05" w:rsidRDefault="00C36096" w:rsidP="00C36096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չկիրառման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ընթացակարգը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Օրենքի</w:t>
      </w:r>
      <w:r w:rsidRPr="00490D05">
        <w:rPr>
          <w:rFonts w:ascii="GHEA Grapalat" w:hAnsi="GHEA Grapalat" w:cs="Sylfaen"/>
          <w:sz w:val="20"/>
          <w:lang w:val="hy-AM"/>
        </w:rPr>
        <w:t xml:space="preserve"> 37-</w:t>
      </w:r>
      <w:r w:rsidRPr="00490D05">
        <w:rPr>
          <w:rFonts w:ascii="GHEA Grapalat" w:hAnsi="GHEA Grapalat" w:cs="Arial"/>
          <w:sz w:val="20"/>
          <w:lang w:val="hy-AM"/>
        </w:rPr>
        <w:t>րդ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հոդվածի</w:t>
      </w:r>
      <w:r w:rsidRPr="00490D05">
        <w:rPr>
          <w:rFonts w:ascii="GHEA Grapalat" w:hAnsi="GHEA Grapalat" w:cs="Sylfaen"/>
          <w:sz w:val="20"/>
          <w:lang w:val="hy-AM"/>
        </w:rPr>
        <w:t xml:space="preserve"> 1-</w:t>
      </w:r>
      <w:r w:rsidRPr="00490D05">
        <w:rPr>
          <w:rFonts w:ascii="GHEA Grapalat" w:hAnsi="GHEA Grapalat" w:cs="Arial"/>
          <w:sz w:val="20"/>
          <w:lang w:val="hy-AM"/>
        </w:rPr>
        <w:t>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</w:t>
      </w:r>
      <w:r w:rsidRPr="00490D05">
        <w:rPr>
          <w:rFonts w:ascii="GHEA Grapalat" w:hAnsi="GHEA Grapalat" w:cs="Sylfaen"/>
          <w:sz w:val="20"/>
          <w:lang w:val="hy-AM"/>
        </w:rPr>
        <w:t xml:space="preserve"> 1-</w:t>
      </w:r>
      <w:r w:rsidRPr="00490D05">
        <w:rPr>
          <w:rFonts w:ascii="GHEA Grapalat" w:hAnsi="GHEA Grapalat" w:cs="Arial"/>
          <w:sz w:val="20"/>
          <w:lang w:val="hy-AM"/>
        </w:rPr>
        <w:t>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չկայացած</w:t>
      </w:r>
      <w:r w:rsidRPr="00490D05">
        <w:rPr>
          <w:rFonts w:ascii="GHEA Grapalat" w:hAnsi="GHEA Grapalat" w:cs="Sylfaen"/>
          <w:sz w:val="20"/>
          <w:lang w:val="hy-AM"/>
        </w:rPr>
        <w:t>:</w:t>
      </w:r>
    </w:p>
    <w:p w14:paraId="66B1C1CF" w14:textId="77777777" w:rsidR="00C36096" w:rsidRPr="00490D05" w:rsidRDefault="00C36096" w:rsidP="00C36096">
      <w:pPr>
        <w:ind w:firstLine="708"/>
        <w:jc w:val="both"/>
        <w:rPr>
          <w:rFonts w:ascii="GHEA Grapalat" w:hAnsi="GHEA Grapalat"/>
          <w:sz w:val="20"/>
          <w:szCs w:val="20"/>
          <w:lang w:val="hy-AM" w:eastAsia="x-none"/>
        </w:rPr>
      </w:pPr>
      <w:r w:rsidRPr="00490D05">
        <w:rPr>
          <w:rFonts w:ascii="GHEA Grapalat" w:hAnsi="GHEA Grapalat"/>
          <w:sz w:val="20"/>
          <w:szCs w:val="20"/>
          <w:lang w:val="af-ZA" w:eastAsia="x-none"/>
        </w:rPr>
        <w:t>8.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>8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Պահանջի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դեպքում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որևէ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մասնակցի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հայտիպատճենները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քարտուղարն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անհապաղ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տրամադրում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նման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պահանջ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ներկայացրած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այլ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մասնակցին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>: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Պահանջի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կատարման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անհնարինության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դեպքում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պահանջ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ներկայացրած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անձին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անհապաղ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տրամադրվում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հայտում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ներառված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փաստաթղթերը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որոնց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վերջինս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ծանոթանում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տեղում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իրավունք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ունի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լուսանկարել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դրանք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և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վերադարձնում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քարտուղարին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նիստի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ընթացքում՝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առանց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խոչընդոտելու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բնականոն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գործունեությանը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>:</w:t>
      </w:r>
    </w:p>
    <w:p w14:paraId="4C65143D" w14:textId="77777777" w:rsidR="00C36096" w:rsidRPr="00490D05" w:rsidRDefault="00C36096" w:rsidP="00C36096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/>
          <w:sz w:val="20"/>
          <w:lang w:val="af-ZA" w:eastAsia="x-none"/>
        </w:rPr>
        <w:t>8.</w:t>
      </w:r>
      <w:r w:rsidRPr="00490D05">
        <w:rPr>
          <w:rFonts w:ascii="GHEA Grapalat" w:hAnsi="GHEA Grapalat"/>
          <w:sz w:val="20"/>
          <w:lang w:val="hy-AM" w:eastAsia="x-none"/>
        </w:rPr>
        <w:t>9</w:t>
      </w:r>
      <w:r w:rsidRPr="00490D05">
        <w:rPr>
          <w:rFonts w:ascii="GHEA Grapalat" w:hAnsi="GHEA Grapalat"/>
          <w:sz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af-ZA" w:eastAsia="x-none"/>
        </w:rPr>
        <w:t>Եթե</w:t>
      </w:r>
      <w:r w:rsidRPr="00490D05">
        <w:rPr>
          <w:rFonts w:ascii="GHEA Grapalat" w:hAnsi="GHEA Grapalat"/>
          <w:sz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af-ZA" w:eastAsia="x-none"/>
        </w:rPr>
        <w:t>հայտերի</w:t>
      </w:r>
      <w:r w:rsidRPr="00490D05">
        <w:rPr>
          <w:rFonts w:ascii="GHEA Grapalat" w:hAnsi="GHEA Grapalat"/>
          <w:sz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af-ZA" w:eastAsia="x-none"/>
        </w:rPr>
        <w:t>բացման</w:t>
      </w:r>
      <w:r w:rsidRPr="00490D05">
        <w:rPr>
          <w:rFonts w:ascii="GHEA Grapalat" w:hAnsi="GHEA Grapalat"/>
          <w:sz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hy-AM" w:eastAsia="x-none"/>
        </w:rPr>
        <w:t>և</w:t>
      </w:r>
      <w:r w:rsidRPr="00490D05">
        <w:rPr>
          <w:rFonts w:ascii="GHEA Grapalat" w:hAnsi="GHEA Grapalat"/>
          <w:sz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hy-AM" w:eastAsia="x-none"/>
        </w:rPr>
        <w:t>գնահատման</w:t>
      </w:r>
      <w:r w:rsidRPr="00490D05">
        <w:rPr>
          <w:rFonts w:ascii="GHEA Grapalat" w:hAnsi="GHEA Grapalat"/>
          <w:sz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af-ZA" w:eastAsia="x-none"/>
        </w:rPr>
        <w:t>նիստի</w:t>
      </w:r>
      <w:r w:rsidRPr="00490D05">
        <w:rPr>
          <w:rFonts w:ascii="GHEA Grapalat" w:hAnsi="GHEA Grapalat"/>
          <w:sz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lang w:val="af-ZA" w:eastAsia="x-none"/>
        </w:rPr>
        <w:t>ընթացքում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իրականացված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գնահատման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արդյուն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քում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մասնակցի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արձանագրվում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անհամապատասխանություններ՝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հրավերի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պահանջների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նկատմամբ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,</w:t>
      </w:r>
      <w:bookmarkStart w:id="6" w:name="_Hlk9262487"/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ներառյալ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երբ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ներառված՝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Հայաստանի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Հանրապետության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ռեզիդենտ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հանդիսացող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կողմից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հաստատված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փաստաթղթերը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դրանց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հաստատված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չեն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էլեկտրոնային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թվային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ստորագրությամբ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,</w:t>
      </w:r>
      <w:bookmarkEnd w:id="6"/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ապա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հանձնաժողովը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մեկ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աշխատանքային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օրով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կասեցնում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նիստը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իսկ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հանձնաժողովի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քարտուղարը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նույն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օրը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դրա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համակարգի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միջոցով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տեղեկացնում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ասնակցին՝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առաջարկելով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մինչև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կասեցման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ժամկետի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ավարտը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շտկել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անհամապատասխանությունը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14:paraId="5CC65388" w14:textId="77777777" w:rsidR="00C36096" w:rsidRPr="00490D05" w:rsidRDefault="00C36096" w:rsidP="00C36096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Մասնակցին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ուղարկվող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ծանուցման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մեջ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մանրամասն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նկարագրվում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հայտի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ա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հատման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ընթացքում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հայտնաբերված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բոլոր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անհամապատասխանությունները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:   </w:t>
      </w:r>
    </w:p>
    <w:p w14:paraId="3F7F6D69" w14:textId="77777777" w:rsidR="00C36096" w:rsidRPr="00490D05" w:rsidRDefault="00C36096" w:rsidP="00C36096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8.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10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հրավերի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8.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9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-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րդ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կետով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սահմանված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ժամկետում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մ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ասնակիցը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շտկում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արձանագրված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անհամապատասխանությունը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ապա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վերջինիս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գնահատվում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բավարար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Հակառակ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դեպքում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տվյալ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հայտը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գնահատվում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անբավարար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մերժվում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իսկ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ընտրված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ճանաչվում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հաջորդող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տեղ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զբաղեցրած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մասնակիցը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14:paraId="1695294B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Sylfaen"/>
          <w:szCs w:val="24"/>
        </w:rPr>
        <w:t>8.</w:t>
      </w:r>
      <w:r w:rsidRPr="00490D05">
        <w:rPr>
          <w:rFonts w:ascii="GHEA Grapalat" w:hAnsi="GHEA Grapalat" w:cs="Sylfaen"/>
          <w:szCs w:val="24"/>
          <w:lang w:val="hy-AM"/>
        </w:rPr>
        <w:t>11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անդամը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քարտուղարը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չի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մասնակցել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աշխատանքներին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եթե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հանձնաժողովի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գործունեության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ընթացքումպարզվում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որ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վերջիններիս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կողմից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հիմնադրված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բաժնեմաս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  <w:lang w:val="hy-AM"/>
        </w:rPr>
        <w:t>փայաբաժին</w:t>
      </w:r>
      <w:r w:rsidRPr="00490D05">
        <w:rPr>
          <w:rFonts w:ascii="GHEA Grapalat" w:hAnsi="GHEA Grapalat" w:cs="Sylfaen"/>
          <w:szCs w:val="24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ունեցող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կազմակերպությունը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իրենց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մերձավոր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ազգակցությամբ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խնամիությամբ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կապված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անձը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  <w:lang w:val="hy-AM"/>
        </w:rPr>
        <w:t>ծնող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ամուսին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երեխա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եղբայր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քույր</w:t>
      </w:r>
      <w:r w:rsidRPr="00490D05">
        <w:rPr>
          <w:rFonts w:ascii="GHEA Grapalat" w:hAnsi="GHEA Grapalat" w:cs="Sylfaen"/>
          <w:szCs w:val="24"/>
        </w:rPr>
        <w:t>,</w:t>
      </w:r>
      <w:r w:rsidRPr="00490D05">
        <w:rPr>
          <w:rFonts w:ascii="GHEA Grapalat" w:hAnsi="GHEA Grapalat" w:cs="Arial"/>
          <w:szCs w:val="24"/>
          <w:lang w:val="hy-AM"/>
        </w:rPr>
        <w:t>տատ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պապ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թոռ</w:t>
      </w:r>
      <w:r w:rsidRPr="00490D05">
        <w:rPr>
          <w:rFonts w:ascii="GHEA Grapalat" w:hAnsi="GHEA Grapalat" w:cs="Sylfaen"/>
          <w:szCs w:val="24"/>
          <w:lang w:val="hy-AM"/>
        </w:rPr>
        <w:t>,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ինչպես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նաև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ամուսնու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ծնող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երեխա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եղբայր</w:t>
      </w:r>
      <w:r w:rsidRPr="00490D05">
        <w:rPr>
          <w:rFonts w:ascii="GHEA Grapalat" w:hAnsi="GHEA Grapalat" w:cs="Sylfaen"/>
          <w:szCs w:val="24"/>
          <w:lang w:val="hy-AM"/>
        </w:rPr>
        <w:t>,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քույր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տատ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պապ</w:t>
      </w:r>
      <w:r w:rsidRPr="00490D05">
        <w:rPr>
          <w:rFonts w:ascii="GHEA Grapalat" w:hAnsi="GHEA Grapalat" w:cs="Sylfaen"/>
          <w:szCs w:val="24"/>
          <w:lang w:val="hy-AM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թոռ</w:t>
      </w:r>
      <w:r w:rsidRPr="00490D05">
        <w:rPr>
          <w:rFonts w:ascii="GHEA Grapalat" w:hAnsi="GHEA Grapalat" w:cs="Sylfaen"/>
          <w:szCs w:val="24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այդ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անձի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կողմից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հիմնադրված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բաժնեմաս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  <w:lang w:val="hy-AM"/>
        </w:rPr>
        <w:t>փայաբաժին</w:t>
      </w:r>
      <w:r w:rsidRPr="00490D05">
        <w:rPr>
          <w:rFonts w:ascii="GHEA Grapalat" w:hAnsi="GHEA Grapalat" w:cs="Sylfaen"/>
          <w:szCs w:val="24"/>
        </w:rPr>
        <w:t xml:space="preserve">) </w:t>
      </w:r>
      <w:r w:rsidRPr="00490D05">
        <w:rPr>
          <w:rFonts w:ascii="GHEA Grapalat" w:hAnsi="GHEA Grapalat" w:cs="Arial"/>
          <w:szCs w:val="24"/>
          <w:lang w:val="hy-AM"/>
        </w:rPr>
        <w:t>ունեցող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կազմակերպությունը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մասնակցելու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համար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ներկայացրել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</w:t>
      </w:r>
      <w:r w:rsidRPr="00490D05">
        <w:rPr>
          <w:rFonts w:ascii="GHEA Grapalat" w:hAnsi="GHEA Grapalat" w:cs="Sylfaen"/>
          <w:szCs w:val="24"/>
        </w:rPr>
        <w:t>: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Եթե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առկա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կետով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նախատեսված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պայմանը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ապա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առնչությամբ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շահերի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բախում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ունեցող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անդամը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քարտուղարը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անհապաղ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ինքնաբացարկ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հայտնում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սույնընթացակարգից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Sylfaen"/>
          <w:szCs w:val="24"/>
          <w:lang w:val="hy-AM"/>
        </w:rPr>
        <w:t xml:space="preserve">8.12 </w:t>
      </w:r>
      <w:r w:rsidRPr="00490D05">
        <w:rPr>
          <w:rFonts w:ascii="GHEA Grapalat" w:hAnsi="GHEA Grapalat" w:cs="Arial"/>
          <w:szCs w:val="24"/>
          <w:lang w:val="es-ES"/>
        </w:rPr>
        <w:t>Հայտերը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բացվելուց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և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գնահատվելուց</w:t>
      </w:r>
      <w:r w:rsidRPr="00490D05">
        <w:rPr>
          <w:rFonts w:ascii="GHEA Grapalat" w:hAnsi="GHEA Grapalat" w:cs="Sylfaen"/>
          <w:szCs w:val="24"/>
          <w:lang w:val="es-ES"/>
        </w:rPr>
        <w:t xml:space="preserve">  </w:t>
      </w:r>
      <w:r w:rsidRPr="00490D05">
        <w:rPr>
          <w:rFonts w:ascii="GHEA Grapalat" w:hAnsi="GHEA Grapalat" w:cs="Arial"/>
          <w:szCs w:val="24"/>
          <w:lang w:val="es-ES"/>
        </w:rPr>
        <w:t>հետո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կազմվում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է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արձանագրություն</w:t>
      </w:r>
      <w:r w:rsidRPr="00490D05">
        <w:rPr>
          <w:rFonts w:ascii="GHEA Grapalat" w:hAnsi="GHEA Grapalat" w:cs="Sylfaen"/>
          <w:szCs w:val="24"/>
          <w:lang w:val="es-ES"/>
        </w:rPr>
        <w:t>`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գնումների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մասին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ՀՀ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օրենսդրությամբ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սահմանված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կարգով</w:t>
      </w:r>
      <w:r w:rsidRPr="00490D05">
        <w:rPr>
          <w:rFonts w:ascii="GHEA Grapalat" w:hAnsi="GHEA Grapalat" w:cs="Sylfaen"/>
          <w:lang w:val="hy-AM"/>
        </w:rPr>
        <w:t xml:space="preserve">: </w:t>
      </w:r>
      <w:r w:rsidRPr="00490D05">
        <w:rPr>
          <w:rFonts w:ascii="GHEA Grapalat" w:hAnsi="GHEA Grapalat" w:cs="Arial"/>
          <w:lang w:val="hy-AM"/>
        </w:rPr>
        <w:t>Ընդ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որում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հանձնաժողովի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նիստի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արձանագրության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մեջ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մանրամասն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նկարագրվում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են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հայտերի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գնահատման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արդյունքում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արձանագրված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անհամապատասխանությունները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և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դրանցով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պայմանավորված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հայտերի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մերժման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հիմքերը</w:t>
      </w:r>
      <w:r w:rsidRPr="00490D05">
        <w:rPr>
          <w:rFonts w:ascii="GHEA Grapalat" w:hAnsi="GHEA Grapalat" w:cs="Sylfaen"/>
          <w:lang w:val="hy-AM"/>
        </w:rPr>
        <w:t xml:space="preserve">: </w:t>
      </w:r>
      <w:r w:rsidRPr="00490D05">
        <w:rPr>
          <w:rFonts w:ascii="GHEA Grapalat" w:hAnsi="GHEA Grapalat" w:cs="Arial"/>
          <w:szCs w:val="24"/>
          <w:lang w:val="hy-AM"/>
        </w:rPr>
        <w:t>Արձանագրությունն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ստորագրում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նիստին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ներկա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անդամները։</w:t>
      </w:r>
    </w:p>
    <w:p w14:paraId="735DD50B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90D05">
        <w:rPr>
          <w:rFonts w:ascii="GHEA Grapalat" w:hAnsi="GHEA Grapalat" w:cs="Sylfaen"/>
          <w:szCs w:val="24"/>
          <w:lang w:val="hy-AM"/>
        </w:rPr>
        <w:t xml:space="preserve">8.13 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քարտուղարը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հայտերի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բացման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գնահատման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նիստի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ավարտից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հետո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ոչ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ուշ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քան</w:t>
      </w:r>
      <w:r w:rsidRPr="00490D05">
        <w:rPr>
          <w:rFonts w:ascii="GHEA Grapalat" w:hAnsi="GHEA Grapalat" w:cs="Arial"/>
          <w:spacing w:val="-8"/>
          <w:sz w:val="24"/>
          <w:szCs w:val="24"/>
        </w:rPr>
        <w:t xml:space="preserve"> 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հաջորդող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աշխատանքային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օրը</w:t>
      </w:r>
      <w:r w:rsidRPr="00490D05">
        <w:rPr>
          <w:rFonts w:ascii="GHEA Grapalat" w:hAnsi="GHEA Grapalat" w:cs="Sylfaen"/>
          <w:szCs w:val="24"/>
        </w:rPr>
        <w:t xml:space="preserve">` </w:t>
      </w:r>
    </w:p>
    <w:p w14:paraId="71C30D0A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490D05">
        <w:rPr>
          <w:rFonts w:ascii="GHEA Grapalat" w:hAnsi="GHEA Grapalat" w:cs="Sylfaen"/>
          <w:lang w:val="hy-AM"/>
        </w:rPr>
        <w:t xml:space="preserve">1) </w:t>
      </w:r>
      <w:r w:rsidRPr="00490D05">
        <w:rPr>
          <w:rFonts w:ascii="GHEA Grapalat" w:hAnsi="GHEA Grapalat" w:cs="Arial"/>
          <w:lang w:val="hy-AM"/>
        </w:rPr>
        <w:t>հայտերի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բացման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</w:rPr>
        <w:t>և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գնահատման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  <w:lang w:val="hy-AM"/>
        </w:rPr>
        <w:t>նիստի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արձանագրության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բնօրինակից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արտատպված</w:t>
      </w:r>
      <w:r w:rsidRPr="00490D05">
        <w:rPr>
          <w:rFonts w:ascii="GHEA Grapalat" w:hAnsi="GHEA Grapalat" w:cs="Sylfaen"/>
          <w:lang w:val="hy-AM"/>
        </w:rPr>
        <w:t xml:space="preserve"> (</w:t>
      </w:r>
      <w:r w:rsidRPr="00490D05">
        <w:rPr>
          <w:rFonts w:ascii="GHEA Grapalat" w:hAnsi="GHEA Grapalat" w:cs="Arial"/>
          <w:lang w:val="hy-AM"/>
        </w:rPr>
        <w:t>սկանավորված</w:t>
      </w:r>
      <w:r w:rsidRPr="00490D05">
        <w:rPr>
          <w:rFonts w:ascii="GHEA Grapalat" w:hAnsi="GHEA Grapalat" w:cs="Sylfaen"/>
          <w:lang w:val="hy-AM"/>
        </w:rPr>
        <w:t xml:space="preserve">) </w:t>
      </w:r>
      <w:r w:rsidRPr="00490D05">
        <w:rPr>
          <w:rFonts w:ascii="GHEA Grapalat" w:hAnsi="GHEA Grapalat" w:cs="Arial"/>
          <w:lang w:val="hy-AM"/>
        </w:rPr>
        <w:t>տարբերակը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և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սույն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հրավերի</w:t>
      </w:r>
      <w:r w:rsidRPr="00490D05">
        <w:rPr>
          <w:rFonts w:ascii="GHEA Grapalat" w:hAnsi="GHEA Grapalat" w:cs="Sylfaen"/>
          <w:lang w:val="hy-AM"/>
        </w:rPr>
        <w:t xml:space="preserve"> 1-</w:t>
      </w:r>
      <w:r w:rsidRPr="00490D05">
        <w:rPr>
          <w:rFonts w:ascii="GHEA Grapalat" w:hAnsi="GHEA Grapalat" w:cs="Arial"/>
          <w:lang w:val="hy-AM"/>
        </w:rPr>
        <w:t>ին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մասի</w:t>
      </w:r>
      <w:r w:rsidRPr="00490D05">
        <w:rPr>
          <w:rFonts w:ascii="GHEA Grapalat" w:hAnsi="GHEA Grapalat" w:cs="Sylfaen"/>
          <w:lang w:val="hy-AM"/>
        </w:rPr>
        <w:t xml:space="preserve"> 3.5 </w:t>
      </w:r>
      <w:r w:rsidRPr="00490D05">
        <w:rPr>
          <w:rFonts w:ascii="GHEA Grapalat" w:hAnsi="GHEA Grapalat" w:cs="Arial"/>
          <w:lang w:val="hy-AM"/>
        </w:rPr>
        <w:t>կետում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նշված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հիմնավորումների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քննարկման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ամփոփաթերթը</w:t>
      </w:r>
      <w:r w:rsidRPr="00490D05">
        <w:rPr>
          <w:rFonts w:ascii="GHEA Grapalat" w:hAnsi="GHEA Grapalat" w:cs="Sylfaen"/>
          <w:lang w:val="hy-AM"/>
        </w:rPr>
        <w:t xml:space="preserve">, </w:t>
      </w:r>
      <w:r w:rsidRPr="00490D05">
        <w:rPr>
          <w:rFonts w:ascii="GHEA Grapalat" w:hAnsi="GHEA Grapalat" w:cs="Arial"/>
          <w:lang w:val="hy-AM"/>
        </w:rPr>
        <w:t>որը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պարունակում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է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տեղեկություններ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նաև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հիմնավորումները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ստանալու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ամսաթվի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և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էլեկտրոնային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փոստի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հասցեների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վերաբերյալ</w:t>
      </w:r>
      <w:r w:rsidRPr="00490D05">
        <w:rPr>
          <w:rFonts w:ascii="GHEA Grapalat" w:hAnsi="GHEA Grapalat" w:cs="Sylfaen"/>
          <w:lang w:val="hy-AM"/>
        </w:rPr>
        <w:t xml:space="preserve">,  </w:t>
      </w:r>
      <w:r w:rsidRPr="00490D05">
        <w:rPr>
          <w:rFonts w:ascii="GHEA Grapalat" w:hAnsi="GHEA Grapalat" w:cs="Arial"/>
          <w:lang w:val="hy-AM"/>
        </w:rPr>
        <w:t>հրապարակում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է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տեղեկագրում</w:t>
      </w:r>
      <w:r w:rsidRPr="00490D05">
        <w:rPr>
          <w:rFonts w:ascii="GHEA Grapalat" w:hAnsi="GHEA Grapalat" w:cs="Sylfaen"/>
          <w:lang w:val="hy-AM"/>
        </w:rPr>
        <w:t xml:space="preserve">: </w:t>
      </w:r>
      <w:r w:rsidRPr="00490D05">
        <w:rPr>
          <w:rFonts w:ascii="GHEA Grapalat" w:hAnsi="GHEA Grapalat" w:cs="Arial"/>
          <w:lang w:val="hy-AM"/>
        </w:rPr>
        <w:t>Եթե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հիմնավորումներ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չեն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ներկայացվել</w:t>
      </w:r>
      <w:r w:rsidRPr="00490D05">
        <w:rPr>
          <w:rFonts w:ascii="GHEA Grapalat" w:hAnsi="GHEA Grapalat" w:cs="Sylfaen"/>
          <w:lang w:val="hy-AM"/>
        </w:rPr>
        <w:t xml:space="preserve">, </w:t>
      </w:r>
      <w:r w:rsidRPr="00490D05">
        <w:rPr>
          <w:rFonts w:ascii="GHEA Grapalat" w:hAnsi="GHEA Grapalat" w:cs="Arial"/>
          <w:lang w:val="hy-AM"/>
        </w:rPr>
        <w:t>ապա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հանձնաժողովի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նիստի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արձանագրության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մեջ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դրա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մասին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կատարվում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են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համապատասխան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lang w:val="hy-AM"/>
        </w:rPr>
        <w:t>նշումներ</w:t>
      </w:r>
      <w:r w:rsidRPr="00490D05">
        <w:rPr>
          <w:rFonts w:ascii="GHEA Grapalat" w:hAnsi="GHEA Grapalat" w:cs="Sylfaen"/>
          <w:lang w:val="hy-AM"/>
        </w:rPr>
        <w:t>.</w:t>
      </w:r>
    </w:p>
    <w:p w14:paraId="62D8372F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</w:rPr>
        <w:t xml:space="preserve">2) </w:t>
      </w:r>
      <w:r w:rsidRPr="00490D05">
        <w:rPr>
          <w:rFonts w:ascii="GHEA Grapalat" w:hAnsi="GHEA Grapalat" w:cs="Arial"/>
          <w:szCs w:val="24"/>
        </w:rPr>
        <w:t>իր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գնահատող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` </w:t>
      </w:r>
      <w:r w:rsidRPr="00490D05">
        <w:rPr>
          <w:rFonts w:ascii="GHEA Grapalat" w:hAnsi="GHEA Grapalat" w:cs="Arial"/>
          <w:szCs w:val="24"/>
        </w:rPr>
        <w:t>հայտերի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բացման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գնահատման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</w:rPr>
        <w:t>նիստին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ներկա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անդամների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կողմից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ստորագրված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շահերի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բախման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բացակայության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մասին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հայտարարությունների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բնօրինակներից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արտատպված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</w:rPr>
        <w:t>սկանավորված</w:t>
      </w:r>
      <w:r w:rsidRPr="00490D05">
        <w:rPr>
          <w:rFonts w:ascii="GHEA Grapalat" w:hAnsi="GHEA Grapalat" w:cs="Sylfaen"/>
          <w:szCs w:val="24"/>
        </w:rPr>
        <w:t xml:space="preserve">) </w:t>
      </w:r>
      <w:r w:rsidRPr="00490D05">
        <w:rPr>
          <w:rFonts w:ascii="GHEA Grapalat" w:hAnsi="GHEA Grapalat" w:cs="Arial"/>
          <w:szCs w:val="24"/>
        </w:rPr>
        <w:t>տարբերակները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հրապարակում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տեղեկագրում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Arial"/>
          <w:szCs w:val="24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անդամները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</w:rPr>
        <w:t>որոնք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աշխատանքների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մասնակցում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հայտերի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բացման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գնահատման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նիստից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հետո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հրավիրվող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նիստերին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</w:rPr>
        <w:t>ստորագրում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սույն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ենթակետում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նախատեսված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հայտարարությունները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</w:rPr>
        <w:t>որոնք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տեղեկագրում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քարտուղարը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հրապարակում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ստորագրմանը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հաջորդող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աշխատանքային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օրը</w:t>
      </w:r>
      <w:r w:rsidRPr="00490D05">
        <w:rPr>
          <w:rFonts w:ascii="GHEA Grapalat" w:hAnsi="GHEA Grapalat" w:cs="Sylfaen"/>
          <w:szCs w:val="24"/>
        </w:rPr>
        <w:t>.</w:t>
      </w:r>
    </w:p>
    <w:p w14:paraId="1BC9FE56" w14:textId="77777777" w:rsidR="00C36096" w:rsidRPr="00490D05" w:rsidRDefault="00C36096" w:rsidP="00C36096">
      <w:pPr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/>
          <w:lang w:val="af-ZA"/>
        </w:rPr>
        <w:tab/>
      </w:r>
      <w:r w:rsidRPr="00490D05">
        <w:rPr>
          <w:rFonts w:ascii="GHEA Grapalat" w:hAnsi="GHEA Grapalat" w:cs="Sylfaen"/>
          <w:sz w:val="20"/>
          <w:lang w:val="af-ZA"/>
        </w:rPr>
        <w:t xml:space="preserve">8.14 </w:t>
      </w:r>
      <w:r w:rsidRPr="00490D05">
        <w:rPr>
          <w:rFonts w:ascii="GHEA Grapalat" w:hAnsi="GHEA Grapalat" w:cs="Arial"/>
          <w:sz w:val="20"/>
        </w:rPr>
        <w:t>Օրենքի</w:t>
      </w:r>
      <w:r w:rsidRPr="00490D05">
        <w:rPr>
          <w:rFonts w:ascii="GHEA Grapalat" w:hAnsi="GHEA Grapalat" w:cs="Sylfaen"/>
          <w:sz w:val="20"/>
          <w:lang w:val="af-ZA"/>
        </w:rPr>
        <w:t xml:space="preserve"> 6-</w:t>
      </w:r>
      <w:r w:rsidRPr="00490D05">
        <w:rPr>
          <w:rFonts w:ascii="GHEA Grapalat" w:hAnsi="GHEA Grapalat" w:cs="Arial"/>
          <w:sz w:val="20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հոդվածի</w:t>
      </w:r>
      <w:r w:rsidRPr="00490D05">
        <w:rPr>
          <w:rFonts w:ascii="GHEA Grapalat" w:hAnsi="GHEA Grapalat" w:cs="Sylfaen"/>
          <w:sz w:val="20"/>
          <w:lang w:val="af-ZA"/>
        </w:rPr>
        <w:t xml:space="preserve"> 1-</w:t>
      </w:r>
      <w:r w:rsidRPr="00490D05">
        <w:rPr>
          <w:rFonts w:ascii="GHEA Grapalat" w:hAnsi="GHEA Grapalat" w:cs="Arial"/>
          <w:sz w:val="20"/>
        </w:rPr>
        <w:t>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մասի</w:t>
      </w:r>
      <w:r w:rsidRPr="00490D05">
        <w:rPr>
          <w:rFonts w:ascii="GHEA Grapalat" w:hAnsi="GHEA Grapalat" w:cs="Sylfaen"/>
          <w:sz w:val="20"/>
          <w:lang w:val="af-ZA"/>
        </w:rPr>
        <w:t xml:space="preserve"> 6-</w:t>
      </w:r>
      <w:r w:rsidRPr="00490D05">
        <w:rPr>
          <w:rFonts w:ascii="GHEA Grapalat" w:hAnsi="GHEA Grapalat" w:cs="Arial"/>
          <w:sz w:val="20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կետով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նախատեսված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հիմքերն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գալու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դեպքում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պատվիրատուի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ղեկավարի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պատճառաբանված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հիման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վրա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մարմինը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ներառում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գնումների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գործընթացին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իրավունք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չունեցող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մասնակիցների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ցուցակում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ղեկավարի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պատճառաբանված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որոշումը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լիազորված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մարմինը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հրապարակում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տեղեկագրում</w:t>
      </w:r>
      <w:r w:rsidRPr="00490D05">
        <w:rPr>
          <w:rFonts w:ascii="GHEA Grapalat" w:hAnsi="GHEA Grapalat" w:cs="Arial"/>
          <w:sz w:val="20"/>
          <w:lang w:val="ru-RU"/>
        </w:rPr>
        <w:t>։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</w:p>
    <w:p w14:paraId="2F2EF12D" w14:textId="77777777" w:rsidR="00C36096" w:rsidRPr="00490D05" w:rsidRDefault="00C36096" w:rsidP="00C36096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ru-RU"/>
        </w:rPr>
        <w:t>Ընդ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Calibri" w:hAnsi="Calibri" w:cs="Calibri"/>
          <w:sz w:val="20"/>
          <w:lang w:val="af-ZA"/>
        </w:rPr>
        <w:t> </w:t>
      </w:r>
      <w:r w:rsidRPr="00490D05">
        <w:rPr>
          <w:rFonts w:ascii="GHEA Grapalat" w:hAnsi="GHEA Grapalat" w:cs="Arial"/>
          <w:sz w:val="20"/>
          <w:lang w:val="ru-RU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կետում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նշված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որոշումը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պատվիրատուի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ղեկավարը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գնման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ընթացակարգը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չկայացած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հայտարարվելու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կնքված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վերաբերյալ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հայտարարությունը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հրապարակելու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պայմանագիրը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միակողմանի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լուծելու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հայտարարությունը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ծանուցումը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  <w:lang w:val="ru-RU"/>
        </w:rPr>
        <w:t>հրապարակելու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տասն</w:t>
      </w:r>
      <w:r w:rsidRPr="00490D05">
        <w:rPr>
          <w:rFonts w:ascii="GHEA Grapalat" w:hAnsi="GHEA Grapalat" w:cs="Arial"/>
          <w:sz w:val="20"/>
          <w:lang w:val="hy-AM"/>
        </w:rPr>
        <w:t>երորդ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 w:cs="Sylfaen"/>
          <w:sz w:val="20"/>
          <w:lang w:val="af-ZA"/>
        </w:rPr>
        <w:t xml:space="preserve">: </w:t>
      </w:r>
      <w:r w:rsidRPr="00490D05">
        <w:rPr>
          <w:rFonts w:ascii="GHEA Grapalat" w:hAnsi="GHEA Grapalat" w:cs="Arial"/>
          <w:sz w:val="20"/>
          <w:lang w:val="ru-RU"/>
        </w:rPr>
        <w:t>Որոշումը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կայացվելուն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գրավոր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տրամադրվում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մարմնին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մասնակցին</w:t>
      </w:r>
      <w:r w:rsidRPr="00490D05">
        <w:rPr>
          <w:rFonts w:ascii="GHEA Grapalat" w:hAnsi="GHEA Grapalat" w:cs="Sylfaen"/>
          <w:sz w:val="20"/>
          <w:lang w:val="af-ZA"/>
        </w:rPr>
        <w:t xml:space="preserve">: </w:t>
      </w:r>
      <w:r w:rsidRPr="00490D05">
        <w:rPr>
          <w:rFonts w:ascii="GHEA Grapalat" w:hAnsi="GHEA Grapalat" w:cs="Arial"/>
          <w:sz w:val="20"/>
          <w:lang w:val="ru-RU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մարմինը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ներառում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գնումների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գործընթացին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իրավունք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չունեցող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մասնակիցների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ցուցակում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որոշումն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ստանալուն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քառասուներորդ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lastRenderedPageBreak/>
        <w:t>հինգ</w:t>
      </w:r>
      <w:r w:rsidRPr="00490D05">
        <w:rPr>
          <w:rFonts w:ascii="GHEA Grapalat" w:hAnsi="GHEA Grapalat" w:cs="Arial"/>
          <w:sz w:val="20"/>
        </w:rPr>
        <w:t>երորդ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</w:t>
      </w:r>
      <w:r w:rsidRPr="00490D05">
        <w:rPr>
          <w:rFonts w:ascii="GHEA Grapalat" w:hAnsi="GHEA Grapalat" w:cs="Arial"/>
          <w:sz w:val="20"/>
        </w:rPr>
        <w:t>ը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իսկ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որոշումն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ստանալուն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քառասուներորդ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դրությամբ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կողմից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բողոքարկման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վերաբերյալ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հարուցված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չավարտված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գործի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առկայության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դեպքում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ru-RU"/>
        </w:rPr>
        <w:t>տվյալ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գործով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եզրափակիչ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ակտն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ուժի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մեջ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մտնելու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հինգ</w:t>
      </w:r>
      <w:r w:rsidRPr="00490D05">
        <w:rPr>
          <w:rFonts w:ascii="GHEA Grapalat" w:hAnsi="GHEA Grapalat" w:cs="Arial"/>
          <w:sz w:val="20"/>
        </w:rPr>
        <w:t>երորդ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</w:t>
      </w:r>
      <w:r w:rsidRPr="00490D05">
        <w:rPr>
          <w:rFonts w:ascii="GHEA Grapalat" w:hAnsi="GHEA Grapalat" w:cs="Arial"/>
          <w:sz w:val="20"/>
        </w:rPr>
        <w:t>ը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եթե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քննության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արդյունքով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կատարման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հնարավորությունը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վերացել</w:t>
      </w:r>
      <w:r w:rsidRPr="00490D05">
        <w:rPr>
          <w:rFonts w:ascii="GHEA Grapalat" w:hAnsi="GHEA Grapalat" w:cs="Sylfaen"/>
          <w:sz w:val="20"/>
          <w:lang w:val="hy-AM"/>
        </w:rPr>
        <w:t>:</w:t>
      </w:r>
    </w:p>
    <w:p w14:paraId="36E70D36" w14:textId="77777777" w:rsidR="00C36096" w:rsidRPr="00490D05" w:rsidRDefault="00C36096" w:rsidP="00C36096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hy-AM"/>
        </w:rPr>
        <w:t>Ե</w:t>
      </w:r>
      <w:r w:rsidRPr="00490D05">
        <w:rPr>
          <w:rFonts w:ascii="GHEA Grapalat" w:hAnsi="GHEA Grapalat" w:cs="Arial"/>
          <w:sz w:val="20"/>
          <w:lang w:val="af-ZA"/>
        </w:rPr>
        <w:t>թե՝</w:t>
      </w:r>
    </w:p>
    <w:p w14:paraId="58F29D7E" w14:textId="77777777" w:rsidR="00C36096" w:rsidRPr="00490D05" w:rsidRDefault="00C36096" w:rsidP="00C36096">
      <w:pPr>
        <w:pStyle w:val="ListParagraph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af-ZA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կետով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նախատեսված՝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մարմ</w:t>
      </w:r>
      <w:r w:rsidRPr="00490D05">
        <w:rPr>
          <w:rFonts w:ascii="GHEA Grapalat" w:hAnsi="GHEA Grapalat" w:cs="Arial"/>
          <w:sz w:val="20"/>
        </w:rPr>
        <w:t>նին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որոշումը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ներկայացվելու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վերջնաժամկետը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լրանալու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օրվա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դրությամբ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մասնակիցը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կամ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պայմանագիրը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կնքած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անձը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վճարել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հայտի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af-ZA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  <w:lang w:val="af-ZA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  <w:lang w:val="af-ZA"/>
        </w:rPr>
        <w:t>որակավորան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գումարը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af-ZA"/>
        </w:rPr>
        <w:t>ապա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պատվիրատուն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տվյալ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մասնակցին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ցուցակում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ներառելու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պատճառաբանված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որոշումը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ներկայացնում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մարմին</w:t>
      </w:r>
      <w:r w:rsidRPr="00490D05">
        <w:rPr>
          <w:rFonts w:ascii="GHEA Grapalat" w:hAnsi="GHEA Grapalat" w:cs="Sylfaen"/>
          <w:sz w:val="20"/>
          <w:lang w:val="af-ZA"/>
        </w:rPr>
        <w:t>.</w:t>
      </w:r>
    </w:p>
    <w:p w14:paraId="6E90D28C" w14:textId="77777777" w:rsidR="00C36096" w:rsidRPr="00490D05" w:rsidRDefault="00C36096" w:rsidP="00C36096">
      <w:pPr>
        <w:pStyle w:val="ListParagraph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af-ZA"/>
        </w:rPr>
        <w:t>մասնակցի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պայմանագիրը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կնքած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անձի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կողմից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հայտի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af-ZA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  <w:lang w:val="af-ZA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  <w:lang w:val="af-ZA"/>
        </w:rPr>
        <w:t>որակավորան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գումարի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վճարումն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իրականացվել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մարմ</w:t>
      </w:r>
      <w:r w:rsidRPr="00490D05">
        <w:rPr>
          <w:rFonts w:ascii="GHEA Grapalat" w:hAnsi="GHEA Grapalat" w:cs="Arial"/>
          <w:sz w:val="20"/>
        </w:rPr>
        <w:t>նին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որոշումը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ներկայացվելու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վերջնաժամկետը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լրանալու</w:t>
      </w:r>
      <w:r w:rsidRPr="00490D05">
        <w:rPr>
          <w:rFonts w:ascii="GHEA Grapalat" w:hAnsi="GHEA Grapalat" w:cs="Arial"/>
          <w:sz w:val="20"/>
          <w:lang w:val="en-US"/>
        </w:rPr>
        <w:t>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հետո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en-US"/>
        </w:rPr>
        <w:t>բայց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ոչ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ուշ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en-US"/>
        </w:rPr>
        <w:t>քան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լիազորված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մարմնի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կողմից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մասնակցին</w:t>
      </w:r>
      <w:r w:rsidRPr="00490D05">
        <w:rPr>
          <w:rFonts w:ascii="GHEA Grapalat" w:hAnsi="GHEA Grapalat" w:cs="Sylfaen"/>
          <w:sz w:val="20"/>
        </w:rPr>
        <w:t xml:space="preserve">  </w:t>
      </w:r>
      <w:r w:rsidRPr="00490D05">
        <w:rPr>
          <w:rFonts w:ascii="GHEA Grapalat" w:hAnsi="GHEA Grapalat" w:cs="Arial"/>
          <w:sz w:val="20"/>
        </w:rPr>
        <w:t>ցուցակում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ներառելու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համար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սահմանված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քառասունօրյա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ժամկետը</w:t>
      </w:r>
      <w:r w:rsidRPr="00490D05">
        <w:rPr>
          <w:rFonts w:ascii="GHEA Grapalat" w:hAnsi="GHEA Grapalat" w:cs="Sylfaen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լրանալը</w:t>
      </w:r>
      <w:r w:rsidRPr="00490D05">
        <w:rPr>
          <w:rFonts w:ascii="GHEA Grapalat" w:hAnsi="GHEA Grapalat" w:cs="Sylfaen"/>
          <w:sz w:val="20"/>
          <w:lang w:val="af-ZA"/>
        </w:rPr>
        <w:t>,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իսկ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որոշումն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ստանալուն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քառասուներորդ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դրությամբ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կողմից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որոշման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բողոքարկման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վերաբերյալ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հարուցված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չավարտված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գործի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առկայության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դեպքում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en-US"/>
        </w:rPr>
        <w:t>ոչ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ուշ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en-US"/>
        </w:rPr>
        <w:t>քան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տվյալ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գործով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եզրափակիչ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դատական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ակտն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ուժի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մեջ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մտնելը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ապա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պատվիրատուն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դրա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մասին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գրավոր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տեղեկացնում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լիազորված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մարմին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en-US"/>
        </w:rPr>
        <w:t>որի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հիման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վրա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մասնակիցը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ներառվում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en-US"/>
        </w:rPr>
        <w:t>ցուցակում</w:t>
      </w:r>
      <w:r w:rsidRPr="00490D05">
        <w:rPr>
          <w:rFonts w:ascii="GHEA Grapalat" w:hAnsi="GHEA Grapalat" w:cs="Sylfaen"/>
          <w:sz w:val="20"/>
          <w:lang w:val="af-ZA"/>
        </w:rPr>
        <w:t>:</w:t>
      </w:r>
    </w:p>
    <w:p w14:paraId="44EA34A7" w14:textId="77777777" w:rsidR="00C36096" w:rsidRPr="00490D05" w:rsidRDefault="00C36096" w:rsidP="00C3609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գնումներին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ունենալու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դիմում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հայտարարությունը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որակվում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որպես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իրականությանը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չհամապատասխանող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ժամկետներում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հրավերով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փաստաթղթերը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  <w:lang w:val="af-ZA"/>
        </w:rPr>
        <w:t>այդ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թվում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շտկման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ենթակա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որակավորման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եթե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ընթացակարգը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կազմակերպված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</w:t>
      </w:r>
      <w:r w:rsidRPr="00490D05">
        <w:rPr>
          <w:rFonts w:ascii="GHEA Grapalat" w:hAnsi="GHEA Grapalat" w:cs="Arial"/>
          <w:sz w:val="20"/>
          <w:lang w:val="af-ZA"/>
        </w:rPr>
        <w:t>րենքի</w:t>
      </w:r>
      <w:r w:rsidRPr="00490D05">
        <w:rPr>
          <w:rFonts w:ascii="GHEA Grapalat" w:hAnsi="GHEA Grapalat" w:cs="Sylfaen"/>
          <w:sz w:val="20"/>
          <w:lang w:val="af-ZA"/>
        </w:rPr>
        <w:t xml:space="preserve"> 15-</w:t>
      </w:r>
      <w:r w:rsidRPr="00490D05">
        <w:rPr>
          <w:rFonts w:ascii="GHEA Grapalat" w:hAnsi="GHEA Grapalat" w:cs="Arial"/>
          <w:sz w:val="20"/>
          <w:lang w:val="af-ZA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հոդվածի</w:t>
      </w:r>
      <w:r w:rsidRPr="00490D05">
        <w:rPr>
          <w:rFonts w:ascii="GHEA Grapalat" w:hAnsi="GHEA Grapalat" w:cs="Sylfaen"/>
          <w:sz w:val="20"/>
          <w:lang w:val="af-ZA"/>
        </w:rPr>
        <w:t xml:space="preserve"> 6-</w:t>
      </w:r>
      <w:r w:rsidRPr="00490D05">
        <w:rPr>
          <w:rFonts w:ascii="GHEA Grapalat" w:hAnsi="GHEA Grapalat" w:cs="Arial"/>
          <w:sz w:val="20"/>
          <w:lang w:val="af-ZA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մասով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նախատեսված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կարգավորմանը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համապատասխան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դրա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արդյունքում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համաձայնագիր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կնքելու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նպատակով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պայմանագիրը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կնքած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անձը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սահմանված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ժամկետում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միակողմանի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հաստատված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հայտարարության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տուժանքի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այսուհետ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նաև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տուժանք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</w:rPr>
        <w:t>ձևով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</w:rPr>
        <w:t>որակավորման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ապահովումը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փոխարինում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բանկային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երաշխիքվ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կանխիկ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փողով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ապա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այդ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հանգամանքը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համարվում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որպես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գնման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գործընթացի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շրջանակում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մասնակցի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ստանձնված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պարտավորության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խախտում</w:t>
      </w:r>
      <w:r w:rsidRPr="00490D05">
        <w:rPr>
          <w:rFonts w:ascii="GHEA Grapalat" w:hAnsi="GHEA Grapalat" w:cs="Sylfaen"/>
          <w:sz w:val="20"/>
          <w:lang w:val="af-ZA"/>
        </w:rPr>
        <w:t>:</w:t>
      </w:r>
    </w:p>
    <w:p w14:paraId="67F2C4CE" w14:textId="77777777" w:rsidR="00C36096" w:rsidRPr="00490D05" w:rsidRDefault="00C36096" w:rsidP="00C36096">
      <w:pPr>
        <w:pStyle w:val="ListParagraph"/>
        <w:shd w:val="clear" w:color="auto" w:fill="FFFFFF"/>
        <w:ind w:left="375"/>
        <w:jc w:val="both"/>
        <w:rPr>
          <w:rFonts w:ascii="GHEA Grapalat" w:hAnsi="GHEA Grapalat" w:cs="Sylfaen"/>
          <w:sz w:val="20"/>
          <w:lang w:val="af-ZA"/>
        </w:rPr>
      </w:pPr>
    </w:p>
    <w:p w14:paraId="67750061" w14:textId="77777777" w:rsidR="00C36096" w:rsidRPr="00490D05" w:rsidRDefault="00C36096" w:rsidP="00C36096">
      <w:pPr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490D05">
        <w:rPr>
          <w:rFonts w:ascii="GHEA Grapalat" w:hAnsi="GHEA Grapalat"/>
          <w:sz w:val="20"/>
          <w:szCs w:val="20"/>
          <w:lang w:val="af-ZA"/>
        </w:rPr>
        <w:t xml:space="preserve">      8.15 </w:t>
      </w:r>
      <w:r w:rsidRPr="00490D05">
        <w:rPr>
          <w:rFonts w:ascii="GHEA Grapalat" w:hAnsi="GHEA Grapalat" w:cs="Arial"/>
          <w:sz w:val="20"/>
          <w:szCs w:val="20"/>
        </w:rPr>
        <w:t>Ե</w:t>
      </w:r>
      <w:r w:rsidRPr="00490D05">
        <w:rPr>
          <w:rFonts w:ascii="GHEA Grapalat" w:hAnsi="GHEA Grapalat" w:cs="Arial"/>
          <w:sz w:val="20"/>
          <w:szCs w:val="20"/>
          <w:lang w:val="hy-AM"/>
        </w:rPr>
        <w:t>թե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մասնակից</w:t>
      </w:r>
      <w:r w:rsidRPr="00490D05">
        <w:rPr>
          <w:rFonts w:ascii="GHEA Grapalat" w:hAnsi="GHEA Grapalat" w:cs="Arial"/>
          <w:sz w:val="20"/>
          <w:szCs w:val="20"/>
        </w:rPr>
        <w:t>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</w:t>
      </w:r>
      <w:r w:rsidRPr="00490D05">
        <w:rPr>
          <w:rFonts w:ascii="GHEA Grapalat" w:hAnsi="GHEA Grapalat" w:cs="Arial"/>
          <w:sz w:val="20"/>
          <w:szCs w:val="20"/>
          <w:lang w:val="hy-AM"/>
        </w:rPr>
        <w:t>րենքի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6-</w:t>
      </w:r>
      <w:r w:rsidRPr="00490D05">
        <w:rPr>
          <w:rFonts w:ascii="GHEA Grapalat" w:hAnsi="GHEA Grapalat" w:cs="Arial"/>
          <w:sz w:val="20"/>
          <w:szCs w:val="20"/>
          <w:lang w:val="hy-AM"/>
        </w:rPr>
        <w:t>րդ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հոդվածի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490D05">
        <w:rPr>
          <w:rFonts w:ascii="GHEA Grapalat" w:hAnsi="GHEA Grapalat" w:cs="Arial"/>
          <w:sz w:val="20"/>
          <w:szCs w:val="20"/>
          <w:lang w:val="hy-AM"/>
        </w:rPr>
        <w:t>ին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5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րդ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6-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րդ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մասերով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նախատեսված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ցուցակներում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ներառվել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հայտը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ներկայացնելու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օրվանից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հետո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ապա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նրա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հայտը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ենթակա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մերժման</w:t>
      </w:r>
      <w:r w:rsidRPr="00490D05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0E9C7883" w14:textId="77777777" w:rsidR="00C36096" w:rsidRPr="00490D05" w:rsidRDefault="00C36096" w:rsidP="00C36096">
      <w:pPr>
        <w:pStyle w:val="norm"/>
        <w:spacing w:line="240" w:lineRule="auto"/>
        <w:ind w:firstLine="706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8.16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հրավերի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մասի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8.9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կետում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փաստաթղթերը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մասնակիցը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սահմանված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ժամկետում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հանձնա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ժողովի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քարտուղարին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ներկայաց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ն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af-ZA" w:eastAsia="en-US"/>
        </w:rPr>
        <w:t>վերջինիս՝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հրավերով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նախատեսված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էլեկտրոնային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փոստին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ուղարկելու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eastAsia="en-US"/>
        </w:rPr>
        <w:t>միջոցով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: 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Քարտուղարը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պարտավոր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է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փաստաթղթերն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ստանալու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օրը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հաստատել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դրանց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ստանալու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հանգամանքը՝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սույն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հրավերում</w:t>
      </w:r>
      <w:r w:rsidRPr="00490D05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նշված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իր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էլեկտրոնային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փոստից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մասնակցի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էլեկտրոնային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փոստին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հավաստում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ուղարկելու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ru-RU" w:eastAsia="en-US"/>
        </w:rPr>
        <w:t>միջոցով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14:paraId="23C7E2F4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</w:rPr>
        <w:t xml:space="preserve">8.17 </w:t>
      </w:r>
      <w:r w:rsidRPr="00490D05">
        <w:rPr>
          <w:rFonts w:ascii="GHEA Grapalat" w:hAnsi="GHEA Grapalat" w:cs="Arial"/>
          <w:szCs w:val="24"/>
          <w:lang w:val="ru-RU"/>
        </w:rPr>
        <w:t>Մասնակիցները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նրանց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ներկայացուցիչները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լինել</w:t>
      </w:r>
      <w:r w:rsidRPr="00490D05">
        <w:rPr>
          <w:rFonts w:ascii="GHEA Grapalat" w:hAnsi="GHEA Grapalat" w:cs="Sylfaen"/>
          <w:szCs w:val="24"/>
        </w:rPr>
        <w:t xml:space="preserve">  </w:t>
      </w:r>
      <w:r w:rsidRPr="00490D05">
        <w:rPr>
          <w:rFonts w:ascii="GHEA Grapalat" w:hAnsi="GHEA Grapalat" w:cs="Arial"/>
          <w:szCs w:val="24"/>
          <w:lang w:val="ru-RU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նիստերին։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Մասնակիցները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նրանց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ներկայացուցիչները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պահանջել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նիստերի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արձանագրությունների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պատճենները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որոնք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տրամադրվում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մեկ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օրացուցային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օրվա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ընթացքում։</w:t>
      </w:r>
    </w:p>
    <w:p w14:paraId="465A684E" w14:textId="77777777" w:rsidR="00C36096" w:rsidRPr="00490D05" w:rsidRDefault="00C36096" w:rsidP="00C3609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8.18 </w:t>
      </w:r>
      <w:r w:rsidRPr="00490D05">
        <w:rPr>
          <w:rFonts w:ascii="GHEA Grapalat" w:hAnsi="GHEA Grapalat" w:cs="Arial"/>
          <w:sz w:val="20"/>
          <w:lang w:val="ru-RU"/>
        </w:rPr>
        <w:t>Հանձնաժողովի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sz w:val="20"/>
          <w:lang w:val="ru-RU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) </w:t>
      </w:r>
      <w:r w:rsidRPr="00490D05">
        <w:rPr>
          <w:rFonts w:ascii="GHEA Grapalat" w:hAnsi="GHEA Grapalat" w:cs="Arial"/>
          <w:sz w:val="20"/>
          <w:lang w:val="ru-RU"/>
        </w:rPr>
        <w:t>պատվիրատուի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կողմից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էլեկտրոնային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ծանուցումներն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ուղարկվում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են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համակարգի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միջոցով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իսկ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մասնակցի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կողմից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ru-RU"/>
        </w:rPr>
        <w:t>իր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նշված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էլեկտրոնային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փոստից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հրավերում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նշված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ru-RU"/>
        </w:rPr>
        <w:t>հանձնաժողովի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քարտուղարի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էլեկտրոնային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փոստին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ուղարկվելու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միջոցով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>: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</w:p>
    <w:p w14:paraId="156064FC" w14:textId="77777777" w:rsidR="00C36096" w:rsidRPr="00490D05" w:rsidRDefault="00C36096" w:rsidP="00C36096">
      <w:pPr>
        <w:ind w:firstLine="567"/>
        <w:jc w:val="both"/>
        <w:rPr>
          <w:rFonts w:ascii="GHEA Grapalat" w:hAnsi="GHEA Grapalat"/>
          <w:sz w:val="20"/>
          <w:szCs w:val="20"/>
          <w:lang w:val="af-ZA" w:eastAsia="x-none"/>
        </w:rPr>
      </w:pP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Տեղեկությունների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փաստաթղթերի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եղանակով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փոխանակման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դեպքում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մասնակիցը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տեղեկությունները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փաստաթղթերը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հաստատում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թվային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ստորագրությամբ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, 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որի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հավաստագիրըը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պետք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զետեղված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լինի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Franklin Gothic Medium Cond"/>
          <w:sz w:val="20"/>
          <w:szCs w:val="20"/>
          <w:lang w:val="af-ZA" w:eastAsia="x-none"/>
        </w:rPr>
        <w:t>«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Նույնականացման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քարտերի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մասին</w:t>
      </w:r>
      <w:r w:rsidRPr="00490D05">
        <w:rPr>
          <w:rFonts w:ascii="GHEA Grapalat" w:hAnsi="GHEA Grapalat" w:cs="Franklin Gothic Medium Cond"/>
          <w:sz w:val="20"/>
          <w:szCs w:val="20"/>
          <w:lang w:val="af-ZA" w:eastAsia="x-none"/>
        </w:rPr>
        <w:t>»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Հայաստանի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Հանրապետության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օրենքով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սահմանված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կարգով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տրամադրված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նույնականացման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քարտում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կամ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տեղեկությունները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փաստաթղթերը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ուղարկում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հաստատված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բնօրինակ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փաստաթղթից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արտատպված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սկանավորված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տարբերակով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>:</w:t>
      </w:r>
    </w:p>
    <w:p w14:paraId="2E0ED98F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Arial"/>
          <w:szCs w:val="24"/>
          <w:lang w:val="ru-RU"/>
        </w:rPr>
        <w:t>Հայաստանի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Հանրապետության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ռեզիդենտ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հանդիսացող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մասնա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կիցներ</w:t>
      </w:r>
      <w:r w:rsidRPr="00490D05">
        <w:rPr>
          <w:rFonts w:ascii="GHEA Grapalat" w:hAnsi="GHEA Grapalat" w:cs="Arial"/>
          <w:szCs w:val="24"/>
          <w:lang w:val="en-US"/>
        </w:rPr>
        <w:t>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հայտում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ներառվող</w:t>
      </w:r>
      <w:r w:rsidRPr="00490D05">
        <w:rPr>
          <w:rFonts w:ascii="GHEA Grapalat" w:hAnsi="GHEA Grapalat" w:cs="Sylfaen"/>
          <w:szCs w:val="24"/>
        </w:rPr>
        <w:t xml:space="preserve">` </w:t>
      </w:r>
      <w:r w:rsidRPr="00490D05">
        <w:rPr>
          <w:rFonts w:ascii="GHEA Grapalat" w:hAnsi="GHEA Grapalat" w:cs="Arial"/>
          <w:szCs w:val="24"/>
          <w:lang w:val="en-US"/>
        </w:rPr>
        <w:t>իրենց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կողմից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հաստատվող</w:t>
      </w:r>
      <w:r w:rsidRPr="00490D05">
        <w:rPr>
          <w:rFonts w:ascii="GHEA Grapalat" w:hAnsi="GHEA Grapalat" w:cs="Sylfaen"/>
          <w:szCs w:val="24"/>
        </w:rPr>
        <w:t xml:space="preserve">  </w:t>
      </w:r>
      <w:r w:rsidRPr="00490D05">
        <w:rPr>
          <w:rFonts w:ascii="GHEA Grapalat" w:hAnsi="GHEA Grapalat" w:cs="Arial"/>
          <w:szCs w:val="24"/>
          <w:lang w:val="ru-RU"/>
        </w:rPr>
        <w:t>փաստա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թղթերը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հաստատում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էլեկտրոնային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թվային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ստորագրությամբ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իսկ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Հայաստանի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Հանրա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պետության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ռեզիդենտ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չհանդիսացող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մասնակիցներ</w:t>
      </w:r>
      <w:r w:rsidRPr="00490D05">
        <w:rPr>
          <w:rFonts w:ascii="GHEA Grapalat" w:hAnsi="GHEA Grapalat" w:cs="Arial"/>
          <w:szCs w:val="24"/>
          <w:lang w:val="en-US"/>
        </w:rPr>
        <w:t>ը</w:t>
      </w:r>
      <w:r w:rsidRPr="00490D05">
        <w:rPr>
          <w:rFonts w:ascii="GHEA Grapalat" w:hAnsi="GHEA Grapalat" w:cs="Sylfaen"/>
          <w:szCs w:val="24"/>
        </w:rPr>
        <w:t xml:space="preserve">` </w:t>
      </w:r>
      <w:r w:rsidRPr="00490D05">
        <w:rPr>
          <w:rFonts w:ascii="GHEA Grapalat" w:hAnsi="GHEA Grapalat" w:cs="Arial"/>
          <w:szCs w:val="24"/>
        </w:rPr>
        <w:t>այդ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փաստաթղթերը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ներկայացնում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հաստատված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բնօրինակ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փաստաթղթից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արտատպված</w:t>
      </w:r>
      <w:r w:rsidRPr="00490D05">
        <w:rPr>
          <w:rFonts w:ascii="GHEA Grapalat" w:hAnsi="GHEA Grapalat" w:cs="Sylfaen"/>
          <w:szCs w:val="24"/>
        </w:rPr>
        <w:t xml:space="preserve"> (</w:t>
      </w:r>
      <w:r w:rsidRPr="00490D05">
        <w:rPr>
          <w:rFonts w:ascii="GHEA Grapalat" w:hAnsi="GHEA Grapalat" w:cs="Arial"/>
          <w:szCs w:val="24"/>
          <w:lang w:val="ru-RU"/>
        </w:rPr>
        <w:t>սկանավորված</w:t>
      </w:r>
      <w:r w:rsidRPr="00490D05">
        <w:rPr>
          <w:rFonts w:ascii="GHEA Grapalat" w:hAnsi="GHEA Grapalat" w:cs="Sylfaen"/>
          <w:szCs w:val="24"/>
        </w:rPr>
        <w:t xml:space="preserve">) </w:t>
      </w:r>
      <w:r w:rsidRPr="00490D05">
        <w:rPr>
          <w:rFonts w:ascii="GHEA Grapalat" w:hAnsi="GHEA Grapalat" w:cs="Arial"/>
          <w:szCs w:val="24"/>
          <w:lang w:val="ru-RU"/>
        </w:rPr>
        <w:t>տարբերակով</w:t>
      </w:r>
      <w:r w:rsidRPr="00490D05">
        <w:rPr>
          <w:rFonts w:ascii="GHEA Grapalat" w:hAnsi="GHEA Grapalat" w:cs="Sylfaen"/>
          <w:szCs w:val="24"/>
        </w:rPr>
        <w:t>:</w:t>
      </w:r>
    </w:p>
    <w:p w14:paraId="0ABD1DC4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Arial"/>
          <w:szCs w:val="24"/>
        </w:rPr>
        <w:t>Հայտում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ներառվող՝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էլեկտրոնային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թվային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ստորագրությամբ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հաստատվող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փաստաթղթերը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չեն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կնքվում</w:t>
      </w:r>
      <w:r w:rsidRPr="00490D05">
        <w:rPr>
          <w:rFonts w:ascii="GHEA Grapalat" w:hAnsi="GHEA Grapalat" w:cs="Sylfaen"/>
          <w:szCs w:val="24"/>
        </w:rPr>
        <w:t xml:space="preserve">: </w:t>
      </w:r>
    </w:p>
    <w:p w14:paraId="142BA160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/>
          <w:lang w:val="hy-AM"/>
        </w:rPr>
      </w:pPr>
      <w:r w:rsidRPr="00490D05">
        <w:rPr>
          <w:rFonts w:ascii="GHEA Grapalat" w:hAnsi="GHEA Grapalat"/>
        </w:rPr>
        <w:t>8</w:t>
      </w:r>
      <w:r w:rsidRPr="00490D05">
        <w:rPr>
          <w:rFonts w:ascii="GHEA Grapalat" w:hAnsi="GHEA Grapalat"/>
          <w:lang w:val="hy-AM"/>
        </w:rPr>
        <w:t>.</w:t>
      </w:r>
      <w:r w:rsidRPr="00490D05">
        <w:rPr>
          <w:rFonts w:ascii="GHEA Grapalat" w:hAnsi="GHEA Grapalat" w:cs="Sylfaen"/>
        </w:rPr>
        <w:t xml:space="preserve">19 </w:t>
      </w:r>
      <w:r w:rsidRPr="00490D05">
        <w:rPr>
          <w:rFonts w:ascii="GHEA Grapalat" w:hAnsi="GHEA Grapalat" w:cs="Arial"/>
        </w:rPr>
        <w:t>Հայտերի գնահատումը և ընտրված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մասնակցի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Arial"/>
        </w:rPr>
        <w:t>որոշումն իրականացվում է ըստ առանձին չափաբաժինների</w:t>
      </w:r>
      <w:r w:rsidRPr="00490D05">
        <w:rPr>
          <w:rFonts w:ascii="GHEA Grapalat" w:hAnsi="GHEA Grapalat" w:cs="Sylfaen"/>
          <w:lang w:val="hy-AM"/>
        </w:rPr>
        <w:t>:</w:t>
      </w:r>
      <w:r w:rsidRPr="00490D05">
        <w:rPr>
          <w:rStyle w:val="FootnoteReference"/>
          <w:rFonts w:ascii="GHEA Grapalat" w:hAnsi="GHEA Grapalat" w:cs="Sylfaen"/>
          <w:lang w:val="hy-AM"/>
        </w:rPr>
        <w:footnoteReference w:id="3"/>
      </w:r>
      <w:r w:rsidRPr="00490D05">
        <w:rPr>
          <w:rFonts w:ascii="GHEA Grapalat" w:hAnsi="GHEA Grapalat" w:cs="Tahoma"/>
          <w:lang w:val="hy-AM"/>
        </w:rPr>
        <w:t xml:space="preserve"> </w:t>
      </w:r>
    </w:p>
    <w:p w14:paraId="68DAAA0D" w14:textId="77777777" w:rsidR="00C36096" w:rsidRPr="00490D05" w:rsidRDefault="00C36096" w:rsidP="00C36096">
      <w:pPr>
        <w:ind w:firstLine="567"/>
        <w:jc w:val="both"/>
        <w:rPr>
          <w:rFonts w:ascii="GHEA Grapalat" w:hAnsi="GHEA Grapalat"/>
          <w:sz w:val="20"/>
          <w:szCs w:val="20"/>
          <w:lang w:val="af-ZA" w:eastAsia="x-none"/>
        </w:rPr>
      </w:pPr>
      <w:r w:rsidRPr="00490D05">
        <w:rPr>
          <w:rFonts w:ascii="GHEA Grapalat" w:hAnsi="GHEA Grapalat"/>
          <w:sz w:val="20"/>
          <w:szCs w:val="20"/>
          <w:lang w:val="af-ZA" w:eastAsia="x-none"/>
        </w:rPr>
        <w:t>8.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>20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Ընտրված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մասնակցի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կողմից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պայմանագիրը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չկնքելու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հրաժարվելու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)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կամ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պայմանագիր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կնքելու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իրավունքից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զրկվելու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դեպքում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որոշմամբ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ընտրված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մասնակից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է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ճանաչվում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հաջորդող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տեղ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lastRenderedPageBreak/>
        <w:t>զբաղեցրած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մասնակիցը՝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af-ZA" w:eastAsia="x-none"/>
        </w:rPr>
        <w:t>սույն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հրավերի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1-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ին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մասի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8.13-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ից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8.19-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րդ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կետերով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սահմանված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ընթացակարգի</w:t>
      </w:r>
      <w:r w:rsidRPr="00490D05">
        <w:rPr>
          <w:rFonts w:ascii="GHEA Grapalat" w:hAnsi="GHEA Grapalat"/>
          <w:sz w:val="20"/>
          <w:szCs w:val="20"/>
          <w:lang w:val="hy-AM" w:eastAsia="x-none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x-none"/>
        </w:rPr>
        <w:t>կիրառմամբ</w:t>
      </w:r>
      <w:r w:rsidRPr="00490D05">
        <w:rPr>
          <w:rFonts w:ascii="GHEA Grapalat" w:hAnsi="GHEA Grapalat"/>
          <w:sz w:val="20"/>
          <w:szCs w:val="20"/>
          <w:lang w:val="af-ZA" w:eastAsia="x-none"/>
        </w:rPr>
        <w:t>:</w:t>
      </w:r>
    </w:p>
    <w:p w14:paraId="27BAAE2F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</w:rPr>
        <w:t>8</w:t>
      </w:r>
      <w:r w:rsidRPr="00490D05">
        <w:rPr>
          <w:rFonts w:ascii="GHEA Grapalat" w:hAnsi="GHEA Grapalat" w:cs="Sylfaen"/>
          <w:szCs w:val="24"/>
          <w:lang w:val="hy-AM"/>
        </w:rPr>
        <w:t>.</w:t>
      </w:r>
      <w:r w:rsidRPr="00490D05">
        <w:rPr>
          <w:rFonts w:ascii="GHEA Grapalat" w:hAnsi="GHEA Grapalat" w:cs="Sylfaen"/>
          <w:szCs w:val="24"/>
        </w:rPr>
        <w:t xml:space="preserve">21 </w:t>
      </w:r>
      <w:r w:rsidRPr="00490D05">
        <w:rPr>
          <w:rFonts w:ascii="GHEA Grapalat" w:hAnsi="GHEA Grapalat" w:cs="Arial"/>
          <w:szCs w:val="24"/>
          <w:lang w:val="ru-RU"/>
        </w:rPr>
        <w:t>Մասնակից</w:t>
      </w:r>
      <w:r w:rsidRPr="00490D05">
        <w:rPr>
          <w:rFonts w:ascii="GHEA Grapalat" w:hAnsi="GHEA Grapalat" w:cs="Arial"/>
          <w:szCs w:val="24"/>
          <w:lang w:val="en-US"/>
        </w:rPr>
        <w:t>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իրեն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պահանջների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համապատասխանության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հիմնավորման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նպատակով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ներկայացնել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լրացուցիչ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այլ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փաստաթղթեր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տեղեկություններ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նյութեր։</w:t>
      </w:r>
    </w:p>
    <w:p w14:paraId="3FB90569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Arial"/>
          <w:szCs w:val="24"/>
          <w:lang w:val="en-US"/>
        </w:rPr>
        <w:t>Հ</w:t>
      </w:r>
      <w:r w:rsidRPr="00490D05">
        <w:rPr>
          <w:rFonts w:ascii="GHEA Grapalat" w:hAnsi="GHEA Grapalat" w:cs="Arial"/>
          <w:szCs w:val="24"/>
          <w:lang w:val="ru-RU"/>
        </w:rPr>
        <w:t>անձնաժողովը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ստուգել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մ</w:t>
      </w:r>
      <w:r w:rsidRPr="00490D05">
        <w:rPr>
          <w:rFonts w:ascii="GHEA Grapalat" w:hAnsi="GHEA Grapalat" w:cs="Arial"/>
          <w:szCs w:val="24"/>
          <w:lang w:val="ru-RU"/>
        </w:rPr>
        <w:t>ասնակցի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ներկայացրած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տվյալների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իսկությունը</w:t>
      </w:r>
      <w:r w:rsidRPr="00490D05">
        <w:rPr>
          <w:rFonts w:ascii="GHEA Grapalat" w:hAnsi="GHEA Grapalat" w:cs="Sylfaen"/>
          <w:szCs w:val="24"/>
        </w:rPr>
        <w:t xml:space="preserve">` </w:t>
      </w:r>
      <w:r w:rsidRPr="00490D05">
        <w:rPr>
          <w:rFonts w:ascii="GHEA Grapalat" w:hAnsi="GHEA Grapalat" w:cs="Arial"/>
          <w:szCs w:val="24"/>
          <w:lang w:val="ru-RU"/>
        </w:rPr>
        <w:t>օգտագործելով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պաշտոնական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աղբյուրներից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ստացված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տվյալներ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դրա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ստանալով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իրավասու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մարմինների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գրավոր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եզրակացությունը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Arial"/>
          <w:szCs w:val="24"/>
          <w:lang w:val="ru-RU"/>
        </w:rPr>
        <w:t>Նման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հարցում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ուղարկվելու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դեպքում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համապատասխան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պետական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տեղական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ինքնակառավարման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մարմինները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հարցումն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ստանալու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օրվան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հաջորդող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երկու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աշխատանքային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օրվա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ընթացքում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տրամադրում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գրավոր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եզրակացություն</w:t>
      </w:r>
      <w:r w:rsidRPr="00490D05">
        <w:rPr>
          <w:rFonts w:ascii="GHEA Grapalat" w:hAnsi="GHEA Grapalat" w:cs="Sylfaen"/>
          <w:szCs w:val="24"/>
        </w:rPr>
        <w:t xml:space="preserve">: </w:t>
      </w:r>
      <w:r w:rsidRPr="00490D05">
        <w:rPr>
          <w:rFonts w:ascii="GHEA Grapalat" w:hAnsi="GHEA Grapalat" w:cs="Arial"/>
          <w:szCs w:val="24"/>
          <w:lang w:val="ru-RU"/>
        </w:rPr>
        <w:t>Եթե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en-US"/>
        </w:rPr>
        <w:t>մ</w:t>
      </w:r>
      <w:r w:rsidRPr="00490D05">
        <w:rPr>
          <w:rFonts w:ascii="GHEA Grapalat" w:hAnsi="GHEA Grapalat" w:cs="Arial"/>
          <w:szCs w:val="24"/>
          <w:lang w:val="ru-RU"/>
        </w:rPr>
        <w:t>ասնակցի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ներկայացրած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տվյալների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իսկության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ստուգման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արդյունքում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տվյալները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որակվում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են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իրականությանը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չհամապա</w:t>
      </w:r>
      <w:r w:rsidRPr="00490D05">
        <w:rPr>
          <w:rFonts w:ascii="GHEA Grapalat" w:hAnsi="GHEA Grapalat" w:cs="Sylfaen"/>
          <w:szCs w:val="24"/>
        </w:rPr>
        <w:softHyphen/>
      </w:r>
      <w:r w:rsidRPr="00490D05">
        <w:rPr>
          <w:rFonts w:ascii="GHEA Grapalat" w:hAnsi="GHEA Grapalat" w:cs="Arial"/>
          <w:szCs w:val="24"/>
          <w:lang w:val="ru-RU"/>
        </w:rPr>
        <w:t>տասխանող</w:t>
      </w:r>
      <w:r w:rsidRPr="00490D05">
        <w:rPr>
          <w:rFonts w:ascii="GHEA Grapalat" w:hAnsi="GHEA Grapalat" w:cs="Sylfaen"/>
          <w:szCs w:val="24"/>
        </w:rPr>
        <w:t xml:space="preserve">, </w:t>
      </w:r>
      <w:r w:rsidRPr="00490D05">
        <w:rPr>
          <w:rFonts w:ascii="GHEA Grapalat" w:hAnsi="GHEA Grapalat" w:cs="Arial"/>
          <w:szCs w:val="24"/>
          <w:lang w:val="ru-RU"/>
        </w:rPr>
        <w:t>ապա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տվյալ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մասնակցի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հայտը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մերժվում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է</w:t>
      </w:r>
      <w:r w:rsidRPr="00490D05">
        <w:rPr>
          <w:rFonts w:ascii="GHEA Grapalat" w:hAnsi="GHEA Grapalat" w:cs="Sylfaen"/>
          <w:szCs w:val="24"/>
        </w:rPr>
        <w:t>:</w:t>
      </w:r>
    </w:p>
    <w:p w14:paraId="381159CC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</w:rPr>
        <w:t>8</w:t>
      </w:r>
      <w:r w:rsidRPr="00490D05">
        <w:rPr>
          <w:rFonts w:ascii="GHEA Grapalat" w:hAnsi="GHEA Grapalat" w:cs="Sylfaen"/>
          <w:szCs w:val="24"/>
          <w:lang w:val="hy-AM"/>
        </w:rPr>
        <w:t>.2</w:t>
      </w:r>
      <w:r w:rsidRPr="00490D05">
        <w:rPr>
          <w:rFonts w:ascii="GHEA Grapalat" w:hAnsi="GHEA Grapalat" w:cs="Sylfaen"/>
          <w:szCs w:val="24"/>
        </w:rPr>
        <w:t xml:space="preserve">2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հրավերի</w:t>
      </w:r>
      <w:r w:rsidRPr="00490D05">
        <w:rPr>
          <w:rFonts w:ascii="GHEA Grapalat" w:hAnsi="GHEA Grapalat" w:cs="Sylfaen"/>
          <w:szCs w:val="24"/>
        </w:rPr>
        <w:t xml:space="preserve"> 1-</w:t>
      </w:r>
      <w:r w:rsidRPr="00490D05">
        <w:rPr>
          <w:rFonts w:ascii="GHEA Grapalat" w:hAnsi="GHEA Grapalat" w:cs="Arial"/>
          <w:szCs w:val="24"/>
          <w:lang w:val="hy-AM"/>
        </w:rPr>
        <w:t>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</w:t>
      </w:r>
      <w:r w:rsidRPr="00490D05">
        <w:rPr>
          <w:rFonts w:ascii="GHEA Grapalat" w:hAnsi="GHEA Grapalat" w:cs="Sylfaen"/>
          <w:szCs w:val="24"/>
        </w:rPr>
        <w:t xml:space="preserve"> 8.</w:t>
      </w:r>
      <w:r w:rsidRPr="00490D05">
        <w:rPr>
          <w:rFonts w:ascii="GHEA Grapalat" w:hAnsi="GHEA Grapalat" w:cs="Sylfaen"/>
          <w:szCs w:val="24"/>
          <w:lang w:val="hy-AM"/>
        </w:rPr>
        <w:t>2</w:t>
      </w:r>
      <w:r w:rsidRPr="00490D05">
        <w:rPr>
          <w:rFonts w:ascii="GHEA Grapalat" w:hAnsi="GHEA Grapalat" w:cs="Sylfaen"/>
          <w:szCs w:val="24"/>
        </w:rPr>
        <w:t xml:space="preserve">1 </w:t>
      </w:r>
      <w:r w:rsidRPr="00490D05">
        <w:rPr>
          <w:rFonts w:ascii="GHEA Grapalat" w:hAnsi="GHEA Grapalat" w:cs="Arial"/>
          <w:szCs w:val="24"/>
          <w:lang w:val="hy-AM"/>
        </w:rPr>
        <w:t>կետի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կիրառման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նպատակով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կարող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է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հրավիրվել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հանձնաժողովի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արտահերթ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նիստ։</w:t>
      </w:r>
    </w:p>
    <w:p w14:paraId="0CAEB9FC" w14:textId="77777777" w:rsidR="00C36096" w:rsidRPr="00490D05" w:rsidRDefault="00C36096" w:rsidP="00C36096">
      <w:pPr>
        <w:pStyle w:val="norm"/>
        <w:spacing w:line="240" w:lineRule="auto"/>
        <w:ind w:firstLine="567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af-ZA"/>
        </w:rPr>
        <w:t>8</w:t>
      </w:r>
      <w:r w:rsidRPr="00490D05">
        <w:rPr>
          <w:rFonts w:ascii="GHEA Grapalat" w:hAnsi="GHEA Grapalat" w:cs="Sylfaen"/>
          <w:sz w:val="20"/>
          <w:lang w:val="hy-AM"/>
        </w:rPr>
        <w:t>.</w:t>
      </w:r>
      <w:r w:rsidRPr="00490D05">
        <w:rPr>
          <w:rFonts w:ascii="GHEA Grapalat" w:hAnsi="GHEA Grapalat" w:cs="Sylfaen"/>
          <w:sz w:val="20"/>
          <w:lang w:val="af-ZA"/>
        </w:rPr>
        <w:t xml:space="preserve">23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որոշելու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նիստի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ավարտին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 w:cs="Arial Armenia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հանձնաժողովի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քարտուղարը՝</w:t>
      </w:r>
    </w:p>
    <w:p w14:paraId="2621A7FA" w14:textId="77777777" w:rsidR="00C36096" w:rsidRPr="00490D05" w:rsidRDefault="00C36096" w:rsidP="00C36096">
      <w:pPr>
        <w:pStyle w:val="norm"/>
        <w:spacing w:line="240" w:lineRule="auto"/>
        <w:ind w:firstLine="706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  <w:t xml:space="preserve">1) </w:t>
      </w:r>
      <w:r w:rsidRPr="00490D05">
        <w:rPr>
          <w:rFonts w:ascii="GHEA Grapalat" w:hAnsi="GHEA Grapalat" w:cs="Arial"/>
          <w:sz w:val="20"/>
          <w:lang w:val="hy-AM"/>
        </w:rPr>
        <w:t>Համակարգում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նշում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ընթացակարգի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բավարար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գնահատված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</w:t>
      </w:r>
      <w:r w:rsidRPr="00490D05">
        <w:rPr>
          <w:rFonts w:ascii="GHEA Grapalat" w:hAnsi="GHEA Grapalat" w:cs="Tahoma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նե</w:t>
      </w:r>
      <w:r w:rsidRPr="00490D05">
        <w:rPr>
          <w:rFonts w:ascii="GHEA Grapalat" w:hAnsi="GHEA Grapalat" w:cs="Tahoma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րին՝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նրանց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դասակարգելով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ըստ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գնահատման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արդյունքների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գնային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առաջարկների</w:t>
      </w:r>
      <w:r w:rsidRPr="00490D05">
        <w:rPr>
          <w:rFonts w:ascii="GHEA Grapalat" w:hAnsi="GHEA Grapalat" w:cs="Arial Armenian"/>
          <w:sz w:val="20"/>
          <w:lang w:val="hy-AM"/>
        </w:rPr>
        <w:t>.</w:t>
      </w:r>
    </w:p>
    <w:p w14:paraId="7435FAD5" w14:textId="77777777" w:rsidR="00C36096" w:rsidRPr="00490D05" w:rsidRDefault="00C36096" w:rsidP="00C36096">
      <w:pPr>
        <w:pStyle w:val="norm"/>
        <w:spacing w:line="240" w:lineRule="auto"/>
        <w:ind w:firstLine="706"/>
        <w:rPr>
          <w:rFonts w:ascii="GHEA Grapalat" w:hAnsi="GHEA Grapalat"/>
          <w:spacing w:val="-6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  <w:t xml:space="preserve">2) </w:t>
      </w:r>
      <w:r w:rsidRPr="00490D05">
        <w:rPr>
          <w:rFonts w:ascii="GHEA Grapalat" w:hAnsi="GHEA Grapalat" w:cs="Arial"/>
          <w:sz w:val="20"/>
          <w:lang w:val="hy-AM"/>
        </w:rPr>
        <w:t>Համակարգի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ընթացակարգի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մասնակիցների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էլեկտրոնային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փոստին</w:t>
      </w:r>
      <w:r w:rsidRPr="00490D05">
        <w:rPr>
          <w:rFonts w:ascii="GHEA Grapalat" w:hAnsi="GHEA Grapalat" w:cs="Arial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ուղարկում</w:t>
      </w:r>
      <w:r w:rsidRPr="00490D05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է</w:t>
      </w:r>
      <w:r w:rsidRPr="00490D05">
        <w:rPr>
          <w:rFonts w:ascii="GHEA Grapalat" w:hAnsi="GHEA Grapalat" w:cs="Tahoma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գնահատման</w:t>
      </w:r>
      <w:r w:rsidRPr="00490D05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արդյունքների</w:t>
      </w:r>
      <w:r w:rsidRPr="00490D05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մասին</w:t>
      </w:r>
      <w:r w:rsidRPr="00490D05">
        <w:rPr>
          <w:rFonts w:ascii="GHEA Grapalat" w:hAnsi="GHEA Grapalat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հանձնաժողովի</w:t>
      </w:r>
      <w:r w:rsidRPr="00490D05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նիստի</w:t>
      </w:r>
      <w:r w:rsidRPr="00490D05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pacing w:val="-6"/>
          <w:sz w:val="20"/>
          <w:lang w:val="hy-AM"/>
        </w:rPr>
        <w:t>արձանագրու</w:t>
      </w:r>
      <w:r w:rsidRPr="00490D05">
        <w:rPr>
          <w:rFonts w:ascii="GHEA Grapalat" w:hAnsi="GHEA Grapalat" w:cs="Tahoma"/>
          <w:spacing w:val="-6"/>
          <w:sz w:val="20"/>
          <w:lang w:val="hy-AM"/>
        </w:rPr>
        <w:softHyphen/>
      </w:r>
      <w:r w:rsidRPr="00490D05">
        <w:rPr>
          <w:rFonts w:ascii="GHEA Grapalat" w:hAnsi="GHEA Grapalat" w:cs="Arial"/>
          <w:spacing w:val="-6"/>
          <w:sz w:val="20"/>
          <w:lang w:val="hy-AM"/>
        </w:rPr>
        <w:t>թյունը</w:t>
      </w:r>
      <w:r w:rsidRPr="00490D05">
        <w:rPr>
          <w:rFonts w:ascii="GHEA Grapalat" w:hAnsi="GHEA Grapalat"/>
          <w:spacing w:val="-6"/>
          <w:sz w:val="20"/>
          <w:lang w:val="hy-AM"/>
        </w:rPr>
        <w:t>:</w:t>
      </w:r>
    </w:p>
    <w:p w14:paraId="55E4B57D" w14:textId="77777777" w:rsidR="00C36096" w:rsidRPr="00490D05" w:rsidRDefault="00C36096" w:rsidP="00C36096">
      <w:pPr>
        <w:pStyle w:val="norm"/>
        <w:spacing w:line="240" w:lineRule="auto"/>
        <w:ind w:firstLine="567"/>
        <w:rPr>
          <w:rFonts w:ascii="GHEA Grapalat" w:hAnsi="GHEA Grapalat" w:cs="Tahoma"/>
          <w:sz w:val="20"/>
          <w:lang w:val="hy-AM"/>
        </w:rPr>
      </w:pPr>
      <w:r w:rsidRPr="00490D05">
        <w:rPr>
          <w:rFonts w:ascii="GHEA Grapalat" w:hAnsi="GHEA Grapalat"/>
          <w:spacing w:val="-6"/>
          <w:sz w:val="20"/>
          <w:lang w:val="hy-AM"/>
        </w:rPr>
        <w:t xml:space="preserve">8.24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կնքելը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տեղեկագրում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հրապարակում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հայտարարություն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որոշման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ոչ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ուշ</w:t>
      </w:r>
      <w:r w:rsidRPr="00490D05">
        <w:rPr>
          <w:rFonts w:ascii="GHEA Grapalat" w:hAnsi="GHEA Grapalat" w:cs="Tahoma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քան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որոշման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ընդունմանը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առաջին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 w:cs="Tahoma"/>
          <w:sz w:val="20"/>
          <w:lang w:val="hy-AM"/>
        </w:rPr>
        <w:t>: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որոշումը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պարունակում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ամփոփ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տեղեկատվություն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հայտերի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գնահատման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ընտրությունը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հիմնավորող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պատճառների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հայտարարություն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անգործության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ժամկետի</w:t>
      </w:r>
      <w:r w:rsidRPr="00490D05">
        <w:rPr>
          <w:rFonts w:ascii="GHEA Grapalat" w:hAnsi="GHEA Grapalat" w:cs="Tahoma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վերաբերյալ</w:t>
      </w:r>
      <w:r w:rsidRPr="00490D05">
        <w:rPr>
          <w:rFonts w:ascii="GHEA Grapalat" w:hAnsi="GHEA Grapalat" w:cs="Tahoma"/>
          <w:sz w:val="20"/>
          <w:lang w:val="hy-AM"/>
        </w:rPr>
        <w:t>:</w:t>
      </w:r>
    </w:p>
    <w:p w14:paraId="42135CD8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90D05">
        <w:rPr>
          <w:rFonts w:ascii="GHEA Grapalat" w:hAnsi="GHEA Grapalat" w:cs="Sylfaen"/>
          <w:szCs w:val="24"/>
          <w:lang w:val="hy-AM"/>
        </w:rPr>
        <w:t>8.25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Անգործության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ժամկետը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պայմանագիր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կնքելու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որոշման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հայտարարության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հրապարակման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օրվան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հաջորդող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օրվա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</w:rPr>
        <w:t>պ</w:t>
      </w:r>
      <w:r w:rsidRPr="00490D05">
        <w:rPr>
          <w:rFonts w:ascii="GHEA Grapalat" w:hAnsi="GHEA Grapalat" w:cs="Arial"/>
          <w:szCs w:val="24"/>
          <w:lang w:val="hy-AM"/>
        </w:rPr>
        <w:t>ատվիրատուի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կողմից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պայմանագիրը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կնքելու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իրավասության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առաջացման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օրվա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միջև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ընկած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ժամանակահատվածն</w:t>
      </w:r>
      <w:r w:rsidRPr="00490D05">
        <w:rPr>
          <w:rFonts w:ascii="GHEA Grapalat" w:hAnsi="GHEA Grapalat" w:cs="Sylfaen"/>
          <w:szCs w:val="24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է։</w:t>
      </w:r>
    </w:p>
    <w:p w14:paraId="7BDD9B8A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490D05">
        <w:rPr>
          <w:rFonts w:ascii="GHEA Grapalat" w:hAnsi="GHEA Grapalat" w:cs="Arial"/>
          <w:lang w:val="es-ES"/>
        </w:rPr>
        <w:t>Անգործության ժամկետը սույն ընթացակարգի դեպքում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Franklin Gothic Medium Cond"/>
          <w:lang w:val="es-ES"/>
        </w:rPr>
        <w:t>«</w:t>
      </w:r>
      <w:r w:rsidRPr="00490D05">
        <w:rPr>
          <w:rFonts w:ascii="GHEA Grapalat" w:hAnsi="GHEA Grapalat" w:cs="Sylfaen"/>
          <w:lang w:val="es-ES"/>
        </w:rPr>
        <w:t xml:space="preserve">      </w:t>
      </w:r>
      <w:r w:rsidRPr="00490D05">
        <w:rPr>
          <w:rFonts w:ascii="GHEA Grapalat" w:hAnsi="GHEA Grapalat" w:cs="Franklin Gothic Medium Cond"/>
          <w:lang w:val="es-ES"/>
        </w:rPr>
        <w:t>»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օրացուցային օր է։</w:t>
      </w:r>
      <w:r w:rsidRPr="00490D05">
        <w:rPr>
          <w:rFonts w:ascii="GHEA Grapalat" w:hAnsi="GHEA Grapalat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Անգործության ժամկետը կիրառելի</w:t>
      </w:r>
      <w:r w:rsidRPr="00490D05">
        <w:rPr>
          <w:rFonts w:ascii="GHEA Grapalat" w:hAnsi="GHEA Grapalat" w:cs="Sylfaen"/>
          <w:lang w:val="hy-AM"/>
        </w:rPr>
        <w:t>.</w:t>
      </w:r>
    </w:p>
    <w:p w14:paraId="7FA4EB80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Arial"/>
          <w:lang w:val="hy-AM"/>
        </w:rPr>
      </w:pPr>
      <w:r w:rsidRPr="00490D05">
        <w:rPr>
          <w:rFonts w:ascii="GHEA Grapalat" w:hAnsi="GHEA Grapalat" w:cs="Sylfaen"/>
          <w:lang w:val="hy-AM"/>
        </w:rPr>
        <w:t>-</w:t>
      </w:r>
      <w:r w:rsidRPr="00490D05">
        <w:rPr>
          <w:rFonts w:ascii="GHEA Grapalat" w:hAnsi="GHEA Grapalat" w:cs="Arial"/>
          <w:lang w:val="es-ES"/>
        </w:rPr>
        <w:t xml:space="preserve"> չէ, եթե միայն մեկ մասնակից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է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հայտ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ներկայացրել</w:t>
      </w:r>
      <w:r w:rsidRPr="00490D05">
        <w:rPr>
          <w:rFonts w:ascii="GHEA Grapalat" w:hAnsi="GHEA Grapalat"/>
          <w:i/>
          <w:lang w:val="es-ES"/>
        </w:rPr>
        <w:t>,</w:t>
      </w:r>
      <w:r w:rsidRPr="00490D05">
        <w:rPr>
          <w:rFonts w:ascii="GHEA Grapalat" w:hAnsi="GHEA Grapalat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որի հետ կնքվում է պայմանագիր</w:t>
      </w:r>
      <w:r w:rsidRPr="00490D05">
        <w:rPr>
          <w:rFonts w:ascii="GHEA Grapalat" w:hAnsi="GHEA Grapalat" w:cs="Arial"/>
          <w:lang w:val="hy-AM"/>
        </w:rPr>
        <w:t>,</w:t>
      </w:r>
    </w:p>
    <w:p w14:paraId="74EB7CC4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lang w:val="es-ES"/>
        </w:rPr>
      </w:pPr>
      <w:r w:rsidRPr="00490D05">
        <w:rPr>
          <w:rFonts w:ascii="GHEA Grapalat" w:hAnsi="GHEA Grapalat" w:cs="Sylfaen"/>
          <w:lang w:val="es-ES"/>
        </w:rPr>
        <w:t xml:space="preserve">-  </w:t>
      </w:r>
      <w:r w:rsidRPr="00490D05">
        <w:rPr>
          <w:rFonts w:ascii="GHEA Grapalat" w:hAnsi="GHEA Grapalat" w:cs="Arial"/>
          <w:lang w:val="es-ES"/>
        </w:rPr>
        <w:t>է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նաև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այն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դեպքում</w:t>
      </w:r>
      <w:r w:rsidRPr="00490D05">
        <w:rPr>
          <w:rFonts w:ascii="GHEA Grapalat" w:hAnsi="GHEA Grapalat" w:cs="Sylfaen"/>
          <w:lang w:val="es-ES"/>
        </w:rPr>
        <w:t xml:space="preserve">, </w:t>
      </w:r>
      <w:r w:rsidRPr="00490D05">
        <w:rPr>
          <w:rFonts w:ascii="GHEA Grapalat" w:hAnsi="GHEA Grapalat" w:cs="Arial"/>
          <w:lang w:val="es-ES"/>
        </w:rPr>
        <w:t>երբ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միայն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մեկ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մասնակից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է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հայտ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ներկայացրել</w:t>
      </w:r>
      <w:r w:rsidRPr="00490D05">
        <w:rPr>
          <w:rFonts w:ascii="GHEA Grapalat" w:hAnsi="GHEA Grapalat" w:cs="Sylfaen"/>
          <w:lang w:val="es-ES"/>
        </w:rPr>
        <w:t xml:space="preserve">, </w:t>
      </w:r>
      <w:r w:rsidRPr="00490D05">
        <w:rPr>
          <w:rFonts w:ascii="GHEA Grapalat" w:hAnsi="GHEA Grapalat" w:cs="Arial"/>
          <w:lang w:val="es-ES"/>
        </w:rPr>
        <w:t>և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այն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մերժվել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է</w:t>
      </w:r>
      <w:r w:rsidRPr="00490D05">
        <w:rPr>
          <w:rFonts w:ascii="GHEA Grapalat" w:hAnsi="GHEA Grapalat" w:cs="Sylfaen"/>
          <w:lang w:val="es-ES"/>
        </w:rPr>
        <w:t xml:space="preserve">: </w:t>
      </w:r>
      <w:r w:rsidRPr="00490D05">
        <w:rPr>
          <w:rFonts w:ascii="GHEA Grapalat" w:hAnsi="GHEA Grapalat" w:cs="Arial"/>
          <w:lang w:val="es-ES"/>
        </w:rPr>
        <w:t>Սույն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կետի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կիրառման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դեպքում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անգործության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ժամկետը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սահմանվում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է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գնման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ընթացակարգը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չկայացած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հայտարարելու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մասին</w:t>
      </w:r>
      <w:r w:rsidRPr="00490D05">
        <w:rPr>
          <w:rFonts w:ascii="GHEA Grapalat" w:hAnsi="GHEA Grapalat" w:cs="Sylfaen"/>
          <w:lang w:val="es-ES"/>
        </w:rPr>
        <w:t xml:space="preserve"> </w:t>
      </w:r>
      <w:r w:rsidRPr="00490D05">
        <w:rPr>
          <w:rFonts w:ascii="GHEA Grapalat" w:hAnsi="GHEA Grapalat" w:cs="Arial"/>
          <w:lang w:val="es-ES"/>
        </w:rPr>
        <w:t>հայտարարությամբ</w:t>
      </w:r>
      <w:r w:rsidRPr="00490D05">
        <w:rPr>
          <w:rFonts w:ascii="GHEA Grapalat" w:hAnsi="GHEA Grapalat" w:cs="Sylfaen"/>
          <w:lang w:val="es-ES"/>
        </w:rPr>
        <w:t>:</w:t>
      </w:r>
    </w:p>
    <w:p w14:paraId="091E615E" w14:textId="77777777" w:rsidR="00C36096" w:rsidRPr="00490D05" w:rsidRDefault="00C36096" w:rsidP="00C36096">
      <w:pPr>
        <w:pStyle w:val="BodyTextIndent2"/>
        <w:spacing w:line="240" w:lineRule="auto"/>
        <w:ind w:firstLine="0"/>
        <w:rPr>
          <w:rFonts w:ascii="GHEA Grapalat" w:hAnsi="GHEA Grapalat"/>
          <w:i/>
          <w:lang w:val="hy-AM"/>
        </w:rPr>
      </w:pPr>
    </w:p>
    <w:p w14:paraId="6D8A17DB" w14:textId="77777777" w:rsidR="00C36096" w:rsidRPr="00490D05" w:rsidRDefault="00C36096" w:rsidP="00C360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490D05">
        <w:rPr>
          <w:rFonts w:ascii="GHEA Grapalat" w:hAnsi="GHEA Grapalat" w:cs="Arial"/>
          <w:szCs w:val="24"/>
          <w:lang w:val="hy-AM"/>
        </w:rPr>
        <w:t>Պատվիրատուն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պայմանագիրը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կնքում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է</w:t>
      </w:r>
      <w:r w:rsidRPr="00490D05">
        <w:rPr>
          <w:rFonts w:ascii="GHEA Grapalat" w:hAnsi="GHEA Grapalat" w:cs="Sylfaen"/>
          <w:szCs w:val="24"/>
          <w:lang w:val="es-ES"/>
        </w:rPr>
        <w:t xml:space="preserve">, </w:t>
      </w:r>
      <w:r w:rsidRPr="00490D05">
        <w:rPr>
          <w:rFonts w:ascii="GHEA Grapalat" w:hAnsi="GHEA Grapalat" w:cs="Arial"/>
          <w:szCs w:val="24"/>
          <w:lang w:val="hy-AM"/>
        </w:rPr>
        <w:t>եթե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սույն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կետով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նախատեսված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անգործության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ժամկետում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որևէ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es-ES"/>
        </w:rPr>
        <w:t>մ</w:t>
      </w:r>
      <w:r w:rsidRPr="00490D05">
        <w:rPr>
          <w:rFonts w:ascii="GHEA Grapalat" w:hAnsi="GHEA Grapalat" w:cs="Arial"/>
          <w:szCs w:val="24"/>
          <w:lang w:val="hy-AM"/>
        </w:rPr>
        <w:t>ասնակից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չի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բողոքարկում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պայմանագիր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կնքելու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մասին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որոշումը։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Մինչև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անգործության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ժամկետը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լրանալը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կամ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առանց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պայմանագիր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կնքելու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կամ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գնման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ընթացակարգը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չկայացած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hy-AM"/>
        </w:rPr>
        <w:t>հայտարարելու</w:t>
      </w:r>
      <w:r w:rsidRPr="00490D05">
        <w:rPr>
          <w:rFonts w:ascii="GHEA Grapalat" w:hAnsi="GHEA Grapalat" w:cs="Sylfaen"/>
          <w:szCs w:val="24"/>
          <w:lang w:val="hy-AM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մասին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հայտարարության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հրապարակման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կնք</w:t>
      </w:r>
      <w:r w:rsidRPr="00490D05">
        <w:rPr>
          <w:rFonts w:ascii="GHEA Grapalat" w:hAnsi="GHEA Grapalat" w:cs="Arial"/>
          <w:szCs w:val="24"/>
          <w:lang w:val="en-US"/>
        </w:rPr>
        <w:t>վ</w:t>
      </w:r>
      <w:r w:rsidRPr="00490D05">
        <w:rPr>
          <w:rFonts w:ascii="GHEA Grapalat" w:hAnsi="GHEA Grapalat" w:cs="Arial"/>
          <w:szCs w:val="24"/>
          <w:lang w:val="ru-RU"/>
        </w:rPr>
        <w:t>ած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պայմանագիրն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առ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ոչինչ</w:t>
      </w:r>
      <w:r w:rsidRPr="00490D05">
        <w:rPr>
          <w:rFonts w:ascii="GHEA Grapalat" w:hAnsi="GHEA Grapalat" w:cs="Sylfaen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szCs w:val="24"/>
          <w:lang w:val="ru-RU"/>
        </w:rPr>
        <w:t>է։</w:t>
      </w:r>
    </w:p>
    <w:p w14:paraId="6AE9082B" w14:textId="2EA8B05C" w:rsidR="004E2F96" w:rsidRPr="00490D05" w:rsidRDefault="004E2F96" w:rsidP="004E2F96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</w:p>
    <w:p w14:paraId="08EB3B2E" w14:textId="77777777" w:rsidR="00583092" w:rsidRPr="00490D05" w:rsidRDefault="00583092" w:rsidP="00EF3662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14:paraId="434A1A5E" w14:textId="77777777" w:rsidR="000313A6" w:rsidRPr="00490D05" w:rsidRDefault="00AA0AD8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490D05">
        <w:rPr>
          <w:rFonts w:ascii="GHEA Grapalat" w:hAnsi="GHEA Grapalat"/>
          <w:b/>
          <w:iCs/>
          <w:sz w:val="20"/>
          <w:lang w:val="es-ES"/>
        </w:rPr>
        <w:t>9</w:t>
      </w:r>
      <w:r w:rsidR="008D5016" w:rsidRPr="00490D05">
        <w:rPr>
          <w:rFonts w:ascii="GHEA Grapalat" w:hAnsi="GHEA Grapalat"/>
          <w:b/>
          <w:iCs/>
          <w:sz w:val="20"/>
          <w:lang w:val="af-ZA"/>
        </w:rPr>
        <w:t xml:space="preserve">. </w:t>
      </w:r>
      <w:r w:rsidR="008D5016" w:rsidRPr="00490D05">
        <w:rPr>
          <w:rFonts w:ascii="GHEA Grapalat" w:hAnsi="GHEA Grapalat" w:cs="Arial"/>
          <w:b/>
          <w:iCs/>
          <w:sz w:val="20"/>
          <w:lang w:val="af-ZA"/>
        </w:rPr>
        <w:t xml:space="preserve">ՊԱՅՄԱՆԱԳՐԻ ԿՆՔՈՒՄԸ </w:t>
      </w:r>
    </w:p>
    <w:p w14:paraId="0CE26D01" w14:textId="77777777" w:rsidR="00096865" w:rsidRPr="00490D05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14:paraId="657C8592" w14:textId="77777777" w:rsidR="00096865" w:rsidRPr="00490D05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/>
          <w:iCs/>
          <w:sz w:val="20"/>
          <w:lang w:val="es-ES"/>
        </w:rPr>
        <w:t>9</w:t>
      </w:r>
      <w:r w:rsidR="00096865" w:rsidRPr="00490D05">
        <w:rPr>
          <w:rFonts w:ascii="GHEA Grapalat" w:hAnsi="GHEA Grapalat"/>
          <w:iCs/>
          <w:sz w:val="20"/>
          <w:lang w:val="af-ZA"/>
        </w:rPr>
        <w:t xml:space="preserve">.1 </w:t>
      </w:r>
      <w:r w:rsidR="00096865" w:rsidRPr="00490D05">
        <w:rPr>
          <w:rFonts w:ascii="GHEA Grapalat" w:hAnsi="GHEA Grapalat" w:cs="Arial"/>
          <w:sz w:val="20"/>
          <w:lang w:val="ru-RU"/>
        </w:rPr>
        <w:t>Պայմանագիր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կնքվում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է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հանձնաժողովի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որոշման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հիման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վրա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</w:rPr>
        <w:t>պ</w:t>
      </w:r>
      <w:r w:rsidR="00096865" w:rsidRPr="00490D05">
        <w:rPr>
          <w:rFonts w:ascii="GHEA Grapalat" w:hAnsi="GHEA Grapalat" w:cs="Arial"/>
          <w:sz w:val="20"/>
          <w:lang w:val="ru-RU"/>
        </w:rPr>
        <w:t>ատվիրատուի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կողմից</w:t>
      </w:r>
      <w:r w:rsidR="004D5671" w:rsidRPr="00490D05">
        <w:rPr>
          <w:rFonts w:ascii="GHEA Grapalat" w:hAnsi="GHEA Grapalat" w:cs="Arial"/>
          <w:sz w:val="20"/>
          <w:lang w:val="ru-RU"/>
        </w:rPr>
        <w:t>։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Պայմանագիրը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կնքվում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է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գրավոր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` </w:t>
      </w:r>
      <w:r w:rsidR="00096865" w:rsidRPr="00490D05">
        <w:rPr>
          <w:rFonts w:ascii="GHEA Grapalat" w:hAnsi="GHEA Grapalat" w:cs="Arial"/>
          <w:sz w:val="20"/>
          <w:lang w:val="ru-RU"/>
        </w:rPr>
        <w:t>մեկ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փաստաթուղթ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կազմելու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90D05">
        <w:rPr>
          <w:rFonts w:ascii="GHEA Grapalat" w:hAnsi="GHEA Grapalat" w:cs="Arial"/>
          <w:sz w:val="20"/>
          <w:lang w:val="ru-RU"/>
        </w:rPr>
        <w:t>միջոցով</w:t>
      </w:r>
      <w:r w:rsidR="004D5671" w:rsidRPr="00490D05">
        <w:rPr>
          <w:rFonts w:ascii="GHEA Grapalat" w:hAnsi="GHEA Grapalat" w:cs="Arial"/>
          <w:sz w:val="20"/>
          <w:lang w:val="ru-RU"/>
        </w:rPr>
        <w:t>։</w:t>
      </w:r>
    </w:p>
    <w:p w14:paraId="751D1371" w14:textId="77777777" w:rsidR="00EB6E54" w:rsidRPr="00490D05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9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.2 </w:t>
      </w:r>
      <w:r w:rsidR="00EB6E54" w:rsidRPr="00490D05">
        <w:rPr>
          <w:rFonts w:ascii="GHEA Grapalat" w:hAnsi="GHEA Grapalat" w:cs="Arial"/>
          <w:sz w:val="20"/>
          <w:lang w:val="ru-RU"/>
        </w:rPr>
        <w:t>Սույն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հրավերի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Sylfaen"/>
          <w:sz w:val="20"/>
          <w:lang w:val="af-ZA"/>
        </w:rPr>
        <w:t>1-</w:t>
      </w:r>
      <w:r w:rsidR="005D3674" w:rsidRPr="00490D05">
        <w:rPr>
          <w:rFonts w:ascii="GHEA Grapalat" w:hAnsi="GHEA Grapalat" w:cs="Arial"/>
          <w:sz w:val="20"/>
        </w:rPr>
        <w:t>ին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</w:rPr>
        <w:t>մասի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Sylfaen"/>
          <w:sz w:val="20"/>
          <w:lang w:val="af-ZA"/>
        </w:rPr>
        <w:t>8</w:t>
      </w:r>
      <w:r w:rsidR="003717D2" w:rsidRPr="00490D05">
        <w:rPr>
          <w:rFonts w:ascii="GHEA Grapalat" w:hAnsi="GHEA Grapalat" w:cs="Sylfaen"/>
          <w:sz w:val="20"/>
          <w:lang w:val="hy-AM"/>
        </w:rPr>
        <w:t>.</w:t>
      </w:r>
      <w:r w:rsidR="00F96621" w:rsidRPr="00490D05">
        <w:rPr>
          <w:rFonts w:ascii="GHEA Grapalat" w:hAnsi="GHEA Grapalat" w:cs="Sylfaen"/>
          <w:sz w:val="20"/>
          <w:lang w:val="af-ZA"/>
        </w:rPr>
        <w:t>2</w:t>
      </w:r>
      <w:r w:rsidR="00B56A92" w:rsidRPr="00490D05">
        <w:rPr>
          <w:rFonts w:ascii="GHEA Grapalat" w:hAnsi="GHEA Grapalat" w:cs="Sylfaen"/>
          <w:sz w:val="20"/>
          <w:lang w:val="af-ZA"/>
        </w:rPr>
        <w:t>5</w:t>
      </w:r>
      <w:r w:rsidR="00D61B60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կետով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սահմանված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անգործության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ժամկետը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լրանալուն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հաջորդող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չորրորդ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աշխատանքային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 w:cs="Arial"/>
          <w:sz w:val="20"/>
        </w:rPr>
        <w:t>պ</w:t>
      </w:r>
      <w:r w:rsidR="00EB6E54" w:rsidRPr="00490D05">
        <w:rPr>
          <w:rFonts w:ascii="GHEA Grapalat" w:hAnsi="GHEA Grapalat" w:cs="Arial"/>
          <w:sz w:val="20"/>
          <w:lang w:val="ru-RU"/>
        </w:rPr>
        <w:t>ատվիրատուն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ծանուցում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է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ընտրված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457B4" w:rsidRPr="00490D05">
        <w:rPr>
          <w:rFonts w:ascii="GHEA Grapalat" w:hAnsi="GHEA Grapalat" w:cs="Arial"/>
          <w:sz w:val="20"/>
        </w:rPr>
        <w:t>մ</w:t>
      </w:r>
      <w:r w:rsidR="00EB6E54" w:rsidRPr="00490D05">
        <w:rPr>
          <w:rFonts w:ascii="GHEA Grapalat" w:hAnsi="GHEA Grapalat" w:cs="Arial"/>
          <w:sz w:val="20"/>
          <w:lang w:val="ru-RU"/>
        </w:rPr>
        <w:t>ասնակցին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` </w:t>
      </w:r>
      <w:r w:rsidR="00EB6E54" w:rsidRPr="00490D05">
        <w:rPr>
          <w:rFonts w:ascii="GHEA Grapalat" w:hAnsi="GHEA Grapalat" w:cs="Arial"/>
          <w:sz w:val="20"/>
          <w:lang w:val="ru-RU"/>
        </w:rPr>
        <w:t>ներկայացնելով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պայմանագիր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կնքելու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առաջարկը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և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պայմանագրի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նախագիծը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: </w:t>
      </w:r>
      <w:r w:rsidR="00EB6E54" w:rsidRPr="00490D05">
        <w:rPr>
          <w:rFonts w:ascii="GHEA Grapalat" w:hAnsi="GHEA Grapalat" w:cs="Arial"/>
          <w:sz w:val="20"/>
          <w:lang w:val="ru-RU"/>
        </w:rPr>
        <w:t>Ընդ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որում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EB6E54" w:rsidRPr="00490D05">
        <w:rPr>
          <w:rFonts w:ascii="GHEA Grapalat" w:hAnsi="GHEA Grapalat" w:cs="Arial"/>
          <w:sz w:val="20"/>
          <w:lang w:val="ru-RU"/>
        </w:rPr>
        <w:t>պայմանագիրը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կարող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է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կնքվել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ոչ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շուտ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EB6E54" w:rsidRPr="00490D05">
        <w:rPr>
          <w:rFonts w:ascii="GHEA Grapalat" w:hAnsi="GHEA Grapalat" w:cs="Arial"/>
          <w:sz w:val="20"/>
          <w:lang w:val="ru-RU"/>
        </w:rPr>
        <w:t>քան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սույն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հրավերի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Sylfaen"/>
          <w:sz w:val="20"/>
          <w:lang w:val="af-ZA"/>
        </w:rPr>
        <w:t>1-</w:t>
      </w:r>
      <w:r w:rsidR="005D3674" w:rsidRPr="00490D05">
        <w:rPr>
          <w:rFonts w:ascii="GHEA Grapalat" w:hAnsi="GHEA Grapalat" w:cs="Arial"/>
          <w:sz w:val="20"/>
        </w:rPr>
        <w:t>ին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</w:rPr>
        <w:t>մասի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Sylfaen"/>
          <w:sz w:val="20"/>
          <w:lang w:val="af-ZA"/>
        </w:rPr>
        <w:t>8</w:t>
      </w:r>
      <w:r w:rsidR="003717D2" w:rsidRPr="00490D05">
        <w:rPr>
          <w:rFonts w:ascii="GHEA Grapalat" w:hAnsi="GHEA Grapalat" w:cs="Sylfaen"/>
          <w:sz w:val="20"/>
          <w:lang w:val="hy-AM"/>
        </w:rPr>
        <w:t>.</w:t>
      </w:r>
      <w:r w:rsidR="00F96621" w:rsidRPr="00490D05">
        <w:rPr>
          <w:rFonts w:ascii="GHEA Grapalat" w:hAnsi="GHEA Grapalat" w:cs="Sylfaen"/>
          <w:sz w:val="20"/>
          <w:lang w:val="af-ZA"/>
        </w:rPr>
        <w:t>2</w:t>
      </w:r>
      <w:r w:rsidR="00B56A92" w:rsidRPr="00490D05">
        <w:rPr>
          <w:rFonts w:ascii="GHEA Grapalat" w:hAnsi="GHEA Grapalat" w:cs="Sylfaen"/>
          <w:sz w:val="20"/>
          <w:lang w:val="af-ZA"/>
        </w:rPr>
        <w:t xml:space="preserve">5 </w:t>
      </w:r>
      <w:r w:rsidR="00EB6E54" w:rsidRPr="00490D05">
        <w:rPr>
          <w:rFonts w:ascii="GHEA Grapalat" w:hAnsi="GHEA Grapalat" w:cs="Arial"/>
          <w:sz w:val="20"/>
          <w:lang w:val="ru-RU"/>
        </w:rPr>
        <w:t>կետով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սահմանված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անգործության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ժամկետը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լրանալու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օրվան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հաջորդող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չորրորդ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աշխատանքային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օրը</w:t>
      </w:r>
      <w:r w:rsidR="00EB6E54" w:rsidRPr="00490D05">
        <w:rPr>
          <w:rFonts w:ascii="GHEA Grapalat" w:hAnsi="GHEA Grapalat" w:cs="Sylfaen"/>
          <w:sz w:val="20"/>
          <w:lang w:val="af-ZA"/>
        </w:rPr>
        <w:t>:</w:t>
      </w:r>
    </w:p>
    <w:p w14:paraId="777FDB58" w14:textId="77777777" w:rsidR="00B56A92" w:rsidRPr="00490D05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9</w:t>
      </w:r>
      <w:r w:rsidR="003717D2" w:rsidRPr="00490D05">
        <w:rPr>
          <w:rFonts w:ascii="GHEA Grapalat" w:hAnsi="GHEA Grapalat" w:cs="Sylfaen"/>
          <w:sz w:val="20"/>
          <w:lang w:val="hy-AM"/>
        </w:rPr>
        <w:t>.3</w:t>
      </w:r>
      <w:r w:rsidR="00F23A5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Ընտրված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</w:t>
      </w:r>
      <w:r w:rsidR="00EB6E54" w:rsidRPr="00490D05">
        <w:rPr>
          <w:rFonts w:ascii="GHEA Grapalat" w:hAnsi="GHEA Grapalat" w:cs="Arial"/>
          <w:sz w:val="20"/>
          <w:lang w:val="ru-RU"/>
        </w:rPr>
        <w:t>ասնակցին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պայմանագիր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կնքելու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առաջարկը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և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կնքվելիք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պայմանագրի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նախագիծը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հանձնաժողովի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քարտուղարը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տրամադրում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է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էլեկտրոնային</w:t>
      </w:r>
      <w:r w:rsidR="00EB6E5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490D05">
        <w:rPr>
          <w:rFonts w:ascii="GHEA Grapalat" w:hAnsi="GHEA Grapalat" w:cs="Arial"/>
          <w:sz w:val="20"/>
          <w:lang w:val="ru-RU"/>
        </w:rPr>
        <w:t>եղանակով</w:t>
      </w:r>
      <w:r w:rsidR="00EB6E54" w:rsidRPr="00490D05">
        <w:rPr>
          <w:rFonts w:ascii="GHEA Grapalat" w:hAnsi="GHEA Grapalat" w:cs="Sylfaen"/>
          <w:sz w:val="20"/>
          <w:lang w:val="af-ZA"/>
        </w:rPr>
        <w:t>:</w:t>
      </w:r>
    </w:p>
    <w:p w14:paraId="7F0EC490" w14:textId="77777777" w:rsidR="009365B5" w:rsidRPr="00490D05" w:rsidRDefault="00EB6E54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A0AD8" w:rsidRPr="00490D05">
        <w:rPr>
          <w:rFonts w:ascii="GHEA Grapalat" w:hAnsi="GHEA Grapalat" w:cs="Sylfaen"/>
          <w:sz w:val="20"/>
          <w:lang w:val="af-ZA"/>
        </w:rPr>
        <w:t>9</w:t>
      </w:r>
      <w:r w:rsidR="003717D2" w:rsidRPr="00490D05">
        <w:rPr>
          <w:rFonts w:ascii="GHEA Grapalat" w:hAnsi="GHEA Grapalat" w:cs="Sylfaen"/>
          <w:sz w:val="20"/>
          <w:lang w:val="af-ZA"/>
        </w:rPr>
        <w:t>.4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Պայմանագիր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կնքելու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մասին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պատվիրատուի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ծանուցումն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ընտրված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մասնակցին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ուղարկելու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օրը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հանձնաժողովի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քարտուղարը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A0AD8" w:rsidRPr="00490D05">
        <w:rPr>
          <w:rFonts w:ascii="GHEA Grapalat" w:hAnsi="GHEA Grapalat" w:cs="Arial"/>
          <w:sz w:val="20"/>
        </w:rPr>
        <w:t>հ</w:t>
      </w:r>
      <w:r w:rsidR="009365B5" w:rsidRPr="00490D05">
        <w:rPr>
          <w:rFonts w:ascii="GHEA Grapalat" w:hAnsi="GHEA Grapalat" w:cs="Arial"/>
          <w:sz w:val="20"/>
          <w:lang w:val="ru-RU"/>
        </w:rPr>
        <w:t>ամակարգի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միջոցով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ընտրված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մասնակցի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էլեկտրոնային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փոստին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ուղարկում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է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ծանուցում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`  </w:t>
      </w:r>
      <w:r w:rsidR="009365B5" w:rsidRPr="00490D05">
        <w:rPr>
          <w:rFonts w:ascii="GHEA Grapalat" w:hAnsi="GHEA Grapalat" w:cs="Arial"/>
          <w:sz w:val="20"/>
          <w:lang w:val="ru-RU"/>
        </w:rPr>
        <w:t>պայմանագիր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կնքելու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առաջարկը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տրամադրված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լինելու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մասին</w:t>
      </w:r>
      <w:r w:rsidR="009365B5" w:rsidRPr="00490D05">
        <w:rPr>
          <w:rFonts w:ascii="GHEA Grapalat" w:hAnsi="GHEA Grapalat" w:cs="Sylfaen"/>
          <w:sz w:val="20"/>
          <w:lang w:val="af-ZA"/>
        </w:rPr>
        <w:t>:</w:t>
      </w:r>
    </w:p>
    <w:p w14:paraId="7497C36B" w14:textId="77777777" w:rsidR="004E2F96" w:rsidRPr="00490D05" w:rsidRDefault="00AA0AD8" w:rsidP="004E2F9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af-ZA"/>
        </w:rPr>
        <w:t>9</w:t>
      </w:r>
      <w:r w:rsidR="003717D2" w:rsidRPr="00490D05">
        <w:rPr>
          <w:rFonts w:ascii="GHEA Grapalat" w:hAnsi="GHEA Grapalat" w:cs="Sylfaen"/>
          <w:sz w:val="20"/>
          <w:lang w:val="hy-AM"/>
        </w:rPr>
        <w:t>.5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Եթե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ընտրված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մասնակիցը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պայմանագիր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կնքելու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մասին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ծանուցումը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և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պայմանագրի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նախագիծն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ստանալուց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հետո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` </w:t>
      </w:r>
      <w:r w:rsidR="004E2F96" w:rsidRPr="00490D05">
        <w:rPr>
          <w:rFonts w:ascii="GHEA Grapalat" w:hAnsi="GHEA Grapalat" w:cs="Arial"/>
          <w:sz w:val="20"/>
          <w:lang w:val="hy-AM"/>
        </w:rPr>
        <w:t>սույն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հրավերի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10</w:t>
      </w:r>
      <w:r w:rsidR="004E2F96" w:rsidRPr="00490D05">
        <w:rPr>
          <w:rFonts w:ascii="MS Mincho" w:eastAsia="MS Mincho" w:hAnsi="MS Mincho" w:cs="MS Mincho" w:hint="eastAsia"/>
          <w:sz w:val="20"/>
          <w:lang w:val="hy-AM"/>
        </w:rPr>
        <w:t>․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1 </w:t>
      </w:r>
      <w:r w:rsidR="004E2F96" w:rsidRPr="00490D05">
        <w:rPr>
          <w:rFonts w:ascii="GHEA Grapalat" w:hAnsi="GHEA Grapalat" w:cs="Arial"/>
          <w:sz w:val="20"/>
          <w:lang w:val="hy-AM"/>
        </w:rPr>
        <w:t>կետով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նախատեսված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ժամկետում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4E2F96" w:rsidRPr="00490D05">
        <w:rPr>
          <w:rFonts w:ascii="GHEA Grapalat" w:hAnsi="GHEA Grapalat" w:cs="Arial"/>
          <w:sz w:val="20"/>
          <w:lang w:val="hy-AM"/>
        </w:rPr>
        <w:t>իսկ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կնքվելիք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պայմանագրի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նախագծով</w:t>
      </w:r>
      <w:r w:rsidR="004E2F96" w:rsidRPr="00490D05">
        <w:rPr>
          <w:rFonts w:ascii="Calibri" w:hAnsi="Calibri" w:cs="Calibri"/>
          <w:sz w:val="20"/>
          <w:lang w:val="hy-AM"/>
        </w:rPr>
        <w:t> </w:t>
      </w:r>
      <w:r w:rsidR="004E2F96" w:rsidRPr="00490D05">
        <w:rPr>
          <w:rFonts w:ascii="GHEA Grapalat" w:hAnsi="GHEA Grapalat" w:cs="Arial"/>
          <w:sz w:val="20"/>
          <w:lang w:val="hy-AM"/>
        </w:rPr>
        <w:t>կանխավճար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նախատեսված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լինելու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դեպքում՝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10 </w:t>
      </w:r>
      <w:r w:rsidR="004E2F96" w:rsidRPr="00490D05">
        <w:rPr>
          <w:rFonts w:ascii="GHEA Grapalat" w:hAnsi="GHEA Grapalat" w:cs="Arial"/>
          <w:sz w:val="20"/>
          <w:lang w:val="hy-AM"/>
        </w:rPr>
        <w:t>աշխատանքային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օրվա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ընթացքում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չի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ստորագրում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պայմանագիրը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և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af-ZA"/>
        </w:rPr>
        <w:t>պ</w:t>
      </w:r>
      <w:r w:rsidR="004E2F96" w:rsidRPr="00490D05">
        <w:rPr>
          <w:rFonts w:ascii="GHEA Grapalat" w:hAnsi="GHEA Grapalat" w:cs="Arial"/>
          <w:sz w:val="20"/>
          <w:lang w:val="hy-AM"/>
        </w:rPr>
        <w:t>ատվիրատուին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ներկայացնում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af-ZA"/>
        </w:rPr>
        <w:t>որակավորման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af-ZA"/>
        </w:rPr>
        <w:t>և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պայմանագրի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ապահովումները</w:t>
      </w:r>
      <w:r w:rsidR="004E2F96" w:rsidRPr="00490D05">
        <w:rPr>
          <w:rFonts w:ascii="GHEA Grapalat" w:hAnsi="GHEA Grapalat" w:cs="Sylfaen"/>
          <w:sz w:val="20"/>
          <w:lang w:val="af-ZA"/>
        </w:rPr>
        <w:t>,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իսկ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կնքվելիք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lastRenderedPageBreak/>
        <w:t>պայմանագրի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նախագծով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կանխավճար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նախատեսված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լինելու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և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ընտրված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մասնակցի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կողմից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այդ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պայմանն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ընդունվելու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դեպքում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նաև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կանխավճարի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ապահովումը</w:t>
      </w:r>
      <w:r w:rsidR="004E2F96" w:rsidRPr="00490D05">
        <w:rPr>
          <w:rFonts w:ascii="GHEA Grapalat" w:hAnsi="GHEA Grapalat" w:cs="Sylfaen"/>
          <w:sz w:val="20"/>
          <w:lang w:val="hy-AM"/>
        </w:rPr>
        <w:t>,</w:t>
      </w:r>
      <w:r w:rsidR="004E2F96" w:rsidRPr="00490D05">
        <w:rPr>
          <w:rFonts w:ascii="GHEA Grapalat" w:hAnsi="GHEA Grapalat" w:cs="Sylfaen"/>
          <w:i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ապա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նա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զրկվում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է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պայմանագիրը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ստորագրելու</w:t>
      </w:r>
      <w:r w:rsidR="004E2F9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E2F96" w:rsidRPr="00490D05">
        <w:rPr>
          <w:rFonts w:ascii="GHEA Grapalat" w:hAnsi="GHEA Grapalat" w:cs="Arial"/>
          <w:sz w:val="20"/>
          <w:lang w:val="hy-AM"/>
        </w:rPr>
        <w:t>իրավունքից։</w:t>
      </w:r>
      <w:r w:rsidR="004E2F96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490D05">
        <w:rPr>
          <w:rFonts w:ascii="GHEA Grapalat" w:hAnsi="GHEA Grapalat" w:cs="Sylfaen"/>
          <w:sz w:val="20"/>
          <w:lang w:val="hy-AM"/>
        </w:rPr>
        <w:t>:</w:t>
      </w:r>
    </w:p>
    <w:p w14:paraId="7D30CA7E" w14:textId="77777777" w:rsidR="000313A6" w:rsidRPr="00490D05" w:rsidRDefault="000313A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հաստատված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նախագիծը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6756D" w:rsidRPr="00490D05">
        <w:rPr>
          <w:rFonts w:ascii="GHEA Grapalat" w:hAnsi="GHEA Grapalat" w:cs="Arial"/>
          <w:sz w:val="20"/>
          <w:lang w:val="hy-AM"/>
        </w:rPr>
        <w:t>պ</w:t>
      </w:r>
      <w:r w:rsidRPr="00490D05">
        <w:rPr>
          <w:rFonts w:ascii="GHEA Grapalat" w:hAnsi="GHEA Grapalat" w:cs="Arial"/>
          <w:sz w:val="20"/>
          <w:lang w:val="hy-AM"/>
        </w:rPr>
        <w:t>ատվիրատուին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գրությունը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հաշվառվում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6756D" w:rsidRPr="00490D05">
        <w:rPr>
          <w:rFonts w:ascii="GHEA Grapalat" w:hAnsi="GHEA Grapalat" w:cs="Arial"/>
          <w:sz w:val="20"/>
          <w:lang w:val="hy-AM"/>
        </w:rPr>
        <w:t>պ</w:t>
      </w:r>
      <w:r w:rsidRPr="00490D05">
        <w:rPr>
          <w:rFonts w:ascii="GHEA Grapalat" w:hAnsi="GHEA Grapalat" w:cs="Arial"/>
          <w:sz w:val="20"/>
          <w:lang w:val="hy-AM"/>
        </w:rPr>
        <w:t>ատվիրատուի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փաստաթղթաշրջանառ</w:t>
      </w:r>
      <w:r w:rsidR="005F7C1D" w:rsidRPr="00490D05">
        <w:rPr>
          <w:rFonts w:ascii="GHEA Grapalat" w:hAnsi="GHEA Grapalat" w:cs="Arial"/>
          <w:sz w:val="20"/>
          <w:lang w:val="hy-AM"/>
        </w:rPr>
        <w:t>ության</w:t>
      </w:r>
      <w:r w:rsidR="005F7C1D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F7C1D" w:rsidRPr="00490D05">
        <w:rPr>
          <w:rFonts w:ascii="GHEA Grapalat" w:hAnsi="GHEA Grapalat" w:cs="Arial"/>
          <w:sz w:val="20"/>
          <w:lang w:val="hy-AM"/>
        </w:rPr>
        <w:t>համակարգում</w:t>
      </w:r>
      <w:r w:rsidR="005F7C1D" w:rsidRPr="00490D05">
        <w:rPr>
          <w:rFonts w:ascii="GHEA Grapalat" w:hAnsi="GHEA Grapalat" w:cs="Sylfaen"/>
          <w:sz w:val="20"/>
          <w:lang w:val="hy-AM"/>
        </w:rPr>
        <w:t xml:space="preserve">:  </w:t>
      </w:r>
      <w:r w:rsidR="005F7C1D" w:rsidRPr="00490D05">
        <w:rPr>
          <w:rFonts w:ascii="GHEA Grapalat" w:hAnsi="GHEA Grapalat" w:cs="Arial"/>
          <w:sz w:val="20"/>
          <w:lang w:val="hy-AM"/>
        </w:rPr>
        <w:t>Պա</w:t>
      </w:r>
      <w:r w:rsidRPr="00490D05">
        <w:rPr>
          <w:rFonts w:ascii="GHEA Grapalat" w:hAnsi="GHEA Grapalat" w:cs="Arial"/>
          <w:sz w:val="20"/>
          <w:lang w:val="hy-AM"/>
        </w:rPr>
        <w:t>տվիրատուի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ղեկավարի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նախագիծը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հաստատվում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իրավասության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առաջացմանը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և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հաստատմանը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հաջորդող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աշխատանքային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օրը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ուղեկցող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գրությամբ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տրամադրվում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է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ընտրված</w:t>
      </w:r>
      <w:r w:rsidR="005D36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490D05">
        <w:rPr>
          <w:rFonts w:ascii="GHEA Grapalat" w:hAnsi="GHEA Grapalat" w:cs="Arial"/>
          <w:sz w:val="20"/>
          <w:lang w:val="hy-AM"/>
        </w:rPr>
        <w:t>մասնակցին</w:t>
      </w:r>
      <w:r w:rsidRPr="00490D05">
        <w:rPr>
          <w:rFonts w:ascii="GHEA Grapalat" w:hAnsi="GHEA Grapalat" w:cs="Sylfaen"/>
          <w:sz w:val="20"/>
          <w:lang w:val="hy-AM"/>
        </w:rPr>
        <w:t>:</w:t>
      </w:r>
    </w:p>
    <w:p w14:paraId="53D52FE5" w14:textId="77777777" w:rsidR="0033571F" w:rsidRPr="00490D05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9</w:t>
      </w:r>
      <w:r w:rsidR="005B1DD6" w:rsidRPr="00490D05">
        <w:rPr>
          <w:rFonts w:ascii="GHEA Grapalat" w:hAnsi="GHEA Grapalat" w:cs="Sylfaen"/>
          <w:sz w:val="20"/>
          <w:lang w:val="hy-AM"/>
        </w:rPr>
        <w:t>.6</w:t>
      </w:r>
      <w:r w:rsidR="0033571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Պայմանագիր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կնքելու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վերաբերյալ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56D" w:rsidRPr="00490D05">
        <w:rPr>
          <w:rFonts w:ascii="GHEA Grapalat" w:hAnsi="GHEA Grapalat" w:cs="Arial"/>
          <w:sz w:val="20"/>
        </w:rPr>
        <w:t>պ</w:t>
      </w:r>
      <w:r w:rsidR="009365B5" w:rsidRPr="00490D05">
        <w:rPr>
          <w:rFonts w:ascii="GHEA Grapalat" w:hAnsi="GHEA Grapalat" w:cs="Arial"/>
          <w:sz w:val="20"/>
          <w:lang w:val="ru-RU"/>
        </w:rPr>
        <w:t>ատվիրատուի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առաջարկ</w:t>
      </w:r>
      <w:r w:rsidR="00EA7474" w:rsidRPr="00490D05">
        <w:rPr>
          <w:rFonts w:ascii="GHEA Grapalat" w:hAnsi="GHEA Grapalat" w:cs="Arial"/>
          <w:sz w:val="20"/>
        </w:rPr>
        <w:t>ը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ստացած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490D05">
        <w:rPr>
          <w:rFonts w:ascii="GHEA Grapalat" w:hAnsi="GHEA Grapalat" w:cs="Arial"/>
          <w:sz w:val="20"/>
        </w:rPr>
        <w:t>ընտրված</w:t>
      </w:r>
      <w:r w:rsidR="00EA74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490D05">
        <w:rPr>
          <w:rFonts w:ascii="GHEA Grapalat" w:hAnsi="GHEA Grapalat" w:cs="Arial"/>
          <w:sz w:val="20"/>
        </w:rPr>
        <w:t>մ</w:t>
      </w:r>
      <w:r w:rsidR="00EA7474" w:rsidRPr="00490D05">
        <w:rPr>
          <w:rFonts w:ascii="GHEA Grapalat" w:hAnsi="GHEA Grapalat" w:cs="Arial"/>
          <w:sz w:val="20"/>
          <w:lang w:val="ru-RU"/>
        </w:rPr>
        <w:t>ասնակիցը</w:t>
      </w:r>
      <w:r w:rsidR="00EA74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490D05">
        <w:rPr>
          <w:rFonts w:ascii="GHEA Grapalat" w:hAnsi="GHEA Grapalat" w:cs="Arial"/>
          <w:sz w:val="20"/>
        </w:rPr>
        <w:t>հ</w:t>
      </w:r>
      <w:r w:rsidR="00EA7474" w:rsidRPr="00490D05">
        <w:rPr>
          <w:rFonts w:ascii="GHEA Grapalat" w:hAnsi="GHEA Grapalat" w:cs="Arial"/>
          <w:sz w:val="20"/>
          <w:lang w:val="ru-RU"/>
        </w:rPr>
        <w:t>ամակարգի</w:t>
      </w:r>
      <w:r w:rsidR="00EA747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միջոցով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ընդունում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կամ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մերժում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է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իրեն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ներկայացված</w:t>
      </w:r>
      <w:r w:rsidR="009365B5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490D05">
        <w:rPr>
          <w:rFonts w:ascii="GHEA Grapalat" w:hAnsi="GHEA Grapalat" w:cs="Arial"/>
          <w:sz w:val="20"/>
          <w:lang w:val="ru-RU"/>
        </w:rPr>
        <w:t>առաջարկը</w:t>
      </w:r>
      <w:r w:rsidR="009365B5" w:rsidRPr="00490D05">
        <w:rPr>
          <w:rFonts w:ascii="GHEA Grapalat" w:hAnsi="GHEA Grapalat" w:cs="Sylfaen"/>
          <w:sz w:val="20"/>
          <w:lang w:val="af-ZA"/>
        </w:rPr>
        <w:t>:</w:t>
      </w:r>
    </w:p>
    <w:p w14:paraId="349B423A" w14:textId="77777777" w:rsidR="00D612BC" w:rsidRPr="00490D05" w:rsidRDefault="00AA0AD8" w:rsidP="00EF3662">
      <w:pPr>
        <w:pStyle w:val="BodyTextIndent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490D05">
        <w:rPr>
          <w:rFonts w:ascii="GHEA Grapalat" w:hAnsi="GHEA Grapalat" w:cs="Sylfaen"/>
          <w:i w:val="0"/>
          <w:szCs w:val="24"/>
          <w:lang w:val="af-ZA"/>
        </w:rPr>
        <w:t>9</w:t>
      </w:r>
      <w:r w:rsidR="00D17258" w:rsidRPr="00490D05">
        <w:rPr>
          <w:rFonts w:ascii="GHEA Grapalat" w:hAnsi="GHEA Grapalat" w:cs="Sylfaen"/>
          <w:i w:val="0"/>
          <w:szCs w:val="24"/>
          <w:lang w:val="af-ZA"/>
        </w:rPr>
        <w:t>.</w:t>
      </w:r>
      <w:r w:rsidR="005B1DD6" w:rsidRPr="00490D05">
        <w:rPr>
          <w:rFonts w:ascii="GHEA Grapalat" w:hAnsi="GHEA Grapalat" w:cs="Sylfaen"/>
          <w:i w:val="0"/>
          <w:szCs w:val="24"/>
          <w:lang w:val="hy-AM"/>
        </w:rPr>
        <w:t>7</w:t>
      </w:r>
      <w:r w:rsidR="00D1725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Մինչև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սույն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հրավերի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447FFD" w:rsidRPr="00490D05">
        <w:rPr>
          <w:rFonts w:ascii="GHEA Grapalat" w:hAnsi="GHEA Grapalat" w:cs="Sylfaen"/>
          <w:i w:val="0"/>
          <w:szCs w:val="24"/>
          <w:lang w:val="af-ZA"/>
        </w:rPr>
        <w:t>1-</w:t>
      </w:r>
      <w:r w:rsidR="00447FFD" w:rsidRPr="00490D05">
        <w:rPr>
          <w:rFonts w:ascii="GHEA Grapalat" w:hAnsi="GHEA Grapalat" w:cs="Arial"/>
          <w:i w:val="0"/>
          <w:szCs w:val="24"/>
          <w:lang w:val="af-ZA"/>
        </w:rPr>
        <w:t>ին</w:t>
      </w:r>
      <w:r w:rsidR="00447FFD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447FFD" w:rsidRPr="00490D05">
        <w:rPr>
          <w:rFonts w:ascii="GHEA Grapalat" w:hAnsi="GHEA Grapalat" w:cs="Arial"/>
          <w:i w:val="0"/>
          <w:szCs w:val="24"/>
          <w:lang w:val="af-ZA"/>
        </w:rPr>
        <w:t>մասի</w:t>
      </w:r>
      <w:r w:rsidR="00447FFD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A6756D" w:rsidRPr="00490D05">
        <w:rPr>
          <w:rFonts w:ascii="GHEA Grapalat" w:hAnsi="GHEA Grapalat" w:cs="Sylfaen"/>
          <w:i w:val="0"/>
          <w:szCs w:val="24"/>
          <w:lang w:val="af-ZA"/>
        </w:rPr>
        <w:t>9</w:t>
      </w:r>
      <w:r w:rsidR="005B1DD6" w:rsidRPr="00490D05">
        <w:rPr>
          <w:rFonts w:ascii="GHEA Grapalat" w:hAnsi="GHEA Grapalat" w:cs="Sylfaen"/>
          <w:i w:val="0"/>
          <w:szCs w:val="24"/>
          <w:lang w:val="hy-AM"/>
        </w:rPr>
        <w:t>.5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կետով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նախատեսված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ժամկետի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ավարտը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կողմերի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համաձայնությամբ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կարող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են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պայմանագրի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նախագծում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կատարվել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փոփոխություններ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սակայն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դրանք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չեն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կարող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հանգեցնել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գնման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առարկայի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բնութագրերի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փոփոխմանը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ներառյալ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ընտրված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մասնակցի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առաջարկած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գնի</w:t>
      </w:r>
      <w:r w:rsidR="00096865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490D05">
        <w:rPr>
          <w:rFonts w:ascii="GHEA Grapalat" w:hAnsi="GHEA Grapalat" w:cs="Arial"/>
          <w:i w:val="0"/>
          <w:szCs w:val="24"/>
          <w:lang w:val="ru-RU"/>
        </w:rPr>
        <w:t>ավելացմանը</w:t>
      </w:r>
      <w:r w:rsidR="004D5671" w:rsidRPr="00490D05">
        <w:rPr>
          <w:rFonts w:ascii="GHEA Grapalat" w:hAnsi="GHEA Grapalat" w:cs="Arial"/>
          <w:i w:val="0"/>
          <w:szCs w:val="24"/>
          <w:lang w:val="ru-RU"/>
        </w:rPr>
        <w:t>։</w:t>
      </w:r>
      <w:r w:rsidR="00D612BC" w:rsidRPr="00490D05">
        <w:rPr>
          <w:rFonts w:ascii="GHEA Grapalat" w:hAnsi="GHEA Grapalat"/>
          <w:spacing w:val="-8"/>
          <w:lang w:val="af-ZA"/>
        </w:rPr>
        <w:t xml:space="preserve"> </w:t>
      </w:r>
    </w:p>
    <w:p w14:paraId="43488356" w14:textId="77777777" w:rsidR="00F23A51" w:rsidRPr="00490D05" w:rsidRDefault="00AA0AD8" w:rsidP="00EF3662">
      <w:pPr>
        <w:pStyle w:val="BodyTextIndent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490D05">
        <w:rPr>
          <w:rFonts w:ascii="GHEA Grapalat" w:hAnsi="GHEA Grapalat" w:cs="Sylfaen"/>
          <w:i w:val="0"/>
          <w:szCs w:val="24"/>
          <w:lang w:val="af-ZA"/>
        </w:rPr>
        <w:t>9</w:t>
      </w:r>
      <w:r w:rsidR="00FC6B2B" w:rsidRPr="00490D05">
        <w:rPr>
          <w:rFonts w:ascii="GHEA Grapalat" w:hAnsi="GHEA Grapalat" w:cs="Sylfaen"/>
          <w:i w:val="0"/>
          <w:szCs w:val="24"/>
          <w:lang w:val="hy-AM"/>
        </w:rPr>
        <w:t>.8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Պայմանագիրը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կնքվելուն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հաջորդող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աշխատանքային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օրը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հանձնաժողովի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քարտուղարը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EA7474" w:rsidRPr="00490D05">
        <w:rPr>
          <w:rFonts w:ascii="GHEA Grapalat" w:hAnsi="GHEA Grapalat" w:cs="Arial"/>
          <w:i w:val="0"/>
          <w:szCs w:val="24"/>
          <w:lang w:val="en-US"/>
        </w:rPr>
        <w:t>հ</w:t>
      </w:r>
      <w:r w:rsidR="00EA7474" w:rsidRPr="00490D05">
        <w:rPr>
          <w:rFonts w:ascii="GHEA Grapalat" w:hAnsi="GHEA Grapalat" w:cs="Arial"/>
          <w:i w:val="0"/>
          <w:szCs w:val="24"/>
          <w:lang w:val="ru-RU"/>
        </w:rPr>
        <w:t>ամակարգում</w:t>
      </w:r>
      <w:r w:rsidR="00EA7474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ավարտում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է</w:t>
      </w:r>
      <w:r w:rsidR="00534468" w:rsidRPr="00490D05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490D05">
        <w:rPr>
          <w:rFonts w:ascii="GHEA Grapalat" w:hAnsi="GHEA Grapalat" w:cs="Arial"/>
          <w:i w:val="0"/>
          <w:szCs w:val="24"/>
          <w:lang w:val="ru-RU"/>
        </w:rPr>
        <w:t>ընթացակարգը</w:t>
      </w:r>
      <w:r w:rsidR="00F23A51" w:rsidRPr="00490D05">
        <w:rPr>
          <w:rFonts w:ascii="GHEA Grapalat" w:hAnsi="GHEA Grapalat" w:cs="Sylfaen"/>
          <w:i w:val="0"/>
          <w:szCs w:val="24"/>
          <w:lang w:val="af-ZA"/>
        </w:rPr>
        <w:t>:</w:t>
      </w:r>
    </w:p>
    <w:p w14:paraId="4FE35308" w14:textId="77777777" w:rsidR="00096865" w:rsidRPr="00490D05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14:paraId="5EF53D1C" w14:textId="77777777" w:rsidR="00777C43" w:rsidRPr="00490D05" w:rsidRDefault="00777C43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14:paraId="013647E6" w14:textId="77777777" w:rsidR="000272DA" w:rsidRPr="00490D05" w:rsidRDefault="000272DA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14:paraId="1A70E52D" w14:textId="77777777" w:rsidR="00096865" w:rsidRPr="00490D05" w:rsidRDefault="00030D40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490D05">
        <w:rPr>
          <w:rFonts w:ascii="GHEA Grapalat" w:hAnsi="GHEA Grapalat"/>
          <w:b/>
          <w:iCs/>
          <w:sz w:val="20"/>
          <w:lang w:val="af-ZA"/>
        </w:rPr>
        <w:t>10</w:t>
      </w:r>
      <w:r w:rsidR="008D5016" w:rsidRPr="00490D05">
        <w:rPr>
          <w:rFonts w:ascii="GHEA Grapalat" w:hAnsi="GHEA Grapalat"/>
          <w:b/>
          <w:iCs/>
          <w:sz w:val="20"/>
          <w:lang w:val="af-ZA"/>
        </w:rPr>
        <w:t xml:space="preserve">. </w:t>
      </w:r>
      <w:r w:rsidR="00E2245F" w:rsidRPr="00490D05">
        <w:rPr>
          <w:rFonts w:ascii="GHEA Grapalat" w:hAnsi="GHEA Grapalat" w:cs="Arial"/>
          <w:b/>
          <w:iCs/>
          <w:sz w:val="20"/>
          <w:lang w:val="hy-AM"/>
        </w:rPr>
        <w:t>ՈՐԱԿԱՎՈՐՄԱՆ</w:t>
      </w:r>
      <w:r w:rsidR="00E2245F" w:rsidRPr="00490D05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E2245F" w:rsidRPr="00490D05">
        <w:rPr>
          <w:rFonts w:ascii="GHEA Grapalat" w:hAnsi="GHEA Grapalat" w:cs="Arial"/>
          <w:b/>
          <w:iCs/>
          <w:sz w:val="20"/>
          <w:lang w:val="hy-AM"/>
        </w:rPr>
        <w:t>ԵՎ</w:t>
      </w:r>
      <w:r w:rsidR="00E2245F" w:rsidRPr="00490D05">
        <w:rPr>
          <w:rFonts w:ascii="GHEA Grapalat" w:hAnsi="GHEA Grapalat" w:cs="Sylfaen"/>
          <w:b/>
          <w:iCs/>
          <w:sz w:val="20"/>
          <w:lang w:val="af-ZA"/>
        </w:rPr>
        <w:t xml:space="preserve"> </w:t>
      </w:r>
      <w:r w:rsidR="008D5016" w:rsidRPr="00490D05">
        <w:rPr>
          <w:rFonts w:ascii="GHEA Grapalat" w:hAnsi="GHEA Grapalat" w:cs="Arial"/>
          <w:b/>
          <w:iCs/>
          <w:sz w:val="20"/>
          <w:lang w:val="af-ZA"/>
        </w:rPr>
        <w:t>ՊԱՅՄԱՆԱԳՐԻ</w:t>
      </w:r>
      <w:r w:rsidR="00EE0172" w:rsidRPr="00490D05">
        <w:rPr>
          <w:rFonts w:ascii="GHEA Grapalat" w:hAnsi="GHEA Grapalat" w:cs="Sylfaen"/>
          <w:b/>
          <w:iCs/>
          <w:sz w:val="20"/>
          <w:lang w:val="hy-AM"/>
        </w:rPr>
        <w:t xml:space="preserve"> </w:t>
      </w:r>
      <w:r w:rsidR="008D5016" w:rsidRPr="00490D05">
        <w:rPr>
          <w:rFonts w:ascii="GHEA Grapalat" w:hAnsi="GHEA Grapalat" w:cs="Arial"/>
          <w:b/>
          <w:iCs/>
          <w:sz w:val="20"/>
          <w:lang w:val="af-ZA"/>
        </w:rPr>
        <w:t>ԱՊԱՀՈՎՈՒՄ</w:t>
      </w:r>
      <w:r w:rsidR="00E2245F" w:rsidRPr="00490D05">
        <w:rPr>
          <w:rFonts w:ascii="GHEA Grapalat" w:hAnsi="GHEA Grapalat" w:cs="Arial"/>
          <w:b/>
          <w:iCs/>
          <w:sz w:val="20"/>
          <w:lang w:val="hy-AM"/>
        </w:rPr>
        <w:t>ՆԵՐ</w:t>
      </w:r>
      <w:r w:rsidR="008D5016" w:rsidRPr="00490D05">
        <w:rPr>
          <w:rFonts w:ascii="GHEA Grapalat" w:hAnsi="GHEA Grapalat" w:cs="Arial"/>
          <w:b/>
          <w:iCs/>
          <w:sz w:val="20"/>
          <w:lang w:val="af-ZA"/>
        </w:rPr>
        <w:t xml:space="preserve">Ը </w:t>
      </w:r>
    </w:p>
    <w:p w14:paraId="78149FAD" w14:textId="77777777" w:rsidR="00096865" w:rsidRPr="00490D05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14:paraId="4A3E9B42" w14:textId="36260FDF" w:rsidR="00096865" w:rsidRPr="00490D05" w:rsidRDefault="00030D40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/>
          <w:iCs/>
          <w:sz w:val="20"/>
          <w:lang w:val="af-ZA"/>
        </w:rPr>
        <w:t>10</w:t>
      </w:r>
      <w:r w:rsidR="00096865" w:rsidRPr="00490D05">
        <w:rPr>
          <w:rFonts w:ascii="GHEA Grapalat" w:hAnsi="GHEA Grapalat"/>
          <w:iCs/>
          <w:sz w:val="20"/>
          <w:lang w:val="af-ZA"/>
        </w:rPr>
        <w:t>.</w:t>
      </w:r>
      <w:r w:rsidR="00096865" w:rsidRPr="00490D05">
        <w:rPr>
          <w:rFonts w:ascii="GHEA Grapalat" w:hAnsi="GHEA Grapalat" w:cs="Sylfaen"/>
          <w:sz w:val="20"/>
          <w:lang w:val="af-ZA"/>
        </w:rPr>
        <w:t xml:space="preserve">1 </w:t>
      </w:r>
      <w:r w:rsidR="00DB3B2E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և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ապահովումները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ներկայացնելու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պահանջի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հիման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վրա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DB3B2E" w:rsidRPr="00490D05">
        <w:rPr>
          <w:rFonts w:ascii="GHEA Grapalat" w:hAnsi="GHEA Grapalat" w:cs="Arial"/>
          <w:sz w:val="20"/>
          <w:lang w:val="hy-AM"/>
        </w:rPr>
        <w:t>այն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ստանալու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օրվանից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9A6B5D" w:rsidRPr="00490D05">
        <w:rPr>
          <w:rFonts w:ascii="GHEA Grapalat" w:hAnsi="GHEA Grapalat" w:cs="Arial"/>
          <w:sz w:val="20"/>
          <w:lang w:val="hy-AM"/>
        </w:rPr>
        <w:t>հետո</w:t>
      </w:r>
      <w:r w:rsidR="009A6B5D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5 </w:t>
      </w:r>
      <w:r w:rsidR="00DB3B2E" w:rsidRPr="00490D05">
        <w:rPr>
          <w:rFonts w:ascii="GHEA Grapalat" w:hAnsi="GHEA Grapalat" w:cs="Arial"/>
          <w:sz w:val="20"/>
          <w:lang w:val="af-ZA"/>
        </w:rPr>
        <w:t>աշխատանքային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օրվա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ընթացքում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DB3B2E" w:rsidRPr="00490D05">
        <w:rPr>
          <w:rFonts w:ascii="GHEA Grapalat" w:hAnsi="GHEA Grapalat" w:cs="Arial"/>
          <w:sz w:val="20"/>
          <w:lang w:val="hy-AM"/>
        </w:rPr>
        <w:t>ընտրված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մասնակիցը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պարտավոր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ներկայացնել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և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ապահովումներ։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Եթե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ապահովումը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ներկայացվում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բանկային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երաշխիքի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ձևով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DB3B2E" w:rsidRPr="00490D05">
        <w:rPr>
          <w:rFonts w:ascii="GHEA Grapalat" w:hAnsi="GHEA Grapalat" w:cs="Arial"/>
          <w:sz w:val="20"/>
          <w:lang w:val="hy-AM"/>
        </w:rPr>
        <w:t>ապա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սույն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կետով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նախատեսված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ժամկետը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սահմանվում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10 </w:t>
      </w:r>
      <w:r w:rsidR="00DB3B2E" w:rsidRPr="00490D05">
        <w:rPr>
          <w:rFonts w:ascii="GHEA Grapalat" w:hAnsi="GHEA Grapalat" w:cs="Arial"/>
          <w:sz w:val="20"/>
          <w:lang w:val="hy-AM"/>
        </w:rPr>
        <w:t>աշխատանքային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օր։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Ընտրված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մասնակցի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հետ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պայմանագիր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կնքվում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DB3B2E" w:rsidRPr="00490D05">
        <w:rPr>
          <w:rFonts w:ascii="GHEA Grapalat" w:hAnsi="GHEA Grapalat" w:cs="Arial"/>
          <w:sz w:val="20"/>
          <w:lang w:val="hy-AM"/>
        </w:rPr>
        <w:t>եթե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վերջինս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ներկայացնում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և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Sylfaen"/>
          <w:sz w:val="20"/>
          <w:lang w:val="af-ZA"/>
        </w:rPr>
        <w:t>(</w:t>
      </w:r>
      <w:r w:rsidR="00DB3B2E" w:rsidRPr="00490D05">
        <w:rPr>
          <w:rFonts w:ascii="GHEA Grapalat" w:hAnsi="GHEA Grapalat" w:cs="Arial"/>
          <w:sz w:val="20"/>
          <w:lang w:val="hy-AM"/>
        </w:rPr>
        <w:t>կանխավճարի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) 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ապահովումները</w:t>
      </w:r>
      <w:r w:rsidR="00DB3B2E" w:rsidRPr="00490D05">
        <w:rPr>
          <w:rFonts w:ascii="GHEA Grapalat" w:hAnsi="GHEA Grapalat" w:cs="Sylfaen"/>
          <w:sz w:val="20"/>
          <w:lang w:val="hy-AM"/>
        </w:rPr>
        <w:t>:</w:t>
      </w:r>
      <w:r w:rsidR="00A3101A" w:rsidRPr="00490D05">
        <w:rPr>
          <w:rFonts w:ascii="GHEA Grapalat" w:hAnsi="GHEA Grapalat" w:cs="Sylfaen"/>
          <w:sz w:val="20"/>
          <w:vertAlign w:val="superscript"/>
          <w:lang w:val="hy-AM"/>
        </w:rPr>
        <w:t>11.1</w:t>
      </w:r>
    </w:p>
    <w:p w14:paraId="5ED70851" w14:textId="64BFE3A1" w:rsidR="00882697" w:rsidRPr="00490D05" w:rsidRDefault="00AD6D6A" w:rsidP="00921327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>10.2</w:t>
      </w:r>
      <w:r w:rsidR="00F9662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74145B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490D05">
        <w:rPr>
          <w:rFonts w:ascii="GHEA Grapalat" w:hAnsi="GHEA Grapalat" w:cs="Arial"/>
          <w:sz w:val="20"/>
          <w:lang w:val="hy-AM"/>
        </w:rPr>
        <w:t>ապահովման</w:t>
      </w:r>
      <w:r w:rsidR="0074145B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490D05">
        <w:rPr>
          <w:rFonts w:ascii="GHEA Grapalat" w:hAnsi="GHEA Grapalat" w:cs="Arial"/>
          <w:sz w:val="20"/>
          <w:lang w:val="hy-AM"/>
        </w:rPr>
        <w:t>չափը</w:t>
      </w:r>
      <w:r w:rsidR="0074145B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490D05">
        <w:rPr>
          <w:rFonts w:ascii="GHEA Grapalat" w:hAnsi="GHEA Grapalat" w:cs="Arial"/>
          <w:sz w:val="20"/>
          <w:lang w:val="hy-AM"/>
        </w:rPr>
        <w:t>հավասար</w:t>
      </w:r>
      <w:r w:rsidR="0074145B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490D05">
        <w:rPr>
          <w:rFonts w:ascii="GHEA Grapalat" w:hAnsi="GHEA Grapalat" w:cs="Arial"/>
          <w:sz w:val="20"/>
          <w:lang w:val="hy-AM"/>
        </w:rPr>
        <w:t>է</w:t>
      </w:r>
      <w:r w:rsidR="0074145B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սույն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ընթացակարգի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շրջանակում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գնվելիք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ծառայությունների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b/>
          <w:sz w:val="20"/>
          <w:lang w:val="hy-AM"/>
        </w:rPr>
        <w:t>գնման</w:t>
      </w:r>
      <w:r w:rsidR="00DB3B2E"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b/>
          <w:sz w:val="20"/>
          <w:lang w:val="hy-AM"/>
        </w:rPr>
        <w:t>գնի</w:t>
      </w:r>
      <w:r w:rsidR="00DB3B2E" w:rsidRPr="00490D05" w:rsidDel="00DB3B2E">
        <w:rPr>
          <w:rFonts w:ascii="GHEA Grapalat" w:hAnsi="GHEA Grapalat" w:cs="Sylfaen"/>
          <w:sz w:val="20"/>
          <w:lang w:val="af-ZA"/>
        </w:rPr>
        <w:t xml:space="preserve"> </w:t>
      </w:r>
      <w:r w:rsidR="00615D8F" w:rsidRPr="00490D05">
        <w:rPr>
          <w:rFonts w:ascii="GHEA Grapalat" w:hAnsi="GHEA Grapalat" w:cs="Arial"/>
          <w:sz w:val="20"/>
          <w:lang w:val="hy-AM"/>
        </w:rPr>
        <w:t>տասնհինգ</w:t>
      </w:r>
      <w:r w:rsidR="00615D8F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15D8F" w:rsidRPr="00490D05">
        <w:rPr>
          <w:rFonts w:ascii="GHEA Grapalat" w:hAnsi="GHEA Grapalat" w:cs="Arial"/>
          <w:sz w:val="20"/>
          <w:lang w:val="hy-AM"/>
        </w:rPr>
        <w:t>տոկոսին</w:t>
      </w:r>
      <w:r w:rsidR="0074145B" w:rsidRPr="00490D05">
        <w:rPr>
          <w:rFonts w:ascii="GHEA Grapalat" w:hAnsi="GHEA Grapalat" w:cs="Sylfaen"/>
          <w:sz w:val="20"/>
          <w:lang w:val="af-ZA"/>
        </w:rPr>
        <w:t>: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 </w:t>
      </w:r>
      <w:r w:rsidR="00DB3B2E" w:rsidRPr="00490D05">
        <w:rPr>
          <w:rFonts w:ascii="GHEA Grapalat" w:hAnsi="GHEA Grapalat" w:cs="Arial"/>
          <w:sz w:val="20"/>
          <w:lang w:val="hy-AM"/>
        </w:rPr>
        <w:t>Եթե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ծառայությունների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գինը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պակաս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կնքվելիք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գնից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DB3B2E" w:rsidRPr="00490D05">
        <w:rPr>
          <w:rFonts w:ascii="GHEA Grapalat" w:hAnsi="GHEA Grapalat" w:cs="Arial"/>
          <w:sz w:val="20"/>
          <w:lang w:val="hy-AM"/>
        </w:rPr>
        <w:t>ապա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ապահովման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չափը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հաշվարկվում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նկատմամբ։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Որակավորման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ապահովումը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ներկայացվում</w:t>
      </w:r>
      <w:r w:rsidR="00400E4B"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  <w:lang w:val="hy-AM"/>
        </w:rPr>
        <w:t>է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կանխիկ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փողի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, </w:t>
      </w:r>
      <w:r w:rsidR="00400E4B" w:rsidRPr="00490D05">
        <w:rPr>
          <w:rFonts w:ascii="GHEA Grapalat" w:hAnsi="GHEA Grapalat" w:cs="Arial"/>
          <w:b/>
          <w:sz w:val="20"/>
        </w:rPr>
        <w:t>կամ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բանկերի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կողմից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տրամադրված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երաշխիքների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ձևով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: </w:t>
      </w:r>
      <w:r w:rsidR="00400E4B" w:rsidRPr="00490D05">
        <w:rPr>
          <w:rFonts w:ascii="GHEA Grapalat" w:hAnsi="GHEA Grapalat" w:cs="Arial"/>
          <w:b/>
          <w:sz w:val="20"/>
          <w:lang w:val="af-ZA"/>
        </w:rPr>
        <w:t>Ընդ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  <w:lang w:val="af-ZA"/>
        </w:rPr>
        <w:t>որում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 </w:t>
      </w:r>
      <w:r w:rsidR="00400E4B" w:rsidRPr="00490D05">
        <w:rPr>
          <w:rFonts w:ascii="GHEA Grapalat" w:hAnsi="GHEA Grapalat" w:cs="Arial"/>
          <w:b/>
          <w:sz w:val="20"/>
        </w:rPr>
        <w:t>ապահովումը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պետք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է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վավեր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լինի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առնվազն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մինչև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պայմանագրի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կատարման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արդյունքը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պատվիրատուից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կողմից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</w:rPr>
        <w:t>ամբողջական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  <w:lang w:val="hy-AM"/>
        </w:rPr>
        <w:t>ընդունվելու օրվան հաջորդող 90-րդ աշխատանքային օրը ներառյա</w:t>
      </w:r>
      <w:r w:rsidR="00400E4B" w:rsidRPr="00490D05">
        <w:rPr>
          <w:rFonts w:ascii="GHEA Grapalat" w:hAnsi="GHEA Grapalat" w:cs="Arial"/>
          <w:b/>
          <w:sz w:val="20"/>
          <w:lang w:val="af-ZA"/>
        </w:rPr>
        <w:t>լ</w:t>
      </w:r>
      <w:r w:rsidR="00615D8F" w:rsidRPr="00490D05">
        <w:rPr>
          <w:rStyle w:val="FootnoteReference"/>
          <w:rFonts w:ascii="GHEA Grapalat" w:hAnsi="GHEA Grapalat" w:cs="Arial"/>
          <w:sz w:val="20"/>
        </w:rPr>
        <w:footnoteReference w:id="4"/>
      </w:r>
      <w:r w:rsidR="0009584D" w:rsidRPr="00490D05">
        <w:rPr>
          <w:rFonts w:ascii="GHEA Grapalat" w:hAnsi="GHEA Grapalat" w:cs="Arial"/>
          <w:sz w:val="20"/>
          <w:vertAlign w:val="superscript"/>
          <w:lang w:val="hy-AM"/>
        </w:rPr>
        <w:t>.1</w:t>
      </w:r>
      <w:r w:rsidR="00615D8F" w:rsidRPr="00490D05">
        <w:rPr>
          <w:rFonts w:ascii="GHEA Grapalat" w:hAnsi="GHEA Grapalat" w:cs="Arial"/>
          <w:sz w:val="20"/>
          <w:lang w:val="af-ZA"/>
        </w:rPr>
        <w:t>:</w:t>
      </w:r>
      <w:r w:rsidR="00E453AC" w:rsidRPr="00490D05">
        <w:rPr>
          <w:rFonts w:ascii="GHEA Grapalat" w:hAnsi="GHEA Grapalat" w:cs="Arial"/>
          <w:sz w:val="20"/>
          <w:lang w:val="hy-AM"/>
        </w:rPr>
        <w:t xml:space="preserve"> </w:t>
      </w:r>
    </w:p>
    <w:p w14:paraId="7A67075B" w14:textId="77777777" w:rsidR="00882697" w:rsidRPr="00490D05" w:rsidRDefault="00921327" w:rsidP="00882697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 xml:space="preserve">Եթե գնման ընթացակարգը կազմակերպված է չափաբաժիններով և մասնակիցը ընտրված մասնակից է ճանաչվում մեկից ավելի չափաբաժինների մասով </w:t>
      </w:r>
      <w:r w:rsidR="003344D3" w:rsidRPr="00490D05">
        <w:rPr>
          <w:rFonts w:ascii="GHEA Grapalat" w:hAnsi="GHEA Grapalat" w:cs="Arial"/>
          <w:sz w:val="20"/>
          <w:lang w:val="hy-AM"/>
        </w:rPr>
        <w:t xml:space="preserve">ապա կարող է ներկայացնել՝ ինչպես յուրաքանչյուր չափաբաժնի համար առանձին, այնպես էլ մեկ որակավորման ապահովում` բոլոր չափաբաժինների համար: Մեկ որակավորման ապահովում ներկայացվելու դեպքում դրա գումարը հաշվարկվում է 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ներկայացված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չափաբաժինների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հանրագումարի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նկատմամբ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՝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հաշվի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առնելով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Կարգի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32-</w:t>
      </w:r>
      <w:r w:rsidR="00DB3B2E" w:rsidRPr="00490D05">
        <w:rPr>
          <w:rFonts w:ascii="GHEA Grapalat" w:hAnsi="GHEA Grapalat" w:cs="Arial"/>
          <w:sz w:val="20"/>
          <w:lang w:val="hy-AM"/>
        </w:rPr>
        <w:t>րդ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կետի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1-</w:t>
      </w:r>
      <w:r w:rsidR="00DB3B2E" w:rsidRPr="00490D05">
        <w:rPr>
          <w:rFonts w:ascii="GHEA Grapalat" w:hAnsi="GHEA Grapalat" w:cs="Arial"/>
          <w:sz w:val="20"/>
          <w:lang w:val="hy-AM"/>
        </w:rPr>
        <w:t>ին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ենթակետի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Franklin Gothic Medium Cond"/>
          <w:sz w:val="20"/>
          <w:lang w:val="hy-AM"/>
        </w:rPr>
        <w:t>«</w:t>
      </w:r>
      <w:r w:rsidR="00DB3B2E" w:rsidRPr="00490D05">
        <w:rPr>
          <w:rFonts w:ascii="GHEA Grapalat" w:hAnsi="GHEA Grapalat" w:cs="Arial"/>
          <w:sz w:val="20"/>
          <w:lang w:val="hy-AM"/>
        </w:rPr>
        <w:t>գ</w:t>
      </w:r>
      <w:r w:rsidR="00DB3B2E" w:rsidRPr="00490D05">
        <w:rPr>
          <w:rFonts w:ascii="GHEA Grapalat" w:hAnsi="GHEA Grapalat" w:cs="Franklin Gothic Medium Cond"/>
          <w:sz w:val="20"/>
          <w:lang w:val="hy-AM"/>
        </w:rPr>
        <w:t>»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պարբերության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 </w:t>
      </w:r>
      <w:r w:rsidR="00DB3B2E" w:rsidRPr="00490D05">
        <w:rPr>
          <w:rFonts w:ascii="GHEA Grapalat" w:hAnsi="GHEA Grapalat" w:cs="Arial"/>
          <w:sz w:val="20"/>
          <w:lang w:val="hy-AM"/>
        </w:rPr>
        <w:t>պահանջները</w:t>
      </w:r>
      <w:r w:rsidR="00DB3B2E" w:rsidRPr="00490D05">
        <w:rPr>
          <w:rFonts w:ascii="GHEA Grapalat" w:hAnsi="GHEA Grapalat" w:cs="Sylfaen"/>
          <w:sz w:val="20"/>
          <w:lang w:val="hy-AM"/>
        </w:rPr>
        <w:t>:</w:t>
      </w:r>
      <w:r w:rsidR="00DB3B2E" w:rsidRPr="00490D05">
        <w:rPr>
          <w:rFonts w:ascii="GHEA Grapalat" w:hAnsi="GHEA Grapalat" w:cs="Arial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 xml:space="preserve">Կանխիկ փողի ձևով ներկայացված որակավորման ապահովումը պետք է </w:t>
      </w:r>
      <w:r w:rsidRPr="00490D05">
        <w:rPr>
          <w:rFonts w:ascii="GHEA Grapalat" w:hAnsi="GHEA Grapalat" w:cs="Arial"/>
          <w:sz w:val="20"/>
          <w:lang w:val="hy-AM"/>
        </w:rPr>
        <w:lastRenderedPageBreak/>
        <w:t xml:space="preserve">փոխանցվի Կենտրոնական գանձապետարանում լիազորված մարմնի անվամբ բացված </w:t>
      </w:r>
      <w:r w:rsidRPr="00490D05">
        <w:rPr>
          <w:rFonts w:ascii="GHEA Grapalat" w:hAnsi="GHEA Grapalat" w:cs="Franklin Gothic Medium Cond"/>
          <w:sz w:val="20"/>
          <w:lang w:val="hy-AM"/>
        </w:rPr>
        <w:t>«</w:t>
      </w:r>
      <w:r w:rsidRPr="00490D05">
        <w:rPr>
          <w:rFonts w:ascii="GHEA Grapalat" w:hAnsi="GHEA Grapalat" w:cs="Arial"/>
          <w:sz w:val="20"/>
          <w:lang w:val="hy-AM"/>
        </w:rPr>
        <w:t>900008000698</w:t>
      </w:r>
      <w:r w:rsidRPr="00490D05">
        <w:rPr>
          <w:rFonts w:ascii="GHEA Grapalat" w:hAnsi="GHEA Grapalat" w:cs="Franklin Gothic Medium Cond"/>
          <w:sz w:val="20"/>
          <w:lang w:val="hy-AM"/>
        </w:rPr>
        <w:t>»</w:t>
      </w:r>
      <w:r w:rsidRPr="00490D05">
        <w:rPr>
          <w:rFonts w:ascii="GHEA Grapalat" w:hAnsi="GHEA Grapalat" w:cs="Arial"/>
          <w:sz w:val="20"/>
          <w:lang w:val="hy-AM"/>
        </w:rPr>
        <w:t xml:space="preserve"> գանձապետական հաշվին</w:t>
      </w:r>
      <w:r w:rsidR="00882697" w:rsidRPr="00490D05">
        <w:rPr>
          <w:rFonts w:ascii="GHEA Grapalat" w:hAnsi="GHEA Grapalat" w:cs="Arial"/>
          <w:sz w:val="20"/>
          <w:lang w:val="hy-AM"/>
        </w:rPr>
        <w:t>:</w:t>
      </w:r>
    </w:p>
    <w:p w14:paraId="0DCF84C0" w14:textId="77777777" w:rsidR="00400E4B" w:rsidRPr="00490D05" w:rsidRDefault="00400E4B" w:rsidP="00400E4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 xml:space="preserve">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ստանձնված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պարտավորությունների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ամբողջական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կատարման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դեպքում՝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ամբողջական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պարտավորությունների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կատարման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ժամկետը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լրանալուն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հաջորդող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5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օրվա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ընթացքում</w:t>
      </w:r>
      <w:r w:rsidRPr="00490D05">
        <w:rPr>
          <w:rFonts w:ascii="GHEA Grapalat" w:hAnsi="GHEA Grapalat" w:cs="Arial"/>
          <w:sz w:val="20"/>
          <w:lang w:val="hy-AM"/>
        </w:rPr>
        <w:t>:</w:t>
      </w:r>
    </w:p>
    <w:p w14:paraId="08415F98" w14:textId="5DBE413F" w:rsidR="00921327" w:rsidRPr="00490D05" w:rsidRDefault="00882697" w:rsidP="00921327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 xml:space="preserve">   </w:t>
      </w:r>
      <w:r w:rsidR="00921327" w:rsidRPr="00490D05">
        <w:rPr>
          <w:rFonts w:ascii="GHEA Grapalat" w:hAnsi="GHEA Grapalat" w:cs="Arial"/>
          <w:sz w:val="20"/>
          <w:lang w:val="hy-AM"/>
        </w:rPr>
        <w:t>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հետ, ապա յուրաքանչյուր փուլի արդյունքը պատվիրատուի կողմից ընդունվելուց հետո որակավորման ապահովման գումարը նվազեցվում է այդ</w:t>
      </w:r>
      <w:r w:rsidR="002E517C" w:rsidRPr="00490D05">
        <w:rPr>
          <w:rFonts w:ascii="GHEA Grapalat" w:hAnsi="GHEA Grapalat" w:cs="Arial"/>
          <w:sz w:val="20"/>
          <w:lang w:val="hy-AM"/>
        </w:rPr>
        <w:t xml:space="preserve"> փուլի գումարի նկատմամբ հաշվարկված համամասնությամբ։ </w:t>
      </w:r>
      <w:r w:rsidR="00921327" w:rsidRPr="00490D05">
        <w:rPr>
          <w:rFonts w:ascii="GHEA Grapalat" w:hAnsi="GHEA Grapalat" w:cs="Arial"/>
          <w:sz w:val="20"/>
          <w:lang w:val="hy-AM"/>
        </w:rPr>
        <w:t xml:space="preserve"> </w:t>
      </w:r>
    </w:p>
    <w:p w14:paraId="6044A5E8" w14:textId="6D248221" w:rsidR="00FC2F66" w:rsidRPr="00490D05" w:rsidRDefault="00DB3B2E" w:rsidP="00921327">
      <w:pPr>
        <w:ind w:firstLine="567"/>
        <w:jc w:val="both"/>
        <w:rPr>
          <w:rFonts w:ascii="GHEA Grapalat" w:hAnsi="GHEA Grapalat" w:cs="Arial"/>
          <w:sz w:val="20"/>
          <w:vertAlign w:val="superscript"/>
          <w:lang w:val="af-ZA"/>
        </w:rPr>
      </w:pPr>
      <w:r w:rsidRPr="00490D05">
        <w:rPr>
          <w:rFonts w:ascii="GHEA Grapalat" w:hAnsi="GHEA Grapalat" w:cs="Arial"/>
          <w:sz w:val="20"/>
          <w:lang w:val="hy-AM"/>
        </w:rPr>
        <w:t>Բանկային ե</w:t>
      </w:r>
      <w:r w:rsidR="00921327" w:rsidRPr="00490D05">
        <w:rPr>
          <w:rFonts w:ascii="GHEA Grapalat" w:hAnsi="GHEA Grapalat" w:cs="Arial"/>
          <w:sz w:val="20"/>
          <w:lang w:val="hy-AM"/>
        </w:rPr>
        <w:t>րաշխիքի ձևով որակավորման ապահովումը ընտրված մասնակիցը ներկայացնում է հավելված 4-ի համաձայն:</w:t>
      </w:r>
      <w:r w:rsidR="00B43EE5" w:rsidRPr="00490D05">
        <w:rPr>
          <w:rFonts w:ascii="GHEA Grapalat" w:hAnsi="GHEA Grapalat" w:cs="Arial"/>
          <w:sz w:val="20"/>
          <w:vertAlign w:val="superscript"/>
          <w:lang w:val="af-ZA"/>
        </w:rPr>
        <w:t>12</w:t>
      </w:r>
    </w:p>
    <w:p w14:paraId="5C6392E7" w14:textId="75F35B7B" w:rsidR="00501A05" w:rsidRPr="00490D05" w:rsidRDefault="00ED01B4" w:rsidP="00F71502">
      <w:pPr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Style w:val="FootnoteReference"/>
          <w:rFonts w:ascii="GHEA Grapalat" w:hAnsi="GHEA Grapalat" w:cs="Arial"/>
          <w:color w:val="FFFFFF"/>
          <w:sz w:val="20"/>
        </w:rPr>
        <w:footnoteReference w:id="5"/>
      </w:r>
      <w:r w:rsidR="00501A05" w:rsidRPr="00490D05">
        <w:rPr>
          <w:rFonts w:ascii="GHEA Grapalat" w:hAnsi="GHEA Grapalat" w:cs="Arial"/>
          <w:sz w:val="20"/>
          <w:lang w:val="hy-AM"/>
        </w:rPr>
        <w:t>Որակավորման ապահովումը չի վերադարձվում, եթե այն ներկայացրած անձը խախտում է պայմանագրով նախատեսված պարտավորություն, որը հանգեցնում է պատվիրատուի կողմից պայմանագրի միակողմանի լուծմանը:</w:t>
      </w:r>
    </w:p>
    <w:p w14:paraId="7307825B" w14:textId="4434F62D" w:rsidR="00281740" w:rsidRPr="00490D05" w:rsidRDefault="00281740" w:rsidP="00281740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10.3.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չափը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կազմում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գնման</w:t>
      </w:r>
      <w:r w:rsidR="00400E4B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գնի</w:t>
      </w:r>
      <w:r w:rsidRPr="00490D05">
        <w:rPr>
          <w:rFonts w:ascii="GHEA Grapalat" w:hAnsi="GHEA Grapalat" w:cs="Sylfaen"/>
          <w:sz w:val="20"/>
          <w:lang w:val="af-ZA"/>
        </w:rPr>
        <w:t xml:space="preserve"> 10  </w:t>
      </w:r>
      <w:r w:rsidRPr="00490D05">
        <w:rPr>
          <w:rFonts w:ascii="GHEA Grapalat" w:hAnsi="GHEA Grapalat" w:cs="Arial"/>
          <w:sz w:val="20"/>
          <w:lang w:val="hy-AM"/>
        </w:rPr>
        <w:t>տոկոսը</w:t>
      </w:r>
      <w:r w:rsidRPr="00490D05">
        <w:rPr>
          <w:rFonts w:ascii="GHEA Grapalat" w:hAnsi="GHEA Grapalat" w:cs="Sylfaen"/>
          <w:sz w:val="20"/>
          <w:lang w:val="hy-AM"/>
        </w:rPr>
        <w:t>: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Եթե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նախագծով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նախատեսված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8F7A2B" w:rsidRPr="00490D05">
        <w:rPr>
          <w:rFonts w:ascii="GHEA Grapalat" w:hAnsi="GHEA Grapalat" w:cs="Arial"/>
          <w:sz w:val="20"/>
          <w:lang w:val="hy-AM"/>
        </w:rPr>
        <w:t>ծառայությունների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գինը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պակաս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կնքվելիք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գնից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DB3B2E" w:rsidRPr="00490D05">
        <w:rPr>
          <w:rFonts w:ascii="GHEA Grapalat" w:hAnsi="GHEA Grapalat" w:cs="Arial"/>
          <w:sz w:val="20"/>
          <w:lang w:val="hy-AM"/>
        </w:rPr>
        <w:t>ապա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ապահովման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չափը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հաշվարկվում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պայմանագրի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նկատմամբ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: </w:t>
      </w:r>
      <w:r w:rsidR="00501A05" w:rsidRPr="00490D05">
        <w:rPr>
          <w:rFonts w:ascii="GHEA Grapalat" w:hAnsi="GHEA Grapalat" w:cs="Arial"/>
          <w:sz w:val="20"/>
          <w:lang w:val="hy-AM"/>
        </w:rPr>
        <w:t>Պայմանագրի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ապահովումը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ներկայացվում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է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բանկային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երախիքի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7862B1" w:rsidRPr="00490D05">
        <w:rPr>
          <w:rFonts w:ascii="GHEA Grapalat" w:hAnsi="GHEA Grapalat" w:cs="Sylfaen"/>
          <w:sz w:val="20"/>
          <w:lang w:val="hy-AM"/>
        </w:rPr>
        <w:t>(</w:t>
      </w:r>
      <w:r w:rsidR="007862B1" w:rsidRPr="00490D05">
        <w:rPr>
          <w:rFonts w:ascii="GHEA Grapalat" w:hAnsi="GHEA Grapalat" w:cs="Arial"/>
          <w:sz w:val="20"/>
          <w:lang w:val="hy-AM"/>
        </w:rPr>
        <w:t>հավելված</w:t>
      </w:r>
      <w:r w:rsidR="007862B1" w:rsidRPr="00490D05">
        <w:rPr>
          <w:rFonts w:ascii="GHEA Grapalat" w:hAnsi="GHEA Grapalat" w:cs="Sylfaen"/>
          <w:sz w:val="20"/>
          <w:lang w:val="hy-AM"/>
        </w:rPr>
        <w:t xml:space="preserve"> 5) </w:t>
      </w:r>
      <w:r w:rsidR="00501A05" w:rsidRPr="00490D05">
        <w:rPr>
          <w:rFonts w:ascii="GHEA Grapalat" w:hAnsi="GHEA Grapalat" w:cs="Arial"/>
          <w:sz w:val="20"/>
          <w:lang w:val="hy-AM"/>
        </w:rPr>
        <w:t>կամ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43197" w:rsidRPr="00490D05">
        <w:rPr>
          <w:rFonts w:ascii="GHEA Grapalat" w:hAnsi="GHEA Grapalat" w:cs="Arial"/>
          <w:sz w:val="20"/>
          <w:lang w:val="hy-AM"/>
        </w:rPr>
        <w:t>կանխիկ</w:t>
      </w:r>
      <w:r w:rsidR="00443197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փողի</w:t>
      </w:r>
      <w:r w:rsidR="00501A05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501A05" w:rsidRPr="00490D05">
        <w:rPr>
          <w:rFonts w:ascii="GHEA Grapalat" w:hAnsi="GHEA Grapalat" w:cs="Arial"/>
          <w:sz w:val="20"/>
          <w:lang w:val="hy-AM"/>
        </w:rPr>
        <w:t>ձևով</w:t>
      </w:r>
      <w:r w:rsidR="00501A05" w:rsidRPr="00490D05">
        <w:rPr>
          <w:rFonts w:ascii="GHEA Grapalat" w:hAnsi="GHEA Grapalat" w:cs="Sylfaen"/>
          <w:sz w:val="20"/>
          <w:lang w:val="hy-AM"/>
        </w:rPr>
        <w:t>:</w:t>
      </w:r>
      <w:r w:rsidR="00755F9C" w:rsidRPr="00490D05">
        <w:rPr>
          <w:rFonts w:ascii="GHEA Grapalat" w:hAnsi="GHEA Grapalat" w:cs="Sylfaen"/>
          <w:sz w:val="20"/>
          <w:vertAlign w:val="superscript"/>
          <w:lang w:val="hy-AM"/>
        </w:rPr>
        <w:t>13</w:t>
      </w:r>
    </w:p>
    <w:p w14:paraId="0220C01E" w14:textId="77777777" w:rsidR="00DB3B2E" w:rsidRPr="00490D05" w:rsidRDefault="00F562EA" w:rsidP="00400E4B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 xml:space="preserve">Եթե գնման ընթացակարգը կազմակերպված է չափաբաժիններով և մասնակիցը ընտրված մասնակից է ճանաչվում մեկից ավելի չափաբաժինների մասով </w:t>
      </w:r>
      <w:r w:rsidR="009030CA" w:rsidRPr="00490D05">
        <w:rPr>
          <w:rFonts w:ascii="GHEA Grapalat" w:hAnsi="GHEA Grapalat" w:cs="Arial"/>
          <w:sz w:val="20"/>
          <w:lang w:val="hy-AM"/>
        </w:rPr>
        <w:t>ապա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կարող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է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ներկայացնել՝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ինչպես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յուրաքանչյուր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չափաբաժնի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համար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առանձին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, </w:t>
      </w:r>
      <w:r w:rsidR="009030CA" w:rsidRPr="00490D05">
        <w:rPr>
          <w:rFonts w:ascii="GHEA Grapalat" w:hAnsi="GHEA Grapalat" w:cs="Arial"/>
          <w:sz w:val="20"/>
          <w:lang w:val="hy-AM"/>
        </w:rPr>
        <w:t>այնպես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էլ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մեկ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պայմանագրի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ապահովում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` </w:t>
      </w:r>
      <w:r w:rsidR="009030CA" w:rsidRPr="00490D05">
        <w:rPr>
          <w:rFonts w:ascii="GHEA Grapalat" w:hAnsi="GHEA Grapalat" w:cs="Arial"/>
          <w:sz w:val="20"/>
          <w:lang w:val="hy-AM"/>
        </w:rPr>
        <w:t>բոլոր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չափաբաժինների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համար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: </w:t>
      </w:r>
      <w:r w:rsidR="009030CA" w:rsidRPr="00490D05">
        <w:rPr>
          <w:rFonts w:ascii="GHEA Grapalat" w:hAnsi="GHEA Grapalat" w:cs="Arial"/>
          <w:sz w:val="20"/>
          <w:lang w:val="hy-AM"/>
        </w:rPr>
        <w:t>Մեկ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պայմանագրի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ապահովում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ներկայացվելու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դեպքում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դրա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գումարը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030CA" w:rsidRPr="00490D05">
        <w:rPr>
          <w:rFonts w:ascii="GHEA Grapalat" w:hAnsi="GHEA Grapalat" w:cs="Arial"/>
          <w:sz w:val="20"/>
          <w:lang w:val="hy-AM"/>
        </w:rPr>
        <w:t>հաշվարկվում</w:t>
      </w:r>
      <w:r w:rsidR="009030CA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է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 </w:t>
      </w:r>
      <w:r w:rsidR="00DB3B2E" w:rsidRPr="00490D05">
        <w:rPr>
          <w:rFonts w:ascii="GHEA Grapalat" w:hAnsi="GHEA Grapalat" w:cs="Arial"/>
          <w:sz w:val="20"/>
          <w:lang w:val="hy-AM"/>
        </w:rPr>
        <w:t>ներկայացված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չափաբաժինների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գնման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գների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հանրագումարի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նկատմամբ՝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հաշվի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առնելով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Կարգի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32-</w:t>
      </w:r>
      <w:r w:rsidR="00DB3B2E" w:rsidRPr="00490D05">
        <w:rPr>
          <w:rFonts w:ascii="GHEA Grapalat" w:hAnsi="GHEA Grapalat" w:cs="Arial"/>
          <w:sz w:val="20"/>
          <w:lang w:val="hy-AM"/>
        </w:rPr>
        <w:t>րդ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կետի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9-</w:t>
      </w:r>
      <w:r w:rsidR="00DB3B2E" w:rsidRPr="00490D05">
        <w:rPr>
          <w:rFonts w:ascii="GHEA Grapalat" w:hAnsi="GHEA Grapalat" w:cs="Arial"/>
          <w:sz w:val="20"/>
          <w:lang w:val="hy-AM"/>
        </w:rPr>
        <w:t>րդ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ենթակետի</w:t>
      </w:r>
      <w:r w:rsidR="00DB3B2E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490D05">
        <w:rPr>
          <w:rFonts w:ascii="GHEA Grapalat" w:hAnsi="GHEA Grapalat" w:cs="Arial"/>
          <w:sz w:val="20"/>
          <w:lang w:val="hy-AM"/>
        </w:rPr>
        <w:t>պահանջները</w:t>
      </w:r>
      <w:r w:rsidR="00DB3B2E" w:rsidRPr="00490D05">
        <w:rPr>
          <w:rFonts w:ascii="GHEA Grapalat" w:hAnsi="GHEA Grapalat" w:cs="Sylfaen"/>
          <w:sz w:val="20"/>
          <w:lang w:val="hy-AM"/>
        </w:rPr>
        <w:t>:</w:t>
      </w:r>
      <w:r w:rsidR="00DB3B2E" w:rsidRPr="00490D05">
        <w:rPr>
          <w:rFonts w:ascii="GHEA Grapalat" w:hAnsi="GHEA Grapalat"/>
          <w:color w:val="000000"/>
          <w:lang w:val="hy-AM"/>
        </w:rPr>
        <w:t xml:space="preserve"> </w:t>
      </w:r>
    </w:p>
    <w:p w14:paraId="3D76F778" w14:textId="77777777" w:rsidR="00281740" w:rsidRPr="00490D05" w:rsidRDefault="00281740" w:rsidP="00281740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ապահովումը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պետք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վավեր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լինի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առնվազն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կնքվելիք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10FAF" w:rsidRPr="00490D05">
        <w:rPr>
          <w:rFonts w:ascii="GHEA Grapalat" w:hAnsi="GHEA Grapalat" w:cs="Arial"/>
          <w:sz w:val="20"/>
          <w:lang w:val="hy-AM"/>
        </w:rPr>
        <w:t>ամբողջական</w:t>
      </w:r>
      <w:r w:rsidR="00410FAF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10FAF" w:rsidRPr="00490D05">
        <w:rPr>
          <w:rFonts w:ascii="GHEA Grapalat" w:hAnsi="GHEA Grapalat" w:cs="Arial"/>
          <w:sz w:val="20"/>
          <w:lang w:val="hy-AM"/>
        </w:rPr>
        <w:t>կատարման</w:t>
      </w:r>
      <w:r w:rsidR="00410FAF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10FAF" w:rsidRPr="00490D05">
        <w:rPr>
          <w:rFonts w:ascii="GHEA Grapalat" w:hAnsi="GHEA Grapalat" w:cs="Arial"/>
          <w:sz w:val="20"/>
          <w:lang w:val="hy-AM"/>
        </w:rPr>
        <w:t>վերջին</w:t>
      </w:r>
      <w:r w:rsidR="00410FAF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10FAF" w:rsidRPr="00490D05">
        <w:rPr>
          <w:rFonts w:ascii="GHEA Grapalat" w:hAnsi="GHEA Grapalat" w:cs="Arial"/>
          <w:sz w:val="20"/>
          <w:lang w:val="hy-AM"/>
        </w:rPr>
        <w:t>օրվան</w:t>
      </w:r>
      <w:r w:rsidR="00410FAF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10FAF" w:rsidRPr="00490D05">
        <w:rPr>
          <w:rFonts w:ascii="GHEA Grapalat" w:hAnsi="GHEA Grapalat" w:cs="Arial"/>
          <w:sz w:val="20"/>
          <w:lang w:val="hy-AM"/>
        </w:rPr>
        <w:t>հաջորդող</w:t>
      </w:r>
      <w:r w:rsidR="00410FAF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322AC7" w:rsidRPr="00490D05">
        <w:rPr>
          <w:rFonts w:ascii="GHEA Grapalat" w:hAnsi="GHEA Grapalat" w:cs="Sylfaen"/>
          <w:sz w:val="20"/>
          <w:lang w:val="hy-AM"/>
        </w:rPr>
        <w:t>9</w:t>
      </w:r>
      <w:r w:rsidRPr="00490D05">
        <w:rPr>
          <w:rFonts w:ascii="GHEA Grapalat" w:hAnsi="GHEA Grapalat" w:cs="Sylfaen"/>
          <w:sz w:val="20"/>
          <w:lang w:val="hy-AM"/>
        </w:rPr>
        <w:t>0-</w:t>
      </w:r>
      <w:r w:rsidRPr="00490D05">
        <w:rPr>
          <w:rFonts w:ascii="GHEA Grapalat" w:hAnsi="GHEA Grapalat" w:cs="Arial"/>
          <w:sz w:val="20"/>
          <w:lang w:val="hy-AM"/>
        </w:rPr>
        <w:t>րդ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A558B9"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ներառյալ</w:t>
      </w:r>
      <w:r w:rsidRPr="00490D05">
        <w:rPr>
          <w:rFonts w:ascii="GHEA Grapalat" w:hAnsi="GHEA Grapalat" w:cs="Sylfaen"/>
          <w:sz w:val="20"/>
          <w:lang w:val="hy-AM"/>
        </w:rPr>
        <w:t>: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ապահովումը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այն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ներկայացրած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անձին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վերադարձվում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կնքված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պայմանագրով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ստանձնված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պարտավորությունների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ամբողջական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կատարման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դեպքում՝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ամբողջական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պարտավորությունների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կատարման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ժամկետը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լրանալուն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հաջորդող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5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օրվա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ընթացքում</w:t>
      </w:r>
      <w:r w:rsidRPr="00490D05">
        <w:rPr>
          <w:rFonts w:ascii="GHEA Grapalat" w:hAnsi="GHEA Grapalat"/>
          <w:sz w:val="20"/>
          <w:szCs w:val="20"/>
          <w:lang w:val="hy-AM"/>
        </w:rPr>
        <w:t>:</w:t>
      </w:r>
    </w:p>
    <w:p w14:paraId="180095C2" w14:textId="77777777" w:rsidR="00281740" w:rsidRPr="00490D05" w:rsidRDefault="00281740" w:rsidP="00281740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Կանխիկ</w:t>
      </w:r>
      <w:r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փողի</w:t>
      </w:r>
      <w:r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 xml:space="preserve">պայմանագրի ապահովումը պետք է փոխանցվի Կենտրոնական գանձապետարանում լիազորված մարմնի անվամբ բացված </w:t>
      </w:r>
      <w:r w:rsidRPr="00490D05">
        <w:rPr>
          <w:rFonts w:ascii="GHEA Grapalat" w:hAnsi="GHEA Grapalat" w:cs="Franklin Gothic Medium Cond"/>
          <w:sz w:val="20"/>
          <w:lang w:val="hy-AM"/>
        </w:rPr>
        <w:t>«</w:t>
      </w:r>
      <w:r w:rsidRPr="00490D05">
        <w:rPr>
          <w:rFonts w:ascii="GHEA Grapalat" w:hAnsi="GHEA Grapalat" w:cs="Arial"/>
          <w:sz w:val="20"/>
          <w:lang w:val="hy-AM"/>
        </w:rPr>
        <w:t>900008000664</w:t>
      </w:r>
      <w:r w:rsidRPr="00490D05">
        <w:rPr>
          <w:rFonts w:ascii="GHEA Grapalat" w:hAnsi="GHEA Grapalat" w:cs="Franklin Gothic Medium Cond"/>
          <w:sz w:val="20"/>
          <w:lang w:val="hy-AM"/>
        </w:rPr>
        <w:t>»</w:t>
      </w:r>
      <w:r w:rsidRPr="00490D05">
        <w:rPr>
          <w:rFonts w:ascii="GHEA Grapalat" w:hAnsi="GHEA Grapalat" w:cs="Arial"/>
          <w:sz w:val="20"/>
          <w:lang w:val="hy-AM"/>
        </w:rPr>
        <w:t xml:space="preserve"> գանձապետական հաշվին</w:t>
      </w:r>
      <w:r w:rsidR="00B56A92" w:rsidRPr="00490D05">
        <w:rPr>
          <w:rFonts w:ascii="GHEA Grapalat" w:hAnsi="GHEA Grapalat" w:cs="Arial"/>
          <w:sz w:val="20"/>
          <w:lang w:val="hy-AM"/>
        </w:rPr>
        <w:t>:</w:t>
      </w:r>
      <w:r w:rsidRPr="00490D05">
        <w:rPr>
          <w:rFonts w:ascii="GHEA Grapalat" w:hAnsi="GHEA Grapalat" w:cs="Arial"/>
          <w:sz w:val="20"/>
          <w:lang w:val="hy-AM"/>
        </w:rPr>
        <w:t xml:space="preserve">  </w:t>
      </w:r>
    </w:p>
    <w:p w14:paraId="6B66CBC4" w14:textId="77777777" w:rsidR="00F02DBC" w:rsidRPr="00490D05" w:rsidRDefault="00030D40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10</w:t>
      </w:r>
      <w:r w:rsidR="005162B1" w:rsidRPr="00490D05">
        <w:rPr>
          <w:rFonts w:ascii="GHEA Grapalat" w:hAnsi="GHEA Grapalat" w:cs="Sylfaen"/>
          <w:sz w:val="20"/>
          <w:lang w:val="af-ZA"/>
        </w:rPr>
        <w:t>.</w:t>
      </w:r>
      <w:r w:rsidR="00F02DBC" w:rsidRPr="00490D05">
        <w:rPr>
          <w:rFonts w:ascii="GHEA Grapalat" w:hAnsi="GHEA Grapalat" w:cs="Sylfaen"/>
          <w:sz w:val="20"/>
          <w:lang w:val="af-ZA"/>
        </w:rPr>
        <w:t>6</w:t>
      </w:r>
      <w:r w:rsidR="00D9302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Եթե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չափաբաժիններով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կազմակերպված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գնման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ընթացակարգի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շրջանակում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կնքված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պայմանագիրը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չկատարելու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կամ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ոչ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պատշաճ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կատարելու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հետևանքով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որևէ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չափաբաժնի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մասով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լուծվում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է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F02DBC" w:rsidRPr="00490D05">
        <w:rPr>
          <w:rFonts w:ascii="GHEA Grapalat" w:hAnsi="GHEA Grapalat" w:cs="Arial"/>
          <w:sz w:val="20"/>
          <w:lang w:val="af-ZA"/>
        </w:rPr>
        <w:t>ապա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որակավորման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և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պայմանագրի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ապահովումները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վճարվում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են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միայն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այդ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չափաբաժնի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նկատմամբ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հաշվարկված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գումարի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490D05">
        <w:rPr>
          <w:rFonts w:ascii="GHEA Grapalat" w:hAnsi="GHEA Grapalat" w:cs="Arial"/>
          <w:sz w:val="20"/>
          <w:lang w:val="af-ZA"/>
        </w:rPr>
        <w:t>չափով</w:t>
      </w:r>
      <w:r w:rsidR="00F02DBC" w:rsidRPr="00490D05">
        <w:rPr>
          <w:rFonts w:ascii="GHEA Grapalat" w:hAnsi="GHEA Grapalat" w:cs="Sylfaen"/>
          <w:sz w:val="20"/>
          <w:lang w:val="af-ZA"/>
        </w:rPr>
        <w:t xml:space="preserve">: </w:t>
      </w:r>
    </w:p>
    <w:p w14:paraId="5886648C" w14:textId="77777777" w:rsidR="00C36096" w:rsidRPr="00490D05" w:rsidRDefault="00C36096" w:rsidP="00C36096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10.7 </w:t>
      </w:r>
      <w:r w:rsidRPr="00490D05">
        <w:rPr>
          <w:rFonts w:ascii="GHEA Grapalat" w:hAnsi="GHEA Grapalat" w:cs="Arial"/>
          <w:sz w:val="20"/>
          <w:lang w:val="af-ZA"/>
        </w:rPr>
        <w:t>Պատվիրատուի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ղեկավարը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պայմանագրի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և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որակավորման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վճարման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պահանջը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բանկին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af-ZA"/>
        </w:rPr>
        <w:t>իսկ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կանխիկ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փողի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ձևով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ներկայացված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դեպքում՝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ֆինանսների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նախարարություն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af-ZA"/>
        </w:rPr>
        <w:t>ներկայացնում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վճարման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հիմքը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առաջանալու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աշխատանքային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ընթացքում</w:t>
      </w:r>
      <w:r w:rsidRPr="00490D05">
        <w:rPr>
          <w:rFonts w:ascii="GHEA Grapalat" w:hAnsi="GHEA Grapalat" w:cs="Sylfaen"/>
          <w:sz w:val="20"/>
          <w:lang w:val="af-ZA"/>
        </w:rPr>
        <w:t xml:space="preserve">: </w:t>
      </w:r>
      <w:r w:rsidRPr="00490D05">
        <w:rPr>
          <w:rFonts w:ascii="GHEA Grapalat" w:hAnsi="GHEA Grapalat" w:cs="Arial"/>
          <w:sz w:val="20"/>
          <w:lang w:val="af-ZA"/>
        </w:rPr>
        <w:t>Եթե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վճարման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պահանջը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բանկի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ֆինանսների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նախարարության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կողմից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մերժվում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պահանջը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կամ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դրան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կից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փաստաթղթերը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ոչ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ամբողջական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ներկայացված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լինելու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հիմքով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af-ZA"/>
        </w:rPr>
        <w:t>ապա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նոր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պահանջը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պատվիրատուի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ղեկավարը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ներկայացնում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մերժումը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ստանալուն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երկու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աշխատանքային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ընթացքում</w:t>
      </w:r>
      <w:r w:rsidRPr="00490D05">
        <w:rPr>
          <w:rFonts w:ascii="GHEA Grapalat" w:hAnsi="GHEA Grapalat" w:cs="Sylfaen"/>
          <w:sz w:val="20"/>
          <w:lang w:val="af-ZA"/>
        </w:rPr>
        <w:t xml:space="preserve">: </w:t>
      </w:r>
    </w:p>
    <w:p w14:paraId="36CC4625" w14:textId="77777777" w:rsidR="00C36096" w:rsidRPr="00490D05" w:rsidRDefault="00C36096" w:rsidP="00C36096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10.8 </w:t>
      </w:r>
      <w:r w:rsidRPr="00490D05">
        <w:rPr>
          <w:rFonts w:ascii="GHEA Grapalat" w:hAnsi="GHEA Grapalat" w:cs="Arial"/>
          <w:sz w:val="20"/>
          <w:lang w:val="af-ZA"/>
        </w:rPr>
        <w:t>Պատվիրատուի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ղեկավարը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որակավորման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վերադարձման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տեղեկացնում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է՝</w:t>
      </w:r>
    </w:p>
    <w:p w14:paraId="55ABD9E0" w14:textId="77777777" w:rsidR="00C36096" w:rsidRPr="00490D05" w:rsidRDefault="00C36096" w:rsidP="00C36096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lastRenderedPageBreak/>
        <w:t xml:space="preserve">- </w:t>
      </w:r>
      <w:r w:rsidRPr="00490D05">
        <w:rPr>
          <w:rFonts w:ascii="GHEA Grapalat" w:hAnsi="GHEA Grapalat" w:cs="Arial"/>
          <w:sz w:val="20"/>
          <w:lang w:val="hy-AM"/>
        </w:rPr>
        <w:t>կանխիկ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ձևով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ֆինանսների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նախարարությանը՝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վերադարձման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հիմքը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առաջանալու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աշխատանքային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կցելով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վճարումը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հիմնավորող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պատճենը</w:t>
      </w:r>
      <w:r w:rsidRPr="00490D05">
        <w:rPr>
          <w:rFonts w:ascii="GHEA Grapalat" w:hAnsi="GHEA Grapalat" w:cs="Sylfaen"/>
          <w:sz w:val="20"/>
          <w:lang w:val="hy-AM"/>
        </w:rPr>
        <w:t>.</w:t>
      </w:r>
    </w:p>
    <w:p w14:paraId="3CD23773" w14:textId="77777777" w:rsidR="00C36096" w:rsidRPr="00490D05" w:rsidRDefault="00C36096" w:rsidP="00C36096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- </w:t>
      </w:r>
      <w:r w:rsidRPr="00490D05">
        <w:rPr>
          <w:rFonts w:ascii="GHEA Grapalat" w:hAnsi="GHEA Grapalat" w:cs="Arial"/>
          <w:sz w:val="20"/>
          <w:lang w:val="hy-AM"/>
        </w:rPr>
        <w:t>բանկային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երաշխիքի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ձևով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երաշխիքը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թողարկած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բանկին՝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վերադարձման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հիմքը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առաջանալու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աշխատանքային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ընթացքում</w:t>
      </w:r>
      <w:r w:rsidRPr="00490D05">
        <w:rPr>
          <w:rFonts w:ascii="GHEA Grapalat" w:hAnsi="GHEA Grapalat" w:cs="Sylfaen"/>
          <w:sz w:val="20"/>
          <w:lang w:val="hy-AM"/>
        </w:rPr>
        <w:t>.</w:t>
      </w:r>
    </w:p>
    <w:p w14:paraId="67A5FEC8" w14:textId="77777777" w:rsidR="00C36096" w:rsidRPr="00490D05" w:rsidRDefault="00C36096" w:rsidP="00C36096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տուժանքի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ձևով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ներկայացրած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մասնակցին՝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ապահովման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վերադարձման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հիմքը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առաջանալու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աշխատանքային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ընթացքում</w:t>
      </w:r>
      <w:r w:rsidRPr="00490D05">
        <w:rPr>
          <w:rFonts w:ascii="GHEA Grapalat" w:hAnsi="GHEA Grapalat" w:cs="Sylfaen"/>
          <w:sz w:val="20"/>
          <w:lang w:val="hy-AM"/>
        </w:rPr>
        <w:t>:</w:t>
      </w:r>
    </w:p>
    <w:p w14:paraId="61A40467" w14:textId="4E6374D8" w:rsidR="003D0C33" w:rsidRPr="00490D05" w:rsidRDefault="003D0C33" w:rsidP="003D0C3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  <w:lang w:val="af-ZA"/>
        </w:rPr>
        <w:t>ւի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ղեկավարը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բանկ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ներկայացնում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մերժումը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ստանալուն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հաջորդող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երկու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աշխատանքային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օրվա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af-ZA"/>
        </w:rPr>
        <w:t>ընթացքում</w:t>
      </w:r>
      <w:r w:rsidRPr="00490D05">
        <w:rPr>
          <w:rFonts w:ascii="GHEA Grapalat" w:hAnsi="GHEA Grapalat" w:cs="Sylfaen"/>
          <w:sz w:val="20"/>
          <w:lang w:val="af-ZA"/>
        </w:rPr>
        <w:t xml:space="preserve">: </w:t>
      </w:r>
    </w:p>
    <w:p w14:paraId="6C49DA54" w14:textId="77777777" w:rsidR="003D0C33" w:rsidRPr="00490D05" w:rsidRDefault="003D0C33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14:paraId="6849AC78" w14:textId="77777777" w:rsidR="00AA0C89" w:rsidRPr="00490D05" w:rsidRDefault="00AA0C89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</w:p>
    <w:p w14:paraId="6D6A5D6B" w14:textId="77777777" w:rsidR="00096865" w:rsidRPr="00490D05" w:rsidRDefault="00096865" w:rsidP="00EF3662">
      <w:pPr>
        <w:jc w:val="center"/>
        <w:rPr>
          <w:rFonts w:ascii="GHEA Grapalat" w:hAnsi="GHEA Grapalat"/>
          <w:b/>
          <w:szCs w:val="22"/>
          <w:lang w:val="af-ZA"/>
        </w:rPr>
      </w:pPr>
    </w:p>
    <w:p w14:paraId="248ECC4E" w14:textId="77777777" w:rsidR="00096865" w:rsidRPr="00490D05" w:rsidRDefault="008D5016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490D05">
        <w:rPr>
          <w:rFonts w:ascii="GHEA Grapalat" w:hAnsi="GHEA Grapalat"/>
          <w:b/>
          <w:sz w:val="20"/>
          <w:lang w:val="af-ZA"/>
        </w:rPr>
        <w:t>1</w:t>
      </w:r>
      <w:r w:rsidR="00030D40" w:rsidRPr="00490D05">
        <w:rPr>
          <w:rFonts w:ascii="GHEA Grapalat" w:hAnsi="GHEA Grapalat"/>
          <w:b/>
          <w:sz w:val="20"/>
          <w:lang w:val="af-ZA"/>
        </w:rPr>
        <w:t>1</w:t>
      </w:r>
      <w:r w:rsidRPr="00490D05">
        <w:rPr>
          <w:rFonts w:ascii="GHEA Grapalat" w:hAnsi="GHEA Grapalat"/>
          <w:b/>
          <w:sz w:val="20"/>
          <w:lang w:val="af-ZA"/>
        </w:rPr>
        <w:t xml:space="preserve">. </w:t>
      </w:r>
      <w:r w:rsidRPr="00490D05">
        <w:rPr>
          <w:rFonts w:ascii="GHEA Grapalat" w:hAnsi="GHEA Grapalat" w:cs="Arial"/>
          <w:b/>
          <w:sz w:val="20"/>
          <w:lang w:val="af-ZA"/>
        </w:rPr>
        <w:t>ԸՆԹԱՑԱԿԱՐԳԸ ՉԿԱՅԱՑԱԾ ՀԱՅՏԱՐԱՐԵԼԸ</w:t>
      </w:r>
    </w:p>
    <w:p w14:paraId="15409EAF" w14:textId="77777777" w:rsidR="00096865" w:rsidRPr="00490D05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14:paraId="6B146AF3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/>
          <w:sz w:val="20"/>
          <w:lang w:val="af-ZA"/>
        </w:rPr>
        <w:t>1</w:t>
      </w:r>
      <w:r w:rsidR="00030D40" w:rsidRPr="00490D05">
        <w:rPr>
          <w:rFonts w:ascii="GHEA Grapalat" w:hAnsi="GHEA Grapalat"/>
          <w:sz w:val="20"/>
          <w:lang w:val="af-ZA"/>
        </w:rPr>
        <w:t>1</w:t>
      </w:r>
      <w:r w:rsidRPr="00490D05">
        <w:rPr>
          <w:rFonts w:ascii="GHEA Grapalat" w:hAnsi="GHEA Grapalat"/>
          <w:sz w:val="20"/>
          <w:lang w:val="af-ZA"/>
        </w:rPr>
        <w:t>.</w:t>
      </w:r>
      <w:r w:rsidRPr="00490D05">
        <w:rPr>
          <w:rFonts w:ascii="GHEA Grapalat" w:hAnsi="GHEA Grapalat" w:cs="Sylfaen"/>
          <w:sz w:val="20"/>
          <w:lang w:val="af-ZA"/>
        </w:rPr>
        <w:t xml:space="preserve">1 </w:t>
      </w:r>
      <w:r w:rsidRPr="00490D05">
        <w:rPr>
          <w:rFonts w:ascii="GHEA Grapalat" w:hAnsi="GHEA Grapalat" w:cs="Arial"/>
          <w:sz w:val="20"/>
          <w:lang w:val="ru-RU"/>
        </w:rPr>
        <w:t>Օրենքի</w:t>
      </w:r>
      <w:r w:rsidRPr="00490D05">
        <w:rPr>
          <w:rFonts w:ascii="GHEA Grapalat" w:hAnsi="GHEA Grapalat" w:cs="Sylfaen"/>
          <w:sz w:val="20"/>
          <w:lang w:val="af-ZA"/>
        </w:rPr>
        <w:t xml:space="preserve"> 3</w:t>
      </w:r>
      <w:r w:rsidR="00A747D4" w:rsidRPr="00490D05">
        <w:rPr>
          <w:rFonts w:ascii="GHEA Grapalat" w:hAnsi="GHEA Grapalat" w:cs="Sylfaen"/>
          <w:sz w:val="20"/>
          <w:lang w:val="af-ZA"/>
        </w:rPr>
        <w:t>7</w:t>
      </w:r>
      <w:r w:rsidRPr="00490D05">
        <w:rPr>
          <w:rFonts w:ascii="GHEA Grapalat" w:hAnsi="GHEA Grapalat" w:cs="Sylfaen"/>
          <w:sz w:val="20"/>
          <w:lang w:val="af-ZA"/>
        </w:rPr>
        <w:t>-</w:t>
      </w:r>
      <w:r w:rsidRPr="00490D05">
        <w:rPr>
          <w:rFonts w:ascii="GHEA Grapalat" w:hAnsi="GHEA Grapalat" w:cs="Arial"/>
          <w:sz w:val="20"/>
          <w:lang w:val="ru-RU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հոդվածի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համաձայն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ru-RU"/>
        </w:rPr>
        <w:t>հանձնաժողովը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ընթացակարգը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չկայացած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հայտարարում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  <w:lang w:val="ru-RU"/>
        </w:rPr>
        <w:t>եթե</w:t>
      </w:r>
      <w:r w:rsidRPr="00490D05">
        <w:rPr>
          <w:rFonts w:ascii="GHEA Grapalat" w:hAnsi="GHEA Grapalat" w:cs="Sylfaen"/>
          <w:sz w:val="20"/>
          <w:lang w:val="af-ZA"/>
        </w:rPr>
        <w:t>`</w:t>
      </w:r>
    </w:p>
    <w:p w14:paraId="0957E225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1) </w:t>
      </w:r>
      <w:r w:rsidRPr="00490D05">
        <w:rPr>
          <w:rFonts w:ascii="GHEA Grapalat" w:hAnsi="GHEA Grapalat" w:cs="Arial"/>
          <w:sz w:val="20"/>
          <w:lang w:val="ru-RU"/>
        </w:rPr>
        <w:t>հայտերից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մեկը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համապատասխանում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հրավերի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պայմաններին</w:t>
      </w:r>
      <w:r w:rsidRPr="00490D05">
        <w:rPr>
          <w:rFonts w:ascii="GHEA Grapalat" w:hAnsi="GHEA Grapalat" w:cs="Sylfaen"/>
          <w:sz w:val="20"/>
          <w:lang w:val="af-ZA"/>
        </w:rPr>
        <w:t>.</w:t>
      </w:r>
    </w:p>
    <w:p w14:paraId="0B8B4E48" w14:textId="06609B1B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2) </w:t>
      </w:r>
      <w:r w:rsidRPr="00490D05">
        <w:rPr>
          <w:rFonts w:ascii="GHEA Grapalat" w:hAnsi="GHEA Grapalat" w:cs="Arial"/>
          <w:sz w:val="20"/>
          <w:lang w:val="ru-RU"/>
        </w:rPr>
        <w:t>դադարում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գոյություն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ունենալ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գնման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պահանջը</w:t>
      </w:r>
      <w:r w:rsidR="00FF0FE2" w:rsidRPr="00490D05">
        <w:rPr>
          <w:rFonts w:ascii="GHEA Grapalat" w:hAnsi="GHEA Grapalat" w:cs="Sylfaen"/>
          <w:sz w:val="20"/>
          <w:lang w:val="hy-AM"/>
        </w:rPr>
        <w:t xml:space="preserve">: </w:t>
      </w:r>
      <w:r w:rsidR="00FF0FE2" w:rsidRPr="00490D05">
        <w:rPr>
          <w:rFonts w:ascii="GHEA Grapalat" w:hAnsi="GHEA Grapalat" w:cs="Arial"/>
          <w:sz w:val="20"/>
          <w:lang w:val="hy-AM"/>
        </w:rPr>
        <w:t>Ընդ</w:t>
      </w:r>
      <w:r w:rsidR="00FF0FE2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hy-AM"/>
        </w:rPr>
        <w:t>որում</w:t>
      </w:r>
      <w:r w:rsidR="00FF0FE2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hy-AM"/>
        </w:rPr>
        <w:t>պ</w:t>
      </w:r>
      <w:r w:rsidR="00FF0FE2" w:rsidRPr="00490D05">
        <w:rPr>
          <w:rFonts w:ascii="GHEA Grapalat" w:hAnsi="GHEA Grapalat" w:cs="Arial"/>
          <w:sz w:val="20"/>
          <w:lang w:val="ru-RU"/>
        </w:rPr>
        <w:t>ետության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կամ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համայնքների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կարիքների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համար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կազմակերպված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գնման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ընթացակարգը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կարող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է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ամբողջությամբ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կամ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մասնակի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չկայացած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հայտարարվել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490D05">
        <w:rPr>
          <w:rFonts w:ascii="GHEA Grapalat" w:hAnsi="GHEA Grapalat" w:cs="Arial"/>
          <w:sz w:val="20"/>
          <w:lang w:val="ru-RU"/>
        </w:rPr>
        <w:t>համապատասխանաբար</w:t>
      </w:r>
      <w:r w:rsidR="00FF0FE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  <w:lang w:val="ru-RU"/>
        </w:rPr>
        <w:t>համայնքի</w:t>
      </w:r>
      <w:r w:rsidR="00400E4B"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="00400E4B" w:rsidRPr="00490D05">
        <w:rPr>
          <w:rFonts w:ascii="GHEA Grapalat" w:hAnsi="GHEA Grapalat" w:cs="Arial"/>
          <w:b/>
          <w:sz w:val="20"/>
          <w:lang w:val="ru-RU"/>
        </w:rPr>
        <w:t>ավագանու</w:t>
      </w:r>
      <w:r w:rsidR="00400E4B" w:rsidRPr="00490D05">
        <w:rPr>
          <w:rFonts w:ascii="GHEA Grapalat" w:hAnsi="GHEA Grapalat" w:cs="Sylfaen"/>
          <w:sz w:val="20"/>
          <w:lang w:val="af-ZA"/>
        </w:rPr>
        <w:t xml:space="preserve">  </w:t>
      </w:r>
      <w:r w:rsidR="00A10D1E" w:rsidRPr="00490D05">
        <w:rPr>
          <w:rFonts w:ascii="GHEA Grapalat" w:hAnsi="GHEA Grapalat" w:cs="Arial"/>
          <w:sz w:val="20"/>
        </w:rPr>
        <w:t>որոշման</w:t>
      </w:r>
      <w:r w:rsidR="00A10D1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490D05">
        <w:rPr>
          <w:rFonts w:ascii="GHEA Grapalat" w:hAnsi="GHEA Grapalat" w:cs="Arial"/>
          <w:sz w:val="20"/>
        </w:rPr>
        <w:t>հիման</w:t>
      </w:r>
      <w:r w:rsidR="00A10D1E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490D05">
        <w:rPr>
          <w:rFonts w:ascii="GHEA Grapalat" w:hAnsi="GHEA Grapalat" w:cs="Arial"/>
          <w:sz w:val="20"/>
        </w:rPr>
        <w:t>վրա</w:t>
      </w:r>
      <w:r w:rsidR="00400E4B" w:rsidRPr="00490D05">
        <w:rPr>
          <w:rFonts w:ascii="GHEA Grapalat" w:hAnsi="GHEA Grapalat" w:cs="Sylfaen"/>
          <w:sz w:val="20"/>
          <w:lang w:val="hy-AM"/>
        </w:rPr>
        <w:t>.</w:t>
      </w:r>
    </w:p>
    <w:p w14:paraId="7A46D367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3) </w:t>
      </w:r>
      <w:r w:rsidRPr="00490D05">
        <w:rPr>
          <w:rFonts w:ascii="GHEA Grapalat" w:hAnsi="GHEA Grapalat" w:cs="Arial"/>
          <w:sz w:val="20"/>
          <w:lang w:val="hy-AM"/>
        </w:rPr>
        <w:t>ոչ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ներկայացվել</w:t>
      </w:r>
      <w:r w:rsidRPr="00490D05">
        <w:rPr>
          <w:rFonts w:ascii="GHEA Grapalat" w:hAnsi="GHEA Grapalat" w:cs="Sylfaen"/>
          <w:sz w:val="20"/>
          <w:lang w:val="af-ZA"/>
        </w:rPr>
        <w:t>.</w:t>
      </w:r>
    </w:p>
    <w:p w14:paraId="0A291FEA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4) </w:t>
      </w:r>
      <w:r w:rsidRPr="00490D05">
        <w:rPr>
          <w:rFonts w:ascii="GHEA Grapalat" w:hAnsi="GHEA Grapalat" w:cs="Arial"/>
          <w:sz w:val="20"/>
          <w:lang w:val="ru-RU"/>
        </w:rPr>
        <w:t>պայմանագիր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չի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կնքվում</w:t>
      </w:r>
      <w:r w:rsidR="004D5671" w:rsidRPr="00490D05">
        <w:rPr>
          <w:rFonts w:ascii="GHEA Grapalat" w:hAnsi="GHEA Grapalat" w:cs="Arial"/>
          <w:sz w:val="20"/>
          <w:lang w:val="ru-RU"/>
        </w:rPr>
        <w:t>։</w:t>
      </w:r>
    </w:p>
    <w:p w14:paraId="66BA1378" w14:textId="77777777" w:rsidR="00B027EF" w:rsidRPr="00490D05" w:rsidRDefault="00B027EF" w:rsidP="00B027EF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Օրենքի</w:t>
      </w:r>
      <w:r w:rsidRPr="00490D05">
        <w:rPr>
          <w:rFonts w:ascii="GHEA Grapalat" w:hAnsi="GHEA Grapalat" w:cs="Sylfaen"/>
          <w:sz w:val="20"/>
          <w:lang w:val="af-ZA"/>
        </w:rPr>
        <w:t xml:space="preserve"> 3</w:t>
      </w:r>
      <w:r w:rsidR="00FB405E" w:rsidRPr="00490D05">
        <w:rPr>
          <w:rFonts w:ascii="GHEA Grapalat" w:hAnsi="GHEA Grapalat" w:cs="Sylfaen"/>
          <w:sz w:val="20"/>
          <w:lang w:val="hy-AM"/>
        </w:rPr>
        <w:t>7</w:t>
      </w:r>
      <w:r w:rsidRPr="00490D05">
        <w:rPr>
          <w:rFonts w:ascii="GHEA Grapalat" w:hAnsi="GHEA Grapalat" w:cs="Sylfaen"/>
          <w:sz w:val="20"/>
          <w:lang w:val="af-ZA"/>
        </w:rPr>
        <w:t>-</w:t>
      </w:r>
      <w:r w:rsidRPr="00490D05">
        <w:rPr>
          <w:rFonts w:ascii="GHEA Grapalat" w:hAnsi="GHEA Grapalat" w:cs="Arial"/>
          <w:sz w:val="20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հոդվածի</w:t>
      </w:r>
      <w:r w:rsidRPr="00490D05">
        <w:rPr>
          <w:rFonts w:ascii="GHEA Grapalat" w:hAnsi="GHEA Grapalat" w:cs="Sylfaen"/>
          <w:sz w:val="20"/>
          <w:lang w:val="af-ZA"/>
        </w:rPr>
        <w:t xml:space="preserve"> 1-</w:t>
      </w:r>
      <w:r w:rsidRPr="00490D05">
        <w:rPr>
          <w:rFonts w:ascii="GHEA Grapalat" w:hAnsi="GHEA Grapalat" w:cs="Arial"/>
          <w:sz w:val="20"/>
        </w:rPr>
        <w:t>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մասի</w:t>
      </w:r>
      <w:r w:rsidRPr="00490D05">
        <w:rPr>
          <w:rFonts w:ascii="GHEA Grapalat" w:hAnsi="GHEA Grapalat" w:cs="Sylfaen"/>
          <w:sz w:val="20"/>
          <w:lang w:val="af-ZA"/>
        </w:rPr>
        <w:t xml:space="preserve"> 4-</w:t>
      </w:r>
      <w:r w:rsidRPr="00490D05">
        <w:rPr>
          <w:rFonts w:ascii="GHEA Grapalat" w:hAnsi="GHEA Grapalat" w:cs="Arial"/>
          <w:sz w:val="20"/>
        </w:rPr>
        <w:t>րդ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կետի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հիման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վրա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հայտարարվում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չկայացած</w:t>
      </w:r>
      <w:r w:rsidRPr="00490D05">
        <w:rPr>
          <w:rFonts w:ascii="GHEA Grapalat" w:hAnsi="GHEA Grapalat" w:cs="Sylfaen"/>
          <w:sz w:val="20"/>
          <w:lang w:val="af-ZA"/>
        </w:rPr>
        <w:t xml:space="preserve">, </w:t>
      </w:r>
      <w:r w:rsidRPr="00490D05">
        <w:rPr>
          <w:rFonts w:ascii="GHEA Grapalat" w:hAnsi="GHEA Grapalat" w:cs="Arial"/>
          <w:sz w:val="20"/>
        </w:rPr>
        <w:t>եթե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ընթացակարգի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շրջանակում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սահմանված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հայտերի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ներկայացման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վերջնաժամկետը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լրանալու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պահի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դրությամբ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էլեկտրոնային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գնումների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համակարգը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խափանված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:  </w:t>
      </w:r>
    </w:p>
    <w:p w14:paraId="0B89DD08" w14:textId="77777777" w:rsidR="00CA1C11" w:rsidRPr="00490D05" w:rsidRDefault="00731D2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1</w:t>
      </w:r>
      <w:r w:rsidR="00030D40" w:rsidRPr="00490D05">
        <w:rPr>
          <w:rFonts w:ascii="GHEA Grapalat" w:hAnsi="GHEA Grapalat" w:cs="Sylfaen"/>
          <w:sz w:val="20"/>
          <w:lang w:val="af-ZA"/>
        </w:rPr>
        <w:t>1</w:t>
      </w:r>
      <w:r w:rsidRPr="00490D05">
        <w:rPr>
          <w:rFonts w:ascii="GHEA Grapalat" w:hAnsi="GHEA Grapalat" w:cs="Sylfaen"/>
          <w:sz w:val="20"/>
          <w:lang w:val="af-ZA"/>
        </w:rPr>
        <w:t>.2</w:t>
      </w:r>
      <w:r w:rsidR="00FE5743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FE5743" w:rsidRPr="00490D05">
        <w:rPr>
          <w:rFonts w:ascii="GHEA Grapalat" w:hAnsi="GHEA Grapalat" w:cs="Arial"/>
          <w:sz w:val="20"/>
          <w:lang w:val="af-ZA"/>
        </w:rPr>
        <w:t>Գ</w:t>
      </w:r>
      <w:r w:rsidR="00CA1C11" w:rsidRPr="00490D05">
        <w:rPr>
          <w:rFonts w:ascii="GHEA Grapalat" w:hAnsi="GHEA Grapalat" w:cs="Arial"/>
          <w:sz w:val="20"/>
          <w:lang w:val="ru-RU"/>
        </w:rPr>
        <w:t>նման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ընթացակարգը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չկայացած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հայտարարվելու</w:t>
      </w:r>
      <w:r w:rsidR="00A747D4" w:rsidRPr="00490D05">
        <w:rPr>
          <w:rFonts w:ascii="GHEA Grapalat" w:hAnsi="GHEA Grapalat" w:cs="Arial"/>
          <w:sz w:val="20"/>
        </w:rPr>
        <w:t>ն</w:t>
      </w:r>
      <w:r w:rsidR="00A747D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490D05">
        <w:rPr>
          <w:rFonts w:ascii="GHEA Grapalat" w:hAnsi="GHEA Grapalat" w:cs="Arial"/>
          <w:sz w:val="20"/>
        </w:rPr>
        <w:t>հաջորդող</w:t>
      </w:r>
      <w:r w:rsidR="00A747D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490D05">
        <w:rPr>
          <w:rFonts w:ascii="GHEA Grapalat" w:hAnsi="GHEA Grapalat" w:cs="Arial"/>
          <w:sz w:val="20"/>
        </w:rPr>
        <w:t>աշխատանքային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օրվա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ընթացքում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3A2BE0" w:rsidRPr="00490D05">
        <w:rPr>
          <w:rFonts w:ascii="GHEA Grapalat" w:hAnsi="GHEA Grapalat" w:cs="Arial"/>
          <w:sz w:val="20"/>
          <w:lang w:val="af-ZA"/>
        </w:rPr>
        <w:t>պ</w:t>
      </w:r>
      <w:r w:rsidR="00CA1C11" w:rsidRPr="00490D05">
        <w:rPr>
          <w:rFonts w:ascii="GHEA Grapalat" w:hAnsi="GHEA Grapalat" w:cs="Arial"/>
          <w:sz w:val="20"/>
          <w:lang w:val="ru-RU"/>
        </w:rPr>
        <w:t>ատվիրատուն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490D05">
        <w:rPr>
          <w:rFonts w:ascii="GHEA Grapalat" w:hAnsi="GHEA Grapalat" w:cs="Arial"/>
          <w:sz w:val="20"/>
          <w:lang w:val="af-ZA"/>
        </w:rPr>
        <w:t>տեղեկագրում</w:t>
      </w:r>
      <w:r w:rsidR="00A747D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F7C1D" w:rsidRPr="00490D05">
        <w:rPr>
          <w:rFonts w:ascii="GHEA Grapalat" w:hAnsi="GHEA Grapalat" w:cs="Arial"/>
          <w:sz w:val="20"/>
          <w:lang w:val="af-ZA"/>
        </w:rPr>
        <w:t>հրապարակում</w:t>
      </w:r>
      <w:r w:rsidR="005F7C1D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F7C1D" w:rsidRPr="00490D05">
        <w:rPr>
          <w:rFonts w:ascii="GHEA Grapalat" w:hAnsi="GHEA Grapalat" w:cs="Arial"/>
          <w:sz w:val="20"/>
          <w:lang w:val="af-ZA"/>
        </w:rPr>
        <w:t>է</w:t>
      </w:r>
      <w:r w:rsidR="005F7C1D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հայտարարություն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CA1C11" w:rsidRPr="00490D05">
        <w:rPr>
          <w:rFonts w:ascii="GHEA Grapalat" w:hAnsi="GHEA Grapalat" w:cs="Arial"/>
          <w:sz w:val="20"/>
          <w:lang w:val="ru-RU"/>
        </w:rPr>
        <w:t>որում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նշվում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է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գնման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ընթացակարգը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չկայացած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հայտարարվելու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490D05">
        <w:rPr>
          <w:rFonts w:ascii="GHEA Grapalat" w:hAnsi="GHEA Grapalat" w:cs="Arial"/>
          <w:sz w:val="20"/>
          <w:lang w:val="ru-RU"/>
        </w:rPr>
        <w:t>հիմնավորումը։</w:t>
      </w:r>
      <w:r w:rsidR="00CA1C11" w:rsidRPr="00490D05">
        <w:rPr>
          <w:rFonts w:ascii="GHEA Grapalat" w:hAnsi="GHEA Grapalat" w:cs="Sylfaen"/>
          <w:sz w:val="20"/>
          <w:lang w:val="af-ZA"/>
        </w:rPr>
        <w:t xml:space="preserve"> </w:t>
      </w:r>
    </w:p>
    <w:p w14:paraId="42F127BD" w14:textId="77777777" w:rsidR="00CA1C11" w:rsidRPr="00490D05" w:rsidRDefault="00CA1C1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14:paraId="388E6177" w14:textId="77777777" w:rsidR="00096865" w:rsidRPr="00490D05" w:rsidRDefault="00096865" w:rsidP="00EF3662">
      <w:pPr>
        <w:pStyle w:val="BodyTextIndent"/>
        <w:spacing w:line="240" w:lineRule="auto"/>
        <w:rPr>
          <w:rFonts w:ascii="GHEA Grapalat" w:hAnsi="GHEA Grapalat"/>
          <w:i w:val="0"/>
          <w:sz w:val="18"/>
          <w:szCs w:val="18"/>
          <w:u w:val="single"/>
          <w:lang w:val="af-ZA"/>
        </w:rPr>
      </w:pPr>
    </w:p>
    <w:p w14:paraId="493DE9F9" w14:textId="77777777" w:rsidR="008D5016" w:rsidRPr="00490D05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490D05">
        <w:rPr>
          <w:rFonts w:ascii="GHEA Grapalat" w:hAnsi="GHEA Grapalat"/>
          <w:b/>
          <w:sz w:val="20"/>
          <w:lang w:val="af-ZA"/>
        </w:rPr>
        <w:t>1</w:t>
      </w:r>
      <w:r w:rsidR="00375FD2" w:rsidRPr="00490D05">
        <w:rPr>
          <w:rFonts w:ascii="GHEA Grapalat" w:hAnsi="GHEA Grapalat"/>
          <w:b/>
          <w:sz w:val="20"/>
          <w:lang w:val="af-ZA"/>
        </w:rPr>
        <w:t>2</w:t>
      </w:r>
      <w:r w:rsidRPr="00490D05">
        <w:rPr>
          <w:rFonts w:ascii="GHEA Grapalat" w:hAnsi="GHEA Grapalat"/>
          <w:b/>
          <w:sz w:val="20"/>
          <w:lang w:val="af-ZA"/>
        </w:rPr>
        <w:t xml:space="preserve">. </w:t>
      </w:r>
      <w:r w:rsidRPr="00490D05">
        <w:rPr>
          <w:rFonts w:ascii="GHEA Grapalat" w:hAnsi="GHEA Grapalat" w:cs="Arial"/>
          <w:b/>
          <w:sz w:val="20"/>
          <w:lang w:val="af-ZA"/>
        </w:rPr>
        <w:t>ԳՆՄԱՆ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ԳՈՐԾԸՆԹԱՑԻ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ՀԵՏ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ԿԱՊՎԱԾ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ԳՈՐԾՈՂՈՒԹՅՈՒՆՆԵՐԸ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ԵՎ</w:t>
      </w:r>
      <w:r w:rsidRPr="00490D05">
        <w:rPr>
          <w:rFonts w:ascii="GHEA Grapalat" w:hAnsi="GHEA Grapalat"/>
          <w:b/>
          <w:sz w:val="20"/>
          <w:lang w:val="af-ZA"/>
        </w:rPr>
        <w:t xml:space="preserve"> (</w:t>
      </w:r>
      <w:r w:rsidRPr="00490D05">
        <w:rPr>
          <w:rFonts w:ascii="GHEA Grapalat" w:hAnsi="GHEA Grapalat" w:cs="Arial"/>
          <w:b/>
          <w:sz w:val="20"/>
          <w:lang w:val="af-ZA"/>
        </w:rPr>
        <w:t>ԿԱՄ</w:t>
      </w:r>
      <w:r w:rsidRPr="00490D05">
        <w:rPr>
          <w:rFonts w:ascii="GHEA Grapalat" w:hAnsi="GHEA Grapalat"/>
          <w:b/>
          <w:sz w:val="20"/>
          <w:lang w:val="af-ZA"/>
        </w:rPr>
        <w:t xml:space="preserve">) </w:t>
      </w:r>
    </w:p>
    <w:p w14:paraId="6745C3D4" w14:textId="77777777" w:rsidR="008D5016" w:rsidRPr="00490D05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490D05">
        <w:rPr>
          <w:rFonts w:ascii="GHEA Grapalat" w:hAnsi="GHEA Grapalat" w:cs="Arial"/>
          <w:b/>
          <w:sz w:val="20"/>
          <w:lang w:val="af-ZA"/>
        </w:rPr>
        <w:t>ԸՆԴՈՒՆՎԱԾ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ՈՐՈՇՈՒՄՆԵՐԸ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ԲՈՂՈՔԱՐԿԵԼՈՒ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ՄԱՍՆԱԿՑԻ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</w:p>
    <w:p w14:paraId="7A769C11" w14:textId="77777777" w:rsidR="00096865" w:rsidRPr="00490D05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490D05">
        <w:rPr>
          <w:rFonts w:ascii="GHEA Grapalat" w:hAnsi="GHEA Grapalat" w:cs="Arial"/>
          <w:b/>
          <w:sz w:val="20"/>
          <w:lang w:val="af-ZA"/>
        </w:rPr>
        <w:t>ԻՐԱՎՈՒՆՔԸ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ԵՎ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af-ZA"/>
        </w:rPr>
        <w:t>ԿԱՐԳԸ</w:t>
      </w:r>
    </w:p>
    <w:p w14:paraId="334E2246" w14:textId="77777777" w:rsidR="00996C19" w:rsidRPr="00490D05" w:rsidRDefault="00996C19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14:paraId="5785B90F" w14:textId="77777777" w:rsidR="00DB3B2E" w:rsidRPr="00490D05" w:rsidRDefault="00DB3B2E" w:rsidP="00DB3B2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 </w:t>
      </w:r>
      <w:r w:rsidRPr="00490D05">
        <w:rPr>
          <w:rFonts w:ascii="GHEA Grapalat" w:hAnsi="GHEA Grapalat" w:cs="Arial"/>
          <w:sz w:val="20"/>
          <w:szCs w:val="20"/>
        </w:rPr>
        <w:t>Յուրաքանչյուր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շահագրգիռ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իրավունք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գնահատող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Հայաստանի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Հանրապետության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քաղաքացիական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դատավարության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օրենսգրքով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այսուհետ՝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Օրենսգիրք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կարգով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4019684A" w14:textId="77777777" w:rsidR="00DB3B2E" w:rsidRPr="00490D05" w:rsidRDefault="00DB3B2E" w:rsidP="00DB3B2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</w:rPr>
        <w:t>Յուրաքանչյուր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իրավունք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Օրենսգրքով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մինչև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հայտերի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վերջնաժամկետը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առարկայի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բնութագրերը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հրավերի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պահանջները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9C2B1AE" w14:textId="77777777" w:rsidR="00DB3B2E" w:rsidRPr="00490D05" w:rsidRDefault="00DB3B2E" w:rsidP="00DB3B2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2.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ընթացակարգի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կապված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հարաբերությունները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վարչական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հարաբերություններ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չեն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դրանք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կարգավորվում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Հայաստանի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Հանրապետության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քաղաքացիաիրավական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հարաբերությունները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կարգավորող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օրենսդրությամբ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D272F09" w14:textId="77777777" w:rsidR="00DB3B2E" w:rsidRPr="00490D05" w:rsidRDefault="00DB3B2E" w:rsidP="00DB3B2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3. </w:t>
      </w:r>
      <w:r w:rsidRPr="00490D05">
        <w:rPr>
          <w:rFonts w:ascii="GHEA Grapalat" w:hAnsi="GHEA Grapalat" w:cs="Arial"/>
          <w:sz w:val="20"/>
          <w:szCs w:val="20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գնահատող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կատարած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հետևանքով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պատճառված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վնասները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հատուցվում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Հայաստանի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Հանրապետության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քաղաքացիական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օրենսգրքով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կարգով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53444968" w14:textId="77777777" w:rsidR="00DB3B2E" w:rsidRPr="00490D05" w:rsidRDefault="00DB3B2E" w:rsidP="00DB3B2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4.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հրավերով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գնահատող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վաղեմության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6-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հոդվածի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2-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պայմանագիրը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միակողմանի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լուծելու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կապված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որոնց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վաղեմության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երեսուն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օրացուցային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proofErr w:type="gramStart"/>
      <w:r w:rsidRPr="00490D05">
        <w:rPr>
          <w:rFonts w:ascii="GHEA Grapalat" w:hAnsi="GHEA Grapalat"/>
          <w:sz w:val="20"/>
          <w:szCs w:val="20"/>
          <w:lang w:val="es-ES"/>
        </w:rPr>
        <w:t>::</w:t>
      </w:r>
      <w:proofErr w:type="gramEnd"/>
    </w:p>
    <w:p w14:paraId="7DC0EC26" w14:textId="77777777" w:rsidR="00DB3B2E" w:rsidRPr="00490D05" w:rsidRDefault="00DB3B2E" w:rsidP="00DB3B2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5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ընթացակարգի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կապված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լուծվում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Երևան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քաղաքի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առաջին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ատյանի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ընդհանուր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իրավասության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ընդունելուց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հետո՝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երեսուն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օրվա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ընթացքում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490D05">
        <w:rPr>
          <w:rFonts w:ascii="GHEA Grapalat" w:hAnsi="GHEA Grapalat" w:cs="Arial"/>
          <w:sz w:val="20"/>
          <w:szCs w:val="20"/>
        </w:rPr>
        <w:t>Դատարանի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պատճառաբանված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որոշմամբ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երկարաձգվել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մեկ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անգամ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` </w:t>
      </w:r>
      <w:r w:rsidRPr="00490D05">
        <w:rPr>
          <w:rFonts w:ascii="GHEA Grapalat" w:hAnsi="GHEA Grapalat" w:cs="Arial"/>
          <w:sz w:val="20"/>
          <w:szCs w:val="20"/>
        </w:rPr>
        <w:t>մինչև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տասն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օրացուցային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օրով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6D30780C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12.6.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հարցը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լուծում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ներկայացվելուց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հետո՝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եռօրյա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777A4324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lastRenderedPageBreak/>
        <w:t xml:space="preserve">12.7. </w:t>
      </w:r>
      <w:r w:rsidRPr="00490D05">
        <w:rPr>
          <w:rFonts w:ascii="GHEA Grapalat" w:hAnsi="GHEA Grapalat" w:cs="Arial"/>
          <w:sz w:val="20"/>
          <w:szCs w:val="20"/>
        </w:rPr>
        <w:t>Հայցադիմումը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միաժամանակ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կայացնում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տվյալ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կապված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տիրապետման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տակ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գտնվող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բոլոր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պահանջելու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86EB3BE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12.8. </w:t>
      </w:r>
      <w:r w:rsidRPr="00490D05">
        <w:rPr>
          <w:rFonts w:ascii="GHEA Grapalat" w:hAnsi="GHEA Grapalat" w:cs="Arial"/>
          <w:sz w:val="20"/>
          <w:szCs w:val="20"/>
        </w:rPr>
        <w:t>Ապացույցներ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պահանջելու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վերաբերյալ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կատարվում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կողմից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ստանալուց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հետո՝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հնգօրյա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39F236A6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կետով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կողմից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ապացույցներ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պահանջելու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վերաբերյալ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պահանջները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չկատարվելու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դրանում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առկա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վրա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իսկ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հայցվորի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վկայակոչած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փաստերը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որոնք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ենթակա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հաստատման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տիրապետման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տակ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գտնվող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ապացույցներով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համարվում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հաստատված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1C2741BE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9.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վերաբերող՝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բաժնով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վերաբերյալ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քննվող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միացնում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մեկ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911DBC9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10. </w:t>
      </w:r>
      <w:r w:rsidRPr="00490D05">
        <w:rPr>
          <w:rFonts w:ascii="GHEA Grapalat" w:hAnsi="GHEA Grapalat" w:cs="Arial"/>
          <w:sz w:val="20"/>
          <w:szCs w:val="20"/>
        </w:rPr>
        <w:t>Հայցադիմումը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անհապաղ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ուղարկվում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լիազորված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պաշտոնական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փոստի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հասցեին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490D05">
        <w:rPr>
          <w:rFonts w:ascii="GHEA Grapalat" w:hAnsi="GHEA Grapalat" w:cs="Arial"/>
          <w:sz w:val="20"/>
          <w:szCs w:val="20"/>
        </w:rPr>
        <w:t>Լիազորված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մարմինը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կետով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անհապաղ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տեղեկագրում՝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նշելով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կասեցման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օրը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D29659E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11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պատվիրատուն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ստանալուց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հետո՝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հնգօրյա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82C2FB3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Calibri" w:hAnsi="Calibri" w:cs="Calibri"/>
          <w:sz w:val="20"/>
          <w:szCs w:val="20"/>
          <w:lang w:val="es-ES"/>
        </w:rPr>
        <w:t> </w:t>
      </w: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490D05">
        <w:rPr>
          <w:rFonts w:ascii="GHEA Grapalat" w:hAnsi="GHEA Grapalat" w:cs="Arial"/>
          <w:sz w:val="20"/>
          <w:szCs w:val="20"/>
        </w:rPr>
        <w:t>Գործին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անձինք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նրանց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ներկայացուցիչները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նիստի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ժամանակի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վայրի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ինչպես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Օրենսգրքով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դեպքերում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առանձին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դատավարական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կատարելու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ծանուցվում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հաղորդակցության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միջոցով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ծանուցագրերը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փաստաթղթեր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Օրենսգրքի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97-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հոդվածով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նշված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փոստին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ուղարկելու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եղանակով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422E9C93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13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բաժնով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դրանց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վերաբերյալ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վճիռները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կայացնում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գրավոր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ընթացակարգով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երբ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միջնորդությամբ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նախաձեռնությամբ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եկել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եզրահանգման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որ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անհրաժեշտ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նիստում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1139963C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14. </w:t>
      </w:r>
      <w:r w:rsidRPr="00490D05">
        <w:rPr>
          <w:rFonts w:ascii="GHEA Grapalat" w:hAnsi="GHEA Grapalat" w:cs="Arial"/>
          <w:sz w:val="20"/>
          <w:szCs w:val="20"/>
        </w:rPr>
        <w:t>Գործը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նիստում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վերաբերյալ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միջնորդությունը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մասնակցող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մինչև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լրանալը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694545AD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15. </w:t>
      </w:r>
      <w:r w:rsidRPr="00490D05">
        <w:rPr>
          <w:rFonts w:ascii="GHEA Grapalat" w:hAnsi="GHEA Grapalat" w:cs="Arial"/>
          <w:sz w:val="20"/>
          <w:szCs w:val="20"/>
        </w:rPr>
        <w:t>Գործը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նիստում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կայացնում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լրանալուց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հետո՝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եռօրյա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ժամկետում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218EDB6F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16. </w:t>
      </w:r>
      <w:r w:rsidRPr="00490D05">
        <w:rPr>
          <w:rFonts w:ascii="GHEA Grapalat" w:hAnsi="GHEA Grapalat" w:cs="Arial"/>
          <w:sz w:val="20"/>
          <w:szCs w:val="20"/>
        </w:rPr>
        <w:t>Գործը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նիստում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հարցը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լուծվել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հայցադիմումը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վարույթ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որոշմամբ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00850626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17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Վիճարկվող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ընկած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հանգամանքների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ինչպես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տվյալ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կատարման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ընդունման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օրենքով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այլ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ակտերով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կարգը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պահպանված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լինելու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փաստերն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ապացուցելու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պարտականությունը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կրում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պատասխանողը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0A498499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18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Պատասխանողը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վիճարկվող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իրավաչափությունը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հիմնավորող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ապացույցներ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կարող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ներկայացնել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ապացույցները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պահանջելու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կատարման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ընթացքում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երբ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հիմնավորում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ապացույցի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ներկայացման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անհնարինությունը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իրենից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անկախ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պատճառներով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41709C2D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proofErr w:type="gramStart"/>
      <w:r w:rsidRPr="00490D05">
        <w:rPr>
          <w:rFonts w:ascii="GHEA Grapalat" w:hAnsi="GHEA Grapalat"/>
          <w:sz w:val="20"/>
          <w:szCs w:val="20"/>
          <w:lang w:val="es-ES"/>
        </w:rPr>
        <w:t>19 .</w:t>
      </w:r>
      <w:proofErr w:type="gramEnd"/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գնահատող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6-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հոդվածի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2-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բողոքարկումն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ինքնաբերաբար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կասեցնում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`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հրավերի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10 </w:t>
      </w:r>
      <w:r w:rsidRPr="00490D05">
        <w:rPr>
          <w:rFonts w:ascii="GHEA Grapalat" w:hAnsi="GHEA Grapalat" w:cs="Arial"/>
          <w:sz w:val="20"/>
          <w:szCs w:val="20"/>
        </w:rPr>
        <w:t>կետով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հրապարակվելու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օրվանից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մինչև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քննության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արդյունքներով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առաջին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ատյանի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կայացրած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եզրափակիչ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ակտն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ուժի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մեջ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մտնելու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օրը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18245157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20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դեպքերում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երբ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հանրային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պաշտպանության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ազգային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անվտանգության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շահերից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ելնելով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անհրաժեշտ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շարունակել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Օրենքի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2-</w:t>
      </w:r>
      <w:r w:rsidRPr="00490D05">
        <w:rPr>
          <w:rFonts w:ascii="GHEA Grapalat" w:hAnsi="GHEA Grapalat" w:cs="Arial"/>
          <w:sz w:val="20"/>
          <w:szCs w:val="20"/>
        </w:rPr>
        <w:t>րդ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հոդվածի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1-</w:t>
      </w:r>
      <w:r w:rsidRPr="00490D05">
        <w:rPr>
          <w:rFonts w:ascii="GHEA Grapalat" w:hAnsi="GHEA Grapalat" w:cs="Arial"/>
          <w:sz w:val="20"/>
          <w:szCs w:val="20"/>
        </w:rPr>
        <w:t>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մարմինների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ղեկավարների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490D05">
        <w:rPr>
          <w:rFonts w:ascii="GHEA Grapalat" w:hAnsi="GHEA Grapalat" w:cs="Arial"/>
          <w:sz w:val="20"/>
          <w:szCs w:val="20"/>
        </w:rPr>
        <w:t>իսկ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իրավաբանական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անձանց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դեպքում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գործադիր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ղեկավարի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գրավոր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միջնորդության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հիման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վրա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կայացնում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գործընթացի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կասեցումը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վերացնելու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490D05">
        <w:rPr>
          <w:rFonts w:ascii="GHEA Grapalat" w:hAnsi="GHEA Grapalat" w:cs="Arial"/>
          <w:sz w:val="20"/>
          <w:szCs w:val="20"/>
        </w:rPr>
        <w:t>Դատարանը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սույն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կետով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նախատեսված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կայացման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անհապաղ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ուղարկում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 </w:t>
      </w:r>
      <w:r w:rsidRPr="00490D05">
        <w:rPr>
          <w:rFonts w:ascii="GHEA Grapalat" w:hAnsi="GHEA Grapalat" w:cs="Arial"/>
          <w:sz w:val="20"/>
          <w:szCs w:val="20"/>
        </w:rPr>
        <w:t>լիազորված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պաշտոնական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փոստի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հասցեին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490D05">
        <w:rPr>
          <w:rFonts w:ascii="GHEA Grapalat" w:hAnsi="GHEA Grapalat" w:cs="Arial"/>
          <w:sz w:val="20"/>
          <w:szCs w:val="20"/>
        </w:rPr>
        <w:t>Լիազորված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մարմինն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անհապաղ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տեղեկագրում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44513073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Calibri" w:hAnsi="Calibri" w:cs="Calibri"/>
          <w:sz w:val="20"/>
          <w:szCs w:val="20"/>
          <w:lang w:val="es-ES"/>
        </w:rPr>
        <w:t> </w:t>
      </w: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21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գնահատող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կապված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եզրափակիչ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ակտն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ուժի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մեջ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մտնում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պահից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79BC8E4E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12.22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գնահատող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հանձնաժողովի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գործողությունների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</w:rPr>
        <w:t>անգործության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490D05">
        <w:rPr>
          <w:rFonts w:ascii="GHEA Grapalat" w:hAnsi="GHEA Grapalat" w:cs="Arial"/>
          <w:sz w:val="20"/>
          <w:szCs w:val="20"/>
        </w:rPr>
        <w:t>և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որոշումների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հետ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կապված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վեճերով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վճռի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եզրափակիչ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եզրափակիչ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ակտը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դրա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օրն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ուղարկվում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լիազորված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պաշտոնական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էլեկտրոնային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փոստի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հասցեին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490D05">
        <w:rPr>
          <w:rFonts w:ascii="GHEA Grapalat" w:hAnsi="GHEA Grapalat" w:cs="Arial"/>
          <w:sz w:val="20"/>
          <w:szCs w:val="20"/>
        </w:rPr>
        <w:lastRenderedPageBreak/>
        <w:t>Լիազորված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մարմինը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դատարանի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վճռի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եզրափակիչ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կամ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այլ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եզրափակիչ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դատական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ակտն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անհապաղ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հրապարակում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տեղեկագրում</w:t>
      </w:r>
      <w:r w:rsidRPr="00490D05">
        <w:rPr>
          <w:rFonts w:ascii="GHEA Grapalat" w:hAnsi="GHEA Grapalat"/>
          <w:sz w:val="20"/>
          <w:szCs w:val="20"/>
          <w:lang w:val="es-ES"/>
        </w:rPr>
        <w:t>:</w:t>
      </w:r>
    </w:p>
    <w:p w14:paraId="51AC4111" w14:textId="77777777" w:rsidR="00DB3B2E" w:rsidRPr="00490D05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lang w:val="es-ES"/>
        </w:rPr>
        <w:t>12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>23</w:t>
      </w:r>
      <w:r w:rsidRPr="00490D05">
        <w:rPr>
          <w:rFonts w:ascii="MS Mincho" w:eastAsia="MS Mincho" w:hAnsi="MS Mincho" w:cs="MS Mincho" w:hint="eastAsia"/>
          <w:sz w:val="20"/>
          <w:szCs w:val="20"/>
          <w:lang w:val="es-ES"/>
        </w:rPr>
        <w:t>․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Բողոքարկման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համար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գանձվող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պետական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տուրքերի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դրույքաչափերը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սահմանված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են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«</w:t>
      </w:r>
      <w:r w:rsidRPr="00490D05">
        <w:rPr>
          <w:rFonts w:ascii="GHEA Grapalat" w:hAnsi="GHEA Grapalat" w:cs="Arial"/>
          <w:sz w:val="20"/>
          <w:szCs w:val="20"/>
        </w:rPr>
        <w:t>Պետական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տուրքի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մասին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» </w:t>
      </w:r>
      <w:r w:rsidRPr="00490D05">
        <w:rPr>
          <w:rFonts w:ascii="GHEA Grapalat" w:hAnsi="GHEA Grapalat" w:cs="Arial"/>
          <w:sz w:val="20"/>
          <w:szCs w:val="20"/>
        </w:rPr>
        <w:t>օրենքով։</w:t>
      </w:r>
    </w:p>
    <w:p w14:paraId="0D2E6147" w14:textId="77777777" w:rsidR="00096865" w:rsidRPr="00490D05" w:rsidRDefault="00703C74" w:rsidP="00EF3662">
      <w:pPr>
        <w:ind w:firstLine="567"/>
        <w:jc w:val="center"/>
        <w:rPr>
          <w:rFonts w:ascii="GHEA Grapalat" w:hAnsi="GHEA Grapalat"/>
          <w:b/>
          <w:szCs w:val="22"/>
          <w:lang w:val="af-ZA"/>
        </w:rPr>
      </w:pPr>
      <w:r w:rsidRPr="00490D05">
        <w:rPr>
          <w:rFonts w:ascii="GHEA Grapalat" w:hAnsi="GHEA Grapalat" w:cs="Sylfaen"/>
          <w:b/>
          <w:szCs w:val="22"/>
          <w:lang w:val="es-ES"/>
        </w:rPr>
        <w:br w:type="page"/>
      </w:r>
      <w:r w:rsidR="00096865" w:rsidRPr="00490D05">
        <w:rPr>
          <w:rFonts w:ascii="GHEA Grapalat" w:hAnsi="GHEA Grapalat" w:cs="Arial"/>
          <w:b/>
          <w:szCs w:val="22"/>
          <w:lang w:val="es-ES"/>
        </w:rPr>
        <w:lastRenderedPageBreak/>
        <w:t>ՄԱՍ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 II</w:t>
      </w:r>
    </w:p>
    <w:p w14:paraId="4756A1D5" w14:textId="77777777" w:rsidR="00096865" w:rsidRPr="00490D05" w:rsidRDefault="00096865" w:rsidP="00EF3662">
      <w:pPr>
        <w:pStyle w:val="BodyText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490D05">
        <w:rPr>
          <w:rFonts w:ascii="GHEA Grapalat" w:hAnsi="GHEA Grapalat" w:cs="Arial"/>
          <w:b/>
          <w:szCs w:val="22"/>
          <w:lang w:val="es-ES"/>
        </w:rPr>
        <w:t>Հ</w:t>
      </w:r>
      <w:r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es-ES"/>
        </w:rPr>
        <w:t>Ր</w:t>
      </w:r>
      <w:r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es-ES"/>
        </w:rPr>
        <w:t>Ա</w:t>
      </w:r>
      <w:r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es-ES"/>
        </w:rPr>
        <w:t>Հ</w:t>
      </w:r>
      <w:r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es-ES"/>
        </w:rPr>
        <w:t>Ա</w:t>
      </w:r>
      <w:r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es-ES"/>
        </w:rPr>
        <w:t>Ն</w:t>
      </w:r>
      <w:r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es-ES"/>
        </w:rPr>
        <w:t>Գ</w:t>
      </w:r>
    </w:p>
    <w:p w14:paraId="618B3554" w14:textId="6FF81682" w:rsidR="00096865" w:rsidRPr="00490D05" w:rsidRDefault="00EF44E2" w:rsidP="00EF3662">
      <w:pPr>
        <w:pStyle w:val="BodyText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490D05">
        <w:rPr>
          <w:rFonts w:ascii="GHEA Grapalat" w:hAnsi="GHEA Grapalat" w:cs="Sylfaen"/>
          <w:b/>
          <w:szCs w:val="22"/>
          <w:lang w:val="hy-AM"/>
        </w:rPr>
        <w:t xml:space="preserve"> </w:t>
      </w:r>
      <w:r w:rsidRPr="00490D05">
        <w:rPr>
          <w:rFonts w:ascii="GHEA Grapalat" w:hAnsi="GHEA Grapalat" w:cs="Arial"/>
          <w:b/>
          <w:szCs w:val="22"/>
          <w:lang w:val="hy-AM"/>
        </w:rPr>
        <w:t>ՀՐԱՏԱՊ</w:t>
      </w:r>
      <w:r w:rsidRPr="00490D05">
        <w:rPr>
          <w:rFonts w:ascii="GHEA Grapalat" w:hAnsi="GHEA Grapalat" w:cs="Sylfaen"/>
          <w:b/>
          <w:szCs w:val="22"/>
          <w:lang w:val="hy-AM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Բ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Ա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Ց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 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Մ</w:t>
      </w:r>
      <w:r w:rsidR="00F141E2" w:rsidRPr="00490D05">
        <w:rPr>
          <w:rFonts w:ascii="GHEA Grapalat" w:hAnsi="GHEA Grapalat" w:cs="Sylfaen"/>
          <w:b/>
          <w:szCs w:val="22"/>
          <w:lang w:val="es-ES"/>
        </w:rPr>
        <w:t xml:space="preserve">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Ր</w:t>
      </w:r>
      <w:r w:rsidR="00F141E2" w:rsidRPr="00490D05">
        <w:rPr>
          <w:rFonts w:ascii="GHEA Grapalat" w:hAnsi="GHEA Grapalat" w:cs="Sylfaen"/>
          <w:b/>
          <w:szCs w:val="22"/>
          <w:lang w:val="es-ES"/>
        </w:rPr>
        <w:t xml:space="preserve">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Ց</w:t>
      </w:r>
      <w:r w:rsidR="00F141E2" w:rsidRPr="00490D05">
        <w:rPr>
          <w:rFonts w:ascii="GHEA Grapalat" w:hAnsi="GHEA Grapalat" w:cs="Sylfaen"/>
          <w:b/>
          <w:szCs w:val="22"/>
          <w:lang w:val="es-ES"/>
        </w:rPr>
        <w:t xml:space="preserve">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ՈՒ</w:t>
      </w:r>
      <w:r w:rsidR="00F141E2" w:rsidRPr="00490D05">
        <w:rPr>
          <w:rFonts w:ascii="GHEA Grapalat" w:hAnsi="GHEA Grapalat" w:cs="Sylfaen"/>
          <w:b/>
          <w:szCs w:val="22"/>
          <w:lang w:val="es-ES"/>
        </w:rPr>
        <w:t xml:space="preserve">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Յ</w:t>
      </w:r>
      <w:r w:rsidR="00F141E2" w:rsidRPr="00490D05">
        <w:rPr>
          <w:rFonts w:ascii="GHEA Grapalat" w:hAnsi="GHEA Grapalat" w:cs="Sylfaen"/>
          <w:b/>
          <w:szCs w:val="22"/>
          <w:lang w:val="es-ES"/>
        </w:rPr>
        <w:t xml:space="preserve">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Թ</w:t>
      </w:r>
      <w:r w:rsidR="00F141E2" w:rsidRPr="00490D05">
        <w:rPr>
          <w:rFonts w:ascii="GHEA Grapalat" w:hAnsi="GHEA Grapalat" w:cs="Sylfaen"/>
          <w:b/>
          <w:szCs w:val="22"/>
          <w:lang w:val="es-ES"/>
        </w:rPr>
        <w:t xml:space="preserve"> </w:t>
      </w:r>
      <w:r w:rsidR="00F141E2" w:rsidRPr="00490D05">
        <w:rPr>
          <w:rFonts w:ascii="GHEA Grapalat" w:hAnsi="GHEA Grapalat" w:cs="Arial"/>
          <w:b/>
          <w:szCs w:val="22"/>
          <w:lang w:val="es-ES"/>
        </w:rPr>
        <w:t>Ի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 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Հ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Ա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Յ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Տ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Ը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 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Պ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Ա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Տ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Ր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Ա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Ս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Տ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Ե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Լ</w:t>
      </w:r>
      <w:r w:rsidR="00096865" w:rsidRPr="00490D05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490D05">
        <w:rPr>
          <w:rFonts w:ascii="GHEA Grapalat" w:hAnsi="GHEA Grapalat" w:cs="Arial"/>
          <w:b/>
          <w:szCs w:val="22"/>
          <w:lang w:val="es-ES"/>
        </w:rPr>
        <w:t>ՈՒ</w:t>
      </w:r>
    </w:p>
    <w:p w14:paraId="3489C643" w14:textId="77777777" w:rsidR="00096865" w:rsidRPr="00490D05" w:rsidRDefault="00096865" w:rsidP="00EF3662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14:paraId="2487BDA7" w14:textId="77777777" w:rsidR="00096865" w:rsidRPr="00490D05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490D05">
        <w:rPr>
          <w:rFonts w:ascii="GHEA Grapalat" w:hAnsi="GHEA Grapalat"/>
          <w:b/>
          <w:sz w:val="20"/>
          <w:lang w:val="af-ZA"/>
        </w:rPr>
        <w:t xml:space="preserve">1. </w:t>
      </w:r>
      <w:r w:rsidRPr="00490D05">
        <w:rPr>
          <w:rFonts w:ascii="GHEA Grapalat" w:hAnsi="GHEA Grapalat" w:cs="Arial"/>
          <w:b/>
          <w:sz w:val="20"/>
          <w:lang w:val="es-ES"/>
        </w:rPr>
        <w:t>ԸՆԴՀԱՆՈՒՐ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es-ES"/>
        </w:rPr>
        <w:t>ԴՐՈՒՅԹՆԵՐ</w:t>
      </w:r>
    </w:p>
    <w:p w14:paraId="068363D2" w14:textId="77777777" w:rsidR="00096865" w:rsidRPr="00490D05" w:rsidRDefault="00096865" w:rsidP="00EF3662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490D05">
        <w:rPr>
          <w:rFonts w:ascii="GHEA Grapalat" w:hAnsi="GHEA Grapalat"/>
          <w:szCs w:val="22"/>
          <w:lang w:val="af-ZA"/>
        </w:rPr>
        <w:t xml:space="preserve"> </w:t>
      </w:r>
    </w:p>
    <w:p w14:paraId="799932F2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1.1 </w:t>
      </w:r>
      <w:r w:rsidRPr="00490D05">
        <w:rPr>
          <w:rFonts w:ascii="GHEA Grapalat" w:hAnsi="GHEA Grapalat" w:cs="Arial"/>
          <w:sz w:val="20"/>
          <w:lang w:val="ru-RU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հրահանգը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նպատակ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ունի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օժանդակել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F4B86" w:rsidRPr="00490D05">
        <w:rPr>
          <w:rFonts w:ascii="GHEA Grapalat" w:hAnsi="GHEA Grapalat" w:cs="Arial"/>
          <w:sz w:val="20"/>
          <w:lang w:val="af-ZA"/>
        </w:rPr>
        <w:t>մ</w:t>
      </w:r>
      <w:r w:rsidRPr="00490D05">
        <w:rPr>
          <w:rFonts w:ascii="GHEA Grapalat" w:hAnsi="GHEA Grapalat" w:cs="Arial"/>
          <w:sz w:val="20"/>
          <w:lang w:val="ru-RU"/>
        </w:rPr>
        <w:t>ասնակիցներին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հայտը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պատրաստելիս</w:t>
      </w:r>
      <w:r w:rsidR="004D5671" w:rsidRPr="00490D05">
        <w:rPr>
          <w:rFonts w:ascii="GHEA Grapalat" w:hAnsi="GHEA Grapalat" w:cs="Arial"/>
          <w:sz w:val="20"/>
          <w:lang w:val="ru-RU"/>
        </w:rPr>
        <w:t>։</w:t>
      </w:r>
    </w:p>
    <w:p w14:paraId="05446EF2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1.2 </w:t>
      </w:r>
      <w:r w:rsidRPr="00490D05">
        <w:rPr>
          <w:rFonts w:ascii="GHEA Grapalat" w:hAnsi="GHEA Grapalat" w:cs="Arial"/>
          <w:sz w:val="20"/>
          <w:lang w:val="ru-RU"/>
        </w:rPr>
        <w:t>Նպատակահարմարության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դեպքում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0F4B86" w:rsidRPr="00490D05">
        <w:rPr>
          <w:rFonts w:ascii="GHEA Grapalat" w:hAnsi="GHEA Grapalat" w:cs="Arial"/>
          <w:sz w:val="20"/>
          <w:lang w:val="af-ZA"/>
        </w:rPr>
        <w:t>մ</w:t>
      </w:r>
      <w:r w:rsidRPr="00490D05">
        <w:rPr>
          <w:rFonts w:ascii="GHEA Grapalat" w:hAnsi="GHEA Grapalat" w:cs="Arial"/>
          <w:sz w:val="20"/>
          <w:lang w:val="ru-RU"/>
        </w:rPr>
        <w:t>ասնակիցը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պահանջվող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տեղեկությունները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կարող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է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ներկայացնել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սույն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հրահանգով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առաջարկվող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ձևերից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տարբերվող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ru-RU"/>
        </w:rPr>
        <w:t>այլ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ձևերով</w:t>
      </w:r>
      <w:r w:rsidRPr="00490D05">
        <w:rPr>
          <w:rFonts w:ascii="GHEA Grapalat" w:hAnsi="GHEA Grapalat" w:cs="Sylfaen"/>
          <w:sz w:val="20"/>
          <w:lang w:val="af-ZA"/>
        </w:rPr>
        <w:t xml:space="preserve">` </w:t>
      </w:r>
      <w:r w:rsidRPr="00490D05">
        <w:rPr>
          <w:rFonts w:ascii="GHEA Grapalat" w:hAnsi="GHEA Grapalat" w:cs="Arial"/>
          <w:sz w:val="20"/>
          <w:lang w:val="ru-RU"/>
        </w:rPr>
        <w:t>պահպանելով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պահանջվող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lang w:val="ru-RU"/>
        </w:rPr>
        <w:t>վավերապայմանները</w:t>
      </w:r>
      <w:r w:rsidR="004D5671" w:rsidRPr="00490D05">
        <w:rPr>
          <w:rFonts w:ascii="GHEA Grapalat" w:hAnsi="GHEA Grapalat" w:cs="Arial"/>
          <w:sz w:val="20"/>
          <w:lang w:val="ru-RU"/>
        </w:rPr>
        <w:t>։</w:t>
      </w:r>
    </w:p>
    <w:p w14:paraId="2D60E54D" w14:textId="77777777" w:rsidR="00096865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 xml:space="preserve">1.3 </w:t>
      </w:r>
      <w:r w:rsidRPr="00490D05">
        <w:rPr>
          <w:rFonts w:ascii="GHEA Grapalat" w:hAnsi="GHEA Grapalat" w:cs="Arial"/>
          <w:sz w:val="20"/>
          <w:lang w:val="ru-RU"/>
        </w:rPr>
        <w:t>Հայտերը</w:t>
      </w:r>
      <w:r w:rsidR="00AE679C" w:rsidRPr="00490D05">
        <w:rPr>
          <w:rFonts w:ascii="GHEA Grapalat" w:hAnsi="GHEA Grapalat" w:cs="Sylfaen"/>
          <w:sz w:val="20"/>
          <w:lang w:val="af-ZA"/>
        </w:rPr>
        <w:t>,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հայերենից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բացի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, </w:t>
      </w:r>
      <w:r w:rsidR="005D71EF" w:rsidRPr="00490D05">
        <w:rPr>
          <w:rFonts w:ascii="GHEA Grapalat" w:hAnsi="GHEA Grapalat" w:cs="Arial"/>
          <w:sz w:val="20"/>
          <w:lang w:val="ru-RU"/>
        </w:rPr>
        <w:t>կարող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են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ներկայացվել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նաև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անգլերեն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կամ</w:t>
      </w:r>
      <w:r w:rsidR="005D71E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490D05">
        <w:rPr>
          <w:rFonts w:ascii="GHEA Grapalat" w:hAnsi="GHEA Grapalat" w:cs="Arial"/>
          <w:sz w:val="20"/>
          <w:lang w:val="ru-RU"/>
        </w:rPr>
        <w:t>ռուսերեն</w:t>
      </w:r>
      <w:r w:rsidR="004D5671" w:rsidRPr="00490D05">
        <w:rPr>
          <w:rFonts w:ascii="GHEA Grapalat" w:hAnsi="GHEA Grapalat" w:cs="Arial"/>
          <w:sz w:val="20"/>
          <w:lang w:val="ru-RU"/>
        </w:rPr>
        <w:t>։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</w:p>
    <w:p w14:paraId="794974F7" w14:textId="77777777" w:rsidR="00096865" w:rsidRPr="00490D05" w:rsidRDefault="00096865" w:rsidP="00EF3662">
      <w:pPr>
        <w:jc w:val="center"/>
        <w:rPr>
          <w:rFonts w:ascii="GHEA Grapalat" w:hAnsi="GHEA Grapalat"/>
          <w:b/>
          <w:szCs w:val="22"/>
          <w:lang w:val="af-ZA"/>
        </w:rPr>
      </w:pPr>
    </w:p>
    <w:p w14:paraId="12191833" w14:textId="77777777" w:rsidR="00096865" w:rsidRPr="00490D05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490D05">
        <w:rPr>
          <w:rFonts w:ascii="GHEA Grapalat" w:hAnsi="GHEA Grapalat"/>
          <w:b/>
          <w:sz w:val="20"/>
          <w:lang w:val="af-ZA"/>
        </w:rPr>
        <w:t xml:space="preserve">2. </w:t>
      </w:r>
      <w:r w:rsidRPr="00490D05">
        <w:rPr>
          <w:rFonts w:ascii="GHEA Grapalat" w:hAnsi="GHEA Grapalat" w:cs="Arial"/>
          <w:b/>
          <w:sz w:val="20"/>
          <w:lang w:val="es-ES"/>
        </w:rPr>
        <w:t>ԸՆԹԱՑԱԿԱՐԳԻ</w:t>
      </w:r>
      <w:r w:rsidRPr="00490D05">
        <w:rPr>
          <w:rFonts w:ascii="GHEA Grapalat" w:hAnsi="GHEA Grapalat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es-ES"/>
        </w:rPr>
        <w:t>ՀԱՅՏԸ</w:t>
      </w:r>
    </w:p>
    <w:p w14:paraId="67C228BA" w14:textId="77777777" w:rsidR="00096865" w:rsidRPr="00490D05" w:rsidRDefault="00096865" w:rsidP="00EF3662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14:paraId="1EA15D5C" w14:textId="77777777" w:rsidR="0078387F" w:rsidRPr="00490D05" w:rsidRDefault="0078387F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Ընթացակարգին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="004F78EF" w:rsidRPr="00490D05">
        <w:rPr>
          <w:rFonts w:ascii="GHEA Grapalat" w:hAnsi="GHEA Grapalat" w:cs="Arial"/>
          <w:sz w:val="20"/>
          <w:szCs w:val="20"/>
        </w:rPr>
        <w:t>մ</w:t>
      </w:r>
      <w:r w:rsidRPr="00490D05">
        <w:rPr>
          <w:rFonts w:ascii="GHEA Grapalat" w:hAnsi="GHEA Grapalat" w:cs="Arial"/>
          <w:sz w:val="20"/>
          <w:szCs w:val="20"/>
          <w:lang w:val="hy-AM"/>
        </w:rPr>
        <w:t>ասնակիցը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="004F78EF" w:rsidRPr="00490D05">
        <w:rPr>
          <w:rFonts w:ascii="GHEA Grapalat" w:hAnsi="GHEA Grapalat" w:cs="Arial"/>
          <w:sz w:val="20"/>
          <w:szCs w:val="20"/>
        </w:rPr>
        <w:t>հ</w:t>
      </w:r>
      <w:r w:rsidR="001F6578" w:rsidRPr="00490D05">
        <w:rPr>
          <w:rFonts w:ascii="GHEA Grapalat" w:hAnsi="GHEA Grapalat" w:cs="Arial"/>
          <w:sz w:val="20"/>
          <w:szCs w:val="20"/>
        </w:rPr>
        <w:t>ամակարգի</w:t>
      </w:r>
      <w:r w:rsidR="001F6578" w:rsidRPr="00490D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միջոցով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հայտ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Հայտին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կցվում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հրավերով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փաստաթղթեր</w:t>
      </w:r>
      <w:r w:rsidRPr="00490D05">
        <w:rPr>
          <w:rFonts w:ascii="GHEA Grapalat" w:hAnsi="GHEA Grapalat" w:cs="Arial"/>
          <w:sz w:val="20"/>
          <w:szCs w:val="20"/>
          <w:lang w:val="es-ES"/>
        </w:rPr>
        <w:t>ը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es-ES"/>
        </w:rPr>
        <w:t>տեղեկությունները</w:t>
      </w:r>
      <w:r w:rsidRPr="00490D05">
        <w:rPr>
          <w:rFonts w:ascii="GHEA Grapalat" w:hAnsi="GHEA Grapalat"/>
          <w:sz w:val="20"/>
          <w:szCs w:val="20"/>
          <w:lang w:val="es-ES"/>
        </w:rPr>
        <w:t>):</w:t>
      </w:r>
    </w:p>
    <w:p w14:paraId="2F875A94" w14:textId="77777777" w:rsidR="002D5CF0" w:rsidRPr="00490D05" w:rsidRDefault="0078387F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490D05">
        <w:rPr>
          <w:rFonts w:ascii="GHEA Grapalat" w:hAnsi="GHEA Grapalat" w:cs="Arial"/>
          <w:sz w:val="20"/>
        </w:rPr>
        <w:t>Մասնակիցը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2240AB" w:rsidRPr="00490D05">
        <w:rPr>
          <w:rFonts w:ascii="GHEA Grapalat" w:hAnsi="GHEA Grapalat" w:cs="Arial"/>
          <w:sz w:val="20"/>
        </w:rPr>
        <w:t>հայտով</w:t>
      </w:r>
      <w:r w:rsidR="002240AB"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ներկայացնում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</w:rPr>
        <w:t>իր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</w:rPr>
        <w:t>կողմից</w:t>
      </w:r>
      <w:r w:rsidRPr="00490D05">
        <w:rPr>
          <w:rFonts w:ascii="GHEA Grapalat" w:hAnsi="GHEA Grapalat" w:cs="Sylfaen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</w:rPr>
        <w:t>հաստատված</w:t>
      </w:r>
      <w:r w:rsidRPr="00490D05">
        <w:rPr>
          <w:rFonts w:ascii="GHEA Grapalat" w:hAnsi="GHEA Grapalat" w:cs="Sylfaen"/>
          <w:sz w:val="20"/>
          <w:lang w:val="es-ES"/>
        </w:rPr>
        <w:t>`</w:t>
      </w:r>
    </w:p>
    <w:p w14:paraId="76AAB688" w14:textId="77777777" w:rsidR="002D5CF0" w:rsidRPr="00490D05" w:rsidRDefault="002D5CF0" w:rsidP="00EF3662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490D05">
        <w:rPr>
          <w:rFonts w:ascii="GHEA Grapalat" w:hAnsi="GHEA Grapalat"/>
          <w:b/>
          <w:sz w:val="20"/>
          <w:szCs w:val="20"/>
          <w:lang w:val="es-ES"/>
        </w:rPr>
        <w:t xml:space="preserve">1) </w:t>
      </w:r>
      <w:r w:rsidR="00A76C15" w:rsidRPr="00490D05">
        <w:rPr>
          <w:rFonts w:ascii="GHEA Grapalat" w:hAnsi="GHEA Grapalat"/>
          <w:b/>
          <w:sz w:val="20"/>
          <w:szCs w:val="20"/>
          <w:lang w:val="es-ES"/>
        </w:rPr>
        <w:t>«</w:t>
      </w:r>
      <w:r w:rsidRPr="00490D05">
        <w:rPr>
          <w:rFonts w:ascii="GHEA Grapalat" w:hAnsi="GHEA Grapalat" w:cs="Arial"/>
          <w:b/>
          <w:sz w:val="20"/>
          <w:szCs w:val="20"/>
          <w:lang w:val="es-ES"/>
        </w:rPr>
        <w:t>Պիտանելիության</w:t>
      </w:r>
      <w:r w:rsidRPr="00490D05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szCs w:val="20"/>
          <w:lang w:val="es-ES"/>
        </w:rPr>
        <w:t>չափորոշիչ</w:t>
      </w:r>
      <w:r w:rsidR="00A76C15" w:rsidRPr="00490D05">
        <w:rPr>
          <w:rFonts w:ascii="GHEA Grapalat" w:hAnsi="GHEA Grapalat"/>
          <w:b/>
          <w:sz w:val="20"/>
          <w:szCs w:val="20"/>
          <w:lang w:val="es-ES"/>
        </w:rPr>
        <w:t>»</w:t>
      </w:r>
      <w:r w:rsidRPr="00490D05">
        <w:rPr>
          <w:rFonts w:ascii="GHEA Grapalat" w:hAnsi="GHEA Grapalat"/>
          <w:b/>
          <w:sz w:val="20"/>
          <w:szCs w:val="20"/>
          <w:lang w:val="es-ES"/>
        </w:rPr>
        <w:t>.</w:t>
      </w:r>
    </w:p>
    <w:p w14:paraId="21556B83" w14:textId="77777777" w:rsidR="00323B47" w:rsidRPr="00490D05" w:rsidRDefault="00323B47" w:rsidP="00323B47">
      <w:pPr>
        <w:ind w:left="360" w:firstLine="207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es-ES"/>
        </w:rPr>
        <w:t xml:space="preserve">2.1 </w:t>
      </w:r>
      <w:r w:rsidRPr="00490D05">
        <w:rPr>
          <w:rFonts w:ascii="GHEA Grapalat" w:hAnsi="GHEA Grapalat" w:cs="Arial"/>
          <w:b/>
          <w:sz w:val="20"/>
          <w:lang w:val="ru-RU"/>
        </w:rPr>
        <w:t>ընթացակարգին</w:t>
      </w:r>
      <w:r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մասնակցելու</w:t>
      </w:r>
      <w:r w:rsidRPr="00490D05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դիմում</w:t>
      </w:r>
      <w:r w:rsidRPr="00490D05">
        <w:rPr>
          <w:rFonts w:ascii="GHEA Grapalat" w:hAnsi="GHEA Grapalat" w:cs="Sylfaen"/>
          <w:b/>
          <w:sz w:val="20"/>
          <w:lang w:val="es-ES"/>
        </w:rPr>
        <w:t>-</w:t>
      </w:r>
      <w:r w:rsidRPr="00490D05">
        <w:rPr>
          <w:rFonts w:ascii="GHEA Grapalat" w:hAnsi="GHEA Grapalat" w:cs="Arial"/>
          <w:b/>
          <w:sz w:val="20"/>
          <w:lang w:val="ru-RU"/>
        </w:rPr>
        <w:t>հայտարարություն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` </w:t>
      </w:r>
      <w:r w:rsidRPr="00490D05">
        <w:rPr>
          <w:rFonts w:ascii="GHEA Grapalat" w:hAnsi="GHEA Grapalat" w:cs="Arial"/>
          <w:b/>
          <w:sz w:val="20"/>
          <w:lang w:val="ru-RU"/>
        </w:rPr>
        <w:t>համաձայն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հավելված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N 1-</w:t>
      </w:r>
      <w:r w:rsidRPr="00490D05">
        <w:rPr>
          <w:rFonts w:ascii="GHEA Grapalat" w:hAnsi="GHEA Grapalat" w:cs="Arial"/>
          <w:b/>
          <w:sz w:val="20"/>
          <w:lang w:val="ru-RU"/>
        </w:rPr>
        <w:t>ի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` </w:t>
      </w:r>
      <w:r w:rsidRPr="00490D05">
        <w:rPr>
          <w:rFonts w:ascii="GHEA Grapalat" w:hAnsi="GHEA Grapalat" w:cs="Arial"/>
          <w:b/>
          <w:sz w:val="20"/>
          <w:lang w:val="ru-RU"/>
        </w:rPr>
        <w:t>Եթե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մասնակիցը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չի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հանդիսանում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ՀՀ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ռեզիդենտ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իրական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շահառուների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վերաբերյալ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հայտարարագիր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 (</w:t>
      </w:r>
      <w:r w:rsidRPr="00490D05">
        <w:rPr>
          <w:rFonts w:ascii="GHEA Grapalat" w:hAnsi="GHEA Grapalat" w:cs="Arial"/>
          <w:b/>
          <w:sz w:val="20"/>
          <w:lang w:val="ru-RU"/>
        </w:rPr>
        <w:t>Հավելված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1.2) </w:t>
      </w:r>
      <w:r w:rsidRPr="00490D05">
        <w:rPr>
          <w:rFonts w:ascii="GHEA Grapalat" w:hAnsi="GHEA Grapalat" w:cs="Arial"/>
          <w:b/>
          <w:sz w:val="20"/>
          <w:lang w:val="ru-RU"/>
        </w:rPr>
        <w:t>ըստ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b/>
          <w:sz w:val="20"/>
          <w:lang w:val="ru-RU"/>
        </w:rPr>
        <w:t>անհրաժեշտության</w:t>
      </w:r>
      <w:r w:rsidRPr="00490D05">
        <w:rPr>
          <w:rFonts w:ascii="GHEA Grapalat" w:hAnsi="GHEA Grapalat" w:cs="Sylfaen"/>
          <w:b/>
          <w:sz w:val="20"/>
          <w:lang w:val="es-ES"/>
        </w:rPr>
        <w:t xml:space="preserve"> (zip </w:t>
      </w:r>
      <w:r w:rsidRPr="00490D05">
        <w:rPr>
          <w:rFonts w:ascii="GHEA Grapalat" w:hAnsi="GHEA Grapalat" w:cs="Arial"/>
          <w:b/>
          <w:sz w:val="20"/>
          <w:lang w:val="ru-RU"/>
        </w:rPr>
        <w:t>ֆայլ</w:t>
      </w:r>
      <w:r w:rsidRPr="00490D05">
        <w:rPr>
          <w:rFonts w:ascii="GHEA Grapalat" w:hAnsi="GHEA Grapalat" w:cs="Sylfaen"/>
          <w:b/>
          <w:sz w:val="20"/>
          <w:lang w:val="es-ES"/>
        </w:rPr>
        <w:t>).</w:t>
      </w:r>
    </w:p>
    <w:p w14:paraId="6545C121" w14:textId="77777777" w:rsidR="00EF4630" w:rsidRPr="00490D05" w:rsidRDefault="00096865" w:rsidP="00EF463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490D05">
        <w:rPr>
          <w:rFonts w:ascii="GHEA Grapalat" w:hAnsi="GHEA Grapalat" w:cs="Sylfaen"/>
          <w:sz w:val="20"/>
          <w:lang w:val="af-ZA"/>
        </w:rPr>
        <w:t>2.</w:t>
      </w:r>
      <w:r w:rsidR="00180EE9" w:rsidRPr="00490D05">
        <w:rPr>
          <w:rFonts w:ascii="GHEA Grapalat" w:hAnsi="GHEA Grapalat" w:cs="Sylfaen"/>
          <w:sz w:val="20"/>
          <w:lang w:val="af-ZA"/>
        </w:rPr>
        <w:t>2</w:t>
      </w:r>
      <w:r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գործակալության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պայմանագրի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պատճենը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և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դրա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կողմ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հանդիսացող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անձի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տվյալները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պայմանագիրն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իրականացվելու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է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գործակալության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490D05">
        <w:rPr>
          <w:rFonts w:ascii="GHEA Grapalat" w:hAnsi="GHEA Grapalat" w:cs="Arial"/>
          <w:sz w:val="20"/>
          <w:szCs w:val="24"/>
          <w:lang w:val="hy-AM" w:eastAsia="en-US"/>
        </w:rPr>
        <w:t>միջոցով</w:t>
      </w:r>
      <w:r w:rsidR="00EF4630" w:rsidRPr="00490D05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14:paraId="400EFB2F" w14:textId="77777777" w:rsidR="00EF4630" w:rsidRPr="00490D05" w:rsidRDefault="00EF4630" w:rsidP="00505AD4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2.3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պայմանագիրը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եթե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մասնակիցները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գնման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ընթացակարգին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մասնակցում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են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համատեղ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գործունեության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կարգով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490D05">
        <w:rPr>
          <w:rFonts w:ascii="GHEA Grapalat" w:hAnsi="GHEA Grapalat" w:cs="Arial"/>
          <w:sz w:val="20"/>
          <w:szCs w:val="24"/>
          <w:lang w:val="hy-AM" w:eastAsia="en-US"/>
        </w:rPr>
        <w:t>կոնսորցիումով</w:t>
      </w:r>
      <w:r w:rsidRPr="00490D05">
        <w:rPr>
          <w:rFonts w:ascii="GHEA Grapalat" w:hAnsi="GHEA Grapalat" w:cs="Sylfaen"/>
          <w:sz w:val="20"/>
          <w:szCs w:val="24"/>
          <w:lang w:val="af-ZA" w:eastAsia="en-US"/>
        </w:rPr>
        <w:t>).</w:t>
      </w:r>
      <w:r w:rsidR="00AD12B1" w:rsidRPr="00490D05">
        <w:rPr>
          <w:rStyle w:val="FootnoteReference"/>
          <w:rFonts w:ascii="GHEA Grapalat" w:hAnsi="GHEA Grapalat" w:cs="Sylfaen"/>
          <w:sz w:val="20"/>
          <w:szCs w:val="24"/>
          <w:lang w:val="af-ZA" w:eastAsia="en-US"/>
        </w:rPr>
        <w:footnoteReference w:customMarkFollows="1" w:id="6"/>
        <w:t>15</w:t>
      </w:r>
    </w:p>
    <w:p w14:paraId="0F1A6D02" w14:textId="77777777" w:rsidR="00B83A57" w:rsidRPr="00490D05" w:rsidRDefault="00B83A57" w:rsidP="00B83A57">
      <w:pPr>
        <w:ind w:firstLine="567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af-ZA"/>
        </w:rPr>
        <w:t xml:space="preserve">2.4 </w:t>
      </w:r>
      <w:r w:rsidRPr="00490D05">
        <w:rPr>
          <w:rFonts w:ascii="GHEA Grapalat" w:hAnsi="GHEA Grapalat" w:cs="Arial"/>
          <w:b/>
          <w:sz w:val="20"/>
          <w:lang w:val="hy-AM"/>
        </w:rPr>
        <w:t>նախկինում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կատարված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նմանատիպ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պայմանագիր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/</w:t>
      </w:r>
      <w:r w:rsidRPr="00490D05">
        <w:rPr>
          <w:rFonts w:ascii="GHEA Grapalat" w:hAnsi="GHEA Grapalat" w:cs="Arial"/>
          <w:b/>
          <w:sz w:val="20"/>
          <w:lang w:val="hy-AM"/>
        </w:rPr>
        <w:t>սույն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հրավերի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2.4 </w:t>
      </w:r>
      <w:r w:rsidRPr="00490D05">
        <w:rPr>
          <w:rFonts w:ascii="GHEA Grapalat" w:hAnsi="GHEA Grapalat" w:cs="Arial"/>
          <w:b/>
          <w:sz w:val="20"/>
          <w:lang w:val="hy-AM"/>
        </w:rPr>
        <w:t>կետ</w:t>
      </w:r>
      <w:r w:rsidRPr="00490D05">
        <w:rPr>
          <w:rFonts w:ascii="GHEA Grapalat" w:hAnsi="GHEA Grapalat" w:cs="Sylfaen"/>
          <w:b/>
          <w:sz w:val="20"/>
          <w:lang w:val="hy-AM"/>
        </w:rPr>
        <w:t>/</w:t>
      </w:r>
    </w:p>
    <w:p w14:paraId="03D4B036" w14:textId="77777777" w:rsidR="00B83A57" w:rsidRPr="00490D05" w:rsidRDefault="00B83A57" w:rsidP="00B83A57">
      <w:pPr>
        <w:ind w:firstLine="567"/>
        <w:jc w:val="both"/>
        <w:rPr>
          <w:rFonts w:ascii="GHEA Grapalat" w:hAnsi="GHEA Grapalat"/>
          <w:b/>
          <w:sz w:val="20"/>
          <w:vertAlign w:val="superscript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2.5 </w:t>
      </w:r>
      <w:r w:rsidRPr="00490D05">
        <w:rPr>
          <w:rFonts w:ascii="GHEA Grapalat" w:hAnsi="GHEA Grapalat" w:cs="Arial"/>
          <w:b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ռեսուրսներ՝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հավելված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3</w:t>
      </w:r>
    </w:p>
    <w:p w14:paraId="06FD368B" w14:textId="77777777" w:rsidR="002C4DBF" w:rsidRPr="00490D05" w:rsidRDefault="00505AD4" w:rsidP="00EF3662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b/>
          <w:sz w:val="20"/>
          <w:szCs w:val="20"/>
          <w:lang w:val="es-ES"/>
        </w:rPr>
        <w:t>2</w:t>
      </w:r>
      <w:r w:rsidR="002C4DBF" w:rsidRPr="00490D05">
        <w:rPr>
          <w:rFonts w:ascii="GHEA Grapalat" w:hAnsi="GHEA Grapalat"/>
          <w:b/>
          <w:sz w:val="20"/>
          <w:szCs w:val="20"/>
          <w:lang w:val="es-ES"/>
        </w:rPr>
        <w:t xml:space="preserve">) </w:t>
      </w:r>
      <w:r w:rsidR="00FF3F8F" w:rsidRPr="00490D05">
        <w:rPr>
          <w:rFonts w:ascii="GHEA Grapalat" w:hAnsi="GHEA Grapalat"/>
          <w:b/>
          <w:sz w:val="20"/>
          <w:szCs w:val="20"/>
          <w:lang w:val="es-ES"/>
        </w:rPr>
        <w:t>«</w:t>
      </w:r>
      <w:r w:rsidR="002C4DBF" w:rsidRPr="00490D05">
        <w:rPr>
          <w:rFonts w:ascii="GHEA Grapalat" w:hAnsi="GHEA Grapalat" w:cs="Arial"/>
          <w:b/>
          <w:sz w:val="20"/>
          <w:szCs w:val="20"/>
          <w:lang w:val="es-ES"/>
        </w:rPr>
        <w:t>Ֆինանսական</w:t>
      </w:r>
      <w:r w:rsidR="00FF3F8F" w:rsidRPr="00490D05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FF3F8F" w:rsidRPr="00490D05">
        <w:rPr>
          <w:rFonts w:ascii="GHEA Grapalat" w:hAnsi="GHEA Grapalat" w:cs="Arial"/>
          <w:b/>
          <w:sz w:val="20"/>
          <w:szCs w:val="20"/>
          <w:lang w:val="es-ES"/>
        </w:rPr>
        <w:t>չափորոշիչ</w:t>
      </w:r>
      <w:r w:rsidR="00FF3F8F" w:rsidRPr="00490D05">
        <w:rPr>
          <w:rFonts w:ascii="GHEA Grapalat" w:hAnsi="GHEA Grapalat" w:cs="Franklin Gothic Medium Cond"/>
          <w:b/>
          <w:sz w:val="20"/>
          <w:szCs w:val="20"/>
          <w:lang w:val="es-ES"/>
        </w:rPr>
        <w:t>»</w:t>
      </w:r>
      <w:r w:rsidR="00FF3F8F" w:rsidRPr="00490D05">
        <w:rPr>
          <w:rFonts w:ascii="GHEA Grapalat" w:hAnsi="GHEA Grapalat" w:cs="Sylfaen"/>
          <w:sz w:val="20"/>
          <w:lang w:val="es-ES"/>
        </w:rPr>
        <w:t>.</w:t>
      </w:r>
    </w:p>
    <w:p w14:paraId="3B22296B" w14:textId="5D193722" w:rsidR="002E11D1" w:rsidRPr="00490D05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af-ZA"/>
        </w:rPr>
        <w:t>2.</w:t>
      </w:r>
      <w:r w:rsidR="00B83A57" w:rsidRPr="00490D05">
        <w:rPr>
          <w:rFonts w:ascii="GHEA Grapalat" w:hAnsi="GHEA Grapalat" w:cs="Sylfaen"/>
          <w:sz w:val="20"/>
          <w:lang w:val="hy-AM"/>
        </w:rPr>
        <w:t>6</w:t>
      </w:r>
      <w:r w:rsidR="00B56A92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գնային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առաջարկ</w:t>
      </w:r>
      <w:r w:rsidR="00294FFF" w:rsidRPr="00490D05">
        <w:rPr>
          <w:rFonts w:ascii="GHEA Grapalat" w:hAnsi="GHEA Grapalat" w:cs="Sylfaen"/>
          <w:sz w:val="20"/>
          <w:lang w:val="af-ZA"/>
        </w:rPr>
        <w:t xml:space="preserve">` </w:t>
      </w:r>
      <w:r w:rsidR="00294FFF" w:rsidRPr="00490D05">
        <w:rPr>
          <w:rFonts w:ascii="GHEA Grapalat" w:hAnsi="GHEA Grapalat" w:cs="Arial"/>
          <w:sz w:val="20"/>
          <w:lang w:val="hy-AM"/>
        </w:rPr>
        <w:t>համաձայն</w:t>
      </w:r>
      <w:r w:rsidR="00294FF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294FFF" w:rsidRPr="00490D05">
        <w:rPr>
          <w:rFonts w:ascii="GHEA Grapalat" w:hAnsi="GHEA Grapalat" w:cs="Arial"/>
          <w:sz w:val="20"/>
          <w:lang w:val="hy-AM"/>
        </w:rPr>
        <w:t>հավելված</w:t>
      </w:r>
      <w:r w:rsidR="00294FFF" w:rsidRPr="00490D05">
        <w:rPr>
          <w:rFonts w:ascii="GHEA Grapalat" w:hAnsi="GHEA Grapalat" w:cs="Sylfaen"/>
          <w:sz w:val="20"/>
          <w:lang w:val="af-ZA"/>
        </w:rPr>
        <w:t xml:space="preserve"> N </w:t>
      </w:r>
      <w:r w:rsidR="004D557A" w:rsidRPr="00490D05">
        <w:rPr>
          <w:rFonts w:ascii="GHEA Grapalat" w:hAnsi="GHEA Grapalat" w:cs="Sylfaen"/>
          <w:sz w:val="20"/>
          <w:lang w:val="af-ZA"/>
        </w:rPr>
        <w:t>2</w:t>
      </w:r>
      <w:r w:rsidR="00294FFF" w:rsidRPr="00490D05">
        <w:rPr>
          <w:rFonts w:ascii="GHEA Grapalat" w:hAnsi="GHEA Grapalat" w:cs="Sylfaen"/>
          <w:sz w:val="20"/>
          <w:lang w:val="af-ZA"/>
        </w:rPr>
        <w:t>-</w:t>
      </w:r>
      <w:r w:rsidR="00294FFF" w:rsidRPr="00490D05">
        <w:rPr>
          <w:rFonts w:ascii="GHEA Grapalat" w:hAnsi="GHEA Grapalat" w:cs="Arial"/>
          <w:sz w:val="20"/>
          <w:lang w:val="hy-AM"/>
        </w:rPr>
        <w:t>ի</w:t>
      </w:r>
      <w:r w:rsidR="00294FFF" w:rsidRPr="00490D05">
        <w:rPr>
          <w:rFonts w:ascii="GHEA Grapalat" w:hAnsi="GHEA Grapalat" w:cs="Sylfaen"/>
          <w:sz w:val="20"/>
          <w:lang w:val="af-ZA"/>
        </w:rPr>
        <w:t xml:space="preserve">: </w:t>
      </w:r>
      <w:r w:rsidR="00294FFF" w:rsidRPr="00490D05">
        <w:rPr>
          <w:rFonts w:ascii="GHEA Grapalat" w:hAnsi="GHEA Grapalat" w:cs="Arial"/>
          <w:sz w:val="20"/>
          <w:lang w:val="af-ZA"/>
        </w:rPr>
        <w:t>Գնային</w:t>
      </w:r>
      <w:r w:rsidR="00294FFF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294FFF" w:rsidRPr="00490D05">
        <w:rPr>
          <w:rFonts w:ascii="GHEA Grapalat" w:hAnsi="GHEA Grapalat" w:cs="Arial"/>
          <w:sz w:val="20"/>
          <w:lang w:val="af-ZA"/>
        </w:rPr>
        <w:t>առաջարկը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ներկայացվում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է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72A00" w:rsidRPr="00490D05">
        <w:rPr>
          <w:rFonts w:ascii="GHEA Grapalat" w:hAnsi="GHEA Grapalat" w:cs="Arial"/>
          <w:sz w:val="20"/>
          <w:lang w:val="hy-AM"/>
        </w:rPr>
        <w:t>արժեք</w:t>
      </w:r>
      <w:r w:rsidR="00C72A00" w:rsidRPr="00490D05">
        <w:rPr>
          <w:rFonts w:ascii="GHEA Grapalat" w:hAnsi="GHEA Grapalat" w:cs="Sylfaen"/>
          <w:sz w:val="20"/>
          <w:lang w:val="hy-AM"/>
        </w:rPr>
        <w:t xml:space="preserve"> (</w:t>
      </w:r>
      <w:r w:rsidR="00C72A00" w:rsidRPr="00490D05">
        <w:rPr>
          <w:rFonts w:ascii="GHEA Grapalat" w:hAnsi="GHEA Grapalat" w:cs="Arial"/>
          <w:sz w:val="20"/>
          <w:lang w:val="hy-AM"/>
        </w:rPr>
        <w:t>ինքնարժեքի</w:t>
      </w:r>
      <w:r w:rsidR="00C72A00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72A00" w:rsidRPr="00490D05">
        <w:rPr>
          <w:rFonts w:ascii="GHEA Grapalat" w:hAnsi="GHEA Grapalat" w:cs="Arial"/>
          <w:sz w:val="20"/>
          <w:lang w:val="hy-AM"/>
        </w:rPr>
        <w:t>և</w:t>
      </w:r>
      <w:r w:rsidR="00C72A00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72A00" w:rsidRPr="00490D05">
        <w:rPr>
          <w:rFonts w:ascii="GHEA Grapalat" w:hAnsi="GHEA Grapalat" w:cs="Arial"/>
          <w:sz w:val="20"/>
          <w:lang w:val="hy-AM"/>
        </w:rPr>
        <w:t>կանխատեսվող</w:t>
      </w:r>
      <w:r w:rsidR="00C72A00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72A00" w:rsidRPr="00490D05">
        <w:rPr>
          <w:rFonts w:ascii="GHEA Grapalat" w:hAnsi="GHEA Grapalat" w:cs="Arial"/>
          <w:sz w:val="20"/>
          <w:lang w:val="hy-AM"/>
        </w:rPr>
        <w:t>շահույթի</w:t>
      </w:r>
      <w:r w:rsidR="00C72A00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C72A00" w:rsidRPr="00490D05">
        <w:rPr>
          <w:rFonts w:ascii="GHEA Grapalat" w:hAnsi="GHEA Grapalat" w:cs="Arial"/>
          <w:sz w:val="20"/>
          <w:lang w:val="hy-AM"/>
        </w:rPr>
        <w:t>հանրագումարը</w:t>
      </w:r>
      <w:r w:rsidR="00C72A00" w:rsidRPr="00490D05">
        <w:rPr>
          <w:rFonts w:ascii="GHEA Grapalat" w:hAnsi="GHEA Grapalat" w:cs="Sylfaen"/>
          <w:sz w:val="20"/>
          <w:lang w:val="hy-AM"/>
        </w:rPr>
        <w:t xml:space="preserve">) </w:t>
      </w:r>
      <w:r w:rsidR="00E67BA7" w:rsidRPr="00490D05">
        <w:rPr>
          <w:rFonts w:ascii="GHEA Grapalat" w:hAnsi="GHEA Grapalat" w:cs="Arial"/>
          <w:sz w:val="20"/>
          <w:lang w:val="hy-AM"/>
        </w:rPr>
        <w:t>և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ավելացված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արժեքի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հարկ</w:t>
      </w:r>
      <w:r w:rsidR="00E67BA7" w:rsidRPr="00490D05" w:rsidDel="001A1F5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ընդհանրական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բաղադրիչներից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բաղկացած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հաշվարկի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ձևով։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C72A00" w:rsidRPr="00490D05">
        <w:rPr>
          <w:rFonts w:ascii="GHEA Grapalat" w:hAnsi="GHEA Grapalat" w:cs="Arial"/>
          <w:sz w:val="20"/>
          <w:lang w:val="hy-AM"/>
        </w:rPr>
        <w:t>Արժեքի</w:t>
      </w:r>
      <w:r w:rsidR="00C72A00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բաղադրիչների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հաշվարկ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` </w:t>
      </w:r>
      <w:r w:rsidR="00E67BA7" w:rsidRPr="00490D05">
        <w:rPr>
          <w:rFonts w:ascii="GHEA Grapalat" w:hAnsi="GHEA Grapalat" w:cs="Arial"/>
          <w:sz w:val="20"/>
          <w:lang w:val="hy-AM"/>
        </w:rPr>
        <w:t>բացվածք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կամ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այլ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մանրամասներ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չեն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պահանջվում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և</w:t>
      </w:r>
      <w:r w:rsidR="00E67BA7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490D05">
        <w:rPr>
          <w:rFonts w:ascii="GHEA Grapalat" w:hAnsi="GHEA Grapalat" w:cs="Arial"/>
          <w:sz w:val="20"/>
          <w:lang w:val="hy-AM"/>
        </w:rPr>
        <w:t>ներկայացվում</w:t>
      </w:r>
      <w:r w:rsidR="00AD2FAF" w:rsidRPr="00490D05">
        <w:rPr>
          <w:rFonts w:ascii="GHEA Grapalat" w:hAnsi="GHEA Grapalat" w:cs="Sylfaen"/>
          <w:sz w:val="20"/>
          <w:lang w:val="af-ZA"/>
        </w:rPr>
        <w:t>:</w:t>
      </w:r>
    </w:p>
    <w:p w14:paraId="289BCD2E" w14:textId="31AA366C" w:rsidR="00A67EAC" w:rsidRPr="00490D05" w:rsidRDefault="00B83A57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hy-AM"/>
        </w:rPr>
        <w:t>2.7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af-ZA"/>
        </w:rPr>
        <w:t>Սույն</w:t>
      </w:r>
      <w:r w:rsidR="003946B4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hy-AM"/>
        </w:rPr>
        <w:t>հրավերով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hy-AM"/>
        </w:rPr>
        <w:t>նախատեսված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` </w:t>
      </w:r>
      <w:r w:rsidR="00EE0EB3" w:rsidRPr="00490D05">
        <w:rPr>
          <w:rFonts w:ascii="GHEA Grapalat" w:hAnsi="GHEA Grapalat" w:cs="Arial"/>
          <w:sz w:val="20"/>
          <w:lang w:val="es-ES"/>
        </w:rPr>
        <w:t>մ</w:t>
      </w:r>
      <w:r w:rsidR="003946B4" w:rsidRPr="00490D05">
        <w:rPr>
          <w:rFonts w:ascii="GHEA Grapalat" w:hAnsi="GHEA Grapalat" w:cs="Arial"/>
          <w:sz w:val="20"/>
          <w:lang w:val="hy-AM"/>
        </w:rPr>
        <w:t>ասնակցի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կազմված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փաստաթղթերը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ստորագրում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է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դրանք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ներկայացնող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անձը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կամ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վերջինիս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լիազորված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անձը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(</w:t>
      </w:r>
      <w:r w:rsidR="003946B4" w:rsidRPr="00490D05">
        <w:rPr>
          <w:rFonts w:ascii="GHEA Grapalat" w:hAnsi="GHEA Grapalat" w:cs="Arial"/>
          <w:sz w:val="20"/>
          <w:lang w:val="ru-RU"/>
        </w:rPr>
        <w:t>այսուհետ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` </w:t>
      </w:r>
      <w:r w:rsidR="003946B4" w:rsidRPr="00490D05">
        <w:rPr>
          <w:rFonts w:ascii="GHEA Grapalat" w:hAnsi="GHEA Grapalat" w:cs="Arial"/>
          <w:sz w:val="20"/>
          <w:lang w:val="ru-RU"/>
        </w:rPr>
        <w:t>գործակալ</w:t>
      </w:r>
      <w:r w:rsidR="003946B4" w:rsidRPr="00490D05">
        <w:rPr>
          <w:rFonts w:ascii="GHEA Grapalat" w:hAnsi="GHEA Grapalat" w:cs="Sylfaen"/>
          <w:sz w:val="20"/>
          <w:lang w:val="es-ES"/>
        </w:rPr>
        <w:t>)</w:t>
      </w:r>
      <w:r w:rsidR="003946B4" w:rsidRPr="00490D05">
        <w:rPr>
          <w:rFonts w:ascii="GHEA Grapalat" w:hAnsi="GHEA Grapalat" w:cs="Arial"/>
          <w:sz w:val="20"/>
          <w:lang w:val="ru-RU"/>
        </w:rPr>
        <w:t>։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Եթե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հայտը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ներկայացնում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է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գործակալը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, </w:t>
      </w:r>
      <w:r w:rsidR="003946B4" w:rsidRPr="00490D05">
        <w:rPr>
          <w:rFonts w:ascii="GHEA Grapalat" w:hAnsi="GHEA Grapalat" w:cs="Arial"/>
          <w:sz w:val="20"/>
          <w:lang w:val="ru-RU"/>
        </w:rPr>
        <w:t>ապա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հայտով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ներկայացվում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է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վերջինիս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այդ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լիազորությունը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վերապահված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լինելու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մասին</w:t>
      </w:r>
      <w:r w:rsidR="003946B4" w:rsidRPr="00490D05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490D05">
        <w:rPr>
          <w:rFonts w:ascii="GHEA Grapalat" w:hAnsi="GHEA Grapalat" w:cs="Arial"/>
          <w:sz w:val="20"/>
          <w:lang w:val="ru-RU"/>
        </w:rPr>
        <w:t>փաստաթուղթ։</w:t>
      </w:r>
    </w:p>
    <w:p w14:paraId="7C1B3958" w14:textId="7E7E920F" w:rsidR="00A67EAC" w:rsidRPr="00490D05" w:rsidRDefault="00B83A57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90D05">
        <w:rPr>
          <w:rFonts w:ascii="GHEA Grapalat" w:hAnsi="GHEA Grapalat" w:cs="Sylfaen"/>
          <w:sz w:val="20"/>
          <w:lang w:val="hy-AM"/>
        </w:rPr>
        <w:t>2.8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Հայտում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ներառվող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բնօրինակ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փաստաթղթերի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փոխարեն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կարող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են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ներկայացվել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դրանց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նոտարական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կարգով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վավերացված</w:t>
      </w:r>
      <w:r w:rsidR="00A67EAC" w:rsidRPr="00490D05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490D05">
        <w:rPr>
          <w:rFonts w:ascii="GHEA Grapalat" w:hAnsi="GHEA Grapalat" w:cs="Arial"/>
          <w:sz w:val="20"/>
          <w:lang w:val="ru-RU"/>
        </w:rPr>
        <w:t>օրինակները։</w:t>
      </w:r>
    </w:p>
    <w:p w14:paraId="3B73EACB" w14:textId="77777777" w:rsidR="00460CA5" w:rsidRPr="00490D05" w:rsidRDefault="00460CA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14:paraId="6903311B" w14:textId="77777777" w:rsidR="00E74BF6" w:rsidRPr="00490D05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3A7FBDF6" w14:textId="77777777" w:rsidR="00E74BF6" w:rsidRPr="00490D05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51A76873" w14:textId="77777777" w:rsidR="00E74BF6" w:rsidRPr="00490D05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E5ED4B4" w14:textId="77777777" w:rsidR="00E74BF6" w:rsidRPr="00490D05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3712B776" w14:textId="77777777" w:rsidR="00B2572B" w:rsidRPr="00490D05" w:rsidRDefault="001B50B6" w:rsidP="00EF3662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r w:rsidRPr="00490D05">
        <w:rPr>
          <w:rFonts w:ascii="GHEA Grapalat" w:hAnsi="GHEA Grapalat" w:cs="Sylfaen"/>
          <w:b/>
          <w:sz w:val="20"/>
          <w:lang w:val="es-ES"/>
        </w:rPr>
        <w:br w:type="page"/>
      </w:r>
      <w:r w:rsidR="00B2572B" w:rsidRPr="00490D05">
        <w:rPr>
          <w:rFonts w:ascii="GHEA Grapalat" w:hAnsi="GHEA Grapalat" w:cs="Arial"/>
          <w:b/>
          <w:sz w:val="20"/>
          <w:lang w:val="es-ES"/>
        </w:rPr>
        <w:lastRenderedPageBreak/>
        <w:t>Հավելված  N 1</w:t>
      </w:r>
    </w:p>
    <w:p w14:paraId="6414FAF0" w14:textId="001423A4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490D05">
        <w:rPr>
          <w:rFonts w:ascii="GHEA Grapalat" w:hAnsi="GHEA Grapalat"/>
          <w:sz w:val="24"/>
          <w:szCs w:val="24"/>
          <w:lang w:val="af-ZA"/>
        </w:rPr>
        <w:t>«</w:t>
      </w:r>
      <w:r w:rsidR="00B83A57" w:rsidRPr="00490D05">
        <w:rPr>
          <w:rFonts w:ascii="GHEA Grapalat" w:hAnsi="GHEA Grapalat" w:cs="Sylfaen"/>
          <w:b/>
          <w:lang w:val="es-ES"/>
        </w:rPr>
        <w:t xml:space="preserve"> 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Pr="00490D05">
        <w:rPr>
          <w:rFonts w:ascii="GHEA Grapalat" w:hAnsi="GHEA Grapalat"/>
          <w:sz w:val="24"/>
          <w:szCs w:val="24"/>
          <w:lang w:val="af-ZA"/>
        </w:rPr>
        <w:t>»</w:t>
      </w:r>
      <w:r w:rsidRPr="00490D05">
        <w:rPr>
          <w:rFonts w:ascii="GHEA Grapalat" w:hAnsi="GHEA Grapalat" w:cs="Sylfaen"/>
          <w:b/>
          <w:lang w:val="es-ES"/>
        </w:rPr>
        <w:t>*</w:t>
      </w:r>
      <w:r w:rsidRPr="00490D05">
        <w:rPr>
          <w:rFonts w:ascii="GHEA Grapalat" w:hAnsi="GHEA Grapalat"/>
          <w:b/>
          <w:lang w:val="es-ES"/>
        </w:rPr>
        <w:t xml:space="preserve">  </w:t>
      </w:r>
      <w:r w:rsidRPr="00490D05">
        <w:rPr>
          <w:rFonts w:ascii="GHEA Grapalat" w:hAnsi="GHEA Grapalat" w:cs="Arial"/>
          <w:b/>
          <w:lang w:val="es-ES"/>
        </w:rPr>
        <w:t>ծածկագրով</w:t>
      </w:r>
    </w:p>
    <w:p w14:paraId="13EBB78F" w14:textId="2AC2D1F8" w:rsidR="00B2572B" w:rsidRPr="00490D05" w:rsidRDefault="00B912E9" w:rsidP="00EF366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gramStart"/>
      <w:r w:rsidRPr="00490D05">
        <w:rPr>
          <w:rFonts w:ascii="GHEA Grapalat" w:hAnsi="GHEA Grapalat" w:cs="Arial"/>
          <w:b/>
          <w:lang w:val="es-ES"/>
        </w:rPr>
        <w:t>հրատապ</w:t>
      </w:r>
      <w:proofErr w:type="gramEnd"/>
      <w:r w:rsidRPr="00490D05">
        <w:rPr>
          <w:rFonts w:ascii="GHEA Grapalat" w:hAnsi="GHEA Grapalat" w:cs="Sylfaen"/>
          <w:b/>
          <w:lang w:val="es-ES"/>
        </w:rPr>
        <w:t xml:space="preserve"> </w:t>
      </w:r>
      <w:r w:rsidRPr="00490D05">
        <w:rPr>
          <w:rFonts w:ascii="GHEA Grapalat" w:hAnsi="GHEA Grapalat" w:cs="Arial"/>
          <w:b/>
          <w:lang w:val="es-ES"/>
        </w:rPr>
        <w:t>բաց</w:t>
      </w:r>
      <w:r w:rsidRPr="00490D05">
        <w:rPr>
          <w:rFonts w:ascii="GHEA Grapalat" w:hAnsi="GHEA Grapalat" w:cs="Sylfaen"/>
          <w:b/>
          <w:lang w:val="es-ES"/>
        </w:rPr>
        <w:t xml:space="preserve"> </w:t>
      </w:r>
      <w:r w:rsidRPr="00490D05">
        <w:rPr>
          <w:rFonts w:ascii="GHEA Grapalat" w:hAnsi="GHEA Grapalat" w:cs="Arial"/>
          <w:b/>
          <w:lang w:val="es-ES"/>
        </w:rPr>
        <w:t>մրցույթ</w:t>
      </w:r>
      <w:r w:rsidR="00B2572B" w:rsidRPr="00490D05">
        <w:rPr>
          <w:rFonts w:ascii="GHEA Grapalat" w:hAnsi="GHEA Grapalat" w:cs="Arial"/>
          <w:b/>
          <w:lang w:val="es-ES"/>
        </w:rPr>
        <w:t>ի հրավերի</w:t>
      </w:r>
    </w:p>
    <w:p w14:paraId="54EDB1C7" w14:textId="77777777" w:rsidR="00B2572B" w:rsidRPr="00490D05" w:rsidRDefault="00B2572B" w:rsidP="00EF3662">
      <w:pPr>
        <w:jc w:val="center"/>
        <w:rPr>
          <w:rFonts w:ascii="GHEA Grapalat" w:hAnsi="GHEA Grapalat" w:cs="Sylfaen"/>
          <w:b/>
          <w:lang w:val="es-ES"/>
        </w:rPr>
      </w:pPr>
    </w:p>
    <w:p w14:paraId="3DCA0E69" w14:textId="77777777" w:rsidR="00B2572B" w:rsidRPr="00490D05" w:rsidRDefault="00B2572B" w:rsidP="00EF3662">
      <w:pPr>
        <w:jc w:val="center"/>
        <w:rPr>
          <w:rFonts w:ascii="GHEA Grapalat" w:hAnsi="GHEA Grapalat" w:cs="Arial"/>
          <w:b/>
          <w:lang w:val="es-ES"/>
        </w:rPr>
      </w:pPr>
      <w:r w:rsidRPr="00490D05">
        <w:rPr>
          <w:rFonts w:ascii="GHEA Grapalat" w:hAnsi="GHEA Grapalat" w:cs="Arial"/>
          <w:b/>
          <w:lang w:val="es-ES"/>
        </w:rPr>
        <w:t>ԴԻՄՈՒՄ</w:t>
      </w:r>
      <w:r w:rsidR="006C3873" w:rsidRPr="00490D05">
        <w:rPr>
          <w:rFonts w:ascii="GHEA Grapalat" w:hAnsi="GHEA Grapalat" w:cs="Arial"/>
          <w:b/>
          <w:lang w:val="es-ES"/>
        </w:rPr>
        <w:t>ՀԱՅՏԱՐԱՐՈՒԹՅՈՒՆ</w:t>
      </w:r>
      <w:r w:rsidRPr="00490D05">
        <w:rPr>
          <w:rFonts w:ascii="GHEA Grapalat" w:hAnsi="GHEA Grapalat" w:cs="Sylfaen"/>
          <w:b/>
          <w:lang w:val="es-ES"/>
        </w:rPr>
        <w:t>*</w:t>
      </w:r>
    </w:p>
    <w:p w14:paraId="0B97BA4C" w14:textId="3B67BCA8" w:rsidR="00B2572B" w:rsidRPr="00490D05" w:rsidRDefault="00B912E9" w:rsidP="00EF3662">
      <w:pPr>
        <w:pStyle w:val="Heading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proofErr w:type="gramStart"/>
      <w:r w:rsidRPr="00490D05">
        <w:rPr>
          <w:rFonts w:ascii="GHEA Grapalat" w:hAnsi="GHEA Grapalat" w:cs="Arial"/>
          <w:color w:val="auto"/>
          <w:sz w:val="24"/>
          <w:szCs w:val="24"/>
          <w:lang w:val="es-ES"/>
        </w:rPr>
        <w:t>հրատապ</w:t>
      </w:r>
      <w:proofErr w:type="gramEnd"/>
      <w:r w:rsidRPr="00490D0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color w:val="auto"/>
          <w:sz w:val="24"/>
          <w:szCs w:val="24"/>
          <w:lang w:val="es-ES"/>
        </w:rPr>
        <w:t>բաց</w:t>
      </w:r>
      <w:r w:rsidRPr="00490D0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490D05">
        <w:rPr>
          <w:rFonts w:ascii="GHEA Grapalat" w:hAnsi="GHEA Grapalat" w:cs="Arial"/>
          <w:color w:val="auto"/>
          <w:sz w:val="24"/>
          <w:szCs w:val="24"/>
          <w:lang w:val="es-ES"/>
        </w:rPr>
        <w:t>մրցույթ</w:t>
      </w:r>
      <w:r w:rsidR="00B2572B" w:rsidRPr="00490D05">
        <w:rPr>
          <w:rFonts w:ascii="GHEA Grapalat" w:hAnsi="GHEA Grapalat" w:cs="Arial"/>
          <w:color w:val="auto"/>
          <w:sz w:val="24"/>
          <w:szCs w:val="24"/>
          <w:lang w:val="es-ES"/>
        </w:rPr>
        <w:t>ին</w:t>
      </w:r>
      <w:r w:rsidR="00B2572B" w:rsidRPr="00490D0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="00B2572B" w:rsidRPr="00490D0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մասնակցելու  </w:t>
      </w:r>
    </w:p>
    <w:p w14:paraId="56D2BB84" w14:textId="77777777" w:rsidR="00B2572B" w:rsidRPr="00490D05" w:rsidRDefault="00B2572B" w:rsidP="00EF3662">
      <w:pPr>
        <w:rPr>
          <w:rFonts w:ascii="GHEA Grapalat" w:hAnsi="GHEA Grapalat"/>
          <w:lang w:val="es-ES" w:eastAsia="ru-RU"/>
        </w:rPr>
      </w:pPr>
    </w:p>
    <w:p w14:paraId="6D70A2D9" w14:textId="77777777" w:rsidR="00B2572B" w:rsidRPr="00490D05" w:rsidRDefault="00B2572B" w:rsidP="00EF366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490D0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490D05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հայտնում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է, որ ցանկություն ունի մասնակցել</w:t>
      </w:r>
    </w:p>
    <w:p w14:paraId="15244E41" w14:textId="77777777" w:rsidR="00B2572B" w:rsidRPr="00490D05" w:rsidRDefault="00B2572B" w:rsidP="00EF3662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490D05">
        <w:rPr>
          <w:rFonts w:ascii="GHEA Grapalat" w:hAnsi="GHEA Grapalat"/>
          <w:vertAlign w:val="superscript"/>
          <w:lang w:val="es-ES"/>
        </w:rPr>
        <w:t xml:space="preserve">               </w:t>
      </w:r>
      <w:r w:rsidRPr="00490D05">
        <w:rPr>
          <w:rFonts w:ascii="GHEA Grapalat" w:hAnsi="GHEA Grapalat"/>
          <w:lang w:val="es-ES"/>
        </w:rPr>
        <w:t xml:space="preserve"> 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մասնակցի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անվանումը </w:t>
      </w:r>
    </w:p>
    <w:p w14:paraId="2CDACAFD" w14:textId="0C70BDC0" w:rsidR="00B2572B" w:rsidRPr="00490D05" w:rsidRDefault="00B2572B" w:rsidP="00EF3662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lang w:val="es-ES"/>
        </w:rPr>
        <w:t>-</w:t>
      </w:r>
      <w:r w:rsidRPr="00490D05">
        <w:rPr>
          <w:rFonts w:ascii="GHEA Grapalat" w:hAnsi="GHEA Grapalat" w:cs="Arial"/>
          <w:sz w:val="20"/>
          <w:szCs w:val="20"/>
          <w:lang w:val="es-ES"/>
        </w:rPr>
        <w:t>ի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կողմից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490D05">
        <w:rPr>
          <w:rFonts w:ascii="GHEA Grapalat" w:hAnsi="GHEA Grapalat"/>
          <w:lang w:val="es-ES"/>
        </w:rPr>
        <w:t>«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Pr="00490D05">
        <w:rPr>
          <w:rFonts w:ascii="GHEA Grapalat" w:hAnsi="GHEA Grapalat"/>
          <w:lang w:val="es-ES"/>
        </w:rPr>
        <w:t>»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ծածկագրով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հայտարարված</w:t>
      </w:r>
    </w:p>
    <w:p w14:paraId="60AA084D" w14:textId="77777777" w:rsidR="00B2572B" w:rsidRPr="00490D05" w:rsidRDefault="00B2572B" w:rsidP="00EF3662">
      <w:pPr>
        <w:jc w:val="both"/>
        <w:rPr>
          <w:rFonts w:ascii="GHEA Grapalat" w:hAnsi="GHEA Grapalat" w:cs="Sylfaen"/>
          <w:vertAlign w:val="superscript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t xml:space="preserve">                       </w:t>
      </w:r>
      <w:proofErr w:type="gramStart"/>
      <w:r w:rsidR="00476A47" w:rsidRPr="00490D05">
        <w:rPr>
          <w:rFonts w:ascii="GHEA Grapalat" w:hAnsi="GHEA Grapalat" w:cs="Arial"/>
          <w:vertAlign w:val="superscript"/>
          <w:lang w:val="es-ES"/>
        </w:rPr>
        <w:t>պ</w:t>
      </w:r>
      <w:r w:rsidRPr="00490D05">
        <w:rPr>
          <w:rFonts w:ascii="GHEA Grapalat" w:hAnsi="GHEA Grapalat" w:cs="Arial"/>
          <w:vertAlign w:val="superscript"/>
          <w:lang w:val="es-ES"/>
        </w:rPr>
        <w:t>ատվիրատուի</w:t>
      </w:r>
      <w:proofErr w:type="gramEnd"/>
      <w:r w:rsidRPr="00490D0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490D05">
        <w:rPr>
          <w:rFonts w:ascii="GHEA Grapalat" w:hAnsi="GHEA Grapalat" w:cs="Arial"/>
          <w:vertAlign w:val="superscript"/>
          <w:lang w:val="es-ES"/>
        </w:rPr>
        <w:t>անվանումը</w:t>
      </w:r>
    </w:p>
    <w:p w14:paraId="760D5B3E" w14:textId="1B2C862B" w:rsidR="00B2572B" w:rsidRPr="00490D05" w:rsidRDefault="00B912E9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հրատապ</w:t>
      </w:r>
      <w:proofErr w:type="gramEnd"/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բաց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մրցույթ</w:t>
      </w:r>
      <w:r w:rsidR="00B2572B" w:rsidRPr="00490D05">
        <w:rPr>
          <w:rFonts w:ascii="GHEA Grapalat" w:hAnsi="GHEA Grapalat" w:cs="Arial"/>
          <w:sz w:val="20"/>
          <w:szCs w:val="20"/>
          <w:lang w:val="es-ES"/>
        </w:rPr>
        <w:t>ի</w:t>
      </w:r>
      <w:r w:rsidR="00B2572B" w:rsidRPr="00490D05">
        <w:rPr>
          <w:rFonts w:ascii="GHEA Grapalat" w:hAnsi="GHEA Grapalat" w:cs="Arial"/>
          <w:sz w:val="16"/>
          <w:szCs w:val="16"/>
          <w:lang w:val="es-ES"/>
        </w:rPr>
        <w:t xml:space="preserve"> </w:t>
      </w:r>
      <w:r w:rsidR="00B2572B" w:rsidRPr="00490D05">
        <w:rPr>
          <w:rFonts w:ascii="GHEA Grapalat" w:hAnsi="GHEA Grapalat"/>
          <w:u w:val="single"/>
          <w:lang w:val="es-ES"/>
        </w:rPr>
        <w:tab/>
        <w:t xml:space="preserve">    </w:t>
      </w:r>
      <w:r w:rsidR="00B2572B" w:rsidRPr="00490D05">
        <w:rPr>
          <w:rFonts w:ascii="GHEA Grapalat" w:hAnsi="GHEA Grapalat"/>
          <w:u w:val="single"/>
          <w:lang w:val="es-ES"/>
        </w:rPr>
        <w:tab/>
      </w:r>
      <w:r w:rsidR="00B2572B" w:rsidRPr="00490D05">
        <w:rPr>
          <w:rFonts w:ascii="GHEA Grapalat" w:hAnsi="GHEA Grapalat"/>
          <w:u w:val="single"/>
          <w:lang w:val="es-ES"/>
        </w:rPr>
        <w:tab/>
      </w:r>
      <w:r w:rsidR="00B2572B" w:rsidRPr="00490D05">
        <w:rPr>
          <w:rFonts w:ascii="GHEA Grapalat" w:hAnsi="GHEA Grapalat"/>
          <w:u w:val="single"/>
          <w:lang w:val="es-ES"/>
        </w:rPr>
        <w:tab/>
      </w:r>
      <w:r w:rsidR="00B2572B" w:rsidRPr="00490D05">
        <w:rPr>
          <w:rFonts w:ascii="GHEA Grapalat" w:hAnsi="GHEA Grapalat"/>
          <w:u w:val="single"/>
          <w:lang w:val="es-ES"/>
        </w:rPr>
        <w:tab/>
      </w:r>
      <w:r w:rsidR="00B2572B" w:rsidRPr="00490D05">
        <w:rPr>
          <w:rFonts w:ascii="GHEA Grapalat" w:hAnsi="GHEA Grapalat"/>
          <w:u w:val="single"/>
          <w:lang w:val="es-ES"/>
        </w:rPr>
        <w:tab/>
        <w:t xml:space="preserve">     </w:t>
      </w:r>
      <w:r w:rsidR="00B2572B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2572B" w:rsidRPr="00490D05">
        <w:rPr>
          <w:rFonts w:ascii="GHEA Grapalat" w:hAnsi="GHEA Grapalat" w:cs="Arial"/>
          <w:sz w:val="20"/>
          <w:szCs w:val="20"/>
          <w:lang w:val="es-ES"/>
        </w:rPr>
        <w:t>չափաբաժնին  (չափաբաժիններին) և հրավերի</w:t>
      </w:r>
      <w:r w:rsidR="00B2572B"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79726197" w14:textId="77777777" w:rsidR="00B2572B" w:rsidRPr="00490D05" w:rsidRDefault="00B2572B" w:rsidP="00EF3662">
      <w:pPr>
        <w:jc w:val="both"/>
        <w:rPr>
          <w:rFonts w:ascii="GHEA Grapalat" w:hAnsi="GHEA Grapalat"/>
          <w:vertAlign w:val="superscript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t xml:space="preserve">                                 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չափաբաժնի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 (չափաբաժինների) համարը</w:t>
      </w:r>
    </w:p>
    <w:p w14:paraId="3416D8AA" w14:textId="77777777" w:rsidR="00B2572B" w:rsidRPr="00490D05" w:rsidRDefault="00B2572B" w:rsidP="00EF3662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490D05">
        <w:rPr>
          <w:rFonts w:ascii="GHEA Grapalat" w:hAnsi="GHEA Grapalat"/>
          <w:vertAlign w:val="superscript"/>
          <w:lang w:val="es-ES"/>
        </w:rPr>
        <w:t xml:space="preserve"> </w:t>
      </w: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gramEnd"/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համապատասխան  ներկայացնում  է հայտ</w:t>
      </w:r>
      <w:r w:rsidRPr="00490D05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6B82C081" w14:textId="77777777" w:rsidR="00B2572B" w:rsidRPr="00490D05" w:rsidRDefault="00B2572B" w:rsidP="00EF3662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14:paraId="12201166" w14:textId="77777777" w:rsidR="00B2572B" w:rsidRPr="00490D05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490D0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490D05">
        <w:rPr>
          <w:rFonts w:ascii="GHEA Grapalat" w:hAnsi="GHEA Grapalat"/>
          <w:lang w:val="es-ES"/>
        </w:rPr>
        <w:t>-</w:t>
      </w:r>
      <w:r w:rsidRPr="00490D05">
        <w:rPr>
          <w:rFonts w:ascii="GHEA Grapalat" w:hAnsi="GHEA Grapalat" w:cs="Arial"/>
          <w:sz w:val="20"/>
          <w:szCs w:val="20"/>
          <w:lang w:val="es-ES"/>
        </w:rPr>
        <w:t>ն հայտնում և հավաստում է, որ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հանդիսանում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է</w:t>
      </w: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73482555" w14:textId="77777777" w:rsidR="00B2572B" w:rsidRPr="00490D05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t xml:space="preserve">                                  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մասնակցի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անվանումը</w:t>
      </w:r>
    </w:p>
    <w:p w14:paraId="31CD1F52" w14:textId="77777777" w:rsidR="00B2572B" w:rsidRPr="00490D05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490D05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ռեզիդենտ</w:t>
      </w:r>
      <w:proofErr w:type="gramEnd"/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:  </w:t>
      </w:r>
    </w:p>
    <w:p w14:paraId="253766EE" w14:textId="77777777" w:rsidR="00B2572B" w:rsidRPr="00490D05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490D05">
        <w:rPr>
          <w:rFonts w:ascii="GHEA Grapalat" w:hAnsi="GHEA Grapalat" w:cs="Arial"/>
          <w:vertAlign w:val="superscript"/>
          <w:lang w:val="es-ES"/>
        </w:rPr>
        <w:t xml:space="preserve">                                    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երկրի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անվանումը</w:t>
      </w:r>
    </w:p>
    <w:p w14:paraId="59747FA4" w14:textId="77777777" w:rsidR="00B2572B" w:rsidRPr="00490D05" w:rsidDel="00437CDB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</w:p>
    <w:p w14:paraId="6551A5D8" w14:textId="77777777" w:rsidR="00B2572B" w:rsidRPr="00490D05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490D05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0854458F" w14:textId="77777777" w:rsidR="00B56A92" w:rsidRPr="00490D05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490D05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490D05">
        <w:rPr>
          <w:rFonts w:ascii="GHEA Grapalat" w:hAnsi="GHEA Grapalat"/>
          <w:sz w:val="20"/>
          <w:szCs w:val="20"/>
          <w:lang w:val="es-ES"/>
        </w:rPr>
        <w:t>-</w:t>
      </w:r>
      <w:r w:rsidRPr="00490D05">
        <w:rPr>
          <w:rFonts w:ascii="GHEA Grapalat" w:hAnsi="GHEA Grapalat" w:cs="Arial"/>
          <w:sz w:val="20"/>
          <w:szCs w:val="20"/>
          <w:lang w:val="es-ES"/>
        </w:rPr>
        <w:t>ի</w:t>
      </w:r>
      <w:r w:rsidR="00B56A92" w:rsidRPr="00490D05">
        <w:rPr>
          <w:rFonts w:ascii="GHEA Grapalat" w:hAnsi="GHEA Grapalat" w:cs="Arial"/>
          <w:sz w:val="20"/>
          <w:szCs w:val="20"/>
          <w:lang w:val="es-ES"/>
        </w:rPr>
        <w:t>՝</w:t>
      </w:r>
    </w:p>
    <w:p w14:paraId="23FD3C9E" w14:textId="77777777" w:rsidR="00B56A92" w:rsidRPr="00490D05" w:rsidRDefault="00B56A92" w:rsidP="00EF366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t xml:space="preserve">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մասնակցի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անվանումը</w:t>
      </w:r>
    </w:p>
    <w:p w14:paraId="450B3FAE" w14:textId="77777777" w:rsidR="00B2572B" w:rsidRPr="00490D05" w:rsidRDefault="00B2572B" w:rsidP="00B56A92">
      <w:pPr>
        <w:numPr>
          <w:ilvl w:val="0"/>
          <w:numId w:val="18"/>
        </w:numPr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>հարկ վճարողի հաշվառման համարն է`</w:t>
      </w:r>
      <w:r w:rsidRPr="00490D05">
        <w:rPr>
          <w:rFonts w:ascii="GHEA Grapalat" w:hAnsi="GHEA Grapalat" w:cs="Arial"/>
          <w:szCs w:val="22"/>
          <w:lang w:val="es-ES"/>
        </w:rPr>
        <w:t xml:space="preserve"> </w:t>
      </w:r>
      <w:r w:rsidRPr="00490D05">
        <w:rPr>
          <w:rFonts w:ascii="GHEA Grapalat" w:hAnsi="GHEA Grapalat" w:cs="Arial"/>
          <w:szCs w:val="22"/>
          <w:u w:val="single"/>
          <w:lang w:val="es-ES"/>
        </w:rPr>
        <w:tab/>
      </w:r>
      <w:r w:rsidRPr="00490D05">
        <w:rPr>
          <w:rFonts w:ascii="GHEA Grapalat" w:hAnsi="GHEA Grapalat" w:cs="Arial"/>
          <w:szCs w:val="22"/>
          <w:u w:val="single"/>
          <w:lang w:val="es-ES"/>
        </w:rPr>
        <w:tab/>
      </w:r>
      <w:r w:rsidRPr="00490D05">
        <w:rPr>
          <w:rFonts w:ascii="GHEA Grapalat" w:hAnsi="GHEA Grapalat" w:cs="Arial"/>
          <w:szCs w:val="22"/>
          <w:u w:val="single"/>
          <w:lang w:val="es-ES"/>
        </w:rPr>
        <w:tab/>
      </w:r>
      <w:r w:rsidRPr="00490D05">
        <w:rPr>
          <w:rFonts w:ascii="GHEA Grapalat" w:hAnsi="GHEA Grapalat" w:cs="Arial"/>
          <w:szCs w:val="22"/>
          <w:u w:val="single"/>
          <w:lang w:val="es-ES"/>
        </w:rPr>
        <w:tab/>
      </w:r>
      <w:r w:rsidRPr="00490D05">
        <w:rPr>
          <w:rFonts w:ascii="GHEA Grapalat" w:hAnsi="GHEA Grapalat" w:cs="Arial"/>
          <w:szCs w:val="22"/>
          <w:u w:val="single"/>
          <w:lang w:val="es-ES"/>
        </w:rPr>
        <w:tab/>
      </w:r>
      <w:r w:rsidR="00B56A92" w:rsidRPr="00490D05">
        <w:rPr>
          <w:rFonts w:ascii="GHEA Grapalat" w:hAnsi="GHEA Grapalat" w:cs="Arial"/>
          <w:szCs w:val="22"/>
          <w:u w:val="single"/>
          <w:lang w:val="es-ES"/>
        </w:rPr>
        <w:t>.</w:t>
      </w:r>
    </w:p>
    <w:p w14:paraId="5B96DE96" w14:textId="1E00FDF2" w:rsidR="00B2572B" w:rsidRPr="00490D05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t xml:space="preserve">               </w:t>
      </w:r>
      <w:r w:rsidRPr="00490D05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  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հարկ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վճարողի հաշվառման համարը</w:t>
      </w:r>
    </w:p>
    <w:p w14:paraId="45E5FB4E" w14:textId="77777777" w:rsidR="00B2572B" w:rsidRPr="00490D05" w:rsidRDefault="00B2572B" w:rsidP="00B56A92">
      <w:pPr>
        <w:numPr>
          <w:ilvl w:val="0"/>
          <w:numId w:val="18"/>
        </w:num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>էլեկտրոնային փոստի հասցեն է`</w:t>
      </w:r>
      <w:r w:rsidRPr="00490D05">
        <w:rPr>
          <w:rFonts w:ascii="GHEA Grapalat" w:hAnsi="GHEA Grapalat" w:cs="Arial"/>
          <w:szCs w:val="22"/>
          <w:lang w:val="es-ES"/>
        </w:rPr>
        <w:t xml:space="preserve"> </w:t>
      </w:r>
      <w:r w:rsidRPr="00490D05">
        <w:rPr>
          <w:rFonts w:ascii="GHEA Grapalat" w:hAnsi="GHEA Grapalat"/>
          <w:u w:val="single"/>
          <w:lang w:val="es-ES"/>
        </w:rPr>
        <w:tab/>
      </w:r>
      <w:r w:rsidRPr="00490D05">
        <w:rPr>
          <w:rFonts w:ascii="GHEA Grapalat" w:hAnsi="GHEA Grapalat"/>
          <w:u w:val="single"/>
          <w:lang w:val="es-ES"/>
        </w:rPr>
        <w:tab/>
      </w:r>
      <w:r w:rsidRPr="00490D05">
        <w:rPr>
          <w:rFonts w:ascii="GHEA Grapalat" w:hAnsi="GHEA Grapalat"/>
          <w:u w:val="single"/>
          <w:lang w:val="es-ES"/>
        </w:rPr>
        <w:tab/>
      </w:r>
      <w:r w:rsidRPr="00490D05">
        <w:rPr>
          <w:rFonts w:ascii="GHEA Grapalat" w:hAnsi="GHEA Grapalat"/>
          <w:u w:val="single"/>
          <w:lang w:val="es-ES"/>
        </w:rPr>
        <w:tab/>
      </w:r>
      <w:r w:rsidRPr="00490D05">
        <w:rPr>
          <w:rFonts w:ascii="GHEA Grapalat" w:hAnsi="GHEA Grapalat"/>
          <w:u w:val="single"/>
          <w:lang w:val="es-ES"/>
        </w:rPr>
        <w:tab/>
      </w:r>
      <w:r w:rsidR="00966859" w:rsidRPr="00490D05">
        <w:rPr>
          <w:rFonts w:ascii="GHEA Grapalat" w:hAnsi="GHEA Grapalat"/>
          <w:u w:val="single"/>
          <w:lang w:val="es-ES"/>
        </w:rPr>
        <w:t>.</w:t>
      </w:r>
    </w:p>
    <w:p w14:paraId="22E6BEDF" w14:textId="77777777" w:rsidR="00B2572B" w:rsidRPr="00490D05" w:rsidRDefault="00B2572B" w:rsidP="00EF3662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490D05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                                  </w:t>
      </w:r>
      <w:proofErr w:type="gramStart"/>
      <w:r w:rsidRPr="00490D05">
        <w:rPr>
          <w:rFonts w:ascii="GHEA Grapalat" w:hAnsi="GHEA Grapalat" w:cs="Arial"/>
          <w:vertAlign w:val="superscript"/>
          <w:lang w:val="es-ES"/>
        </w:rPr>
        <w:t>էլեկտրոնային</w:t>
      </w:r>
      <w:proofErr w:type="gramEnd"/>
      <w:r w:rsidRPr="00490D05">
        <w:rPr>
          <w:rFonts w:ascii="GHEA Grapalat" w:hAnsi="GHEA Grapalat" w:cs="Arial"/>
          <w:vertAlign w:val="superscript"/>
          <w:lang w:val="es-ES"/>
        </w:rPr>
        <w:t xml:space="preserve"> փոստի հասցեն</w:t>
      </w:r>
    </w:p>
    <w:p w14:paraId="09353B32" w14:textId="77777777" w:rsidR="00B2572B" w:rsidRPr="00490D05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5A2C99E5" w14:textId="77777777" w:rsidR="00B2572B" w:rsidRPr="00490D05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7C18D0E3" w14:textId="77777777" w:rsidR="00B2572B" w:rsidRPr="00490D05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5F12877A" w14:textId="77777777" w:rsidR="00B2572B" w:rsidRPr="00490D05" w:rsidRDefault="00B2572B" w:rsidP="00EF3662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14:paraId="64E44CA1" w14:textId="77777777" w:rsidR="003257F0" w:rsidRPr="00490D05" w:rsidRDefault="003257F0" w:rsidP="00966859">
      <w:pPr>
        <w:numPr>
          <w:ilvl w:val="0"/>
          <w:numId w:val="18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գործունեության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հասցեն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է՝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</w:rPr>
        <w:t>.</w:t>
      </w:r>
      <w:r w:rsidRPr="00490D05">
        <w:rPr>
          <w:rFonts w:ascii="GHEA Grapalat" w:hAnsi="GHEA Grapalat"/>
          <w:sz w:val="20"/>
          <w:szCs w:val="20"/>
          <w:lang w:val="es-ES"/>
        </w:rPr>
        <w:t xml:space="preserve">                                    </w:t>
      </w:r>
    </w:p>
    <w:p w14:paraId="255C9940" w14:textId="77777777" w:rsidR="003257F0" w:rsidRPr="00490D05" w:rsidRDefault="003257F0" w:rsidP="003257F0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490D05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</w:t>
      </w:r>
      <w:r w:rsidRPr="00490D05">
        <w:rPr>
          <w:rFonts w:ascii="GHEA Grapalat" w:hAnsi="GHEA Grapalat" w:cs="Arial"/>
          <w:sz w:val="16"/>
          <w:szCs w:val="16"/>
          <w:lang w:val="hy-AM"/>
        </w:rPr>
        <w:t>գործունեության</w:t>
      </w:r>
      <w:r w:rsidRPr="00490D05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sz w:val="16"/>
          <w:szCs w:val="16"/>
          <w:lang w:val="hy-AM"/>
        </w:rPr>
        <w:t>հասցեն</w:t>
      </w:r>
    </w:p>
    <w:p w14:paraId="6C700124" w14:textId="77777777" w:rsidR="003257F0" w:rsidRPr="00490D05" w:rsidRDefault="003257F0" w:rsidP="003257F0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14:paraId="1FE8BA91" w14:textId="77777777" w:rsidR="003257F0" w:rsidRPr="00490D05" w:rsidRDefault="003257F0" w:rsidP="003257F0">
      <w:pPr>
        <w:ind w:firstLine="708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3E4A0326" w14:textId="77777777" w:rsidR="003257F0" w:rsidRPr="00490D05" w:rsidRDefault="003257F0" w:rsidP="003257F0">
      <w:pPr>
        <w:jc w:val="both"/>
        <w:rPr>
          <w:rFonts w:ascii="GHEA Grapalat" w:hAnsi="GHEA Grapalat" w:cs="Arial"/>
          <w:u w:val="single"/>
          <w:vertAlign w:val="superscript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  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հեռախոսահամարն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է՝</w:t>
      </w:r>
      <w:r w:rsidRPr="00490D05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490D05">
        <w:rPr>
          <w:rFonts w:ascii="GHEA Grapalat" w:hAnsi="GHEA Grapalat"/>
          <w:sz w:val="20"/>
          <w:szCs w:val="20"/>
          <w:u w:val="single"/>
        </w:rPr>
        <w:t>.</w:t>
      </w:r>
    </w:p>
    <w:p w14:paraId="3867A4AB" w14:textId="77777777" w:rsidR="003257F0" w:rsidRPr="00490D05" w:rsidRDefault="003257F0" w:rsidP="003257F0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490D05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</w:t>
      </w:r>
      <w:r w:rsidRPr="00490D05">
        <w:rPr>
          <w:rFonts w:ascii="GHEA Grapalat" w:hAnsi="GHEA Grapalat" w:cs="Arial"/>
          <w:sz w:val="16"/>
          <w:szCs w:val="16"/>
          <w:lang w:val="hy-AM"/>
        </w:rPr>
        <w:t>հեռախոսի</w:t>
      </w:r>
      <w:r w:rsidRPr="00490D05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sz w:val="16"/>
          <w:szCs w:val="16"/>
          <w:lang w:val="hy-AM"/>
        </w:rPr>
        <w:t>համարը</w:t>
      </w:r>
    </w:p>
    <w:p w14:paraId="7B25021E" w14:textId="77777777" w:rsidR="00A5473D" w:rsidRPr="00490D05" w:rsidRDefault="00A5473D" w:rsidP="00975F7E">
      <w:pPr>
        <w:ind w:firstLine="709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55CF3C79" w14:textId="77777777" w:rsidR="006C3873" w:rsidRPr="00490D05" w:rsidRDefault="006C3873" w:rsidP="00975F7E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>Սույնով</w:t>
      </w:r>
      <w:r w:rsidRPr="00490D05">
        <w:rPr>
          <w:rFonts w:ascii="GHEA Grapalat" w:hAnsi="GHEA Grapalat"/>
          <w:sz w:val="20"/>
          <w:lang w:val="hy-AM"/>
        </w:rPr>
        <w:t xml:space="preserve">  </w:t>
      </w:r>
      <w:r w:rsidRPr="00490D0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490D05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490D05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490D05">
        <w:rPr>
          <w:rFonts w:ascii="GHEA Grapalat" w:hAnsi="GHEA Grapalat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es-ES"/>
        </w:rPr>
        <w:t>ն հայտարարում և հավաստում է, որ՝</w:t>
      </w:r>
      <w:r w:rsidRPr="00490D05">
        <w:rPr>
          <w:rFonts w:ascii="GHEA Grapalat" w:hAnsi="GHEA Grapalat" w:cs="Arial"/>
          <w:lang w:val="hy-AM"/>
        </w:rPr>
        <w:t xml:space="preserve"> </w:t>
      </w:r>
    </w:p>
    <w:p w14:paraId="0A4FC64D" w14:textId="77777777" w:rsidR="006C3873" w:rsidRPr="00490D05" w:rsidRDefault="006C3873" w:rsidP="00975F7E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մասնակցի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</w:t>
      </w:r>
    </w:p>
    <w:p w14:paraId="6CB71F85" w14:textId="77777777" w:rsidR="00650682" w:rsidRPr="00490D05" w:rsidRDefault="00650682" w:rsidP="00650682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>1)</w:t>
      </w:r>
      <w:r w:rsidRPr="00490D05">
        <w:rPr>
          <w:rFonts w:ascii="GHEA Grapalat" w:hAnsi="GHEA Grapalat"/>
          <w:sz w:val="20"/>
          <w:lang w:val="hy-AM"/>
        </w:rPr>
        <w:t xml:space="preserve">  </w:t>
      </w:r>
      <w:r w:rsidRPr="00490D0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490D05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490D05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490D05">
        <w:rPr>
          <w:rFonts w:ascii="GHEA Grapalat" w:hAnsi="GHEA Grapalat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ն </w:t>
      </w:r>
      <w:r w:rsidRPr="00490D05">
        <w:rPr>
          <w:rFonts w:ascii="GHEA Grapalat" w:hAnsi="GHEA Grapalat" w:cs="Arial"/>
          <w:sz w:val="20"/>
          <w:szCs w:val="20"/>
          <w:lang w:val="hy-AM"/>
        </w:rPr>
        <w:t>և իրեն փոխկապակցված անձինք</w:t>
      </w:r>
    </w:p>
    <w:p w14:paraId="4841218F" w14:textId="77777777" w:rsidR="00650682" w:rsidRPr="00490D05" w:rsidRDefault="00650682" w:rsidP="00650682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մասնակցի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</w:t>
      </w:r>
    </w:p>
    <w:p w14:paraId="05B148B0" w14:textId="27575825" w:rsidR="00650682" w:rsidRPr="00490D05" w:rsidRDefault="00650682" w:rsidP="00650682">
      <w:pPr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 xml:space="preserve"> </w:t>
      </w: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բավարարում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են</w:t>
      </w: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«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»*  ծածկագրով  </w:t>
      </w:r>
      <w:r w:rsidR="00B912E9" w:rsidRPr="00490D05">
        <w:rPr>
          <w:rFonts w:ascii="GHEA Grapalat" w:hAnsi="GHEA Grapalat" w:cs="Arial"/>
          <w:sz w:val="20"/>
          <w:szCs w:val="20"/>
          <w:lang w:val="es-ES"/>
        </w:rPr>
        <w:t>հրատապ բաց մրցույթ</w:t>
      </w: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ի հրավերով սահմանված մասնակցության իրավունքի պահանջներին </w:t>
      </w:r>
      <w:r w:rsidRPr="00490D05">
        <w:rPr>
          <w:rFonts w:ascii="GHEA Grapalat" w:hAnsi="GHEA Grapalat" w:cs="Arial"/>
          <w:sz w:val="20"/>
          <w:szCs w:val="20"/>
          <w:lang w:val="hy-AM"/>
        </w:rPr>
        <w:t xml:space="preserve"> և </w:t>
      </w:r>
      <w:r w:rsidRPr="00490D0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</w:t>
      </w:r>
      <w:r w:rsidRPr="00490D05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490D05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490D05">
        <w:rPr>
          <w:rFonts w:ascii="GHEA Grapalat" w:hAnsi="GHEA Grapalat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es-ES"/>
        </w:rPr>
        <w:t>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</w:p>
    <w:p w14:paraId="7D3E4454" w14:textId="77777777" w:rsidR="00650682" w:rsidRPr="00490D05" w:rsidRDefault="00650682" w:rsidP="00650682">
      <w:pPr>
        <w:tabs>
          <w:tab w:val="left" w:pos="6450"/>
        </w:tabs>
        <w:jc w:val="both"/>
        <w:rPr>
          <w:rFonts w:ascii="GHEA Grapalat" w:hAnsi="GHEA Grapalat" w:cs="Sylfaen"/>
          <w:sz w:val="20"/>
          <w:lang w:val="es-ES"/>
        </w:rPr>
      </w:pPr>
      <w:r w:rsidRPr="00490D05">
        <w:rPr>
          <w:rFonts w:ascii="GHEA Grapalat" w:hAnsi="GHEA Grapalat" w:cs="Sylfaen"/>
          <w:sz w:val="20"/>
          <w:lang w:val="es-ES"/>
        </w:rPr>
        <w:t xml:space="preserve">  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մասնակցի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</w:t>
      </w:r>
    </w:p>
    <w:p w14:paraId="3177315E" w14:textId="415D6F33" w:rsidR="00966859" w:rsidRPr="00490D05" w:rsidRDefault="00650682" w:rsidP="00D94074">
      <w:pPr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մասնակից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ճանաչվելու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հրավերով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ժամկետում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ներկայացնել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որակավորման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ապահովում</w:t>
      </w:r>
      <w:r w:rsidRPr="00490D05" w:rsidDel="0065068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E97AB0" w:rsidRPr="00490D05">
        <w:rPr>
          <w:rFonts w:ascii="GHEA Grapalat" w:hAnsi="GHEA Grapalat" w:cs="Sylfaen"/>
          <w:sz w:val="20"/>
          <w:lang w:val="es-ES"/>
        </w:rPr>
        <w:t>.</w:t>
      </w:r>
      <w:r w:rsidR="00EB07BB" w:rsidRPr="00490D05">
        <w:rPr>
          <w:rFonts w:ascii="GHEA Grapalat" w:hAnsi="GHEA Grapalat" w:cs="Sylfaen"/>
          <w:sz w:val="20"/>
          <w:lang w:val="hy-AM"/>
        </w:rPr>
        <w:t xml:space="preserve"> </w:t>
      </w:r>
    </w:p>
    <w:p w14:paraId="44ADC23C" w14:textId="30F1E01E" w:rsidR="006C3873" w:rsidRPr="00490D05" w:rsidRDefault="00887807" w:rsidP="00975F7E">
      <w:pPr>
        <w:ind w:firstLine="708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2</w:t>
      </w:r>
      <w:r w:rsidR="006C3873" w:rsidRPr="00490D05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6C3873" w:rsidRPr="00490D05">
        <w:rPr>
          <w:rFonts w:ascii="GHEA Grapalat" w:hAnsi="GHEA Grapalat"/>
          <w:lang w:val="es-ES"/>
        </w:rPr>
        <w:t>«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="006C3873" w:rsidRPr="00490D05">
        <w:rPr>
          <w:rFonts w:ascii="GHEA Grapalat" w:hAnsi="GHEA Grapalat"/>
          <w:lang w:val="es-ES"/>
        </w:rPr>
        <w:t>»</w:t>
      </w:r>
      <w:r w:rsidR="006C3873" w:rsidRPr="00490D05">
        <w:rPr>
          <w:rFonts w:ascii="GHEA Grapalat" w:hAnsi="GHEA Grapalat" w:cs="Sylfaen"/>
          <w:sz w:val="22"/>
          <w:szCs w:val="22"/>
          <w:lang w:val="hy-AM"/>
        </w:rPr>
        <w:t xml:space="preserve">*  </w:t>
      </w:r>
      <w:r w:rsidR="006C3873" w:rsidRPr="00490D05">
        <w:rPr>
          <w:rFonts w:ascii="GHEA Grapalat" w:hAnsi="GHEA Grapalat" w:cs="Arial"/>
          <w:sz w:val="20"/>
          <w:szCs w:val="20"/>
          <w:lang w:val="es-ES"/>
        </w:rPr>
        <w:t xml:space="preserve">ծածկագրով </w:t>
      </w:r>
      <w:r w:rsidR="00B912E9" w:rsidRPr="00490D05">
        <w:rPr>
          <w:rFonts w:ascii="GHEA Grapalat" w:hAnsi="GHEA Grapalat" w:cs="Arial"/>
          <w:sz w:val="20"/>
          <w:szCs w:val="20"/>
          <w:lang w:val="es-ES"/>
        </w:rPr>
        <w:t>հրատապ բաց մրցույթ</w:t>
      </w:r>
      <w:r w:rsidR="006C3873" w:rsidRPr="00490D05">
        <w:rPr>
          <w:rFonts w:ascii="GHEA Grapalat" w:hAnsi="GHEA Grapalat" w:cs="Arial"/>
          <w:sz w:val="20"/>
          <w:szCs w:val="20"/>
          <w:lang w:val="es-ES"/>
        </w:rPr>
        <w:t>ին մասնակցելու շրջանակում`</w:t>
      </w:r>
      <w:r w:rsidR="006C3873" w:rsidRPr="00490D05">
        <w:rPr>
          <w:rFonts w:ascii="GHEA Grapalat" w:hAnsi="GHEA Grapalat" w:cs="Sylfaen"/>
          <w:sz w:val="22"/>
          <w:szCs w:val="22"/>
          <w:lang w:val="es-ES"/>
        </w:rPr>
        <w:t xml:space="preserve">  </w:t>
      </w:r>
    </w:p>
    <w:p w14:paraId="59013E87" w14:textId="77777777" w:rsidR="006C3873" w:rsidRPr="00490D05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>թույլ չի տվել և (կամ) թույլ չի տալու</w:t>
      </w:r>
      <w:r w:rsidR="00DB3B2E" w:rsidRPr="00490D05">
        <w:rPr>
          <w:rFonts w:ascii="GHEA Grapalat" w:hAnsi="GHEA Grapalat" w:cs="Arial"/>
          <w:sz w:val="20"/>
          <w:szCs w:val="20"/>
          <w:lang w:val="hy-AM"/>
        </w:rPr>
        <w:t xml:space="preserve"> անբարեխիղճ մրցակցություն, </w:t>
      </w:r>
      <w:r w:rsidR="00DB3B2E" w:rsidRPr="00490D05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գերիշխող դիրքի չարաշահում և հակամրցակցային համաձայնություն,</w:t>
      </w:r>
    </w:p>
    <w:p w14:paraId="1FC8ACDE" w14:textId="77777777" w:rsidR="006C3873" w:rsidRPr="00490D05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>բացակայում է հրավերով սահմանված`</w:t>
      </w:r>
      <w:r w:rsidRPr="00490D0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5F7E"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 w:cs="Arial"/>
          <w:sz w:val="20"/>
          <w:szCs w:val="20"/>
          <w:lang w:val="es-ES"/>
        </w:rPr>
        <w:t>-ին</w:t>
      </w:r>
      <w:r w:rsidRPr="00490D05">
        <w:rPr>
          <w:rFonts w:ascii="GHEA Grapalat" w:hAnsi="GHEA Grapalat"/>
          <w:sz w:val="22"/>
          <w:szCs w:val="22"/>
          <w:lang w:val="es-ES"/>
        </w:rPr>
        <w:t xml:space="preserve"> </w:t>
      </w:r>
    </w:p>
    <w:p w14:paraId="709C82BC" w14:textId="77777777" w:rsidR="006C3873" w:rsidRPr="00490D05" w:rsidRDefault="006C3873" w:rsidP="00975F7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490D05">
        <w:rPr>
          <w:rFonts w:ascii="GHEA Grapalat" w:hAnsi="GHEA Grapalat"/>
          <w:vertAlign w:val="superscript"/>
          <w:lang w:val="es-ES"/>
        </w:rPr>
        <w:t xml:space="preserve"> </w:t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</w:r>
      <w:r w:rsidRPr="00490D05">
        <w:rPr>
          <w:rFonts w:ascii="GHEA Grapalat" w:hAnsi="GHEA Grapalat"/>
          <w:vertAlign w:val="superscript"/>
          <w:lang w:val="es-ES"/>
        </w:rPr>
        <w:tab/>
        <w:t xml:space="preserve">      </w:t>
      </w:r>
      <w:r w:rsidRPr="00490D05">
        <w:rPr>
          <w:rFonts w:ascii="GHEA Grapalat" w:hAnsi="GHEA Grapalat" w:cs="Arial"/>
          <w:vertAlign w:val="superscript"/>
          <w:lang w:val="hy-AM"/>
        </w:rPr>
        <w:t xml:space="preserve">մասնակցի անվանումը </w:t>
      </w:r>
    </w:p>
    <w:p w14:paraId="3F504814" w14:textId="77777777" w:rsidR="006C3873" w:rsidRPr="00490D0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փոխկապակցված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անձանց և (կամ)</w:t>
      </w:r>
      <w:r w:rsidRPr="00490D0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490D05">
        <w:rPr>
          <w:rFonts w:ascii="GHEA Grapalat" w:hAnsi="GHEA Grapalat" w:cs="Arial"/>
          <w:sz w:val="20"/>
          <w:szCs w:val="20"/>
          <w:lang w:val="es-ES"/>
        </w:rPr>
        <w:t>-ի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14:paraId="05EA02C2" w14:textId="77777777" w:rsidR="006C3873" w:rsidRPr="00490D0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lastRenderedPageBreak/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Arial"/>
          <w:vertAlign w:val="superscript"/>
          <w:lang w:val="hy-AM"/>
        </w:rPr>
        <w:t>մասնակցի անվանումը</w:t>
      </w:r>
    </w:p>
    <w:p w14:paraId="7D7877A2" w14:textId="77777777" w:rsidR="006C3873" w:rsidRPr="00490D0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կողմից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հիմնադրված կամ ավելի քան հիսուն տոկոս</w:t>
      </w:r>
      <w:r w:rsidRPr="00490D0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490D05">
        <w:rPr>
          <w:rFonts w:ascii="GHEA Grapalat" w:hAnsi="GHEA Grapalat" w:cs="Arial"/>
          <w:sz w:val="20"/>
          <w:szCs w:val="20"/>
          <w:lang w:val="es-ES"/>
        </w:rPr>
        <w:t>-ին</w:t>
      </w:r>
    </w:p>
    <w:p w14:paraId="119273AC" w14:textId="77777777" w:rsidR="006C3873" w:rsidRPr="00490D05" w:rsidRDefault="006C3873" w:rsidP="00975F7E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490D05">
        <w:rPr>
          <w:rFonts w:ascii="GHEA Grapalat" w:hAnsi="GHEA Grapalat" w:cs="Sylfaen"/>
          <w:vertAlign w:val="superscript"/>
          <w:lang w:val="es-ES"/>
        </w:rPr>
        <w:t xml:space="preserve">                                                                     </w:t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Sylfaen"/>
          <w:vertAlign w:val="superscript"/>
          <w:lang w:val="es-ES"/>
        </w:rPr>
        <w:tab/>
      </w:r>
      <w:r w:rsidRPr="00490D05">
        <w:rPr>
          <w:rFonts w:ascii="GHEA Grapalat" w:hAnsi="GHEA Grapalat" w:cs="Arial"/>
          <w:vertAlign w:val="superscript"/>
          <w:lang w:val="hy-AM"/>
        </w:rPr>
        <w:t>մասնակցի անվանումը</w:t>
      </w:r>
    </w:p>
    <w:p w14:paraId="3A6C3DAA" w14:textId="77777777" w:rsidR="00821851" w:rsidRPr="00490D05" w:rsidRDefault="006C3873" w:rsidP="00821851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պատկանող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բաժնեմաս (փայաբաժին) ունեցող կազմակերպությունների միաժամանակյա մասնակցության դեպք:</w:t>
      </w:r>
    </w:p>
    <w:p w14:paraId="658674BA" w14:textId="77777777" w:rsidR="00821851" w:rsidRPr="00490D05" w:rsidRDefault="00821851" w:rsidP="00821851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ab/>
        <w:t>Ս</w:t>
      </w:r>
      <w:r w:rsidR="006C3873" w:rsidRPr="00490D05">
        <w:rPr>
          <w:rFonts w:ascii="GHEA Grapalat" w:hAnsi="GHEA Grapalat" w:cs="Arial"/>
          <w:sz w:val="20"/>
          <w:szCs w:val="20"/>
          <w:lang w:val="es-ES"/>
        </w:rPr>
        <w:t xml:space="preserve">տորև ներկայացնում </w:t>
      </w:r>
      <w:r w:rsidR="00E21520" w:rsidRPr="00490D0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490D05">
        <w:rPr>
          <w:rFonts w:ascii="GHEA Grapalat" w:hAnsi="GHEA Grapalat" w:cs="Arial"/>
          <w:sz w:val="20"/>
          <w:szCs w:val="20"/>
          <w:lang w:val="es-ES"/>
        </w:rPr>
        <w:t>-ի</w:t>
      </w:r>
      <w:r w:rsidRPr="00490D0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es-ES"/>
        </w:rPr>
        <w:t>իրական շահառուների վերաբերյալ</w:t>
      </w:r>
    </w:p>
    <w:p w14:paraId="7238F8D5" w14:textId="77777777" w:rsidR="00821851" w:rsidRPr="00490D05" w:rsidRDefault="00821851" w:rsidP="00821851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490D05">
        <w:rPr>
          <w:rFonts w:ascii="GHEA Grapalat" w:hAnsi="GHEA Grapalat"/>
          <w:vertAlign w:val="superscript"/>
          <w:lang w:val="es-ES"/>
        </w:rPr>
        <w:t xml:space="preserve"> </w:t>
      </w:r>
      <w:r w:rsidRPr="00490D05">
        <w:rPr>
          <w:rFonts w:ascii="GHEA Grapalat" w:hAnsi="GHEA Grapalat"/>
          <w:vertAlign w:val="superscript"/>
          <w:lang w:val="hy-AM"/>
        </w:rPr>
        <w:t xml:space="preserve">                                                                          </w:t>
      </w:r>
      <w:r w:rsidRPr="00490D05">
        <w:rPr>
          <w:rFonts w:ascii="GHEA Grapalat" w:hAnsi="GHEA Grapalat"/>
          <w:vertAlign w:val="superscript"/>
          <w:lang w:val="es-ES"/>
        </w:rPr>
        <w:t xml:space="preserve">      </w:t>
      </w:r>
      <w:r w:rsidRPr="00490D05">
        <w:rPr>
          <w:rFonts w:ascii="GHEA Grapalat" w:hAnsi="GHEA Grapalat" w:cs="Arial"/>
          <w:vertAlign w:val="superscript"/>
          <w:lang w:val="hy-AM"/>
        </w:rPr>
        <w:t xml:space="preserve">մասնակցի անվանումը </w:t>
      </w:r>
    </w:p>
    <w:p w14:paraId="0EAEE77D" w14:textId="77777777" w:rsidR="00E21520" w:rsidRPr="00490D05" w:rsidRDefault="00E21520" w:rsidP="00821851">
      <w:pPr>
        <w:jc w:val="both"/>
        <w:rPr>
          <w:rFonts w:ascii="GHEA Grapalat" w:hAnsi="GHEA Grapalat"/>
          <w:sz w:val="22"/>
          <w:szCs w:val="22"/>
          <w:lang w:val="hy-AM"/>
        </w:rPr>
      </w:pPr>
    </w:p>
    <w:p w14:paraId="66F34D4C" w14:textId="77777777" w:rsidR="00E21520" w:rsidRPr="00490D05" w:rsidRDefault="00E21520" w:rsidP="00E21520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պարունակող կայքէջի հղումը՝ ----</w:t>
      </w:r>
      <w:r w:rsidRPr="00490D05"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490D05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 w:rsidRPr="00490D05">
        <w:rPr>
          <w:rFonts w:ascii="GHEA Grapalat" w:hAnsi="GHEA Grapalat" w:cs="Arial"/>
          <w:sz w:val="18"/>
          <w:szCs w:val="18"/>
          <w:lang w:val="hy-AM"/>
        </w:rPr>
        <w:t>**</w:t>
      </w:r>
      <w:r w:rsidRPr="00490D05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1EE940DE" w14:textId="77777777" w:rsidR="00B2572B" w:rsidRPr="00490D05" w:rsidRDefault="006C3873" w:rsidP="00EF3662">
      <w:pPr>
        <w:jc w:val="both"/>
        <w:rPr>
          <w:rFonts w:ascii="GHEA Grapalat" w:hAnsi="GHEA Grapalat"/>
          <w:sz w:val="20"/>
          <w:lang w:val="es-ES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14:paraId="756A3978" w14:textId="77777777" w:rsidR="00B2572B" w:rsidRPr="00490D05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490D05">
        <w:rPr>
          <w:rFonts w:ascii="GHEA Grapalat" w:hAnsi="GHEA Grapalat"/>
          <w:sz w:val="20"/>
          <w:lang w:val="es-ES"/>
        </w:rPr>
        <w:t xml:space="preserve">   </w:t>
      </w:r>
      <w:r w:rsidRPr="00490D0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490D05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490D05">
        <w:rPr>
          <w:rFonts w:ascii="GHEA Grapalat" w:hAnsi="GHEA Grapalat"/>
          <w:sz w:val="20"/>
          <w:u w:val="single"/>
          <w:lang w:val="es-ES"/>
        </w:rPr>
        <w:tab/>
      </w:r>
      <w:r w:rsidRPr="00490D05">
        <w:rPr>
          <w:rFonts w:ascii="GHEA Grapalat" w:hAnsi="GHEA Grapalat"/>
          <w:sz w:val="20"/>
          <w:u w:val="single"/>
          <w:lang w:val="es-ES"/>
        </w:rPr>
        <w:tab/>
      </w:r>
      <w:r w:rsidRPr="00490D05">
        <w:rPr>
          <w:rFonts w:ascii="GHEA Grapalat" w:hAnsi="GHEA Grapalat"/>
          <w:sz w:val="20"/>
          <w:lang w:val="es-ES"/>
        </w:rPr>
        <w:tab/>
      </w:r>
      <w:r w:rsidRPr="00490D05">
        <w:rPr>
          <w:rFonts w:ascii="GHEA Grapalat" w:hAnsi="GHEA Grapalat"/>
          <w:sz w:val="20"/>
          <w:lang w:val="es-ES"/>
        </w:rPr>
        <w:tab/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 xml:space="preserve">Մասնակցի անվանումը 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 xml:space="preserve">ղեկավարի պաշտոնը, </w:t>
      </w:r>
      <w:r w:rsidRPr="00490D05">
        <w:rPr>
          <w:rFonts w:ascii="GHEA Grapalat" w:hAnsi="GHEA Grapalat" w:cs="Arial"/>
          <w:sz w:val="20"/>
          <w:vertAlign w:val="superscript"/>
        </w:rPr>
        <w:t>ա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 xml:space="preserve">նուն </w:t>
      </w:r>
      <w:r w:rsidRPr="00490D05">
        <w:rPr>
          <w:rFonts w:ascii="GHEA Grapalat" w:hAnsi="GHEA Grapalat" w:cs="Arial"/>
          <w:sz w:val="20"/>
          <w:vertAlign w:val="superscript"/>
        </w:rPr>
        <w:t>ա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 xml:space="preserve">զգանունը)                                             </w:t>
      </w:r>
      <w:r w:rsidRPr="00490D05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ստորագրությունը)</w:t>
      </w:r>
    </w:p>
    <w:p w14:paraId="072BB2F9" w14:textId="77777777" w:rsidR="00B2572B" w:rsidRPr="00490D05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27DB008" w14:textId="77777777" w:rsidR="00B2572B" w:rsidRPr="00490D05" w:rsidRDefault="00B2572B" w:rsidP="00EF3662">
      <w:pPr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    </w:t>
      </w:r>
    </w:p>
    <w:p w14:paraId="1AD6F7E1" w14:textId="77777777" w:rsidR="00B2572B" w:rsidRPr="00490D05" w:rsidRDefault="00B2572B" w:rsidP="00EF3662">
      <w:pPr>
        <w:jc w:val="right"/>
        <w:rPr>
          <w:rFonts w:ascii="GHEA Grapalat" w:hAnsi="GHEA Grapalat" w:cs="Arial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Կ. Տ.</w:t>
      </w:r>
      <w:r w:rsidRPr="00490D05">
        <w:rPr>
          <w:rStyle w:val="FootnoteReference"/>
          <w:rFonts w:ascii="GHEA Grapalat" w:hAnsi="GHEA Grapalat" w:cs="Arial"/>
          <w:color w:val="FFFFFF"/>
          <w:sz w:val="20"/>
          <w:lang w:val="hy-AM"/>
        </w:rPr>
        <w:footnoteReference w:id="7"/>
      </w:r>
      <w:r w:rsidRPr="00490D05">
        <w:rPr>
          <w:rFonts w:ascii="GHEA Grapalat" w:hAnsi="GHEA Grapalat" w:cs="Arial"/>
          <w:sz w:val="20"/>
          <w:lang w:val="hy-AM"/>
        </w:rPr>
        <w:tab/>
      </w:r>
      <w:r w:rsidRPr="00490D05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43F02577" w14:textId="77777777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6EDA1EF1" w14:textId="77777777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40E20627" w14:textId="77777777" w:rsidR="00AA0C89" w:rsidRPr="00490D05" w:rsidRDefault="00CE3A99" w:rsidP="00AA0C89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br w:type="page"/>
      </w:r>
    </w:p>
    <w:p w14:paraId="3A12D0B9" w14:textId="77777777" w:rsidR="00134E80" w:rsidRPr="00490D05" w:rsidRDefault="00134E80" w:rsidP="002E6C2D">
      <w:pPr>
        <w:pStyle w:val="BodyTextIndent3"/>
        <w:spacing w:line="240" w:lineRule="auto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EDE18C7" w14:textId="77777777" w:rsidR="00134E80" w:rsidRPr="00490D05" w:rsidRDefault="00134E80" w:rsidP="002E6C2D">
      <w:pPr>
        <w:pStyle w:val="BodyTextIndent3"/>
        <w:spacing w:line="240" w:lineRule="auto"/>
        <w:jc w:val="left"/>
        <w:rPr>
          <w:rFonts w:ascii="GHEA Grapalat" w:hAnsi="GHEA Grapalat" w:cs="Sylfaen"/>
          <w:b/>
          <w:lang w:val="hy-AM"/>
        </w:rPr>
      </w:pPr>
    </w:p>
    <w:p w14:paraId="296986C0" w14:textId="77777777" w:rsidR="00161442" w:rsidRPr="00490D05" w:rsidRDefault="00161442" w:rsidP="00161442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Հավելված 1.2**</w:t>
      </w:r>
    </w:p>
    <w:p w14:paraId="50634259" w14:textId="21D2333A" w:rsidR="00161442" w:rsidRPr="00490D05" w:rsidRDefault="00161442" w:rsidP="0016144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/>
          <w:sz w:val="24"/>
          <w:szCs w:val="24"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Pr="00490D05">
        <w:rPr>
          <w:rFonts w:ascii="GHEA Grapalat" w:hAnsi="GHEA Grapalat"/>
          <w:sz w:val="24"/>
          <w:szCs w:val="24"/>
          <w:lang w:val="hy-AM"/>
        </w:rPr>
        <w:t>»</w:t>
      </w:r>
      <w:r w:rsidRPr="00490D05">
        <w:rPr>
          <w:rFonts w:ascii="GHEA Grapalat" w:hAnsi="GHEA Grapalat" w:cs="Sylfaen"/>
          <w:b/>
          <w:lang w:val="hy-AM"/>
        </w:rPr>
        <w:t>*</w:t>
      </w:r>
      <w:r w:rsidRPr="00490D05">
        <w:rPr>
          <w:rFonts w:ascii="GHEA Grapalat" w:hAnsi="GHEA Grapalat"/>
          <w:b/>
          <w:lang w:val="hy-AM"/>
        </w:rPr>
        <w:t xml:space="preserve">  </w:t>
      </w:r>
      <w:r w:rsidRPr="00490D05">
        <w:rPr>
          <w:rFonts w:ascii="GHEA Grapalat" w:hAnsi="GHEA Grapalat" w:cs="Arial"/>
          <w:b/>
          <w:lang w:val="hy-AM"/>
        </w:rPr>
        <w:t>ծածկագրով</w:t>
      </w:r>
    </w:p>
    <w:p w14:paraId="0AF53EEE" w14:textId="500FE848" w:rsidR="00161442" w:rsidRPr="00490D05" w:rsidRDefault="00B912E9" w:rsidP="0016144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հրատապ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բաց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մրցույթ</w:t>
      </w:r>
      <w:r w:rsidR="00161442" w:rsidRPr="00490D05">
        <w:rPr>
          <w:rFonts w:ascii="GHEA Grapalat" w:hAnsi="GHEA Grapalat" w:cs="Arial"/>
          <w:b/>
          <w:lang w:val="hy-AM"/>
        </w:rPr>
        <w:t>ի հրավերի</w:t>
      </w:r>
    </w:p>
    <w:p w14:paraId="7D7BE7D4" w14:textId="77777777" w:rsidR="00CE11B7" w:rsidRPr="00490D05" w:rsidRDefault="00CE11B7" w:rsidP="0016144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579B923" w14:textId="77777777" w:rsidR="00CE11B7" w:rsidRPr="00490D05" w:rsidRDefault="00CE11B7" w:rsidP="0016144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9C036C6" w14:textId="77777777" w:rsidR="00821851" w:rsidRPr="00490D05" w:rsidRDefault="00821851" w:rsidP="00821851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tab/>
      </w:r>
      <w:r w:rsidRPr="00490D05">
        <w:rPr>
          <w:rFonts w:ascii="GHEA Grapalat" w:eastAsia="GHEA Grapalat" w:hAnsi="GHEA Grapalat" w:cs="Arial"/>
          <w:lang w:val="hy-AM"/>
        </w:rPr>
        <w:t>ՁԵՎ</w:t>
      </w:r>
    </w:p>
    <w:p w14:paraId="5E023992" w14:textId="77777777" w:rsidR="00CE11B7" w:rsidRPr="00490D05" w:rsidRDefault="00CE11B7" w:rsidP="00CE11B7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490D05">
        <w:rPr>
          <w:rFonts w:ascii="GHEA Grapalat" w:eastAsia="GHEA Grapalat" w:hAnsi="GHEA Grapalat" w:cs="Arial"/>
          <w:lang w:val="hy-AM"/>
        </w:rPr>
        <w:t>ԻՐԱԿԱՆ</w:t>
      </w:r>
      <w:r w:rsidRPr="00490D05">
        <w:rPr>
          <w:rFonts w:ascii="GHEA Grapalat" w:eastAsia="GHEA Grapalat" w:hAnsi="GHEA Grapalat" w:cs="GHEA Grapalat"/>
          <w:lang w:val="hy-AM"/>
        </w:rPr>
        <w:t xml:space="preserve"> </w:t>
      </w:r>
      <w:r w:rsidRPr="00490D05">
        <w:rPr>
          <w:rFonts w:ascii="GHEA Grapalat" w:eastAsia="GHEA Grapalat" w:hAnsi="GHEA Grapalat" w:cs="Arial"/>
          <w:lang w:val="hy-AM"/>
        </w:rPr>
        <w:t>ՇԱՀԱՌՈՒՆԵՐԻ</w:t>
      </w:r>
      <w:r w:rsidRPr="00490D05">
        <w:rPr>
          <w:rFonts w:ascii="GHEA Grapalat" w:eastAsia="GHEA Grapalat" w:hAnsi="GHEA Grapalat" w:cs="GHEA Grapalat"/>
          <w:lang w:val="hy-AM"/>
        </w:rPr>
        <w:t xml:space="preserve"> </w:t>
      </w:r>
      <w:r w:rsidRPr="00490D05">
        <w:rPr>
          <w:rFonts w:ascii="GHEA Grapalat" w:eastAsia="GHEA Grapalat" w:hAnsi="GHEA Grapalat" w:cs="Arial"/>
          <w:lang w:val="hy-AM"/>
        </w:rPr>
        <w:t>ՎԵՐԱԲԵՐՅԱԼ</w:t>
      </w:r>
      <w:r w:rsidRPr="00490D05">
        <w:rPr>
          <w:rFonts w:ascii="GHEA Grapalat" w:eastAsia="GHEA Grapalat" w:hAnsi="GHEA Grapalat" w:cs="GHEA Grapalat"/>
          <w:lang w:val="hy-AM"/>
        </w:rPr>
        <w:t xml:space="preserve"> </w:t>
      </w:r>
      <w:r w:rsidR="00821851" w:rsidRPr="00490D05">
        <w:rPr>
          <w:rFonts w:ascii="GHEA Grapalat" w:eastAsia="GHEA Grapalat" w:hAnsi="GHEA Grapalat" w:cs="Arial"/>
          <w:lang w:val="hy-AM"/>
        </w:rPr>
        <w:t>ՀԱՅՏԱՐԱՐԱԳՐԻ</w:t>
      </w:r>
    </w:p>
    <w:p w14:paraId="166788C2" w14:textId="77777777" w:rsidR="00CE11B7" w:rsidRPr="00490D05" w:rsidRDefault="00CE11B7" w:rsidP="00CE11B7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F6317A" w14:textId="77777777" w:rsidR="00CE11B7" w:rsidRPr="00490D05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r w:rsidRPr="00490D05">
        <w:rPr>
          <w:rFonts w:ascii="GHEA Grapalat" w:eastAsia="GHEA Grapalat" w:hAnsi="GHEA Grapalat" w:cs="Arial"/>
          <w:b/>
          <w:color w:val="000000"/>
        </w:rPr>
        <w:t>Կազմակերպությունը</w:t>
      </w:r>
    </w:p>
    <w:p w14:paraId="2BD4D53C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CE11B7" w:rsidRPr="00490D05" w14:paraId="21D4893F" w14:textId="77777777" w:rsidTr="00F121A0">
        <w:tc>
          <w:tcPr>
            <w:tcW w:w="2836" w:type="dxa"/>
            <w:shd w:val="clear" w:color="auto" w:fill="D9E2F3"/>
            <w:vAlign w:val="center"/>
          </w:tcPr>
          <w:p w14:paraId="1F05365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6017AE6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830FDD0" w14:textId="77777777" w:rsidTr="00F121A0">
        <w:tc>
          <w:tcPr>
            <w:tcW w:w="2836" w:type="dxa"/>
            <w:shd w:val="clear" w:color="auto" w:fill="D9E2F3"/>
            <w:vAlign w:val="center"/>
          </w:tcPr>
          <w:p w14:paraId="71A1F87F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6DC70C55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0CE8118" w14:textId="77777777" w:rsidTr="00F121A0">
        <w:tc>
          <w:tcPr>
            <w:tcW w:w="2836" w:type="dxa"/>
            <w:shd w:val="clear" w:color="auto" w:fill="D9E2F3"/>
            <w:vAlign w:val="center"/>
          </w:tcPr>
          <w:p w14:paraId="5A85BB73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Պետական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57750F08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7CD95FA" w14:textId="77777777" w:rsidTr="00F121A0">
        <w:tc>
          <w:tcPr>
            <w:tcW w:w="2836" w:type="dxa"/>
            <w:shd w:val="clear" w:color="auto" w:fill="D9E2F3"/>
            <w:vAlign w:val="center"/>
          </w:tcPr>
          <w:p w14:paraId="4D3B51BB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77BB4ED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5E060875" w14:textId="77777777" w:rsidTr="00F121A0">
        <w:tc>
          <w:tcPr>
            <w:tcW w:w="2836" w:type="dxa"/>
            <w:shd w:val="clear" w:color="auto" w:fill="D9E2F3"/>
            <w:vAlign w:val="center"/>
          </w:tcPr>
          <w:p w14:paraId="54FF976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6C60F0E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6C86D33" w14:textId="77777777" w:rsidTr="00F121A0">
        <w:tc>
          <w:tcPr>
            <w:tcW w:w="2836" w:type="dxa"/>
            <w:shd w:val="clear" w:color="auto" w:fill="D9E2F3"/>
            <w:vAlign w:val="center"/>
          </w:tcPr>
          <w:p w14:paraId="287F622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39E5FA84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24A384B9" w14:textId="77777777" w:rsidTr="00F121A0">
        <w:tc>
          <w:tcPr>
            <w:tcW w:w="2836" w:type="dxa"/>
            <w:shd w:val="clear" w:color="auto" w:fill="D9E2F3"/>
            <w:vAlign w:val="center"/>
          </w:tcPr>
          <w:p w14:paraId="12120FC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Գործադիր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մարմնի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ղեկավարի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և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59F4EFE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0277BF5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Հայտարարագիրը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ներկայացնող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1F39E0E7" w14:textId="77777777" w:rsidTr="00F121A0">
        <w:tc>
          <w:tcPr>
            <w:tcW w:w="2835" w:type="dxa"/>
            <w:shd w:val="clear" w:color="auto" w:fill="D9E2F3"/>
            <w:vAlign w:val="center"/>
          </w:tcPr>
          <w:p w14:paraId="75CB3C2B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Հայտարարագիրը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ներկայացնող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անձի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և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10D0397B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1F231C4" w14:textId="77777777" w:rsidTr="00F121A0">
        <w:tc>
          <w:tcPr>
            <w:tcW w:w="2835" w:type="dxa"/>
            <w:shd w:val="clear" w:color="auto" w:fill="D9E2F3"/>
            <w:vAlign w:val="center"/>
          </w:tcPr>
          <w:p w14:paraId="0A75C0C2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Հայտարարագիրը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ներկայացնող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անձի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պաշտոնը</w:t>
            </w:r>
          </w:p>
        </w:tc>
        <w:tc>
          <w:tcPr>
            <w:tcW w:w="6180" w:type="dxa"/>
            <w:vAlign w:val="center"/>
          </w:tcPr>
          <w:p w14:paraId="627086DA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6BD425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Հայտարարագրի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068A4AC7" w14:textId="77777777" w:rsidTr="00F121A0">
        <w:tc>
          <w:tcPr>
            <w:tcW w:w="2835" w:type="dxa"/>
            <w:shd w:val="clear" w:color="auto" w:fill="D9E2F3"/>
            <w:vAlign w:val="center"/>
          </w:tcPr>
          <w:p w14:paraId="2AB63BC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Հայտարարագրի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ստորագրման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C20EF55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A03A875" w14:textId="77777777" w:rsidTr="00F121A0">
        <w:tc>
          <w:tcPr>
            <w:tcW w:w="2835" w:type="dxa"/>
            <w:shd w:val="clear" w:color="auto" w:fill="D9E2F3"/>
            <w:vAlign w:val="center"/>
          </w:tcPr>
          <w:p w14:paraId="02635EEE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lastRenderedPageBreak/>
              <w:t>Հայտարարագրի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էջերի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393D9180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FCBD7DB" w14:textId="77777777" w:rsidTr="00F121A0">
        <w:tc>
          <w:tcPr>
            <w:tcW w:w="2835" w:type="dxa"/>
            <w:shd w:val="clear" w:color="auto" w:fill="D9E2F3"/>
            <w:vAlign w:val="center"/>
          </w:tcPr>
          <w:p w14:paraId="49624986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Հայտարարագիրը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ներկայացնող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անձի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5AAB7C49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2460D13" w14:textId="41C22FAB" w:rsidR="00CE11B7" w:rsidRPr="00490D05" w:rsidRDefault="00CE11B7" w:rsidP="00CE11B7">
      <w:pPr>
        <w:rPr>
          <w:rFonts w:ascii="GHEA Grapalat" w:eastAsia="GHEA Grapalat" w:hAnsi="GHEA Grapalat" w:cs="GHEA Grapalat"/>
        </w:rPr>
      </w:pPr>
    </w:p>
    <w:p w14:paraId="54704F31" w14:textId="77777777" w:rsidR="00CE11B7" w:rsidRPr="00490D05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r w:rsidRPr="00490D05">
        <w:rPr>
          <w:rFonts w:ascii="GHEA Grapalat" w:eastAsia="GHEA Grapalat" w:hAnsi="GHEA Grapalat" w:cs="Arial"/>
          <w:b/>
          <w:color w:val="000000"/>
        </w:rPr>
        <w:t>Բաժնետոմսերի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ցուցակման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տվյալները</w:t>
      </w:r>
    </w:p>
    <w:p w14:paraId="739AFAF8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Բաժնետոմսերի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ցուցակման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53490B88" w14:textId="77777777" w:rsidTr="00F121A0">
        <w:tc>
          <w:tcPr>
            <w:tcW w:w="2835" w:type="dxa"/>
            <w:shd w:val="clear" w:color="auto" w:fill="D9E2F3"/>
            <w:vAlign w:val="center"/>
          </w:tcPr>
          <w:p w14:paraId="1B9AE9B7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Ֆոնդային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բորսայի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104E16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8575DEF" w14:textId="77777777" w:rsidTr="00F121A0">
        <w:tc>
          <w:tcPr>
            <w:tcW w:w="2835" w:type="dxa"/>
            <w:shd w:val="clear" w:color="auto" w:fill="D9E2F3"/>
            <w:vAlign w:val="center"/>
          </w:tcPr>
          <w:p w14:paraId="344C40B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Հղումը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բորսայում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առկա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6C5A896F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ABB8857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Կազմակերպությունը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վերահսկող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իրավաբանական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անձի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099D85A1" w14:textId="77777777" w:rsidTr="00F121A0">
        <w:tc>
          <w:tcPr>
            <w:tcW w:w="2835" w:type="dxa"/>
            <w:shd w:val="clear" w:color="auto" w:fill="D9E2F3"/>
            <w:vAlign w:val="center"/>
          </w:tcPr>
          <w:p w14:paraId="076A6EB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9270953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50E4D37" w14:textId="77777777" w:rsidTr="00F121A0">
        <w:tc>
          <w:tcPr>
            <w:tcW w:w="2835" w:type="dxa"/>
            <w:shd w:val="clear" w:color="auto" w:fill="D9E2F3"/>
            <w:vAlign w:val="center"/>
          </w:tcPr>
          <w:p w14:paraId="7B1C281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023BA3FA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CAB040A" w14:textId="77777777" w:rsidTr="00F121A0">
        <w:tc>
          <w:tcPr>
            <w:tcW w:w="2835" w:type="dxa"/>
            <w:shd w:val="clear" w:color="auto" w:fill="D9E2F3"/>
            <w:vAlign w:val="center"/>
          </w:tcPr>
          <w:p w14:paraId="50B514F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Պետական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4DF149DA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EED658E" w14:textId="77777777" w:rsidTr="00F121A0">
        <w:tc>
          <w:tcPr>
            <w:tcW w:w="2835" w:type="dxa"/>
            <w:shd w:val="clear" w:color="auto" w:fill="D9E2F3"/>
            <w:vAlign w:val="center"/>
          </w:tcPr>
          <w:p w14:paraId="07C6D74B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723DFBAF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CDF46C4" w14:textId="77777777" w:rsidTr="00F121A0">
        <w:tc>
          <w:tcPr>
            <w:tcW w:w="2835" w:type="dxa"/>
            <w:shd w:val="clear" w:color="auto" w:fill="D9E2F3"/>
            <w:vAlign w:val="center"/>
          </w:tcPr>
          <w:p w14:paraId="045DD188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1E3BF2D3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D0AAD0A" w14:textId="77777777" w:rsidTr="00F121A0">
        <w:tc>
          <w:tcPr>
            <w:tcW w:w="2835" w:type="dxa"/>
            <w:shd w:val="clear" w:color="auto" w:fill="D9E2F3"/>
            <w:vAlign w:val="center"/>
          </w:tcPr>
          <w:p w14:paraId="1CAABD4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5D2CDC4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D224D68" w14:textId="77777777" w:rsidTr="00F121A0">
        <w:tc>
          <w:tcPr>
            <w:tcW w:w="2835" w:type="dxa"/>
            <w:shd w:val="clear" w:color="auto" w:fill="D9E2F3"/>
            <w:vAlign w:val="center"/>
          </w:tcPr>
          <w:p w14:paraId="3D9D2309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Գործադիր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մարմնի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ղեկավարի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և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5055F845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8003631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r w:rsidRPr="00490D05">
        <w:rPr>
          <w:rFonts w:ascii="GHEA Grapalat" w:eastAsia="GHEA Grapalat" w:hAnsi="GHEA Grapalat" w:cs="Arial"/>
          <w:i/>
          <w:iCs/>
        </w:rPr>
        <w:t>Վերահսկողության</w:t>
      </w:r>
      <w:r w:rsidRPr="00490D05">
        <w:rPr>
          <w:rFonts w:ascii="GHEA Grapalat" w:eastAsia="GHEA Grapalat" w:hAnsi="GHEA Grapalat" w:cs="GHEA Grapalat"/>
          <w:i/>
          <w:iCs/>
        </w:rPr>
        <w:t xml:space="preserve"> </w:t>
      </w:r>
      <w:r w:rsidRPr="00490D05">
        <w:rPr>
          <w:rFonts w:ascii="GHEA Grapalat" w:eastAsia="GHEA Grapalat" w:hAnsi="GHEA Grapalat" w:cs="Arial"/>
          <w:i/>
          <w:iCs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CE11B7" w:rsidRPr="00490D05" w14:paraId="035C861E" w14:textId="77777777" w:rsidTr="00F121A0">
        <w:tc>
          <w:tcPr>
            <w:tcW w:w="2836" w:type="dxa"/>
            <w:shd w:val="clear" w:color="auto" w:fill="D9E2F3"/>
            <w:vAlign w:val="center"/>
          </w:tcPr>
          <w:p w14:paraId="3B2BE478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չափը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1DE8B460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CF27D2F" w14:textId="77777777" w:rsidTr="00F121A0">
        <w:tc>
          <w:tcPr>
            <w:tcW w:w="2836" w:type="dxa"/>
            <w:shd w:val="clear" w:color="auto" w:fill="D9E2F3"/>
            <w:vAlign w:val="center"/>
          </w:tcPr>
          <w:p w14:paraId="0F91EC1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6C1A005F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  <w:p w14:paraId="3C8D1F31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</w:tc>
      </w:tr>
    </w:tbl>
    <w:p w14:paraId="4DB93A82" w14:textId="51AB955A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</w:p>
    <w:p w14:paraId="56065D2D" w14:textId="77777777" w:rsidR="00CE11B7" w:rsidRPr="00490D05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490D05">
        <w:rPr>
          <w:rFonts w:ascii="GHEA Grapalat" w:eastAsia="GHEA Grapalat" w:hAnsi="GHEA Grapalat" w:cs="Arial"/>
          <w:b/>
          <w:color w:val="000000"/>
        </w:rPr>
        <w:t>Պետության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b/>
          <w:color w:val="000000"/>
        </w:rPr>
        <w:t>համայնքի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կամ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միջազգային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մասնակցությունը</w:t>
      </w:r>
    </w:p>
    <w:p w14:paraId="4D3159EB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Պետության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կամ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համայնքի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490D05" w14:paraId="06B73DE0" w14:textId="77777777" w:rsidTr="00F121A0">
        <w:tc>
          <w:tcPr>
            <w:tcW w:w="2837" w:type="dxa"/>
            <w:shd w:val="clear" w:color="auto" w:fill="D9E2F3"/>
            <w:vAlign w:val="center"/>
          </w:tcPr>
          <w:p w14:paraId="79536CA7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Պետության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07C2C2C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FAFB6F3" w14:textId="77777777" w:rsidTr="00F121A0">
        <w:tc>
          <w:tcPr>
            <w:tcW w:w="2837" w:type="dxa"/>
            <w:shd w:val="clear" w:color="auto" w:fill="D9E2F3"/>
            <w:vAlign w:val="center"/>
          </w:tcPr>
          <w:p w14:paraId="3ECD5C18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Համայնքի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6752D484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5BB9AEDE" w14:textId="77777777" w:rsidTr="00F121A0">
        <w:tc>
          <w:tcPr>
            <w:tcW w:w="2837" w:type="dxa"/>
            <w:shd w:val="clear" w:color="auto" w:fill="D9E2F3"/>
            <w:vAlign w:val="center"/>
          </w:tcPr>
          <w:p w14:paraId="430A70C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չափը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0296514D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BE23AA9" w14:textId="77777777" w:rsidTr="00F121A0">
        <w:tc>
          <w:tcPr>
            <w:tcW w:w="2837" w:type="dxa"/>
            <w:shd w:val="clear" w:color="auto" w:fill="D9E2F3"/>
            <w:vAlign w:val="center"/>
          </w:tcPr>
          <w:p w14:paraId="7D7667D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4279C6B8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  <w:p w14:paraId="54C95C2E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</w:tc>
      </w:tr>
    </w:tbl>
    <w:p w14:paraId="40F13917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Միջազգային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490D05" w14:paraId="744CA725" w14:textId="77777777" w:rsidTr="00F121A0">
        <w:tc>
          <w:tcPr>
            <w:tcW w:w="2837" w:type="dxa"/>
            <w:shd w:val="clear" w:color="auto" w:fill="D9E2F3"/>
            <w:vAlign w:val="center"/>
          </w:tcPr>
          <w:p w14:paraId="0127FD14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Միջազգային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կազմակերպության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762493F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AA7FB7A" w14:textId="77777777" w:rsidTr="00F121A0">
        <w:tc>
          <w:tcPr>
            <w:tcW w:w="2837" w:type="dxa"/>
            <w:shd w:val="clear" w:color="auto" w:fill="D9E2F3"/>
            <w:vAlign w:val="center"/>
          </w:tcPr>
          <w:p w14:paraId="3BB521F7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Միջազգային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կազմակերպության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2EE4CD6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9C76CF3" w14:textId="77777777" w:rsidTr="00F121A0">
        <w:tc>
          <w:tcPr>
            <w:tcW w:w="2837" w:type="dxa"/>
            <w:shd w:val="clear" w:color="auto" w:fill="D9E2F3"/>
            <w:vAlign w:val="center"/>
          </w:tcPr>
          <w:p w14:paraId="396726C0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չափը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5466CC4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F476DD3" w14:textId="77777777" w:rsidTr="00F121A0">
        <w:tc>
          <w:tcPr>
            <w:tcW w:w="2837" w:type="dxa"/>
            <w:shd w:val="clear" w:color="auto" w:fill="D9E2F3"/>
            <w:vAlign w:val="center"/>
          </w:tcPr>
          <w:p w14:paraId="32AB86A3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7958E551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  <w:p w14:paraId="626246EA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</w:tc>
      </w:tr>
    </w:tbl>
    <w:p w14:paraId="224D2A4B" w14:textId="24FDBD92" w:rsidR="00CE11B7" w:rsidRPr="00490D05" w:rsidRDefault="00CE11B7" w:rsidP="00CE11B7">
      <w:pPr>
        <w:rPr>
          <w:rFonts w:ascii="GHEA Grapalat" w:eastAsia="GHEA Grapalat" w:hAnsi="GHEA Grapalat" w:cs="GHEA Grapalat"/>
          <w:b/>
        </w:rPr>
      </w:pPr>
    </w:p>
    <w:p w14:paraId="055C55CB" w14:textId="77777777" w:rsidR="00CE11B7" w:rsidRPr="00490D05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490D05">
        <w:rPr>
          <w:rFonts w:ascii="GHEA Grapalat" w:eastAsia="GHEA Grapalat" w:hAnsi="GHEA Grapalat" w:cs="Arial"/>
          <w:b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շահառուի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տվյալները</w:t>
      </w:r>
    </w:p>
    <w:p w14:paraId="4253F85B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Անձի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ինքնությունը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հավաստող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CE11B7" w:rsidRPr="00490D05" w14:paraId="42ABDF6C" w14:textId="77777777" w:rsidTr="00F121A0">
        <w:tc>
          <w:tcPr>
            <w:tcW w:w="2836" w:type="dxa"/>
            <w:shd w:val="clear" w:color="auto" w:fill="D9E2F3"/>
            <w:vAlign w:val="center"/>
          </w:tcPr>
          <w:p w14:paraId="2A6B89F6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7A98601B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295F77C" w14:textId="77777777" w:rsidTr="00F121A0">
        <w:tc>
          <w:tcPr>
            <w:tcW w:w="2836" w:type="dxa"/>
            <w:shd w:val="clear" w:color="auto" w:fill="D9E2F3"/>
            <w:vAlign w:val="center"/>
          </w:tcPr>
          <w:p w14:paraId="56A71690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63197477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2B6AD7F" w14:textId="77777777" w:rsidTr="00F121A0">
        <w:tc>
          <w:tcPr>
            <w:tcW w:w="2836" w:type="dxa"/>
            <w:shd w:val="clear" w:color="auto" w:fill="D9E2F3"/>
            <w:vAlign w:val="center"/>
          </w:tcPr>
          <w:p w14:paraId="2E442C5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lastRenderedPageBreak/>
              <w:t>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լատինատառ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086696DF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1B21012" w14:textId="77777777" w:rsidTr="00F121A0">
        <w:tc>
          <w:tcPr>
            <w:tcW w:w="2836" w:type="dxa"/>
            <w:shd w:val="clear" w:color="auto" w:fill="D9E2F3"/>
            <w:vAlign w:val="center"/>
          </w:tcPr>
          <w:p w14:paraId="152ABBBA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լատինատառ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23709933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B254384" w14:textId="77777777" w:rsidTr="00F121A0">
        <w:tc>
          <w:tcPr>
            <w:tcW w:w="2836" w:type="dxa"/>
            <w:shd w:val="clear" w:color="auto" w:fill="D9E2F3"/>
            <w:vAlign w:val="center"/>
          </w:tcPr>
          <w:p w14:paraId="171F5483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27F9F47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63845A2" w14:textId="77777777" w:rsidTr="00F121A0">
        <w:tc>
          <w:tcPr>
            <w:tcW w:w="2836" w:type="dxa"/>
            <w:shd w:val="clear" w:color="auto" w:fill="D9E2F3"/>
            <w:vAlign w:val="center"/>
          </w:tcPr>
          <w:p w14:paraId="1F9BEC35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Ծննդյան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3BC16B25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7D40D80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Անձը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հաստատող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CE11B7" w:rsidRPr="00490D05" w14:paraId="3C0C2A1F" w14:textId="77777777" w:rsidTr="00F121A0">
        <w:tc>
          <w:tcPr>
            <w:tcW w:w="2837" w:type="dxa"/>
            <w:shd w:val="clear" w:color="auto" w:fill="D9E2F3"/>
            <w:vAlign w:val="center"/>
          </w:tcPr>
          <w:p w14:paraId="5D16C370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Փաստաթղթի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4D5474A8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2CBA27EE" w14:textId="77777777" w:rsidTr="00F121A0">
        <w:tc>
          <w:tcPr>
            <w:tcW w:w="2837" w:type="dxa"/>
            <w:shd w:val="clear" w:color="auto" w:fill="D9E2F3"/>
            <w:vAlign w:val="center"/>
          </w:tcPr>
          <w:p w14:paraId="39B8BFFA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Փաստաթղթի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7FA9B60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370BA68" w14:textId="77777777" w:rsidTr="00F121A0">
        <w:tc>
          <w:tcPr>
            <w:tcW w:w="2837" w:type="dxa"/>
            <w:shd w:val="clear" w:color="auto" w:fill="D9E2F3"/>
            <w:vAlign w:val="center"/>
          </w:tcPr>
          <w:p w14:paraId="7C9A9E37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Տրամադրման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52B48C21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02D94C5" w14:textId="77777777" w:rsidTr="00F121A0">
        <w:tc>
          <w:tcPr>
            <w:tcW w:w="2837" w:type="dxa"/>
            <w:shd w:val="clear" w:color="auto" w:fill="D9E2F3"/>
            <w:vAlign w:val="center"/>
          </w:tcPr>
          <w:p w14:paraId="46AC219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Տրամադրող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54926B5C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4AF80FD" w14:textId="77777777" w:rsidTr="00F121A0">
        <w:tc>
          <w:tcPr>
            <w:tcW w:w="2837" w:type="dxa"/>
            <w:shd w:val="clear" w:color="auto" w:fill="D9E2F3"/>
            <w:vAlign w:val="center"/>
          </w:tcPr>
          <w:p w14:paraId="3FB11612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ՀԾՀ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կամ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համարժեք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07A8757A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BF4688A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Անձի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հաշվառման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CE11B7" w:rsidRPr="00490D05" w14:paraId="017E61EA" w14:textId="77777777" w:rsidTr="00F121A0">
        <w:tc>
          <w:tcPr>
            <w:tcW w:w="2837" w:type="dxa"/>
            <w:shd w:val="clear" w:color="auto" w:fill="D9E2F3"/>
            <w:vAlign w:val="center"/>
          </w:tcPr>
          <w:p w14:paraId="2A5B4EE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0BEF96F1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1463D4C" w14:textId="77777777" w:rsidTr="00F121A0">
        <w:tc>
          <w:tcPr>
            <w:tcW w:w="2837" w:type="dxa"/>
            <w:shd w:val="clear" w:color="auto" w:fill="D9E2F3"/>
            <w:vAlign w:val="center"/>
          </w:tcPr>
          <w:p w14:paraId="687EF09F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68E200D1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50A85E0" w14:textId="77777777" w:rsidTr="00F121A0">
        <w:tc>
          <w:tcPr>
            <w:tcW w:w="2837" w:type="dxa"/>
            <w:shd w:val="clear" w:color="auto" w:fill="D9E2F3"/>
            <w:vAlign w:val="center"/>
          </w:tcPr>
          <w:p w14:paraId="3EAA719D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Վարչատարածքային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2BD5682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D083287" w14:textId="77777777" w:rsidTr="00F121A0">
        <w:tc>
          <w:tcPr>
            <w:tcW w:w="2837" w:type="dxa"/>
            <w:shd w:val="clear" w:color="auto" w:fill="D9E2F3"/>
            <w:vAlign w:val="center"/>
          </w:tcPr>
          <w:p w14:paraId="6FBEC20E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Փողոցի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շենքը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0427919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E87507E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Անձի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բնակության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CE11B7" w:rsidRPr="00490D05" w14:paraId="07D27973" w14:textId="77777777" w:rsidTr="00F121A0">
        <w:tc>
          <w:tcPr>
            <w:tcW w:w="2837" w:type="dxa"/>
            <w:shd w:val="clear" w:color="auto" w:fill="D9E2F3"/>
            <w:vAlign w:val="center"/>
          </w:tcPr>
          <w:p w14:paraId="6827B788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56B8BA5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A62B66C" w14:textId="77777777" w:rsidTr="00F121A0">
        <w:tc>
          <w:tcPr>
            <w:tcW w:w="2837" w:type="dxa"/>
            <w:shd w:val="clear" w:color="auto" w:fill="D9E2F3"/>
            <w:vAlign w:val="center"/>
          </w:tcPr>
          <w:p w14:paraId="3089E754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357C3DFC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E359837" w14:textId="77777777" w:rsidTr="00F121A0">
        <w:tc>
          <w:tcPr>
            <w:tcW w:w="2837" w:type="dxa"/>
            <w:shd w:val="clear" w:color="auto" w:fill="D9E2F3"/>
            <w:vAlign w:val="center"/>
          </w:tcPr>
          <w:p w14:paraId="37FD512F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lastRenderedPageBreak/>
              <w:t>Վարչատարածքային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0C204CF9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474CE88" w14:textId="77777777" w:rsidTr="00F121A0">
        <w:tc>
          <w:tcPr>
            <w:tcW w:w="2837" w:type="dxa"/>
            <w:shd w:val="clear" w:color="auto" w:fill="D9E2F3"/>
            <w:vAlign w:val="center"/>
          </w:tcPr>
          <w:p w14:paraId="791D52D0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Փողոցի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շենքը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74FEF7C9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02422A1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շահառու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հանդիսանալու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հիմքերը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i/>
          <w:color w:val="000000"/>
        </w:rPr>
        <w:t>բացառությամբ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` </w:t>
      </w:r>
      <w:r w:rsidRPr="00490D05">
        <w:rPr>
          <w:rFonts w:ascii="GHEA Grapalat" w:eastAsia="GHEA Grapalat" w:hAnsi="GHEA Grapalat" w:cs="Arial"/>
          <w:i/>
          <w:color w:val="000000"/>
        </w:rPr>
        <w:t>ընդերքօգտագործման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ոլորտի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հաշվետու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կազմակերպությունների</w:t>
      </w:r>
      <w:r w:rsidRPr="00490D05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CE11B7" w:rsidRPr="00490D05" w14:paraId="5BB570D8" w14:textId="77777777" w:rsidTr="00F121A0">
        <w:trPr>
          <w:trHeight w:val="924"/>
        </w:trPr>
        <w:tc>
          <w:tcPr>
            <w:tcW w:w="9016" w:type="dxa"/>
            <w:gridSpan w:val="2"/>
            <w:vAlign w:val="center"/>
          </w:tcPr>
          <w:p w14:paraId="455151A1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տիրապետում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տվյալ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անձի՝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ձայնի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իրավունք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բաժնեմասերի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(</w:t>
            </w:r>
            <w:r w:rsidR="00CE11B7" w:rsidRPr="00490D05">
              <w:rPr>
                <w:rFonts w:ascii="GHEA Grapalat" w:eastAsia="GHEA Grapalat" w:hAnsi="GHEA Grapalat" w:cs="Arial"/>
              </w:rPr>
              <w:t>բաժնետոմսերի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, </w:t>
            </w:r>
            <w:r w:rsidR="00CE11B7" w:rsidRPr="00490D05">
              <w:rPr>
                <w:rFonts w:ascii="GHEA Grapalat" w:eastAsia="GHEA Grapalat" w:hAnsi="GHEA Grapalat" w:cs="Arial"/>
              </w:rPr>
              <w:t>փայերի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) 20 </w:t>
            </w:r>
            <w:r w:rsidR="00CE11B7" w:rsidRPr="00490D05">
              <w:rPr>
                <w:rFonts w:ascii="GHEA Grapalat" w:eastAsia="GHEA Grapalat" w:hAnsi="GHEA Grapalat" w:cs="Arial"/>
              </w:rPr>
              <w:t>և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ավելի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տոկոսին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կերպով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ունի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20 </w:t>
            </w:r>
            <w:r w:rsidR="00CE11B7" w:rsidRPr="00490D05">
              <w:rPr>
                <w:rFonts w:ascii="GHEA Grapalat" w:eastAsia="GHEA Grapalat" w:hAnsi="GHEA Grapalat" w:cs="Arial"/>
              </w:rPr>
              <w:t>և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ավելի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տոկոս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կանոնադրական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կապիտալում</w:t>
            </w:r>
          </w:p>
        </w:tc>
      </w:tr>
      <w:tr w:rsidR="00CE11B7" w:rsidRPr="00490D05" w14:paraId="1689A9FF" w14:textId="77777777" w:rsidTr="00F121A0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5AB6E2C3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չափը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352639F1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57B5C88" w14:textId="77777777" w:rsidTr="00F121A0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A4B4E24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76017EE3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  <w:p w14:paraId="326DB311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</w:tc>
      </w:tr>
      <w:tr w:rsidR="00CE11B7" w:rsidRPr="00490D05" w14:paraId="18B21912" w14:textId="77777777" w:rsidTr="00F121A0">
        <w:tc>
          <w:tcPr>
            <w:tcW w:w="9016" w:type="dxa"/>
            <w:gridSpan w:val="2"/>
            <w:vAlign w:val="center"/>
          </w:tcPr>
          <w:p w14:paraId="5899A093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բ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տվյալ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նկատմամբ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իրականացնում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(</w:t>
            </w:r>
            <w:r w:rsidR="00CE11B7" w:rsidRPr="00490D05">
              <w:rPr>
                <w:rFonts w:ascii="GHEA Grapalat" w:eastAsia="GHEA Grapalat" w:hAnsi="GHEA Grapalat" w:cs="Arial"/>
              </w:rPr>
              <w:t>փաստացի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) </w:t>
            </w:r>
            <w:r w:rsidR="00CE11B7" w:rsidRPr="00490D05">
              <w:rPr>
                <w:rFonts w:ascii="GHEA Grapalat" w:eastAsia="GHEA Grapalat" w:hAnsi="GHEA Grapalat" w:cs="Arial"/>
              </w:rPr>
              <w:t>վերահսկողություն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այլ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միջոցներով</w:t>
            </w:r>
          </w:p>
        </w:tc>
      </w:tr>
      <w:tr w:rsidR="00CE11B7" w:rsidRPr="00490D05" w14:paraId="433BD5C9" w14:textId="77777777" w:rsidTr="00F121A0">
        <w:tc>
          <w:tcPr>
            <w:tcW w:w="9016" w:type="dxa"/>
            <w:gridSpan w:val="2"/>
            <w:vAlign w:val="center"/>
          </w:tcPr>
          <w:p w14:paraId="03789013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գ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հանդիսանում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տվյալ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գործունեության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ընդհանուր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ընթացիկ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ղեկավարումն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իրականացնող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պաշտոնատար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</w:t>
            </w:r>
            <w:r w:rsidR="00CE11B7" w:rsidRPr="00490D05">
              <w:rPr>
                <w:rFonts w:ascii="GHEA Grapalat" w:hAnsi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այն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դեպքում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, </w:t>
            </w:r>
            <w:r w:rsidR="00CE11B7" w:rsidRPr="00490D05">
              <w:rPr>
                <w:rFonts w:ascii="GHEA Grapalat" w:eastAsia="GHEA Grapalat" w:hAnsi="GHEA Grapalat" w:cs="Arial"/>
              </w:rPr>
              <w:t>երբ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առկա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չէ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«</w:t>
            </w:r>
            <w:r w:rsidR="00CE11B7" w:rsidRPr="00490D05">
              <w:rPr>
                <w:rFonts w:ascii="GHEA Grapalat" w:eastAsia="GHEA Grapalat" w:hAnsi="GHEA Grapalat" w:cs="Arial"/>
              </w:rPr>
              <w:t>ա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» </w:t>
            </w:r>
            <w:r w:rsidR="00CE11B7" w:rsidRPr="00490D05">
              <w:rPr>
                <w:rFonts w:ascii="GHEA Grapalat" w:eastAsia="GHEA Grapalat" w:hAnsi="GHEA Grapalat" w:cs="Arial"/>
              </w:rPr>
              <w:t>և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«</w:t>
            </w:r>
            <w:r w:rsidR="00CE11B7" w:rsidRPr="00490D05">
              <w:rPr>
                <w:rFonts w:ascii="GHEA Grapalat" w:eastAsia="GHEA Grapalat" w:hAnsi="GHEA Grapalat" w:cs="Arial"/>
              </w:rPr>
              <w:t>բ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» </w:t>
            </w:r>
            <w:r w:rsidR="00CE11B7" w:rsidRPr="00490D05">
              <w:rPr>
                <w:rFonts w:ascii="GHEA Grapalat" w:eastAsia="GHEA Grapalat" w:hAnsi="GHEA Grapalat" w:cs="Arial"/>
              </w:rPr>
              <w:t>կետերի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պահանջներին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համապատասխանող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ֆիզիկական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</w:t>
            </w:r>
          </w:p>
        </w:tc>
      </w:tr>
    </w:tbl>
    <w:p w14:paraId="6985524A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շահառու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հանդիսանալու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հիմքերը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i/>
          <w:color w:val="000000"/>
        </w:rPr>
        <w:t>ընդերքօգտագործման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ոլորտի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հաշվետու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կազմակերպությունների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համար</w:t>
      </w:r>
      <w:r w:rsidRPr="00490D05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CE11B7" w:rsidRPr="00490D05" w14:paraId="783BBFA6" w14:textId="77777777" w:rsidTr="00F121A0">
        <w:trPr>
          <w:trHeight w:val="924"/>
        </w:trPr>
        <w:tc>
          <w:tcPr>
            <w:tcW w:w="9016" w:type="dxa"/>
            <w:gridSpan w:val="2"/>
            <w:vAlign w:val="center"/>
          </w:tcPr>
          <w:p w14:paraId="3AB2CBA8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կերպով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տիրապետում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տվյալ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` </w:t>
            </w:r>
            <w:r w:rsidR="00CE11B7" w:rsidRPr="00490D05">
              <w:rPr>
                <w:rFonts w:ascii="GHEA Grapalat" w:eastAsia="GHEA Grapalat" w:hAnsi="GHEA Grapalat" w:cs="Arial"/>
              </w:rPr>
              <w:t>ձայնի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իրավունք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բաժնեմասերի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(</w:t>
            </w:r>
            <w:r w:rsidR="00CE11B7" w:rsidRPr="00490D05">
              <w:rPr>
                <w:rFonts w:ascii="GHEA Grapalat" w:eastAsia="GHEA Grapalat" w:hAnsi="GHEA Grapalat" w:cs="Arial"/>
              </w:rPr>
              <w:t>բաժնետոմսերի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, </w:t>
            </w:r>
            <w:r w:rsidR="00CE11B7" w:rsidRPr="00490D05">
              <w:rPr>
                <w:rFonts w:ascii="GHEA Grapalat" w:eastAsia="GHEA Grapalat" w:hAnsi="GHEA Grapalat" w:cs="Arial"/>
              </w:rPr>
              <w:t>փայերի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) 10 </w:t>
            </w:r>
            <w:r w:rsidR="00CE11B7" w:rsidRPr="00490D05">
              <w:rPr>
                <w:rFonts w:ascii="GHEA Grapalat" w:eastAsia="GHEA Grapalat" w:hAnsi="GHEA Grapalat" w:cs="Arial"/>
              </w:rPr>
              <w:t>և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ավելի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տոկոսին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կերպով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ունի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10 </w:t>
            </w:r>
            <w:r w:rsidR="00CE11B7" w:rsidRPr="00490D05">
              <w:rPr>
                <w:rFonts w:ascii="GHEA Grapalat" w:eastAsia="GHEA Grapalat" w:hAnsi="GHEA Grapalat" w:cs="Arial"/>
              </w:rPr>
              <w:t>և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ավելի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տոկոս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կանոնադրական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կապիտալում</w:t>
            </w:r>
          </w:p>
        </w:tc>
      </w:tr>
      <w:tr w:rsidR="00CE11B7" w:rsidRPr="00490D05" w14:paraId="5B002FFF" w14:textId="77777777" w:rsidTr="00F121A0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734386B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չափը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965371E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41B86BFD" w14:textId="77777777" w:rsidTr="00F121A0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13E2906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Մասնակցության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38B8876C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  <w:p w14:paraId="1A301593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Անուղղակի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մասնակցություն</w:t>
            </w:r>
          </w:p>
        </w:tc>
      </w:tr>
      <w:tr w:rsidR="00CE11B7" w:rsidRPr="00490D05" w14:paraId="1A6BBC07" w14:textId="77777777" w:rsidTr="00F121A0">
        <w:tc>
          <w:tcPr>
            <w:tcW w:w="9016" w:type="dxa"/>
            <w:gridSpan w:val="2"/>
            <w:vAlign w:val="center"/>
          </w:tcPr>
          <w:p w14:paraId="5B139C9B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բ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իրավունք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ունի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նշանակելու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հեռացնելու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կառավարման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մարմինների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անդամների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մեծամասնությանը</w:t>
            </w:r>
          </w:p>
        </w:tc>
      </w:tr>
      <w:tr w:rsidR="00CE11B7" w:rsidRPr="00490D05" w14:paraId="0A83B8BA" w14:textId="77777777" w:rsidTr="00F121A0">
        <w:tc>
          <w:tcPr>
            <w:tcW w:w="9016" w:type="dxa"/>
            <w:gridSpan w:val="2"/>
            <w:vAlign w:val="center"/>
          </w:tcPr>
          <w:p w14:paraId="32192A97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գ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անձից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անհատույց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ստացել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հաշվետու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տարվան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նախորդող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տարվա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ընթացքում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տվյալ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ստացած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շահույթի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առնվազն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15 </w:t>
            </w:r>
            <w:r w:rsidR="00CE11B7" w:rsidRPr="00490D05">
              <w:rPr>
                <w:rFonts w:ascii="GHEA Grapalat" w:eastAsia="GHEA Grapalat" w:hAnsi="GHEA Grapalat" w:cs="Arial"/>
              </w:rPr>
              <w:t>տոկոսի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չափով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օգուտ</w:t>
            </w:r>
          </w:p>
        </w:tc>
      </w:tr>
      <w:tr w:rsidR="00CE11B7" w:rsidRPr="00490D05" w14:paraId="47CD326D" w14:textId="77777777" w:rsidTr="00F121A0">
        <w:tc>
          <w:tcPr>
            <w:tcW w:w="9016" w:type="dxa"/>
            <w:gridSpan w:val="2"/>
            <w:vAlign w:val="center"/>
          </w:tcPr>
          <w:p w14:paraId="7A527130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դ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նկատմամբ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իրականացնում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(</w:t>
            </w:r>
            <w:r w:rsidR="00CE11B7" w:rsidRPr="00490D05">
              <w:rPr>
                <w:rFonts w:ascii="GHEA Grapalat" w:eastAsia="GHEA Grapalat" w:hAnsi="GHEA Grapalat" w:cs="Arial"/>
              </w:rPr>
              <w:t>փաստացի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) </w:t>
            </w:r>
            <w:r w:rsidR="00CE11B7" w:rsidRPr="00490D05">
              <w:rPr>
                <w:rFonts w:ascii="GHEA Grapalat" w:eastAsia="GHEA Grapalat" w:hAnsi="GHEA Grapalat" w:cs="Arial"/>
              </w:rPr>
              <w:t>վերահսկողություն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այլ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միջոցներով</w:t>
            </w:r>
          </w:p>
        </w:tc>
      </w:tr>
      <w:tr w:rsidR="00CE11B7" w:rsidRPr="00490D05" w14:paraId="76C06375" w14:textId="77777777" w:rsidTr="00F121A0">
        <w:tc>
          <w:tcPr>
            <w:tcW w:w="9016" w:type="dxa"/>
            <w:gridSpan w:val="2"/>
            <w:vAlign w:val="center"/>
          </w:tcPr>
          <w:p w14:paraId="26146055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ե</w:t>
            </w:r>
            <w:r w:rsidR="00CE11B7" w:rsidRPr="00490D05">
              <w:rPr>
                <w:rFonts w:ascii="MS Mincho" w:eastAsia="MS Mincho" w:hAnsi="MS Mincho" w:cs="MS Mincho" w:hint="eastAsia"/>
              </w:rPr>
              <w:t>․</w:t>
            </w:r>
            <w:r w:rsidR="00CE11B7" w:rsidRPr="00490D05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հանդիսանում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տվյալ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իրավաբանական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գործունեության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ընդհանուր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կամ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ընթացիկ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ղեկավարումն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իրականացնող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պաշտոնատար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այն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դեպքում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, </w:t>
            </w:r>
            <w:r w:rsidR="00CE11B7" w:rsidRPr="00490D05">
              <w:rPr>
                <w:rFonts w:ascii="GHEA Grapalat" w:eastAsia="GHEA Grapalat" w:hAnsi="GHEA Grapalat" w:cs="Arial"/>
              </w:rPr>
              <w:t>երբ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առկա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չէ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«</w:t>
            </w:r>
            <w:r w:rsidR="00CE11B7" w:rsidRPr="00490D05">
              <w:rPr>
                <w:rFonts w:ascii="GHEA Grapalat" w:eastAsia="GHEA Grapalat" w:hAnsi="GHEA Grapalat" w:cs="Arial"/>
              </w:rPr>
              <w:t>ա</w:t>
            </w:r>
            <w:r w:rsidR="00CE11B7" w:rsidRPr="00490D05">
              <w:rPr>
                <w:rFonts w:ascii="GHEA Grapalat" w:eastAsia="GHEA Grapalat" w:hAnsi="GHEA Grapalat" w:cs="GHEA Grapalat"/>
              </w:rPr>
              <w:t>»-«</w:t>
            </w:r>
            <w:r w:rsidR="00CE11B7" w:rsidRPr="00490D05">
              <w:rPr>
                <w:rFonts w:ascii="GHEA Grapalat" w:eastAsia="GHEA Grapalat" w:hAnsi="GHEA Grapalat" w:cs="Arial"/>
              </w:rPr>
              <w:t>դ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» </w:t>
            </w:r>
            <w:r w:rsidR="00CE11B7" w:rsidRPr="00490D05">
              <w:rPr>
                <w:rFonts w:ascii="GHEA Grapalat" w:eastAsia="GHEA Grapalat" w:hAnsi="GHEA Grapalat" w:cs="Arial"/>
              </w:rPr>
              <w:t>կետերի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պահանջներին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համապատասխանող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ֆիզիկական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</w:t>
            </w:r>
          </w:p>
        </w:tc>
      </w:tr>
    </w:tbl>
    <w:p w14:paraId="4DB483C0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շահառուի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կարգավիճակի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վերաբերյալ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490D05" w14:paraId="3D0776FA" w14:textId="77777777" w:rsidTr="00F121A0">
        <w:tc>
          <w:tcPr>
            <w:tcW w:w="2837" w:type="dxa"/>
            <w:shd w:val="clear" w:color="auto" w:fill="D9E2F3"/>
            <w:vAlign w:val="center"/>
          </w:tcPr>
          <w:p w14:paraId="212F4D85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Իրական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շահառու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դառնալու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EBDA8F4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50ABC42" w14:textId="77777777" w:rsidTr="00F121A0">
        <w:tc>
          <w:tcPr>
            <w:tcW w:w="2837" w:type="dxa"/>
            <w:shd w:val="clear" w:color="auto" w:fill="D9E2F3"/>
            <w:vAlign w:val="center"/>
          </w:tcPr>
          <w:p w14:paraId="626C2298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Կազմակերպության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նկատմամբ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վերահսկողության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69780FE3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Առանձին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3E065C2B" w14:textId="77777777" w:rsidR="00CE11B7" w:rsidRPr="00490D05" w:rsidRDefault="00F02501" w:rsidP="00F121A0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Փոխկապակցված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անձանց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հետ</w:t>
            </w:r>
            <w:r w:rsidR="00CE11B7" w:rsidRPr="00490D05">
              <w:rPr>
                <w:rFonts w:ascii="GHEA Grapalat" w:eastAsia="GHEA Grapalat" w:hAnsi="GHEA Grapalat" w:cs="GHEA Grapalat"/>
              </w:rPr>
              <w:t xml:space="preserve"> </w:t>
            </w:r>
            <w:r w:rsidR="00CE11B7" w:rsidRPr="00490D05">
              <w:rPr>
                <w:rFonts w:ascii="GHEA Grapalat" w:eastAsia="GHEA Grapalat" w:hAnsi="GHEA Grapalat" w:cs="Arial"/>
              </w:rPr>
              <w:t>համատեղ</w:t>
            </w:r>
          </w:p>
        </w:tc>
      </w:tr>
      <w:tr w:rsidR="00CE11B7" w:rsidRPr="00490D05" w14:paraId="7FDA67A5" w14:textId="77777777" w:rsidTr="00F121A0">
        <w:tc>
          <w:tcPr>
            <w:tcW w:w="2837" w:type="dxa"/>
            <w:shd w:val="clear" w:color="auto" w:fill="D9E2F3"/>
            <w:vAlign w:val="center"/>
          </w:tcPr>
          <w:p w14:paraId="57E4F343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Ընդերքօգտագործման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ոլորտի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հաշվետու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կազմակերպության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իրական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շահառուն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հանդիսանում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է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պաշտոնատար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անձ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կամ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նրա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ընտանիքի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05552F87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Այո</w:t>
            </w:r>
          </w:p>
          <w:p w14:paraId="300D0DE2" w14:textId="77777777" w:rsidR="00CE11B7" w:rsidRPr="00490D05" w:rsidRDefault="00F02501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1B7" w:rsidRPr="00490D0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490D05">
              <w:rPr>
                <w:rFonts w:ascii="GHEA Grapalat" w:eastAsia="GHEA Grapalat" w:hAnsi="GHEA Grapalat" w:cs="GHEA Grapalat"/>
              </w:rPr>
              <w:tab/>
            </w:r>
            <w:r w:rsidR="00CE11B7" w:rsidRPr="00490D05">
              <w:rPr>
                <w:rFonts w:ascii="GHEA Grapalat" w:eastAsia="GHEA Grapalat" w:hAnsi="GHEA Grapalat" w:cs="Arial"/>
              </w:rPr>
              <w:t>Ոչ</w:t>
            </w:r>
          </w:p>
        </w:tc>
      </w:tr>
    </w:tbl>
    <w:p w14:paraId="78C72F42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շահառուի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կոնտակտային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490D05" w14:paraId="3A62DC59" w14:textId="77777777" w:rsidTr="00F121A0">
        <w:tc>
          <w:tcPr>
            <w:tcW w:w="2837" w:type="dxa"/>
            <w:shd w:val="clear" w:color="auto" w:fill="D9E2F3"/>
            <w:vAlign w:val="center"/>
          </w:tcPr>
          <w:p w14:paraId="0C6CDCCF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Էլ</w:t>
            </w:r>
            <w:r w:rsidRPr="00490D05">
              <w:rPr>
                <w:rFonts w:ascii="MS Mincho" w:eastAsia="MS Mincho" w:hAnsi="MS Mincho" w:cs="MS Mincho" w:hint="eastAsia"/>
                <w:color w:val="000000"/>
              </w:rPr>
              <w:t>․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փոստի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475F9EFB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D0B6AE5" w14:textId="77777777" w:rsidTr="00F121A0">
        <w:tc>
          <w:tcPr>
            <w:tcW w:w="2837" w:type="dxa"/>
            <w:shd w:val="clear" w:color="auto" w:fill="D9E2F3"/>
            <w:vAlign w:val="center"/>
          </w:tcPr>
          <w:p w14:paraId="7DAC2203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4FA1CB91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A109847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hAnsi="GHEA Grapalat"/>
        </w:rPr>
        <w:br w:type="page"/>
      </w:r>
    </w:p>
    <w:p w14:paraId="39AEA167" w14:textId="77777777" w:rsidR="00CE11B7" w:rsidRPr="00490D05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490D05">
        <w:rPr>
          <w:rFonts w:ascii="GHEA Grapalat" w:eastAsia="GHEA Grapalat" w:hAnsi="GHEA Grapalat" w:cs="Arial"/>
          <w:b/>
          <w:color w:val="000000"/>
        </w:rPr>
        <w:lastRenderedPageBreak/>
        <w:t>Միջանկյալ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իրավաբանական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անձինք</w:t>
      </w:r>
    </w:p>
    <w:p w14:paraId="7B72BC70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3AAA8046" w14:textId="77777777" w:rsidTr="00F121A0">
        <w:tc>
          <w:tcPr>
            <w:tcW w:w="2835" w:type="dxa"/>
            <w:shd w:val="clear" w:color="auto" w:fill="D9E2F3"/>
            <w:vAlign w:val="center"/>
          </w:tcPr>
          <w:p w14:paraId="7BB41496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686C118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21B6D808" w14:textId="77777777" w:rsidTr="00F121A0">
        <w:tc>
          <w:tcPr>
            <w:tcW w:w="2835" w:type="dxa"/>
            <w:shd w:val="clear" w:color="auto" w:fill="D9E2F3"/>
            <w:vAlign w:val="center"/>
          </w:tcPr>
          <w:p w14:paraId="3A07CD0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58507574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6FE11DD9" w14:textId="77777777" w:rsidTr="00F121A0">
        <w:tc>
          <w:tcPr>
            <w:tcW w:w="2835" w:type="dxa"/>
            <w:shd w:val="clear" w:color="auto" w:fill="D9E2F3"/>
            <w:vAlign w:val="center"/>
          </w:tcPr>
          <w:p w14:paraId="7E8A6C2A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Պետական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1F648F7B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97FC4AA" w14:textId="77777777" w:rsidTr="00F121A0">
        <w:tc>
          <w:tcPr>
            <w:tcW w:w="2835" w:type="dxa"/>
            <w:shd w:val="clear" w:color="auto" w:fill="D9E2F3"/>
            <w:vAlign w:val="center"/>
          </w:tcPr>
          <w:p w14:paraId="2A43089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օրը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ամիսը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68AC6A88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76F529E7" w14:textId="77777777" w:rsidTr="00F121A0">
        <w:tc>
          <w:tcPr>
            <w:tcW w:w="2835" w:type="dxa"/>
            <w:shd w:val="clear" w:color="auto" w:fill="D9E2F3"/>
            <w:vAlign w:val="center"/>
          </w:tcPr>
          <w:p w14:paraId="75A87EC1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5C139983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31D6C26F" w14:textId="77777777" w:rsidTr="00F121A0">
        <w:tc>
          <w:tcPr>
            <w:tcW w:w="2835" w:type="dxa"/>
            <w:shd w:val="clear" w:color="auto" w:fill="D9E2F3"/>
            <w:vAlign w:val="center"/>
          </w:tcPr>
          <w:p w14:paraId="365571AA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Գրանցման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06F64C38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D11E63E" w14:textId="77777777" w:rsidTr="00F121A0">
        <w:tc>
          <w:tcPr>
            <w:tcW w:w="2835" w:type="dxa"/>
            <w:shd w:val="clear" w:color="auto" w:fill="D9E2F3"/>
            <w:vAlign w:val="center"/>
          </w:tcPr>
          <w:p w14:paraId="16EDD7BF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Գործադիր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մարմնի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ղեկավարի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և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3D7A6F70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2BAA819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490D05">
        <w:rPr>
          <w:rFonts w:ascii="GHEA Grapalat" w:eastAsia="GHEA Grapalat" w:hAnsi="GHEA Grapalat" w:cs="Arial"/>
          <w:i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շահառուի</w:t>
      </w:r>
      <w:r w:rsidRPr="00490D05">
        <w:rPr>
          <w:rFonts w:ascii="GHEA Grapalat" w:eastAsia="GHEA Grapalat" w:hAnsi="GHEA Grapalat" w:cs="GHEA Grapalat"/>
          <w:i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69FB73A3" w14:textId="77777777" w:rsidTr="00F121A0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5DCF9D2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Իրական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շահառու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>(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ներ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>)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և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ազգանունը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ում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համար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կազմակերպությունը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հանդիսանում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է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միջանկյալ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իրավաբանական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անձ</w:t>
            </w:r>
          </w:p>
        </w:tc>
        <w:tc>
          <w:tcPr>
            <w:tcW w:w="6180" w:type="dxa"/>
          </w:tcPr>
          <w:p w14:paraId="00CD95E0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5AE7FA87" w14:textId="77777777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E901612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28AB9E63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5E068ED1" w14:textId="77777777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0830096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CBA316B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18B95125" w14:textId="77777777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CA1C390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24D84AC6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A368D37" w14:textId="77777777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86AA94C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EED8C92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9D43817" w14:textId="77777777" w:rsidR="00CE11B7" w:rsidRPr="00490D05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r w:rsidRPr="00490D05">
        <w:rPr>
          <w:rFonts w:ascii="GHEA Grapalat" w:eastAsia="GHEA Grapalat" w:hAnsi="GHEA Grapalat" w:cs="Arial"/>
          <w:i/>
        </w:rPr>
        <w:t>Միջանկյալ</w:t>
      </w:r>
      <w:r w:rsidRPr="00490D05">
        <w:rPr>
          <w:rFonts w:ascii="GHEA Grapalat" w:eastAsia="GHEA Grapalat" w:hAnsi="GHEA Grapalat" w:cs="GHEA Grapalat"/>
          <w:i/>
        </w:rPr>
        <w:t xml:space="preserve"> </w:t>
      </w:r>
      <w:r w:rsidRPr="00490D05">
        <w:rPr>
          <w:rFonts w:ascii="GHEA Grapalat" w:eastAsia="GHEA Grapalat" w:hAnsi="GHEA Grapalat" w:cs="Arial"/>
          <w:i/>
        </w:rPr>
        <w:t>իրավաբանական</w:t>
      </w:r>
      <w:r w:rsidRPr="00490D05">
        <w:rPr>
          <w:rFonts w:ascii="GHEA Grapalat" w:eastAsia="GHEA Grapalat" w:hAnsi="GHEA Grapalat" w:cs="GHEA Grapalat"/>
          <w:i/>
        </w:rPr>
        <w:t xml:space="preserve"> </w:t>
      </w:r>
      <w:r w:rsidRPr="00490D05">
        <w:rPr>
          <w:rFonts w:ascii="GHEA Grapalat" w:eastAsia="GHEA Grapalat" w:hAnsi="GHEA Grapalat" w:cs="Arial"/>
          <w:i/>
        </w:rPr>
        <w:t>անձի</w:t>
      </w:r>
      <w:r w:rsidRPr="00490D05">
        <w:rPr>
          <w:rFonts w:ascii="GHEA Grapalat" w:eastAsia="GHEA Grapalat" w:hAnsi="GHEA Grapalat" w:cs="GHEA Grapalat"/>
          <w:i/>
        </w:rPr>
        <w:t xml:space="preserve"> </w:t>
      </w:r>
      <w:r w:rsidRPr="00490D05">
        <w:rPr>
          <w:rFonts w:ascii="GHEA Grapalat" w:eastAsia="GHEA Grapalat" w:hAnsi="GHEA Grapalat" w:cs="Arial"/>
          <w:i/>
        </w:rPr>
        <w:t>բաժնետոմսերի</w:t>
      </w:r>
      <w:r w:rsidRPr="00490D05">
        <w:rPr>
          <w:rFonts w:ascii="GHEA Grapalat" w:eastAsia="GHEA Grapalat" w:hAnsi="GHEA Grapalat" w:cs="GHEA Grapalat"/>
          <w:i/>
        </w:rPr>
        <w:t xml:space="preserve"> </w:t>
      </w:r>
      <w:r w:rsidRPr="00490D05">
        <w:rPr>
          <w:rFonts w:ascii="GHEA Grapalat" w:eastAsia="GHEA Grapalat" w:hAnsi="GHEA Grapalat" w:cs="Arial"/>
          <w:i/>
        </w:rPr>
        <w:t>ցուցակման</w:t>
      </w:r>
      <w:r w:rsidRPr="00490D05">
        <w:rPr>
          <w:rFonts w:ascii="GHEA Grapalat" w:eastAsia="GHEA Grapalat" w:hAnsi="GHEA Grapalat" w:cs="GHEA Grapalat"/>
          <w:i/>
        </w:rPr>
        <w:t xml:space="preserve"> </w:t>
      </w:r>
      <w:r w:rsidRPr="00490D05">
        <w:rPr>
          <w:rFonts w:ascii="GHEA Grapalat" w:eastAsia="GHEA Grapalat" w:hAnsi="GHEA Grapalat" w:cs="Arial"/>
          <w:i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490D05" w14:paraId="7B2D7CC9" w14:textId="77777777" w:rsidTr="00F121A0">
        <w:tc>
          <w:tcPr>
            <w:tcW w:w="2835" w:type="dxa"/>
            <w:shd w:val="clear" w:color="auto" w:fill="D9E2F3"/>
            <w:vAlign w:val="center"/>
          </w:tcPr>
          <w:p w14:paraId="0D78C4A4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Ֆոնդային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բորսայի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6D1C8BD6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490D05" w14:paraId="0C238D70" w14:textId="77777777" w:rsidTr="00F121A0">
        <w:tc>
          <w:tcPr>
            <w:tcW w:w="2835" w:type="dxa"/>
            <w:shd w:val="clear" w:color="auto" w:fill="D9E2F3"/>
            <w:vAlign w:val="center"/>
          </w:tcPr>
          <w:p w14:paraId="1B192887" w14:textId="77777777" w:rsidR="00CE11B7" w:rsidRPr="00490D05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color w:val="000000"/>
              </w:rPr>
              <w:t>Հղումը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բորսայում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առկա</w:t>
            </w:r>
            <w:r w:rsidRPr="00490D05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2F34801C" w14:textId="77777777" w:rsidR="00CE11B7" w:rsidRPr="00490D05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AF5BE4E" w14:textId="612723B1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</w:p>
    <w:p w14:paraId="50928E27" w14:textId="77777777" w:rsidR="00CE11B7" w:rsidRPr="00490D05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490D05">
        <w:rPr>
          <w:rFonts w:ascii="GHEA Grapalat" w:eastAsia="GHEA Grapalat" w:hAnsi="GHEA Grapalat" w:cs="Arial"/>
          <w:b/>
          <w:color w:val="000000"/>
        </w:rPr>
        <w:t>Լրացուցիչ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b/>
          <w:color w:val="000000"/>
        </w:rPr>
        <w:t>նշումներ</w:t>
      </w:r>
    </w:p>
    <w:p w14:paraId="21644383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CE11B7" w:rsidRPr="00490D05" w14:paraId="01B7BF02" w14:textId="77777777" w:rsidTr="00F121A0">
        <w:tc>
          <w:tcPr>
            <w:tcW w:w="9016" w:type="dxa"/>
            <w:shd w:val="clear" w:color="auto" w:fill="DBE5F1" w:themeFill="accent1" w:themeFillTint="33"/>
          </w:tcPr>
          <w:p w14:paraId="1E7ECE29" w14:textId="77777777" w:rsidR="00CE11B7" w:rsidRPr="00490D05" w:rsidRDefault="00CE11B7" w:rsidP="00F121A0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Լրացուցիչ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տեղեկություններ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կամ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հավելյալ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պարզաբանումներ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որոնք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առնչվում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են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հայտարարագրում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լրացված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կամ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լրացման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ենթակա</w:t>
            </w:r>
            <w:r w:rsidRPr="00490D05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r w:rsidRPr="00490D05">
              <w:rPr>
                <w:rFonts w:ascii="GHEA Grapalat" w:eastAsia="GHEA Grapalat" w:hAnsi="GHEA Grapalat" w:cs="Arial"/>
                <w:i/>
                <w:color w:val="000000"/>
              </w:rPr>
              <w:t>տվյալներին</w:t>
            </w:r>
          </w:p>
        </w:tc>
      </w:tr>
      <w:tr w:rsidR="00CE11B7" w:rsidRPr="00490D05" w14:paraId="5FB96C31" w14:textId="77777777" w:rsidTr="00F121A0">
        <w:trPr>
          <w:trHeight w:val="10187"/>
        </w:trPr>
        <w:tc>
          <w:tcPr>
            <w:tcW w:w="9016" w:type="dxa"/>
          </w:tcPr>
          <w:p w14:paraId="0127677A" w14:textId="77777777" w:rsidR="00CE11B7" w:rsidRPr="00490D05" w:rsidRDefault="00CE11B7" w:rsidP="00F121A0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67787F77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14BEE601" w14:textId="77777777" w:rsidR="00CE11B7" w:rsidRPr="00490D05" w:rsidRDefault="00CE11B7" w:rsidP="00CE11B7">
      <w:pPr>
        <w:pStyle w:val="BodyTextIndent3"/>
        <w:spacing w:line="240" w:lineRule="auto"/>
        <w:jc w:val="right"/>
        <w:rPr>
          <w:rFonts w:ascii="GHEA Grapalat" w:hAnsi="GHEA Grapalat" w:cs="Arial"/>
          <w:b/>
        </w:rPr>
      </w:pPr>
    </w:p>
    <w:p w14:paraId="7A8A6BCF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2B56CDED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3C26BBF7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3505B56B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370D96AC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1F5A254B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0557BCC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A7B1AE0" w14:textId="77777777" w:rsidR="00CE11B7" w:rsidRPr="00490D05" w:rsidRDefault="00CE11B7" w:rsidP="00CE11B7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FC2CE13" w14:textId="77777777" w:rsidR="00CE11B7" w:rsidRPr="00490D05" w:rsidRDefault="00CE11B7" w:rsidP="00CE11B7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1F68B2C7" w14:textId="77777777" w:rsidR="00CE11B7" w:rsidRPr="00490D05" w:rsidRDefault="00CE11B7" w:rsidP="00CE11B7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0E9F4A26" w14:textId="77777777" w:rsidR="00CE11B7" w:rsidRPr="00490D05" w:rsidRDefault="00CE11B7" w:rsidP="00CE11B7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490D05">
        <w:rPr>
          <w:rFonts w:ascii="GHEA Grapalat" w:eastAsia="GHEA Grapalat" w:hAnsi="GHEA Grapalat" w:cs="GHEA Grapalat"/>
          <w:b/>
        </w:rPr>
        <w:t xml:space="preserve">I. </w:t>
      </w:r>
      <w:r w:rsidRPr="00490D05">
        <w:rPr>
          <w:rFonts w:ascii="GHEA Grapalat" w:eastAsia="GHEA Grapalat" w:hAnsi="GHEA Grapalat" w:cs="Arial"/>
          <w:b/>
        </w:rPr>
        <w:t>Հայտարարագրի</w:t>
      </w:r>
      <w:r w:rsidRPr="00490D05">
        <w:rPr>
          <w:rFonts w:ascii="GHEA Grapalat" w:eastAsia="GHEA Grapalat" w:hAnsi="GHEA Grapalat" w:cs="GHEA Grapalat"/>
          <w:b/>
        </w:rPr>
        <w:t xml:space="preserve"> </w:t>
      </w:r>
      <w:r w:rsidRPr="00490D05">
        <w:rPr>
          <w:rFonts w:ascii="GHEA Grapalat" w:eastAsia="GHEA Grapalat" w:hAnsi="GHEA Grapalat" w:cs="Arial"/>
          <w:b/>
        </w:rPr>
        <w:t>լրացման</w:t>
      </w:r>
      <w:r w:rsidRPr="00490D05">
        <w:rPr>
          <w:rFonts w:ascii="GHEA Grapalat" w:eastAsia="GHEA Grapalat" w:hAnsi="GHEA Grapalat" w:cs="GHEA Grapalat"/>
          <w:b/>
        </w:rPr>
        <w:t xml:space="preserve"> </w:t>
      </w:r>
      <w:r w:rsidRPr="00490D05">
        <w:rPr>
          <w:rFonts w:ascii="GHEA Grapalat" w:eastAsia="GHEA Grapalat" w:hAnsi="GHEA Grapalat" w:cs="Arial"/>
          <w:b/>
        </w:rPr>
        <w:t>կարգը</w:t>
      </w:r>
    </w:p>
    <w:p w14:paraId="0FEC3CB8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74E2190F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490D05">
        <w:rPr>
          <w:rFonts w:ascii="GHEA Grapalat" w:eastAsia="GHEA Grapalat" w:hAnsi="GHEA Grapalat" w:cs="Arial"/>
          <w:color w:val="000000"/>
        </w:rPr>
        <w:t>Հայտարարագրի</w:t>
      </w:r>
      <w:r w:rsidRPr="00490D05">
        <w:rPr>
          <w:rFonts w:ascii="GHEA Grapalat" w:eastAsia="GHEA Grapalat" w:hAnsi="GHEA Grapalat" w:cs="GHEA Grapalat"/>
          <w:color w:val="000000"/>
        </w:rPr>
        <w:t xml:space="preserve"> 1-</w:t>
      </w:r>
      <w:r w:rsidRPr="00490D05">
        <w:rPr>
          <w:rFonts w:ascii="GHEA Grapalat" w:eastAsia="GHEA Grapalat" w:hAnsi="GHEA Grapalat" w:cs="Arial"/>
          <w:color w:val="000000"/>
        </w:rPr>
        <w:t>ին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color w:val="000000"/>
        </w:rPr>
        <w:t>Կազմակերպությունը</w:t>
      </w:r>
      <w:r w:rsidRPr="00490D05">
        <w:rPr>
          <w:rFonts w:ascii="GHEA Grapalat" w:eastAsia="GHEA Grapalat" w:hAnsi="GHEA Grapalat" w:cs="GHEA Grapalat"/>
          <w:color w:val="000000"/>
        </w:rPr>
        <w:t xml:space="preserve">)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հայտարարագիր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ներկայացնող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իրավաբանական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անձի</w:t>
      </w:r>
      <w:r w:rsidRPr="00490D05">
        <w:rPr>
          <w:rFonts w:ascii="GHEA Grapalat" w:eastAsia="GHEA Grapalat" w:hAnsi="GHEA Grapalat" w:cs="GHEA Grapalat"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color w:val="000000"/>
        </w:rPr>
        <w:t>այսուհետ՝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Կազմակերպություն</w:t>
      </w:r>
      <w:r w:rsidRPr="00490D05">
        <w:rPr>
          <w:rFonts w:ascii="GHEA Grapalat" w:eastAsia="GHEA Grapalat" w:hAnsi="GHEA Grapalat" w:cs="GHEA Grapalat"/>
          <w:color w:val="000000"/>
        </w:rPr>
        <w:t xml:space="preserve">) </w:t>
      </w:r>
      <w:r w:rsidRPr="00490D05">
        <w:rPr>
          <w:rFonts w:ascii="GHEA Grapalat" w:eastAsia="GHEA Grapalat" w:hAnsi="GHEA Grapalat" w:cs="Arial"/>
          <w:color w:val="000000"/>
        </w:rPr>
        <w:t>տվյալները։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Այս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ենթաբաժինները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հետևյալ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կանոններով</w:t>
      </w:r>
      <w:r w:rsidRPr="00490D05">
        <w:rPr>
          <w:rFonts w:ascii="MS Mincho" w:eastAsia="GHEA Grapalat" w:hAnsi="MS Mincho" w:cs="MS Mincho"/>
          <w:color w:val="000000"/>
        </w:rPr>
        <w:t>․</w:t>
      </w:r>
    </w:p>
    <w:p w14:paraId="20E859D3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թվում՝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լատինատառ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պետական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գրանցման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ներառյալ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կազմակերպաիրավական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ձևի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>.</w:t>
      </w:r>
    </w:p>
    <w:p w14:paraId="0CCAB36B" w14:textId="77777777" w:rsidR="00CE11B7" w:rsidRPr="00490D05" w:rsidRDefault="00CE11B7" w:rsidP="00CE11B7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ֆիզիկական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ստորագրում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  <w:lang w:val="hy-AM"/>
        </w:rPr>
        <w:t>սույն</w:t>
      </w:r>
      <w:r w:rsidRPr="00490D05">
        <w:rPr>
          <w:rFonts w:ascii="GHEA Grapalat" w:eastAsia="GHEA Grapalat" w:hAnsi="GHEA Grapalat" w:cs="GHEA Grapalat"/>
          <w:lang w:val="hy-AM"/>
        </w:rPr>
        <w:t xml:space="preserve"> </w:t>
      </w:r>
      <w:r w:rsidRPr="00490D05">
        <w:rPr>
          <w:rFonts w:ascii="GHEA Grapalat" w:eastAsia="GHEA Grapalat" w:hAnsi="GHEA Grapalat" w:cs="Arial"/>
          <w:lang w:val="hy-AM"/>
        </w:rPr>
        <w:t>ընթացակարգի</w:t>
      </w:r>
      <w:r w:rsidRPr="00490D05">
        <w:rPr>
          <w:rFonts w:ascii="GHEA Grapalat" w:eastAsia="GHEA Grapalat" w:hAnsi="GHEA Grapalat" w:cs="GHEA Grapalat"/>
          <w:lang w:val="hy-AM"/>
        </w:rPr>
        <w:t xml:space="preserve"> </w:t>
      </w:r>
      <w:r w:rsidRPr="00490D05">
        <w:rPr>
          <w:rFonts w:ascii="GHEA Grapalat" w:eastAsia="GHEA Grapalat" w:hAnsi="GHEA Grapalat" w:cs="Arial"/>
        </w:rPr>
        <w:t>հայտում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ներառվող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փաստաթղթերը</w:t>
      </w:r>
      <w:r w:rsidRPr="00490D05">
        <w:rPr>
          <w:rFonts w:ascii="GHEA Grapalat" w:eastAsia="GHEA Grapalat" w:hAnsi="GHEA Grapalat" w:cs="GHEA Grapalat"/>
        </w:rPr>
        <w:t>.</w:t>
      </w:r>
    </w:p>
    <w:p w14:paraId="5751D973" w14:textId="77777777" w:rsidR="00CE11B7" w:rsidRPr="00490D05" w:rsidRDefault="00CE11B7" w:rsidP="00CE11B7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ներկայացումը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ստորագրման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օրը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ամիսը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տարին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էջերի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քանակը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ստորագրությունը</w:t>
      </w:r>
      <w:r w:rsidRPr="00490D05">
        <w:rPr>
          <w:rFonts w:ascii="GHEA Grapalat" w:eastAsia="GHEA Grapalat" w:hAnsi="GHEA Grapalat" w:cs="GHEA Grapalat"/>
        </w:rPr>
        <w:t>:</w:t>
      </w:r>
    </w:p>
    <w:p w14:paraId="7A0FF8D9" w14:textId="77777777" w:rsidR="00CE11B7" w:rsidRPr="00490D05" w:rsidRDefault="00CE11B7" w:rsidP="00CE11B7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1CAA87F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  <w:color w:val="000000"/>
        </w:rPr>
        <w:t xml:space="preserve"> 2-</w:t>
      </w:r>
      <w:r w:rsidRPr="00490D05">
        <w:rPr>
          <w:rFonts w:ascii="GHEA Grapalat" w:eastAsia="GHEA Grapalat" w:hAnsi="GHEA Grapalat" w:cs="Arial"/>
          <w:color w:val="000000"/>
        </w:rPr>
        <w:t>րդ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բաժինը</w:t>
      </w:r>
      <w:r w:rsidRPr="00490D05">
        <w:rPr>
          <w:rFonts w:ascii="GHEA Grapalat" w:eastAsia="GHEA Grapalat" w:hAnsi="GHEA Grapalat" w:cs="GHEA Grapalat"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color w:val="000000"/>
        </w:rPr>
        <w:t>Բաժնետոմսերի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ցուցակման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տվյալները</w:t>
      </w:r>
      <w:r w:rsidRPr="00490D05">
        <w:rPr>
          <w:rFonts w:ascii="GHEA Grapalat" w:eastAsia="GHEA Grapalat" w:hAnsi="GHEA Grapalat" w:cs="GHEA Grapalat"/>
          <w:color w:val="000000"/>
        </w:rPr>
        <w:t>)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է</w:t>
      </w:r>
      <w:r w:rsidRPr="00490D05">
        <w:rPr>
          <w:rFonts w:ascii="GHEA Grapalat" w:eastAsia="GHEA Grapalat" w:hAnsi="GHEA Grapalat" w:cs="GHEA Grapalat"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color w:val="000000"/>
        </w:rPr>
        <w:t>եթե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Կազմակերպություն</w:t>
      </w:r>
      <w:r w:rsidRPr="00490D05">
        <w:rPr>
          <w:rFonts w:ascii="GHEA Grapalat" w:eastAsia="GHEA Grapalat" w:hAnsi="GHEA Grapalat" w:cs="Arial"/>
        </w:rPr>
        <w:t>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ամբողջությամբ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վերահսկող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իրավաբանական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անձի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բաժնետոմսերը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ցուցակված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Հայաստանի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Հանրապետության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արդարադատության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նախարարի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կողմից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հաստատված՝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շահառուների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համարժեք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բացահայտման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չափանիշներով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կարգավորվող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շուկաների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ցանկում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ներառված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շուկայում։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Նշված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չափանիշներին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համապատասխանելու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դեպքում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բաժինը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է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ամբողջությամբ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վերահսկող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իրավաբանական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անձի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համար։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լրացնելու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հաջորդ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բաժինները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լրացման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բացառությամբ</w:t>
      </w:r>
      <w:r w:rsidRPr="00490D05">
        <w:rPr>
          <w:rFonts w:ascii="GHEA Grapalat" w:eastAsia="GHEA Grapalat" w:hAnsi="GHEA Grapalat" w:cs="GHEA Grapalat"/>
        </w:rPr>
        <w:t xml:space="preserve"> 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բաժնի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որը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ամբողջությամբ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ունի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Այս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ենթաբաժինները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հետևյալ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կանոններով</w:t>
      </w:r>
      <w:r w:rsidRPr="00490D05">
        <w:rPr>
          <w:rFonts w:ascii="MS Mincho" w:eastAsia="GHEA Grapalat" w:hAnsi="MS Mincho" w:cs="MS Mincho"/>
          <w:color w:val="000000"/>
        </w:rPr>
        <w:t>․</w:t>
      </w:r>
    </w:p>
    <w:p w14:paraId="66AF0027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Բաժնետոմսերի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ցուցակման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ֆոնդային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բորսայի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փակագծերում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նշելով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բորսայի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ծածկագիրը</w:t>
      </w:r>
      <w:r w:rsidRPr="00490D05">
        <w:rPr>
          <w:rFonts w:ascii="GHEA Grapalat" w:eastAsia="GHEA Grapalat" w:hAnsi="GHEA Grapalat" w:cs="GHEA Grapalat"/>
        </w:rPr>
        <w:t xml:space="preserve"> (Market Identifier Code), </w:t>
      </w:r>
      <w:r w:rsidRPr="00490D05">
        <w:rPr>
          <w:rFonts w:ascii="GHEA Grapalat" w:eastAsia="GHEA Grapalat" w:hAnsi="GHEA Grapalat" w:cs="Arial"/>
        </w:rPr>
        <w:t>որտեղ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ցուցակված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ամբողջությամբ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բաժնետոմսերը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հղում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lastRenderedPageBreak/>
        <w:t>բորսայում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փաստաթղթերին</w:t>
      </w:r>
      <w:r w:rsidRPr="00490D05">
        <w:rPr>
          <w:rFonts w:ascii="GHEA Grapalat" w:eastAsia="GHEA Grapalat" w:hAnsi="GHEA Grapalat" w:cs="GHEA Grapalat"/>
        </w:rPr>
        <w:t xml:space="preserve">` </w:t>
      </w:r>
      <w:r w:rsidRPr="00490D05">
        <w:rPr>
          <w:rFonts w:ascii="GHEA Grapalat" w:eastAsia="GHEA Grapalat" w:hAnsi="GHEA Grapalat" w:cs="Arial"/>
        </w:rPr>
        <w:t>առկայության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փաստաթղթերին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որոնք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պարունակում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տեղեկություններ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սեփականատերերի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>.</w:t>
      </w:r>
    </w:p>
    <w:p w14:paraId="62A5C736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Կազմակերպությունը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2.1-</w:t>
      </w:r>
      <w:r w:rsidRPr="00490D05">
        <w:rPr>
          <w:rFonts w:ascii="GHEA Grapalat" w:eastAsia="GHEA Grapalat" w:hAnsi="GHEA Grapalat" w:cs="Arial"/>
        </w:rPr>
        <w:t>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ոչ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ամբողջությամբ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: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թվում՝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լատինատառ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գրանցման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` </w:t>
      </w:r>
      <w:r w:rsidRPr="00490D05">
        <w:rPr>
          <w:rFonts w:ascii="GHEA Grapalat" w:eastAsia="GHEA Grapalat" w:hAnsi="GHEA Grapalat" w:cs="Arial"/>
        </w:rPr>
        <w:t>ներառյալ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կազմակերպաիրավական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ձևի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գործադիր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մարմնի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ղեկավարի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ազգանունը</w:t>
      </w:r>
      <w:r w:rsidRPr="00490D05">
        <w:rPr>
          <w:rFonts w:ascii="GHEA Grapalat" w:eastAsia="GHEA Grapalat" w:hAnsi="GHEA Grapalat" w:cs="GHEA Grapalat"/>
        </w:rPr>
        <w:t>.</w:t>
      </w:r>
    </w:p>
    <w:p w14:paraId="0CD843CD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Վերահսկողության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մակարդակը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2</w:t>
      </w:r>
      <w:r w:rsidRPr="00490D05">
        <w:rPr>
          <w:rFonts w:ascii="MS Mincho" w:eastAsia="Cambria Math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>1-</w:t>
      </w:r>
      <w:r w:rsidRPr="00490D05">
        <w:rPr>
          <w:rFonts w:ascii="GHEA Grapalat" w:eastAsia="GHEA Grapalat" w:hAnsi="GHEA Grapalat" w:cs="Arial"/>
        </w:rPr>
        <w:t>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լրացվել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ամբողջությամբ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արտահայտմամբ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սույն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կարգի</w:t>
      </w:r>
      <w:r w:rsidRPr="00490D05">
        <w:rPr>
          <w:rFonts w:ascii="GHEA Grapalat" w:eastAsia="GHEA Grapalat" w:hAnsi="GHEA Grapalat" w:cs="GHEA Grapalat"/>
        </w:rPr>
        <w:t xml:space="preserve"> 4-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կետի</w:t>
      </w:r>
      <w:r w:rsidRPr="00490D05">
        <w:rPr>
          <w:rFonts w:ascii="GHEA Grapalat" w:eastAsia="GHEA Grapalat" w:hAnsi="GHEA Grapalat" w:cs="GHEA Grapalat"/>
        </w:rPr>
        <w:t xml:space="preserve"> 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ենթակետի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պարբերությամբ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սահմանված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հաշվառմամբ։</w:t>
      </w:r>
    </w:p>
    <w:p w14:paraId="5FADD980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2B7DEF06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490D05">
        <w:rPr>
          <w:rFonts w:ascii="GHEA Grapalat" w:eastAsia="GHEA Grapalat" w:hAnsi="GHEA Grapalat" w:cs="Arial"/>
          <w:color w:val="000000"/>
        </w:rPr>
        <w:t>Հայտարարագրի</w:t>
      </w:r>
      <w:r w:rsidRPr="00490D05">
        <w:rPr>
          <w:rFonts w:ascii="GHEA Grapalat" w:eastAsia="GHEA Grapalat" w:hAnsi="GHEA Grapalat" w:cs="GHEA Grapalat"/>
          <w:color w:val="000000"/>
        </w:rPr>
        <w:t xml:space="preserve"> 3-</w:t>
      </w:r>
      <w:r w:rsidRPr="00490D05">
        <w:rPr>
          <w:rFonts w:ascii="GHEA Grapalat" w:eastAsia="GHEA Grapalat" w:hAnsi="GHEA Grapalat" w:cs="Arial"/>
          <w:color w:val="000000"/>
        </w:rPr>
        <w:t>րդ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բաժինը</w:t>
      </w:r>
      <w:r w:rsidRPr="00490D05">
        <w:rPr>
          <w:rFonts w:ascii="GHEA Grapalat" w:eastAsia="GHEA Grapalat" w:hAnsi="GHEA Grapalat" w:cs="GHEA Grapalat"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color w:val="000000"/>
        </w:rPr>
        <w:t>Պետության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color w:val="000000"/>
        </w:rPr>
        <w:t>համայնքի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միջազգային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մասնակցությունը</w:t>
      </w:r>
      <w:r w:rsidRPr="00490D05">
        <w:rPr>
          <w:rFonts w:ascii="GHEA Grapalat" w:eastAsia="GHEA Grapalat" w:hAnsi="GHEA Grapalat" w:cs="GHEA Grapalat"/>
          <w:color w:val="000000"/>
        </w:rPr>
        <w:t>)</w:t>
      </w:r>
      <w:r w:rsidRPr="00490D05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է</w:t>
      </w:r>
      <w:r w:rsidRPr="00490D05">
        <w:rPr>
          <w:rFonts w:ascii="GHEA Grapalat" w:eastAsia="GHEA Grapalat" w:hAnsi="GHEA Grapalat" w:cs="GHEA Grapalat"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color w:val="000000"/>
        </w:rPr>
        <w:t>եթե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կանոնադրական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կապիտալում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ուղղակի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անուղղակի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մասնակցություն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ունի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որևէ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պետություն</w:t>
      </w:r>
      <w:r w:rsidRPr="00490D05">
        <w:rPr>
          <w:rFonts w:ascii="GHEA Grapalat" w:eastAsia="GHEA Grapalat" w:hAnsi="GHEA Grapalat" w:cs="GHEA Grapalat"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color w:val="000000"/>
        </w:rPr>
        <w:t>համայնք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միջազգային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կազմակերպություն։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Բաժինը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կարող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է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լրացվել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քանի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անգամ</w:t>
      </w:r>
      <w:r w:rsidRPr="00490D05">
        <w:rPr>
          <w:rFonts w:ascii="GHEA Grapalat" w:eastAsia="GHEA Grapalat" w:hAnsi="GHEA Grapalat" w:cs="GHEA Grapalat"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color w:val="000000"/>
        </w:rPr>
        <w:t>եթե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կանոնադրական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կապիտալում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ուղղակի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անուղղակի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մասնակցություն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ունեն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քանի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պետություն</w:t>
      </w:r>
      <w:r w:rsidRPr="00490D05">
        <w:rPr>
          <w:rFonts w:ascii="GHEA Grapalat" w:eastAsia="GHEA Grapalat" w:hAnsi="GHEA Grapalat" w:cs="GHEA Grapalat"/>
          <w:color w:val="000000"/>
        </w:rPr>
        <w:t xml:space="preserve">, </w:t>
      </w:r>
      <w:r w:rsidRPr="00490D05">
        <w:rPr>
          <w:rFonts w:ascii="GHEA Grapalat" w:eastAsia="GHEA Grapalat" w:hAnsi="GHEA Grapalat" w:cs="Arial"/>
          <w:color w:val="000000"/>
        </w:rPr>
        <w:t>համայնք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միջազգային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կազմակերպություն։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Այս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ենթաբաժինները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հետևյալ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կանոններով</w:t>
      </w:r>
      <w:r w:rsidRPr="00490D05">
        <w:rPr>
          <w:rFonts w:ascii="MS Mincho" w:eastAsia="GHEA Grapalat" w:hAnsi="MS Mincho" w:cs="MS Mincho"/>
          <w:color w:val="000000"/>
        </w:rPr>
        <w:t>․</w:t>
      </w:r>
    </w:p>
    <w:p w14:paraId="194785C2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: 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իսկ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lastRenderedPageBreak/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արտահայտմամբ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սույն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կարգի</w:t>
      </w:r>
      <w:r w:rsidRPr="00490D05">
        <w:rPr>
          <w:rFonts w:ascii="GHEA Grapalat" w:eastAsia="GHEA Grapalat" w:hAnsi="GHEA Grapalat" w:cs="GHEA Grapalat"/>
        </w:rPr>
        <w:t xml:space="preserve"> 4-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կետի</w:t>
      </w:r>
      <w:r w:rsidRPr="00490D05">
        <w:rPr>
          <w:rFonts w:ascii="GHEA Grapalat" w:eastAsia="GHEA Grapalat" w:hAnsi="GHEA Grapalat" w:cs="GHEA Grapalat"/>
        </w:rPr>
        <w:t xml:space="preserve"> 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ենթակետի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պարբերությամբ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սահմանված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հաշվառմամբ</w:t>
      </w:r>
      <w:r w:rsidRPr="00490D05">
        <w:rPr>
          <w:rFonts w:ascii="GHEA Grapalat" w:eastAsia="GHEA Grapalat" w:hAnsi="GHEA Grapalat" w:cs="GHEA Grapalat"/>
        </w:rPr>
        <w:t>.</w:t>
      </w:r>
    </w:p>
    <w:p w14:paraId="67E32F60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Միջազգային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միջազգային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: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միջազգային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թվում՝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լատինատառ</w:t>
      </w:r>
      <w:r w:rsidRPr="00490D05">
        <w:rPr>
          <w:rFonts w:ascii="GHEA Grapalat" w:eastAsia="GHEA Grapalat" w:hAnsi="GHEA Grapalat" w:cs="GHEA Grapalat"/>
        </w:rPr>
        <w:t xml:space="preserve">),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միջազգային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արտահայտմամբ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սույն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կարգի</w:t>
      </w:r>
      <w:r w:rsidRPr="00490D05">
        <w:rPr>
          <w:rFonts w:ascii="GHEA Grapalat" w:eastAsia="GHEA Grapalat" w:hAnsi="GHEA Grapalat" w:cs="GHEA Grapalat"/>
        </w:rPr>
        <w:t xml:space="preserve"> 4-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կետի</w:t>
      </w:r>
      <w:r w:rsidRPr="00490D05">
        <w:rPr>
          <w:rFonts w:ascii="GHEA Grapalat" w:eastAsia="GHEA Grapalat" w:hAnsi="GHEA Grapalat" w:cs="GHEA Grapalat"/>
        </w:rPr>
        <w:t xml:space="preserve"> 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ենթակետի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պարբերությամբ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սահմանված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հաշվառմամբ։</w:t>
      </w:r>
    </w:p>
    <w:p w14:paraId="119D7628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60CA8ECE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490D05">
        <w:rPr>
          <w:rFonts w:ascii="GHEA Grapalat" w:eastAsia="GHEA Grapalat" w:hAnsi="GHEA Grapalat" w:cs="Arial"/>
          <w:color w:val="000000"/>
        </w:rPr>
        <w:t>Հայտարարագրի</w:t>
      </w:r>
      <w:r w:rsidRPr="00490D05">
        <w:rPr>
          <w:rFonts w:ascii="GHEA Grapalat" w:eastAsia="GHEA Grapalat" w:hAnsi="GHEA Grapalat" w:cs="GHEA Grapalat"/>
          <w:color w:val="000000"/>
        </w:rPr>
        <w:t xml:space="preserve"> 4-</w:t>
      </w:r>
      <w:r w:rsidRPr="00490D05">
        <w:rPr>
          <w:rFonts w:ascii="GHEA Grapalat" w:eastAsia="GHEA Grapalat" w:hAnsi="GHEA Grapalat" w:cs="Arial"/>
          <w:color w:val="000000"/>
        </w:rPr>
        <w:t>րդ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բաժինը</w:t>
      </w:r>
      <w:r w:rsidRPr="00490D05">
        <w:rPr>
          <w:rFonts w:ascii="GHEA Grapalat" w:eastAsia="GHEA Grapalat" w:hAnsi="GHEA Grapalat" w:cs="GHEA Grapalat"/>
          <w:color w:val="000000"/>
        </w:rPr>
        <w:t xml:space="preserve"> (</w:t>
      </w:r>
      <w:r w:rsidRPr="00490D05">
        <w:rPr>
          <w:rFonts w:ascii="GHEA Grapalat" w:eastAsia="GHEA Grapalat" w:hAnsi="GHEA Grapalat" w:cs="Arial"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շահառուի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տվյալները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)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է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յուրաքանչյուր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շահառուի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համար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առանձին՝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Կազմակերպության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իրական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շահառուների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քանակով։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Այս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ենթաբաժինները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հետևյալ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կանոններով</w:t>
      </w:r>
      <w:r w:rsidRPr="00490D05">
        <w:rPr>
          <w:rFonts w:ascii="MS Mincho" w:eastAsia="GHEA Grapalat" w:hAnsi="MS Mincho" w:cs="MS Mincho"/>
          <w:color w:val="000000"/>
        </w:rPr>
        <w:t>․</w:t>
      </w:r>
    </w:p>
    <w:p w14:paraId="55D57077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ինքնությունը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հավաստող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այնպես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դրանք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հաստատող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ազգանունը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հայերեն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լատինատառ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վերջինիս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հաստատող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ապա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դրանց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տառադարձությունը</w:t>
      </w:r>
      <w:r w:rsidRPr="00490D05">
        <w:rPr>
          <w:rFonts w:ascii="GHEA Grapalat" w:eastAsia="GHEA Grapalat" w:hAnsi="GHEA Grapalat" w:cs="GHEA Grapalat"/>
        </w:rPr>
        <w:t>.</w:t>
      </w:r>
    </w:p>
    <w:p w14:paraId="78487A31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հաստատող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փաստաթուղթը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տեղեկությունների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հաստատող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>.</w:t>
      </w:r>
    </w:p>
    <w:p w14:paraId="0F849866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հասցեն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վայրի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հասցեն</w:t>
      </w:r>
      <w:r w:rsidRPr="00490D05">
        <w:rPr>
          <w:rFonts w:ascii="GHEA Grapalat" w:eastAsia="GHEA Grapalat" w:hAnsi="GHEA Grapalat" w:cs="GHEA Grapalat"/>
        </w:rPr>
        <w:t>.</w:t>
      </w:r>
    </w:p>
    <w:p w14:paraId="6CD7386D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բնակության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հասցեն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տարբերվում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վերջինիս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բնակության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հասցեից։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բնակության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վայրի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հասցեն</w:t>
      </w:r>
      <w:r w:rsidRPr="00490D05">
        <w:rPr>
          <w:rFonts w:ascii="GHEA Grapalat" w:eastAsia="GHEA Grapalat" w:hAnsi="GHEA Grapalat" w:cs="GHEA Grapalat"/>
        </w:rPr>
        <w:t>.</w:t>
      </w:r>
    </w:p>
    <w:p w14:paraId="179C905B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հանդիսանալու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բացառությամբ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ընդերքօգտագործման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ոլորտի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հաշվետու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կազմակերպությունների</w:t>
      </w:r>
      <w:proofErr w:type="gramStart"/>
      <w:r w:rsidRPr="00490D05">
        <w:rPr>
          <w:rFonts w:ascii="GHEA Grapalat" w:eastAsia="GHEA Grapalat" w:hAnsi="GHEA Grapalat" w:cs="GHEA Grapalat"/>
        </w:rPr>
        <w:t>)»</w:t>
      </w:r>
      <w:proofErr w:type="gramEnd"/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lastRenderedPageBreak/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ընդերքօգտագործման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ոլորտի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հաշվետու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</w:t>
      </w:r>
      <w:r w:rsidRPr="00490D05">
        <w:rPr>
          <w:rFonts w:ascii="GHEA Grapalat" w:eastAsia="GHEA Grapalat" w:hAnsi="GHEA Grapalat" w:cs="GHEA Grapalat"/>
        </w:rPr>
        <w:t xml:space="preserve">: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թե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Փողերի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լվացման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ահաբեկչության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ֆինանսավորման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պայքարի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օրենքով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նախատեսված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</w:t>
      </w:r>
      <w:r w:rsidRPr="00490D05">
        <w:rPr>
          <w:rFonts w:ascii="GHEA Grapalat" w:eastAsia="GHEA Grapalat" w:hAnsi="GHEA Grapalat" w:cs="GHEA Grapalat"/>
        </w:rPr>
        <w:t>(</w:t>
      </w:r>
      <w:r w:rsidRPr="00490D05">
        <w:rPr>
          <w:rFonts w:ascii="GHEA Grapalat" w:eastAsia="GHEA Grapalat" w:hAnsi="GHEA Grapalat" w:cs="Arial"/>
        </w:rPr>
        <w:t>եր</w:t>
      </w:r>
      <w:r w:rsidRPr="00490D05">
        <w:rPr>
          <w:rFonts w:ascii="GHEA Grapalat" w:eastAsia="GHEA Grapalat" w:hAnsi="GHEA Grapalat" w:cs="GHEA Grapalat"/>
        </w:rPr>
        <w:t>)</w:t>
      </w:r>
      <w:r w:rsidRPr="00490D05">
        <w:rPr>
          <w:rFonts w:ascii="GHEA Grapalat" w:eastAsia="GHEA Grapalat" w:hAnsi="GHEA Grapalat" w:cs="Arial"/>
        </w:rPr>
        <w:t>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ներառվում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առնչությամբ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պահանջվող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տեղեկությունները։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Մեկից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ավելի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հանդիսանալու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բոլոր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մասով՝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համապատասխան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կետերում։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հետևյալ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կանոններով</w:t>
      </w:r>
      <w:r w:rsidRPr="00490D05">
        <w:rPr>
          <w:rFonts w:ascii="MS Mincho" w:eastAsia="GHEA Grapalat" w:hAnsi="MS Mincho" w:cs="MS Mincho"/>
        </w:rPr>
        <w:t>․</w:t>
      </w:r>
    </w:p>
    <w:p w14:paraId="6C5AB61E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ֆիզիկական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տիրապետում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ձայնի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իրավունք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բաժնեմասերի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բաժնետոմսերի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փայերի</w:t>
      </w:r>
      <w:r w:rsidRPr="00490D05">
        <w:rPr>
          <w:rFonts w:ascii="GHEA Grapalat" w:eastAsia="GHEA Grapalat" w:hAnsi="GHEA Grapalat" w:cs="GHEA Grapalat"/>
        </w:rPr>
        <w:t xml:space="preserve">) 20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ավելի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կերպով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ունի</w:t>
      </w:r>
      <w:r w:rsidRPr="00490D05">
        <w:rPr>
          <w:rFonts w:ascii="GHEA Grapalat" w:eastAsia="GHEA Grapalat" w:hAnsi="GHEA Grapalat" w:cs="GHEA Grapalat"/>
        </w:rPr>
        <w:t xml:space="preserve"> 20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ավելի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լինել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բաժնեմասը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բաժնետոմսը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փայը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սեփականության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իրավունքով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տիրապետելու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ուժով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բաժնեմասին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բաժնետոմսին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փային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տիրապետող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բաժնեմասը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բաժնետոմսը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փայը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սեփականության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իրավունքով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տիրապետելու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ուժով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proofErr w:type="gramStart"/>
      <w:r w:rsidRPr="00490D05">
        <w:rPr>
          <w:rFonts w:ascii="GHEA Grapalat" w:eastAsia="GHEA Grapalat" w:hAnsi="GHEA Grapalat" w:cs="GHEA Grapalat"/>
        </w:rPr>
        <w:t>)</w:t>
      </w:r>
      <w:r w:rsidRPr="00490D05">
        <w:rPr>
          <w:rFonts w:ascii="GHEA Grapalat" w:eastAsia="GHEA Grapalat" w:hAnsi="GHEA Grapalat" w:cs="Arial"/>
        </w:rPr>
        <w:t>։</w:t>
      </w:r>
      <w:proofErr w:type="gramEnd"/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իրականացվել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անկախ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ֆիզիկական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բաժնեմասը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բաժնետոմսը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փայը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տիրապետող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շղթայում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անձանց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քանակից։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դաշտում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արտահայտմամբ։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հաշվարկվում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ընդունելով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արդյունքում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բոլոր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հանրագումարը։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հաշվարկվում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ընդունելով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յուրաքանչյուր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նախորդ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մասնակից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արտահայտմամբ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բազմապատկելով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մասնակից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համապատասխան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մասնակցի՝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արտահայտմամբ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չափով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այդպես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շարունակ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մինչև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հասնելը։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տեսակը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դաշտում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լինելու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lastRenderedPageBreak/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և՛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և՛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առկայության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միաժամանակ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և՛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և՛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առկայության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>.</w:t>
      </w:r>
    </w:p>
    <w:p w14:paraId="6F098C8A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բ</w:t>
      </w:r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բ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իմաստով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սակայն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գործիքների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թվում՝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կնքված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գործարքների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ուժով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բնույթի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ազդեցության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վրա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միջոցներով</w:t>
      </w:r>
      <w:r w:rsidRPr="00490D05">
        <w:rPr>
          <w:rFonts w:ascii="GHEA Grapalat" w:eastAsia="GHEA Grapalat" w:hAnsi="GHEA Grapalat" w:cs="GHEA Grapalat"/>
        </w:rPr>
        <w:t>.</w:t>
      </w:r>
    </w:p>
    <w:p w14:paraId="5C617CD9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գ</w:t>
      </w:r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գ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գործունեության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ընդհանուր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ընթացիկ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ղեկավարումն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պաշտոնատար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երբ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բ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պահանջներին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համապատասխանող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ֆիզիկական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</w:t>
      </w:r>
      <w:r w:rsidRPr="00490D05">
        <w:rPr>
          <w:rFonts w:ascii="GHEA Grapalat" w:eastAsia="GHEA Grapalat" w:hAnsi="GHEA Grapalat" w:cs="GHEA Grapalat"/>
        </w:rPr>
        <w:t>.</w:t>
      </w:r>
    </w:p>
    <w:p w14:paraId="22FF6E45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7" w:name="_heading=h.gjdgxs" w:colFirst="0" w:colLast="0"/>
      <w:bookmarkEnd w:id="7"/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հանդիսանալու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ընդերքօգտագործման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ոլորտի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հաշվետու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համար</w:t>
      </w:r>
      <w:proofErr w:type="gramStart"/>
      <w:r w:rsidRPr="00490D05">
        <w:rPr>
          <w:rFonts w:ascii="GHEA Grapalat" w:eastAsia="GHEA Grapalat" w:hAnsi="GHEA Grapalat" w:cs="GHEA Grapalat"/>
        </w:rPr>
        <w:t>)»</w:t>
      </w:r>
      <w:proofErr w:type="gramEnd"/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ընդերքօգտագործման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ոլորտի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հաշվետու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բացահայտումն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Ընդերքի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օրենսգրքով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սահմանված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չափանիշներով</w:t>
      </w:r>
      <w:r w:rsidRPr="00490D05">
        <w:rPr>
          <w:rFonts w:ascii="GHEA Grapalat" w:eastAsia="GHEA Grapalat" w:hAnsi="GHEA Grapalat" w:cs="GHEA Grapalat"/>
        </w:rPr>
        <w:t xml:space="preserve">: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սույն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կարգի</w:t>
      </w:r>
      <w:r w:rsidRPr="00490D05">
        <w:rPr>
          <w:rFonts w:ascii="GHEA Grapalat" w:eastAsia="GHEA Grapalat" w:hAnsi="GHEA Grapalat" w:cs="GHEA Grapalat"/>
        </w:rPr>
        <w:t xml:space="preserve"> 4</w:t>
      </w:r>
      <w:r w:rsidRPr="00490D05">
        <w:rPr>
          <w:rFonts w:ascii="MS Mincho" w:eastAsia="Cambria Math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>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սահմանված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հաշվառմամբ։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հետևյալ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կանոններով</w:t>
      </w:r>
      <w:r w:rsidRPr="00490D05">
        <w:rPr>
          <w:rFonts w:ascii="MS Mincho" w:eastAsia="GHEA Grapalat" w:hAnsi="MS Mincho" w:cs="MS Mincho"/>
        </w:rPr>
        <w:t>․</w:t>
      </w:r>
    </w:p>
    <w:p w14:paraId="3C3613F3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ֆիզիկական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կերպով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տիրապետում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` </w:t>
      </w:r>
      <w:r w:rsidRPr="00490D05">
        <w:rPr>
          <w:rFonts w:ascii="GHEA Grapalat" w:eastAsia="GHEA Grapalat" w:hAnsi="GHEA Grapalat" w:cs="Arial"/>
        </w:rPr>
        <w:t>ձայնի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իրավունք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բաժնեմասերի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բաժնետոմսերի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փայերի</w:t>
      </w:r>
      <w:r w:rsidRPr="00490D05">
        <w:rPr>
          <w:rFonts w:ascii="GHEA Grapalat" w:eastAsia="GHEA Grapalat" w:hAnsi="GHEA Grapalat" w:cs="GHEA Grapalat"/>
        </w:rPr>
        <w:t xml:space="preserve">) 10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ավելի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կերպով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ունի</w:t>
      </w:r>
      <w:r w:rsidRPr="00490D05">
        <w:rPr>
          <w:rFonts w:ascii="GHEA Grapalat" w:eastAsia="GHEA Grapalat" w:hAnsi="GHEA Grapalat" w:cs="GHEA Grapalat"/>
        </w:rPr>
        <w:t xml:space="preserve"> 10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ավելի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տոկոս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սույն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կարգի</w:t>
      </w:r>
      <w:r w:rsidRPr="00490D05">
        <w:rPr>
          <w:rFonts w:ascii="GHEA Grapalat" w:eastAsia="GHEA Grapalat" w:hAnsi="GHEA Grapalat" w:cs="GHEA Grapalat"/>
        </w:rPr>
        <w:t xml:space="preserve"> 4-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կետի</w:t>
      </w:r>
      <w:r w:rsidRPr="00490D05">
        <w:rPr>
          <w:rFonts w:ascii="GHEA Grapalat" w:eastAsia="GHEA Grapalat" w:hAnsi="GHEA Grapalat" w:cs="GHEA Grapalat"/>
        </w:rPr>
        <w:t xml:space="preserve"> 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ենթակետի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պարբերությամբ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սահմանված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հաշվառմամբ</w:t>
      </w:r>
      <w:r w:rsidRPr="00490D05">
        <w:rPr>
          <w:rFonts w:ascii="GHEA Grapalat" w:eastAsia="GHEA Grapalat" w:hAnsi="GHEA Grapalat" w:cs="GHEA Grapalat"/>
        </w:rPr>
        <w:t>.</w:t>
      </w:r>
    </w:p>
    <w:p w14:paraId="01A824AD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proofErr w:type="gramStart"/>
      <w:r w:rsidRPr="00490D05">
        <w:rPr>
          <w:rFonts w:ascii="GHEA Grapalat" w:eastAsia="GHEA Grapalat" w:hAnsi="GHEA Grapalat" w:cs="Arial"/>
        </w:rPr>
        <w:t>բ</w:t>
      </w:r>
      <w:proofErr w:type="gramEnd"/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բ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իրավունք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ունի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նշանակելու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հեռացնելու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կառավարման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մարմինների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անդամների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մեծամասնությանը</w:t>
      </w:r>
      <w:r w:rsidRPr="00490D05">
        <w:rPr>
          <w:rFonts w:ascii="GHEA Grapalat" w:eastAsia="GHEA Grapalat" w:hAnsi="GHEA Grapalat" w:cs="GHEA Grapalat"/>
        </w:rPr>
        <w:t>.</w:t>
      </w:r>
    </w:p>
    <w:p w14:paraId="2A93BAB2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proofErr w:type="gramStart"/>
      <w:r w:rsidRPr="00490D05">
        <w:rPr>
          <w:rFonts w:ascii="GHEA Grapalat" w:eastAsia="GHEA Grapalat" w:hAnsi="GHEA Grapalat" w:cs="Arial"/>
        </w:rPr>
        <w:t>գ</w:t>
      </w:r>
      <w:proofErr w:type="gramEnd"/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գ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Կազմակերպությունից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անհատույց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ստացել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հաշվետու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տարվան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նախորդող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տարվա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ընթացքում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ստացած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շահույթի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առնվազն</w:t>
      </w:r>
      <w:r w:rsidRPr="00490D05">
        <w:rPr>
          <w:rFonts w:ascii="GHEA Grapalat" w:eastAsia="GHEA Grapalat" w:hAnsi="GHEA Grapalat" w:cs="GHEA Grapalat"/>
        </w:rPr>
        <w:t xml:space="preserve"> 15 </w:t>
      </w:r>
      <w:r w:rsidRPr="00490D05">
        <w:rPr>
          <w:rFonts w:ascii="GHEA Grapalat" w:eastAsia="GHEA Grapalat" w:hAnsi="GHEA Grapalat" w:cs="Arial"/>
        </w:rPr>
        <w:t>տոկոսի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չափով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օգուտ</w:t>
      </w:r>
      <w:r w:rsidRPr="00490D05">
        <w:rPr>
          <w:rFonts w:ascii="GHEA Grapalat" w:eastAsia="GHEA Grapalat" w:hAnsi="GHEA Grapalat" w:cs="GHEA Grapalat"/>
        </w:rPr>
        <w:t>.</w:t>
      </w:r>
    </w:p>
    <w:p w14:paraId="006DFAD6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դ</w:t>
      </w:r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դ</w:t>
      </w:r>
      <w:r w:rsidRPr="00490D05">
        <w:rPr>
          <w:rFonts w:ascii="GHEA Grapalat" w:eastAsia="GHEA Grapalat" w:hAnsi="GHEA Grapalat" w:cs="GHEA Grapalat"/>
        </w:rPr>
        <w:t>»</w:t>
      </w:r>
      <w:r w:rsidRPr="00490D05">
        <w:rPr>
          <w:rFonts w:ascii="GHEA Grapalat" w:eastAsia="GHEA Grapalat" w:hAnsi="GHEA Grapalat" w:cs="GHEA Grapalat"/>
          <w:b/>
        </w:rPr>
        <w:t xml:space="preserve">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>»-«</w:t>
      </w:r>
      <w:r w:rsidRPr="00490D05">
        <w:rPr>
          <w:rFonts w:ascii="GHEA Grapalat" w:eastAsia="GHEA Grapalat" w:hAnsi="GHEA Grapalat" w:cs="Arial"/>
        </w:rPr>
        <w:t>գ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իմաստով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սակայն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lastRenderedPageBreak/>
        <w:t>կազմակերպությունը՝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գործիքների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թվում՝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կնքված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գործարքների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ուժով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բնույթի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ազդեցության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վրա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միջոցներով</w:t>
      </w:r>
      <w:r w:rsidRPr="00490D05">
        <w:rPr>
          <w:rFonts w:ascii="GHEA Grapalat" w:eastAsia="GHEA Grapalat" w:hAnsi="GHEA Grapalat" w:cs="GHEA Grapalat"/>
        </w:rPr>
        <w:t>.</w:t>
      </w:r>
    </w:p>
    <w:p w14:paraId="163C9D41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ե</w:t>
      </w:r>
      <w:r w:rsidRPr="00490D05">
        <w:rPr>
          <w:rFonts w:ascii="MS Mincho" w:eastAsia="GHEA Grapalat" w:hAnsi="MS Mincho" w:cs="MS Mincho"/>
        </w:rPr>
        <w:t>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  <w:b/>
        </w:rPr>
        <w:t>ե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գործունեության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ընդհանուր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ընթացիկ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ղեկավարումն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պաշտոնատար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երբ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ենթաբաժնի</w:t>
      </w:r>
      <w:r w:rsidRPr="00490D05">
        <w:rPr>
          <w:rFonts w:ascii="GHEA Grapalat" w:eastAsia="GHEA Grapalat" w:hAnsi="GHEA Grapalat" w:cs="GHEA Grapalat"/>
        </w:rPr>
        <w:t xml:space="preserve"> «</w:t>
      </w:r>
      <w:r w:rsidRPr="00490D05">
        <w:rPr>
          <w:rFonts w:ascii="GHEA Grapalat" w:eastAsia="GHEA Grapalat" w:hAnsi="GHEA Grapalat" w:cs="Arial"/>
        </w:rPr>
        <w:t>ա</w:t>
      </w:r>
      <w:r w:rsidRPr="00490D05">
        <w:rPr>
          <w:rFonts w:ascii="GHEA Grapalat" w:eastAsia="GHEA Grapalat" w:hAnsi="GHEA Grapalat" w:cs="GHEA Grapalat"/>
        </w:rPr>
        <w:t>»-«</w:t>
      </w:r>
      <w:r w:rsidRPr="00490D05">
        <w:rPr>
          <w:rFonts w:ascii="GHEA Grapalat" w:eastAsia="GHEA Grapalat" w:hAnsi="GHEA Grapalat" w:cs="Arial"/>
        </w:rPr>
        <w:t>դ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կետերի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պահանջներին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համապատասխանող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ֆիզիկական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</w:t>
      </w:r>
      <w:r w:rsidRPr="00490D05">
        <w:rPr>
          <w:rFonts w:ascii="GHEA Grapalat" w:eastAsia="GHEA Grapalat" w:hAnsi="GHEA Grapalat" w:cs="GHEA Grapalat"/>
        </w:rPr>
        <w:t>.</w:t>
      </w:r>
    </w:p>
    <w:p w14:paraId="2E69769C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կարգավիճակի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տեղեկությունները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դառնալու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օրը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ամիսը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տարին։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կողմից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նկատմամբ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ձևի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Փոխկապակցված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անձանց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համատեղ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փոխկապակցված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համաձայնեցված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ուժով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վերահսկել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փոխկապակցված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հետ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համաձայնեցված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գործելու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ընդերքօգտագործման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ոլորտի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հաշվետու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Ընդերքի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օրենսգրքի</w:t>
      </w:r>
      <w:r w:rsidRPr="00490D05">
        <w:rPr>
          <w:rFonts w:ascii="GHEA Grapalat" w:eastAsia="GHEA Grapalat" w:hAnsi="GHEA Grapalat" w:cs="GHEA Grapalat"/>
        </w:rPr>
        <w:t xml:space="preserve"> 3-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հոդվածի</w:t>
      </w:r>
      <w:r w:rsidRPr="00490D05">
        <w:rPr>
          <w:rFonts w:ascii="GHEA Grapalat" w:eastAsia="GHEA Grapalat" w:hAnsi="GHEA Grapalat" w:cs="GHEA Grapalat"/>
        </w:rPr>
        <w:t xml:space="preserve"> 1-</w:t>
      </w:r>
      <w:r w:rsidRPr="00490D05">
        <w:rPr>
          <w:rFonts w:ascii="GHEA Grapalat" w:eastAsia="GHEA Grapalat" w:hAnsi="GHEA Grapalat" w:cs="Arial"/>
        </w:rPr>
        <w:t>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</w:t>
      </w:r>
      <w:r w:rsidRPr="00490D05">
        <w:rPr>
          <w:rFonts w:ascii="GHEA Grapalat" w:eastAsia="GHEA Grapalat" w:hAnsi="GHEA Grapalat" w:cs="GHEA Grapalat"/>
        </w:rPr>
        <w:t xml:space="preserve"> 53-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կետի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իմաստով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պաշտոնատար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նրա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ընտանիքի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անդամ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հանդիսանալու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>.</w:t>
      </w:r>
    </w:p>
    <w:p w14:paraId="1EF7F78B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կոնտակտային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էլեկտրոնային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փոստի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հասցեն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հեռախոսահամարը</w:t>
      </w:r>
      <w:r w:rsidRPr="00490D05">
        <w:rPr>
          <w:rFonts w:ascii="GHEA Grapalat" w:eastAsia="GHEA Grapalat" w:hAnsi="GHEA Grapalat" w:cs="GHEA Grapalat"/>
        </w:rPr>
        <w:t>:</w:t>
      </w:r>
    </w:p>
    <w:p w14:paraId="29E0642B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06F82D7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5-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բաժինը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անձինք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ամբողջությամբ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ունի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ենթակա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է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լրացման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յուրաքանչյուր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առանձին՝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բոլոր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անձանց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քանակով։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Այս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բաժնում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ենթաբաժինները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լրացվում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են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հետևյալ</w:t>
      </w:r>
      <w:r w:rsidRPr="00490D05">
        <w:rPr>
          <w:rFonts w:ascii="GHEA Grapalat" w:eastAsia="GHEA Grapalat" w:hAnsi="GHEA Grapalat" w:cs="GHEA Grapalat"/>
          <w:color w:val="000000"/>
        </w:rPr>
        <w:t xml:space="preserve"> </w:t>
      </w:r>
      <w:r w:rsidRPr="00490D05">
        <w:rPr>
          <w:rFonts w:ascii="GHEA Grapalat" w:eastAsia="GHEA Grapalat" w:hAnsi="GHEA Grapalat" w:cs="Arial"/>
          <w:color w:val="000000"/>
        </w:rPr>
        <w:t>կանոններով</w:t>
      </w:r>
      <w:r w:rsidRPr="00490D05">
        <w:rPr>
          <w:rFonts w:ascii="MS Mincho" w:eastAsia="GHEA Grapalat" w:hAnsi="MS Mincho" w:cs="MS Mincho"/>
          <w:color w:val="000000"/>
        </w:rPr>
        <w:t>․</w:t>
      </w:r>
    </w:p>
    <w:p w14:paraId="70FB34F0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այդ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թվում՝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լատինատառ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գրանցման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` </w:t>
      </w:r>
      <w:r w:rsidRPr="00490D05">
        <w:rPr>
          <w:rFonts w:ascii="GHEA Grapalat" w:eastAsia="GHEA Grapalat" w:hAnsi="GHEA Grapalat" w:cs="Arial"/>
        </w:rPr>
        <w:t>ներառյալ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կազմակերպաիրավական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ձևի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>.</w:t>
      </w:r>
    </w:p>
    <w:p w14:paraId="702ADC49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lastRenderedPageBreak/>
        <w:t>«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proofErr w:type="gramStart"/>
      <w:r w:rsidRPr="00490D05">
        <w:rPr>
          <w:rFonts w:ascii="GHEA Grapalat" w:eastAsia="GHEA Grapalat" w:hAnsi="GHEA Grapalat" w:cs="Arial"/>
        </w:rPr>
        <w:t>շահառու</w:t>
      </w:r>
      <w:r w:rsidRPr="00490D05">
        <w:rPr>
          <w:rFonts w:ascii="GHEA Grapalat" w:eastAsia="GHEA Grapalat" w:hAnsi="GHEA Grapalat" w:cs="GHEA Grapalat"/>
        </w:rPr>
        <w:t>(</w:t>
      </w:r>
      <w:proofErr w:type="gramEnd"/>
      <w:r w:rsidRPr="00490D05">
        <w:rPr>
          <w:rFonts w:ascii="GHEA Grapalat" w:eastAsia="GHEA Grapalat" w:hAnsi="GHEA Grapalat" w:cs="Arial"/>
        </w:rPr>
        <w:t>ներ</w:t>
      </w:r>
      <w:r w:rsidRPr="00490D05">
        <w:rPr>
          <w:rFonts w:ascii="GHEA Grapalat" w:eastAsia="GHEA Grapalat" w:hAnsi="GHEA Grapalat" w:cs="GHEA Grapalat"/>
        </w:rPr>
        <w:t>)</w:t>
      </w:r>
      <w:r w:rsidRPr="00490D05">
        <w:rPr>
          <w:rFonts w:ascii="GHEA Grapalat" w:eastAsia="GHEA Grapalat" w:hAnsi="GHEA Grapalat" w:cs="Arial"/>
        </w:rPr>
        <w:t>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ազգանունը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հանդիսանում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</w:t>
      </w:r>
      <w:r w:rsidRPr="00490D05">
        <w:rPr>
          <w:rFonts w:ascii="GHEA Grapalat" w:eastAsia="GHEA Grapalat" w:hAnsi="GHEA Grapalat" w:cs="GHEA Grapalat"/>
        </w:rPr>
        <w:t xml:space="preserve">: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անձանց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ամբողջությամբ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համար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լրացման։</w:t>
      </w:r>
    </w:p>
    <w:p w14:paraId="3751DB86" w14:textId="77777777" w:rsidR="00CE11B7" w:rsidRPr="00490D05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GHEA Grapalat"/>
        </w:rPr>
        <w:t>«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բաժնետոմսերի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ցուցակման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տվյալները</w:t>
      </w:r>
      <w:r w:rsidRPr="00490D05">
        <w:rPr>
          <w:rFonts w:ascii="GHEA Grapalat" w:eastAsia="GHEA Grapalat" w:hAnsi="GHEA Grapalat" w:cs="GHEA Grapalat"/>
        </w:rPr>
        <w:t xml:space="preserve">»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պարտադիր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լրացման։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ենթաբաժինը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լրացվել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միջանկյալ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բաժնետոմսերը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ցուցակված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կարգավորվող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շուկայում։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ֆոնդային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բորսայի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անվանումը՝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փակագծերում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նշելով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բորսայի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ծածկագիրը</w:t>
      </w:r>
      <w:r w:rsidRPr="00490D05">
        <w:rPr>
          <w:rFonts w:ascii="GHEA Grapalat" w:eastAsia="GHEA Grapalat" w:hAnsi="GHEA Grapalat" w:cs="GHEA Grapalat"/>
        </w:rPr>
        <w:t xml:space="preserve"> (Market Identifier Code), </w:t>
      </w:r>
      <w:r w:rsidRPr="00490D05">
        <w:rPr>
          <w:rFonts w:ascii="GHEA Grapalat" w:eastAsia="GHEA Grapalat" w:hAnsi="GHEA Grapalat" w:cs="Arial"/>
        </w:rPr>
        <w:t>որտեղ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ցուցակված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բաժնետոմսերը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ինչպես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նաև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հղում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բորսայում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փաստաթղթերին։</w:t>
      </w:r>
    </w:p>
    <w:p w14:paraId="5A5F7906" w14:textId="77777777" w:rsidR="00CE11B7" w:rsidRPr="00490D05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1BB2B0C0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6-</w:t>
      </w:r>
      <w:r w:rsidRPr="00490D05">
        <w:rPr>
          <w:rFonts w:ascii="GHEA Grapalat" w:eastAsia="GHEA Grapalat" w:hAnsi="GHEA Grapalat" w:cs="Arial"/>
        </w:rPr>
        <w:t>րդ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բաժինը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Լրացուցիչ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նշումներ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լրացվում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լրացուցիչ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տեղեկություններ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հավելյալ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պարզաբանումներ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որոնք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առնչվում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լրացված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լրացման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տվյալներին։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Այս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ենթաբաժնում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կարող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լրացվել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հավելյալ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պարզաբանումներ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շահառուի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կողմից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Կազմակերպությունը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վերահսկելու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հիմքերի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 (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)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մարմինների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վերաբերյալ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որոնք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իրականացնում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են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Կազմակերպության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վերահսկողությունն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դեպքում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եթե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իրավաբանական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կանոնադրական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կապիտալում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առկա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պետության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համայնքի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անուղղակի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մասնակցություն</w:t>
      </w:r>
      <w:r w:rsidRPr="00490D05">
        <w:rPr>
          <w:rFonts w:ascii="GHEA Grapalat" w:eastAsia="GHEA Grapalat" w:hAnsi="GHEA Grapalat" w:cs="GHEA Grapalat"/>
        </w:rPr>
        <w:t xml:space="preserve">,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այլ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պարազաբանումներ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առնչությամբ։</w:t>
      </w:r>
    </w:p>
    <w:p w14:paraId="313379DC" w14:textId="77777777" w:rsidR="00CE11B7" w:rsidRPr="00490D05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490D05">
        <w:rPr>
          <w:rFonts w:ascii="GHEA Grapalat" w:eastAsia="GHEA Grapalat" w:hAnsi="GHEA Grapalat" w:cs="Arial"/>
        </w:rPr>
        <w:t>Հայտարարագիրը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լրացնում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ստորագրում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ներկայացնող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անձը։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էջերի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համարակալումը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և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հայտարարագրում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էջերի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քանակի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մասին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նշում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կատարելը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պարտադիր</w:t>
      </w:r>
      <w:r w:rsidRPr="00490D05">
        <w:rPr>
          <w:rFonts w:ascii="GHEA Grapalat" w:eastAsia="GHEA Grapalat" w:hAnsi="GHEA Grapalat" w:cs="GHEA Grapalat"/>
        </w:rPr>
        <w:t xml:space="preserve"> </w:t>
      </w:r>
      <w:r w:rsidRPr="00490D05">
        <w:rPr>
          <w:rFonts w:ascii="GHEA Grapalat" w:eastAsia="GHEA Grapalat" w:hAnsi="GHEA Grapalat" w:cs="Arial"/>
        </w:rPr>
        <w:t>չէ։</w:t>
      </w:r>
    </w:p>
    <w:p w14:paraId="1ED6CB09" w14:textId="77777777" w:rsidR="00CE11B7" w:rsidRPr="00490D05" w:rsidRDefault="00CE11B7" w:rsidP="00CE11B7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137D124" w14:textId="77777777" w:rsidR="00CE11B7" w:rsidRPr="00490D05" w:rsidRDefault="00CE11B7" w:rsidP="00CE11B7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55F26BF" w14:textId="77777777" w:rsidR="00CE11B7" w:rsidRPr="00490D05" w:rsidRDefault="00CE11B7" w:rsidP="00CE11B7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E5E50F7" w14:textId="77777777" w:rsidR="00CE11B7" w:rsidRPr="00490D05" w:rsidRDefault="00CE11B7" w:rsidP="00CE11B7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5E0E751" w14:textId="77777777" w:rsidR="00323B47" w:rsidRPr="00490D05" w:rsidRDefault="00323B47" w:rsidP="00323B47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016C7E5" w14:textId="77777777" w:rsidR="00323B47" w:rsidRPr="00490D05" w:rsidRDefault="00323B47" w:rsidP="00323B47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490D05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լրացվում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է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հանձնաժողովի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քարտուղարի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կողմից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մինչև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հրավերը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տեղեկագրում</w:t>
      </w:r>
      <w:r w:rsidRPr="00490D05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հրապարակելը</w:t>
      </w:r>
      <w:r w:rsidRPr="00490D05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34FF823F" w14:textId="77777777" w:rsidR="00323B47" w:rsidRPr="00490D05" w:rsidRDefault="00323B47" w:rsidP="00323B47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490D05">
        <w:rPr>
          <w:rFonts w:ascii="GHEA Grapalat" w:hAnsi="GHEA Grapalat" w:cs="Sylfaen"/>
          <w:i/>
          <w:sz w:val="16"/>
          <w:szCs w:val="16"/>
          <w:lang w:val="hy-AM" w:eastAsia="ru-RU"/>
        </w:rPr>
        <w:t>** 1.2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հավելվածը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չի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ներկայացվում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մասնակցի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կողմից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եթե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վերջինս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հանդիսանում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է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ՀՀ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ռեզիդենտ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, 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ինչպես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նաև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եթե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մասնակիցը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անհատ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ձեռնարկատեր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է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կամ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ֆիզիկական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անձ։</w:t>
      </w:r>
    </w:p>
    <w:p w14:paraId="49346DA6" w14:textId="77777777" w:rsidR="00323B47" w:rsidRPr="00490D05" w:rsidRDefault="00323B47" w:rsidP="00323B47">
      <w:pPr>
        <w:pStyle w:val="BodyTextIndent3"/>
        <w:spacing w:line="240" w:lineRule="auto"/>
        <w:ind w:left="360" w:firstLine="0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/>
          <w:b/>
          <w:lang w:val="hy-AM"/>
        </w:rPr>
        <w:br w:type="page"/>
      </w:r>
    </w:p>
    <w:p w14:paraId="4692B0FD" w14:textId="77777777" w:rsidR="00CE11B7" w:rsidRPr="00490D05" w:rsidRDefault="00CE11B7" w:rsidP="00CE11B7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/>
          <w:b/>
          <w:lang w:val="hy-AM"/>
        </w:rPr>
        <w:lastRenderedPageBreak/>
        <w:br w:type="page"/>
      </w:r>
    </w:p>
    <w:p w14:paraId="049CBB2C" w14:textId="77777777" w:rsidR="00161442" w:rsidRPr="00490D05" w:rsidRDefault="00161442" w:rsidP="002E6C2D">
      <w:pPr>
        <w:pStyle w:val="BodyTextIndent3"/>
        <w:spacing w:line="240" w:lineRule="auto"/>
        <w:jc w:val="left"/>
        <w:rPr>
          <w:rFonts w:ascii="GHEA Grapalat" w:hAnsi="GHEA Grapalat" w:cs="Sylfaen"/>
          <w:b/>
          <w:lang w:val="hy-AM"/>
        </w:rPr>
      </w:pPr>
    </w:p>
    <w:p w14:paraId="0BC5319F" w14:textId="77777777" w:rsidR="00B2572B" w:rsidRPr="00490D05" w:rsidRDefault="00B2572B" w:rsidP="000B1088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 xml:space="preserve">Հավելված </w:t>
      </w:r>
      <w:r w:rsidR="00966859" w:rsidRPr="00490D05">
        <w:rPr>
          <w:rFonts w:ascii="GHEA Grapalat" w:hAnsi="GHEA Grapalat" w:cs="Arial"/>
          <w:b/>
          <w:lang w:val="hy-AM"/>
        </w:rPr>
        <w:t>2</w:t>
      </w:r>
    </w:p>
    <w:p w14:paraId="270D61CD" w14:textId="4143331F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/>
          <w:sz w:val="24"/>
          <w:szCs w:val="24"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Pr="00490D05">
        <w:rPr>
          <w:rFonts w:ascii="GHEA Grapalat" w:hAnsi="GHEA Grapalat"/>
          <w:sz w:val="24"/>
          <w:szCs w:val="24"/>
          <w:lang w:val="hy-AM"/>
        </w:rPr>
        <w:t>»</w:t>
      </w:r>
      <w:r w:rsidRPr="00490D05">
        <w:rPr>
          <w:rFonts w:ascii="GHEA Grapalat" w:hAnsi="GHEA Grapalat" w:cs="Sylfaen"/>
          <w:b/>
          <w:lang w:val="hy-AM"/>
        </w:rPr>
        <w:t>*</w:t>
      </w:r>
      <w:r w:rsidRPr="00490D05">
        <w:rPr>
          <w:rFonts w:ascii="GHEA Grapalat" w:hAnsi="GHEA Grapalat"/>
          <w:b/>
          <w:lang w:val="hy-AM"/>
        </w:rPr>
        <w:t xml:space="preserve">  </w:t>
      </w:r>
      <w:r w:rsidRPr="00490D05">
        <w:rPr>
          <w:rFonts w:ascii="GHEA Grapalat" w:hAnsi="GHEA Grapalat" w:cs="Arial"/>
          <w:b/>
          <w:lang w:val="hy-AM"/>
        </w:rPr>
        <w:t>ծածկագրով</w:t>
      </w:r>
    </w:p>
    <w:p w14:paraId="476DC26D" w14:textId="28A93CD6" w:rsidR="00B2572B" w:rsidRPr="00490D05" w:rsidRDefault="00B912E9" w:rsidP="00EF366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հրատապ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բաց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մրցույթ</w:t>
      </w:r>
      <w:r w:rsidR="00B2572B" w:rsidRPr="00490D05">
        <w:rPr>
          <w:rFonts w:ascii="GHEA Grapalat" w:hAnsi="GHEA Grapalat" w:cs="Arial"/>
          <w:b/>
          <w:lang w:val="hy-AM"/>
        </w:rPr>
        <w:t>ի հրավերի</w:t>
      </w:r>
    </w:p>
    <w:p w14:paraId="58C897FA" w14:textId="77777777" w:rsidR="00B2572B" w:rsidRPr="00490D05" w:rsidRDefault="00B2572B" w:rsidP="00EF3662">
      <w:pPr>
        <w:rPr>
          <w:rFonts w:ascii="GHEA Grapalat" w:hAnsi="GHEA Grapalat"/>
          <w:lang w:val="hy-AM"/>
        </w:rPr>
      </w:pPr>
    </w:p>
    <w:p w14:paraId="227B3D7F" w14:textId="77777777" w:rsidR="00B2572B" w:rsidRPr="00490D05" w:rsidRDefault="00B2572B" w:rsidP="00EF3662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14:paraId="6CF2E549" w14:textId="77777777" w:rsidR="00B2572B" w:rsidRPr="00490D05" w:rsidRDefault="00B2572B" w:rsidP="00EF3662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490D05">
        <w:rPr>
          <w:rFonts w:ascii="GHEA Grapalat" w:hAnsi="GHEA Grapalat" w:cs="Arial"/>
          <w:b/>
          <w:sz w:val="20"/>
          <w:lang w:val="hy-AM"/>
        </w:rPr>
        <w:t>Գ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Ն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Ա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Յ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Ի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Ն</w:t>
      </w:r>
      <w:r w:rsidRPr="00490D05">
        <w:rPr>
          <w:rFonts w:ascii="GHEA Grapalat" w:hAnsi="GHEA Grapalat"/>
          <w:b/>
          <w:sz w:val="20"/>
          <w:lang w:val="hy-AM"/>
        </w:rPr>
        <w:t xml:space="preserve">   </w:t>
      </w:r>
      <w:r w:rsidRPr="00490D05">
        <w:rPr>
          <w:rFonts w:ascii="GHEA Grapalat" w:hAnsi="GHEA Grapalat" w:cs="Arial"/>
          <w:b/>
          <w:sz w:val="20"/>
          <w:lang w:val="hy-AM"/>
        </w:rPr>
        <w:t>Ա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Ռ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Ա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Ջ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Ա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Ր</w:t>
      </w:r>
      <w:r w:rsidRPr="00490D05">
        <w:rPr>
          <w:rFonts w:ascii="GHEA Grapalat" w:hAnsi="GHEA Grapalat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Կ</w:t>
      </w:r>
    </w:p>
    <w:p w14:paraId="3D530B8B" w14:textId="77777777" w:rsidR="00B2572B" w:rsidRPr="00490D05" w:rsidRDefault="00B2572B" w:rsidP="00EF3662">
      <w:pPr>
        <w:ind w:firstLine="567"/>
        <w:rPr>
          <w:rFonts w:ascii="GHEA Grapalat" w:hAnsi="GHEA Grapalat"/>
          <w:lang w:val="hy-AM"/>
        </w:rPr>
      </w:pPr>
    </w:p>
    <w:p w14:paraId="35EEAE3C" w14:textId="71148097" w:rsidR="00B2572B" w:rsidRPr="00490D05" w:rsidRDefault="00F473D6" w:rsidP="00EF3662">
      <w:pPr>
        <w:ind w:firstLine="567"/>
        <w:jc w:val="both"/>
        <w:rPr>
          <w:rFonts w:ascii="GHEA Grapalat" w:hAnsi="GHEA Grapalat" w:cs="Arial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es-ES"/>
        </w:rPr>
        <w:t xml:space="preserve">Ուսումնասիրելով </w:t>
      </w:r>
      <w:r w:rsidRPr="00490D05">
        <w:rPr>
          <w:rFonts w:ascii="GHEA Grapalat" w:hAnsi="GHEA Grapalat" w:cs="Franklin Gothic Medium Cond"/>
          <w:sz w:val="20"/>
          <w:szCs w:val="20"/>
          <w:lang w:val="es-ES"/>
        </w:rPr>
        <w:t>«</w:t>
      </w:r>
      <w:r w:rsidR="00315AB5" w:rsidRPr="00490D05">
        <w:rPr>
          <w:rFonts w:ascii="GHEA Grapalat" w:hAnsi="GHEA Grapalat" w:cs="Arial"/>
          <w:b/>
          <w:lang w:val="es-ES"/>
        </w:rPr>
        <w:t>ԵՔ-ՀԲՄԽԾՁԲ-24/73</w:t>
      </w:r>
      <w:r w:rsidR="00B2572B" w:rsidRPr="00490D05">
        <w:rPr>
          <w:rFonts w:ascii="GHEA Grapalat" w:hAnsi="GHEA Grapalat" w:cs="Arial"/>
          <w:sz w:val="20"/>
          <w:szCs w:val="20"/>
          <w:lang w:val="es-ES"/>
        </w:rPr>
        <w:t xml:space="preserve">»* ծածկագրով </w:t>
      </w:r>
      <w:r w:rsidR="00B912E9" w:rsidRPr="00490D05">
        <w:rPr>
          <w:rFonts w:ascii="GHEA Grapalat" w:hAnsi="GHEA Grapalat" w:cs="Arial"/>
          <w:sz w:val="20"/>
          <w:szCs w:val="20"/>
          <w:lang w:val="es-ES"/>
        </w:rPr>
        <w:t>հրատապ բաց մրցույթ</w:t>
      </w:r>
      <w:r w:rsidR="00B2572B" w:rsidRPr="00490D05">
        <w:rPr>
          <w:rFonts w:ascii="GHEA Grapalat" w:hAnsi="GHEA Grapalat" w:cs="Arial"/>
          <w:sz w:val="20"/>
          <w:szCs w:val="20"/>
          <w:lang w:val="es-ES"/>
        </w:rPr>
        <w:t>ի հրավերը, այդ թվում կնքվելիք  պայմանագրի նախագիծը</w:t>
      </w:r>
      <w:r w:rsidR="00B2572B" w:rsidRPr="00490D05">
        <w:rPr>
          <w:rFonts w:ascii="GHEA Grapalat" w:hAnsi="GHEA Grapalat" w:cs="Arial"/>
          <w:lang w:val="hy-AM"/>
        </w:rPr>
        <w:t xml:space="preserve">, </w:t>
      </w:r>
      <w:r w:rsidR="00B2572B" w:rsidRPr="00490D05">
        <w:rPr>
          <w:rFonts w:ascii="GHEA Grapalat" w:hAnsi="GHEA Grapalat"/>
          <w:sz w:val="20"/>
          <w:u w:val="single"/>
          <w:lang w:val="hy-AM"/>
        </w:rPr>
        <w:t xml:space="preserve">                  </w:t>
      </w:r>
      <w:r w:rsidR="00B2572B" w:rsidRPr="00490D05">
        <w:rPr>
          <w:rFonts w:ascii="GHEA Grapalat" w:hAnsi="GHEA Grapalat"/>
          <w:sz w:val="20"/>
          <w:u w:val="single"/>
          <w:lang w:val="hy-AM"/>
        </w:rPr>
        <w:tab/>
      </w:r>
      <w:r w:rsidR="00B2572B" w:rsidRPr="00490D05">
        <w:rPr>
          <w:rFonts w:ascii="GHEA Grapalat" w:hAnsi="GHEA Grapalat"/>
          <w:sz w:val="20"/>
          <w:u w:val="single"/>
          <w:lang w:val="hy-AM"/>
        </w:rPr>
        <w:tab/>
      </w:r>
      <w:r w:rsidR="00B2572B" w:rsidRPr="00490D05">
        <w:rPr>
          <w:rFonts w:ascii="GHEA Grapalat" w:hAnsi="GHEA Grapalat"/>
          <w:sz w:val="20"/>
          <w:u w:val="single"/>
          <w:lang w:val="hy-AM"/>
        </w:rPr>
        <w:tab/>
      </w:r>
      <w:r w:rsidR="00B2572B" w:rsidRPr="00490D05"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 w:rsidR="00B2572B" w:rsidRPr="00490D05">
        <w:rPr>
          <w:rFonts w:ascii="GHEA Grapalat" w:hAnsi="GHEA Grapalat"/>
          <w:sz w:val="20"/>
          <w:u w:val="single"/>
          <w:lang w:val="hy-AM"/>
        </w:rPr>
        <w:tab/>
      </w:r>
      <w:r w:rsidR="00B2572B" w:rsidRPr="00490D05">
        <w:rPr>
          <w:rFonts w:ascii="GHEA Grapalat" w:hAnsi="GHEA Grapalat"/>
          <w:sz w:val="20"/>
          <w:u w:val="single"/>
          <w:lang w:val="hy-AM"/>
        </w:rPr>
        <w:tab/>
        <w:t xml:space="preserve">           </w:t>
      </w:r>
      <w:r w:rsidR="00B2572B" w:rsidRPr="00490D05">
        <w:rPr>
          <w:rFonts w:ascii="GHEA Grapalat" w:hAnsi="GHEA Grapalat" w:cs="Arial"/>
          <w:sz w:val="20"/>
          <w:szCs w:val="20"/>
          <w:lang w:val="es-ES"/>
        </w:rPr>
        <w:t>-ն առաջարկում է</w:t>
      </w:r>
      <w:r w:rsidR="00B2572B" w:rsidRPr="00490D05">
        <w:rPr>
          <w:rFonts w:ascii="GHEA Grapalat" w:hAnsi="GHEA Grapalat" w:cs="Arial"/>
          <w:lang w:val="hy-AM"/>
        </w:rPr>
        <w:t xml:space="preserve">   </w:t>
      </w:r>
    </w:p>
    <w:p w14:paraId="209F0C5D" w14:textId="77777777" w:rsidR="00B2572B" w:rsidRPr="00490D05" w:rsidRDefault="00B2572B" w:rsidP="00EF3662">
      <w:pPr>
        <w:ind w:firstLine="567"/>
        <w:jc w:val="both"/>
        <w:rPr>
          <w:rFonts w:ascii="GHEA Grapalat" w:hAnsi="GHEA Grapalat" w:cs="Arial"/>
        </w:rPr>
      </w:pPr>
      <w:bookmarkStart w:id="8" w:name="_Hlk23147299"/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մասնակցի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անվանումը</w:t>
      </w:r>
    </w:p>
    <w:bookmarkEnd w:id="8"/>
    <w:p w14:paraId="10AA1A17" w14:textId="77777777" w:rsidR="00B2572B" w:rsidRPr="00490D05" w:rsidRDefault="00B2572B" w:rsidP="00EF3662">
      <w:pPr>
        <w:jc w:val="both"/>
        <w:rPr>
          <w:rFonts w:ascii="GHEA Grapalat" w:hAnsi="GHEA Grapalat"/>
          <w:sz w:val="20"/>
          <w:lang w:val="hy-AM"/>
        </w:rPr>
      </w:pPr>
      <w:proofErr w:type="gramStart"/>
      <w:r w:rsidRPr="00490D05">
        <w:rPr>
          <w:rFonts w:ascii="GHEA Grapalat" w:hAnsi="GHEA Grapalat" w:cs="Arial"/>
          <w:sz w:val="20"/>
          <w:szCs w:val="20"/>
          <w:lang w:val="es-ES"/>
        </w:rPr>
        <w:t>պայմանագիրը</w:t>
      </w:r>
      <w:proofErr w:type="gramEnd"/>
      <w:r w:rsidRPr="00490D05">
        <w:rPr>
          <w:rFonts w:ascii="GHEA Grapalat" w:hAnsi="GHEA Grapalat" w:cs="Arial"/>
          <w:sz w:val="20"/>
          <w:szCs w:val="20"/>
          <w:lang w:val="es-ES"/>
        </w:rPr>
        <w:t xml:space="preserve"> կատարել ներքոհիշյալ ընդհանուր գներով.</w:t>
      </w:r>
    </w:p>
    <w:p w14:paraId="68B790B6" w14:textId="77777777" w:rsidR="00B2572B" w:rsidRPr="00490D05" w:rsidRDefault="00B2572B" w:rsidP="00EF3662">
      <w:pPr>
        <w:jc w:val="center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490D05">
        <w:rPr>
          <w:rFonts w:ascii="GHEA Grapalat" w:hAnsi="GHEA Grapalat" w:cs="Arial"/>
          <w:sz w:val="20"/>
          <w:lang w:val="es-ES"/>
        </w:rPr>
        <w:t>ՀՀ</w:t>
      </w:r>
      <w:r w:rsidRPr="00490D05">
        <w:rPr>
          <w:rFonts w:ascii="GHEA Grapalat" w:hAnsi="GHEA Grapalat"/>
          <w:sz w:val="20"/>
          <w:lang w:val="es-ES"/>
        </w:rPr>
        <w:t xml:space="preserve"> </w:t>
      </w:r>
      <w:r w:rsidRPr="00490D05">
        <w:rPr>
          <w:rFonts w:ascii="GHEA Grapalat" w:hAnsi="GHEA Grapalat" w:cs="Arial"/>
          <w:sz w:val="20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131"/>
        <w:gridCol w:w="1559"/>
        <w:gridCol w:w="1417"/>
        <w:gridCol w:w="1760"/>
      </w:tblGrid>
      <w:tr w:rsidR="00CE693C" w:rsidRPr="00490D05" w14:paraId="56402585" w14:textId="77777777" w:rsidTr="00CB6DA8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78456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Չափա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-</w:t>
            </w:r>
          </w:p>
          <w:p w14:paraId="1DDCB880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ED780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Ծառայության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E0A89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color w:val="000000"/>
                <w:sz w:val="16"/>
                <w:szCs w:val="16"/>
                <w:shd w:val="clear" w:color="auto" w:fill="FFFFFF"/>
              </w:rPr>
              <w:t>Արժեք</w:t>
            </w:r>
            <w:r w:rsidRPr="00490D05"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(</w:t>
            </w:r>
            <w:r w:rsidRPr="00490D05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</w:rPr>
              <w:t>ինքնարժեքի</w:t>
            </w:r>
            <w:r w:rsidRPr="00490D0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</w:rPr>
              <w:t>և</w:t>
            </w:r>
            <w:r w:rsidRPr="00490D0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</w:rPr>
              <w:t>կանխատեսվող</w:t>
            </w:r>
            <w:r w:rsidRPr="00490D0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</w:rPr>
              <w:t>շահույթի</w:t>
            </w:r>
            <w:r w:rsidRPr="00490D0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</w:rPr>
              <w:t>հանրագումարը</w:t>
            </w:r>
            <w:r w:rsidRPr="00490D0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es-ES"/>
              </w:rPr>
              <w:t>)</w:t>
            </w:r>
            <w:r w:rsidRPr="00490D05">
              <w:rPr>
                <w:rFonts w:ascii="GHEA Grapalat" w:hAnsi="GHEA Grapalat"/>
                <w:color w:val="000000"/>
                <w:shd w:val="clear" w:color="auto" w:fill="FFFFFF"/>
                <w:lang w:val="es-ES"/>
              </w:rPr>
              <w:t xml:space="preserve"> 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և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71D16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**</w:t>
            </w:r>
          </w:p>
          <w:p w14:paraId="02139D61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և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9312F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3B30B297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և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490D05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CE693C" w:rsidRPr="00490D05" w14:paraId="69FD4B8A" w14:textId="77777777" w:rsidTr="00CB6DA8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5EC30E9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90D05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11D536F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90D05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D16754E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90D05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419F2314" w14:textId="77777777" w:rsidR="00CE693C" w:rsidRPr="00490D05" w:rsidRDefault="00CE693C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90D05">
              <w:rPr>
                <w:rFonts w:ascii="GHEA Grapalat" w:hAnsi="GHEA Grapalat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111913B" w14:textId="77777777" w:rsidR="00CE693C" w:rsidRPr="00490D05" w:rsidRDefault="00CE693C" w:rsidP="00CE693C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90D05">
              <w:rPr>
                <w:rFonts w:ascii="GHEA Grapalat" w:hAnsi="GHEA Grapalat"/>
                <w:b/>
                <w:i/>
                <w:sz w:val="16"/>
                <w:lang w:val="es-ES"/>
              </w:rPr>
              <w:t>5=3+4</w:t>
            </w:r>
          </w:p>
        </w:tc>
      </w:tr>
      <w:tr w:rsidR="00EC33AE" w:rsidRPr="00490D05" w14:paraId="72447677" w14:textId="77777777" w:rsidTr="000D6AAF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D56F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90D05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72C" w14:textId="77FAE0F1" w:rsidR="00EC33AE" w:rsidRPr="00490D05" w:rsidRDefault="00EC33AE" w:rsidP="00EC33AE">
            <w:pPr>
              <w:rPr>
                <w:rFonts w:ascii="GHEA Grapalat" w:hAnsi="GHEA Grapalat" w:cs="Arial"/>
                <w:b/>
                <w:i/>
                <w:lang w:val="hy-AM"/>
              </w:rPr>
            </w:pPr>
            <w:r w:rsidRPr="00490D05">
              <w:rPr>
                <w:rFonts w:ascii="GHEA Grapalat" w:hAnsi="GHEA Grapalat" w:cs="Arial"/>
                <w:b/>
                <w:i/>
                <w:lang w:val="hy-AM"/>
              </w:rPr>
              <w:t>Երևան քաղաքի Նորք-Մարաշ վարչական շրջանի 13-րդ փողոցի վերջնամասում թիվ 153 հասցեի հարակից տարածքի զբոսայգու՝ ծաղիկների պուրակի կառուցման աշխատանքների որակի տեխնիկական հսկողության խորհրդատվական ծառայություններ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7047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1D9A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4D33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EC33AE" w:rsidRPr="00490D05" w14:paraId="2B717529" w14:textId="77777777" w:rsidTr="000D6AAF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AEB6" w14:textId="498D8EA1" w:rsidR="00EC33AE" w:rsidRPr="00490D05" w:rsidRDefault="00490D05" w:rsidP="00EC33AE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 w:rsidRPr="00490D05">
              <w:rPr>
                <w:rFonts w:ascii="GHEA Grapalat" w:hAnsi="GHEA Grapalat"/>
                <w:b/>
                <w:bCs/>
                <w:sz w:val="18"/>
                <w:lang w:val="hy-AM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64A" w14:textId="6E948458" w:rsidR="00EC33AE" w:rsidRPr="00490D05" w:rsidRDefault="00EC33AE" w:rsidP="00EC33AE">
            <w:pPr>
              <w:rPr>
                <w:rFonts w:ascii="GHEA Grapalat" w:hAnsi="GHEA Grapalat" w:cs="Arial"/>
                <w:b/>
                <w:i/>
                <w:lang w:val="hy-AM"/>
              </w:rPr>
            </w:pPr>
            <w:r w:rsidRPr="00490D05">
              <w:rPr>
                <w:rFonts w:ascii="GHEA Grapalat" w:hAnsi="GHEA Grapalat" w:cs="Arial"/>
                <w:b/>
                <w:i/>
                <w:lang w:val="hy-AM"/>
              </w:rPr>
              <w:t xml:space="preserve">Երևան քաղաքի Նորք-Մարաշ վարչական շրջանի մայթերի սալիկապատման աշխատանքների որակի տեխնիկական հսկողության խորհրդատվական ծառայություններ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0D7B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1767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9D96" w14:textId="77777777" w:rsidR="00EC33AE" w:rsidRPr="00490D05" w:rsidRDefault="00EC33AE" w:rsidP="00EC33AE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14:paraId="1C403E4C" w14:textId="77777777" w:rsidR="00B2572B" w:rsidRPr="00490D05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14:paraId="67A2AE2B" w14:textId="77777777" w:rsidR="00B2572B" w:rsidRPr="00490D05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14:paraId="6700892D" w14:textId="77777777" w:rsidR="00B2572B" w:rsidRPr="00490D05" w:rsidRDefault="00B2572B" w:rsidP="00EF3662">
      <w:pPr>
        <w:rPr>
          <w:rFonts w:ascii="GHEA Grapalat" w:hAnsi="GHEA Grapalat"/>
          <w:sz w:val="18"/>
          <w:szCs w:val="18"/>
          <w:lang w:val="hy-AM"/>
        </w:rPr>
      </w:pPr>
    </w:p>
    <w:p w14:paraId="1A9B7039" w14:textId="77777777" w:rsidR="00B2572B" w:rsidRPr="00490D05" w:rsidRDefault="00B2572B" w:rsidP="00EF3662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     ___________________________________________ </w:t>
      </w:r>
      <w:r w:rsidRPr="00490D05">
        <w:rPr>
          <w:rFonts w:ascii="GHEA Grapalat" w:hAnsi="GHEA Grapalat"/>
          <w:sz w:val="20"/>
          <w:lang w:val="hy-AM"/>
        </w:rPr>
        <w:tab/>
        <w:t xml:space="preserve">                       _____________ </w:t>
      </w:r>
    </w:p>
    <w:p w14:paraId="582CEB42" w14:textId="77777777" w:rsidR="00B2572B" w:rsidRPr="00490D05" w:rsidRDefault="00B2572B" w:rsidP="00EF3662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  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մասնակցի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անվանումը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ղեկավարի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պաշտոնը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անուն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ազգանունը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)                                                       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ստորագրությունը</w:t>
      </w:r>
      <w:r w:rsidRPr="00490D05">
        <w:rPr>
          <w:rFonts w:ascii="GHEA Grapalat" w:hAnsi="GHEA Grapalat"/>
          <w:sz w:val="20"/>
          <w:vertAlign w:val="superscript"/>
          <w:lang w:val="hy-AM"/>
        </w:rPr>
        <w:tab/>
      </w:r>
    </w:p>
    <w:p w14:paraId="4E4A37CA" w14:textId="77777777" w:rsidR="00B2572B" w:rsidRPr="00490D05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    </w:t>
      </w:r>
    </w:p>
    <w:p w14:paraId="104B210B" w14:textId="77777777" w:rsidR="00B2572B" w:rsidRPr="00490D05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Կ</w:t>
      </w:r>
      <w:r w:rsidRPr="00490D05">
        <w:rPr>
          <w:rFonts w:ascii="GHEA Grapalat" w:hAnsi="GHEA Grapalat"/>
          <w:sz w:val="20"/>
          <w:lang w:val="hy-AM"/>
        </w:rPr>
        <w:t xml:space="preserve">. </w:t>
      </w:r>
      <w:r w:rsidRPr="00490D05">
        <w:rPr>
          <w:rFonts w:ascii="GHEA Grapalat" w:hAnsi="GHEA Grapalat" w:cs="Arial"/>
          <w:sz w:val="20"/>
          <w:lang w:val="hy-AM"/>
        </w:rPr>
        <w:t>Տ</w:t>
      </w:r>
      <w:r w:rsidRPr="00490D05">
        <w:rPr>
          <w:rFonts w:ascii="GHEA Grapalat" w:hAnsi="GHEA Grapalat"/>
          <w:sz w:val="20"/>
          <w:lang w:val="hy-AM"/>
        </w:rPr>
        <w:t>.</w:t>
      </w:r>
      <w:r w:rsidRPr="00490D05">
        <w:rPr>
          <w:rStyle w:val="FootnoteReference"/>
          <w:rFonts w:ascii="GHEA Grapalat" w:hAnsi="GHEA Grapalat"/>
          <w:color w:val="FFFFFF"/>
          <w:sz w:val="20"/>
          <w:lang w:val="hy-AM"/>
        </w:rPr>
        <w:footnoteReference w:id="8"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  <w:t xml:space="preserve"> </w:t>
      </w:r>
    </w:p>
    <w:p w14:paraId="2D3F629D" w14:textId="77777777" w:rsidR="00B2572B" w:rsidRPr="00490D05" w:rsidRDefault="00B2572B" w:rsidP="00EF3662">
      <w:pPr>
        <w:jc w:val="right"/>
        <w:rPr>
          <w:rFonts w:ascii="GHEA Grapalat" w:hAnsi="GHEA Grapalat"/>
          <w:sz w:val="20"/>
          <w:lang w:val="hy-AM"/>
        </w:rPr>
      </w:pPr>
    </w:p>
    <w:p w14:paraId="73B6DCAD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93CC92A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BFE34E3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23FC022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2BA9FC3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C8FB349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DDE13F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E1703AE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3F5033B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98999D1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EDEC748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390059F" w14:textId="77777777" w:rsidR="00B2572B" w:rsidRPr="00490D05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7349753" w14:textId="77777777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379E4104" w14:textId="77777777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4D3105A7" w14:textId="77777777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6CB2B148" w14:textId="77777777" w:rsidR="00B2572B" w:rsidRPr="00490D05" w:rsidRDefault="00B2572B" w:rsidP="00EF3662">
      <w:pPr>
        <w:pStyle w:val="BodyTextIndent3"/>
        <w:spacing w:line="240" w:lineRule="auto"/>
        <w:jc w:val="right"/>
        <w:rPr>
          <w:rFonts w:ascii="GHEA Grapalat" w:hAnsi="GHEA Grapalat"/>
          <w:i/>
          <w:lang w:val="es-ES" w:eastAsia="ru-RU"/>
        </w:rPr>
      </w:pPr>
    </w:p>
    <w:p w14:paraId="1E47FA4A" w14:textId="77777777" w:rsidR="000B1088" w:rsidRPr="00490D05" w:rsidDel="000B1088" w:rsidRDefault="00B2572B" w:rsidP="000B1088">
      <w:pPr>
        <w:pStyle w:val="BodyTextIndent3"/>
        <w:spacing w:line="240" w:lineRule="auto"/>
        <w:jc w:val="right"/>
        <w:rPr>
          <w:rFonts w:ascii="GHEA Grapalat" w:hAnsi="GHEA Grapalat"/>
          <w:i/>
          <w:lang w:val="es-ES" w:eastAsia="ru-RU"/>
        </w:rPr>
      </w:pPr>
      <w:r w:rsidRPr="00490D05">
        <w:rPr>
          <w:rFonts w:ascii="GHEA Grapalat" w:hAnsi="GHEA Grapalat"/>
          <w:i/>
          <w:lang w:val="es-ES" w:eastAsia="ru-RU"/>
        </w:rPr>
        <w:br w:type="page"/>
      </w:r>
    </w:p>
    <w:p w14:paraId="0A9D14DA" w14:textId="77777777" w:rsidR="00CE6AFF" w:rsidRPr="00490D05" w:rsidRDefault="00CE6AFF" w:rsidP="00CE6AFF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lastRenderedPageBreak/>
        <w:t>Հավելված 3</w:t>
      </w:r>
    </w:p>
    <w:p w14:paraId="4735A093" w14:textId="280FA135" w:rsidR="00CE6AFF" w:rsidRPr="00490D05" w:rsidRDefault="00CE6AFF" w:rsidP="00CE6AFF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hy-AM"/>
        </w:rPr>
        <w:t>ԵՔ-ՀԲՄԽԾՁԲ-24/73</w:t>
      </w:r>
      <w:r w:rsidRPr="00490D05">
        <w:rPr>
          <w:rFonts w:ascii="GHEA Grapalat" w:hAnsi="GHEA Grapalat" w:cs="Sylfaen"/>
          <w:b/>
          <w:lang w:val="hy-AM"/>
        </w:rPr>
        <w:t xml:space="preserve">» </w:t>
      </w:r>
      <w:r w:rsidRPr="00490D05">
        <w:rPr>
          <w:rFonts w:ascii="GHEA Grapalat" w:hAnsi="GHEA Grapalat" w:cs="Arial"/>
          <w:b/>
          <w:lang w:val="hy-AM"/>
        </w:rPr>
        <w:t>ծածկագրով</w:t>
      </w:r>
    </w:p>
    <w:p w14:paraId="6F5DF5C6" w14:textId="336BBF5F" w:rsidR="00CE6AFF" w:rsidRPr="00490D05" w:rsidRDefault="00B912E9" w:rsidP="00CE6AFF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հրատապ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բաց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մրցույթ</w:t>
      </w:r>
      <w:r w:rsidR="00CE6AFF" w:rsidRPr="00490D05">
        <w:rPr>
          <w:rFonts w:ascii="GHEA Grapalat" w:hAnsi="GHEA Grapalat" w:cs="Arial"/>
          <w:b/>
          <w:lang w:val="hy-AM"/>
        </w:rPr>
        <w:t>ի</w:t>
      </w:r>
      <w:r w:rsidR="00CE6AFF" w:rsidRPr="00490D05">
        <w:rPr>
          <w:rFonts w:ascii="GHEA Grapalat" w:hAnsi="GHEA Grapalat" w:cs="Sylfaen"/>
          <w:b/>
          <w:lang w:val="hy-AM"/>
        </w:rPr>
        <w:t xml:space="preserve"> </w:t>
      </w:r>
      <w:r w:rsidR="00CE6AFF" w:rsidRPr="00490D05">
        <w:rPr>
          <w:rFonts w:ascii="GHEA Grapalat" w:hAnsi="GHEA Grapalat" w:cs="Arial"/>
          <w:b/>
          <w:lang w:val="hy-AM"/>
        </w:rPr>
        <w:t>հրավերի</w:t>
      </w:r>
    </w:p>
    <w:p w14:paraId="02AAACFC" w14:textId="77777777" w:rsidR="00CE6AFF" w:rsidRPr="00490D05" w:rsidRDefault="00CE6AFF" w:rsidP="00CE6AFF">
      <w:pPr>
        <w:pStyle w:val="BodyTextIndent3"/>
        <w:jc w:val="right"/>
        <w:rPr>
          <w:rFonts w:ascii="GHEA Grapalat" w:hAnsi="GHEA Grapalat"/>
          <w:b/>
          <w:lang w:val="hy-AM"/>
        </w:rPr>
      </w:pPr>
    </w:p>
    <w:p w14:paraId="68BB035B" w14:textId="77777777" w:rsidR="00CE6AFF" w:rsidRPr="00490D05" w:rsidRDefault="00CE6AFF" w:rsidP="00CE6AFF">
      <w:pPr>
        <w:ind w:left="-66"/>
        <w:jc w:val="right"/>
        <w:rPr>
          <w:rFonts w:ascii="GHEA Grapalat" w:hAnsi="GHEA Grapalat"/>
          <w:sz w:val="20"/>
          <w:lang w:val="hy-AM"/>
        </w:rPr>
      </w:pPr>
    </w:p>
    <w:p w14:paraId="697CA2A9" w14:textId="77777777" w:rsidR="00CE6AFF" w:rsidRPr="00490D05" w:rsidRDefault="00CE6AFF" w:rsidP="00CE6AFF">
      <w:pPr>
        <w:ind w:left="-66"/>
        <w:jc w:val="center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Տ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Ե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Ղ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Ե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Կ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Ա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Ն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Ք</w:t>
      </w:r>
    </w:p>
    <w:p w14:paraId="6D790DC0" w14:textId="77777777" w:rsidR="00CE6AFF" w:rsidRPr="00490D05" w:rsidRDefault="00CE6AFF" w:rsidP="00CE6AFF">
      <w:pPr>
        <w:ind w:left="-66"/>
        <w:jc w:val="center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ՄԱՍՆԱԿՑԻ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ԿՈՂՄԻՑ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ԱՌԱՋԱՐԿՎՈՂ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ՀԻՄՆԱԿԱՆ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ԱՇԽԱՏԱԿԱԶՄԻ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ՄԱՍԻՆ</w:t>
      </w:r>
    </w:p>
    <w:tbl>
      <w:tblPr>
        <w:tblpPr w:leftFromText="180" w:rightFromText="180" w:vertAnchor="text" w:horzAnchor="margin" w:tblpY="43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2881"/>
        <w:gridCol w:w="1708"/>
        <w:gridCol w:w="1442"/>
        <w:gridCol w:w="2070"/>
        <w:gridCol w:w="1710"/>
      </w:tblGrid>
      <w:tr w:rsidR="00CE6AFF" w:rsidRPr="00490D05" w14:paraId="6C976148" w14:textId="77777777" w:rsidTr="00C339E6">
        <w:trPr>
          <w:cantSplit/>
        </w:trPr>
        <w:tc>
          <w:tcPr>
            <w:tcW w:w="377" w:type="dxa"/>
            <w:vMerge w:val="restart"/>
            <w:vAlign w:val="center"/>
          </w:tcPr>
          <w:p w14:paraId="58116F37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 xml:space="preserve">N </w:t>
            </w:r>
          </w:p>
        </w:tc>
        <w:tc>
          <w:tcPr>
            <w:tcW w:w="9811" w:type="dxa"/>
            <w:gridSpan w:val="5"/>
            <w:vAlign w:val="center"/>
          </w:tcPr>
          <w:p w14:paraId="2FE4838C" w14:textId="77777777" w:rsidR="00CE6AFF" w:rsidRPr="00490D05" w:rsidRDefault="00CE6AFF" w:rsidP="00C339E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90D05">
              <w:rPr>
                <w:rFonts w:ascii="GHEA Grapalat" w:hAnsi="GHEA Grapalat" w:cs="Arial"/>
                <w:sz w:val="20"/>
                <w:lang w:val="hy-AM"/>
              </w:rPr>
              <w:t>Հիմնական աշխատակազմում ներառված մասնա</w:t>
            </w:r>
            <w:r w:rsidRPr="00490D05">
              <w:rPr>
                <w:rFonts w:ascii="GHEA Grapalat" w:hAnsi="GHEA Grapalat" w:cs="Arial"/>
                <w:sz w:val="20"/>
              </w:rPr>
              <w:t>գ</w:t>
            </w:r>
            <w:r w:rsidRPr="00490D05">
              <w:rPr>
                <w:rFonts w:ascii="GHEA Grapalat" w:hAnsi="GHEA Grapalat" w:cs="Arial"/>
                <w:sz w:val="20"/>
                <w:lang w:val="hy-AM"/>
              </w:rPr>
              <w:t>ետների</w:t>
            </w:r>
          </w:p>
        </w:tc>
      </w:tr>
      <w:tr w:rsidR="00CE6AFF" w:rsidRPr="00490D05" w14:paraId="18797EA1" w14:textId="77777777" w:rsidTr="00C339E6">
        <w:trPr>
          <w:cantSplit/>
          <w:trHeight w:val="1073"/>
        </w:trPr>
        <w:tc>
          <w:tcPr>
            <w:tcW w:w="377" w:type="dxa"/>
            <w:vMerge/>
            <w:vAlign w:val="center"/>
          </w:tcPr>
          <w:p w14:paraId="067BF5AE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881" w:type="dxa"/>
            <w:vMerge w:val="restart"/>
            <w:vAlign w:val="center"/>
          </w:tcPr>
          <w:p w14:paraId="5C8CC4B0" w14:textId="77777777" w:rsidR="00CE6AFF" w:rsidRPr="00490D05" w:rsidRDefault="00CE6AFF" w:rsidP="00C339E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90D05">
              <w:rPr>
                <w:rFonts w:ascii="GHEA Grapalat" w:hAnsi="GHEA Grapalat" w:cs="Arial"/>
                <w:sz w:val="20"/>
                <w:lang w:val="hy-AM"/>
              </w:rPr>
              <w:t>Անուն</w:t>
            </w:r>
            <w:r w:rsidRPr="00490D05">
              <w:rPr>
                <w:rFonts w:ascii="GHEA Grapalat" w:hAnsi="GHEA Grapalat" w:cs="Arial"/>
                <w:sz w:val="20"/>
              </w:rPr>
              <w:t>ը</w:t>
            </w:r>
            <w:r w:rsidRPr="00490D05">
              <w:rPr>
                <w:rFonts w:ascii="GHEA Grapalat" w:hAnsi="GHEA Grapalat" w:cs="Sylfaen"/>
                <w:sz w:val="20"/>
              </w:rPr>
              <w:t>,</w:t>
            </w:r>
            <w:r w:rsidRPr="00490D05">
              <w:rPr>
                <w:rFonts w:ascii="GHEA Grapalat" w:hAnsi="GHEA Grapalat" w:cs="Arial"/>
                <w:sz w:val="20"/>
                <w:lang w:val="hy-AM"/>
              </w:rPr>
              <w:t xml:space="preserve"> Ազ</w:t>
            </w:r>
            <w:r w:rsidRPr="00490D05">
              <w:rPr>
                <w:rFonts w:ascii="GHEA Grapalat" w:hAnsi="GHEA Grapalat" w:cs="Arial"/>
                <w:sz w:val="20"/>
              </w:rPr>
              <w:t>գ</w:t>
            </w:r>
            <w:r w:rsidRPr="00490D05">
              <w:rPr>
                <w:rFonts w:ascii="GHEA Grapalat" w:hAnsi="GHEA Grapalat" w:cs="Arial"/>
                <w:sz w:val="20"/>
                <w:lang w:val="hy-AM"/>
              </w:rPr>
              <w:t>անունը</w:t>
            </w:r>
          </w:p>
        </w:tc>
        <w:tc>
          <w:tcPr>
            <w:tcW w:w="1708" w:type="dxa"/>
            <w:vMerge w:val="restart"/>
            <w:vAlign w:val="center"/>
          </w:tcPr>
          <w:p w14:paraId="1F6281C9" w14:textId="77777777" w:rsidR="00CE6AFF" w:rsidRPr="00490D05" w:rsidRDefault="00CE6AFF" w:rsidP="00C339E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90D05">
              <w:rPr>
                <w:rFonts w:ascii="GHEA Grapalat" w:hAnsi="GHEA Grapalat" w:cs="Arial"/>
                <w:sz w:val="20"/>
              </w:rPr>
              <w:t>Որակավորումը</w:t>
            </w:r>
          </w:p>
        </w:tc>
        <w:tc>
          <w:tcPr>
            <w:tcW w:w="3512" w:type="dxa"/>
            <w:gridSpan w:val="2"/>
            <w:vAlign w:val="center"/>
          </w:tcPr>
          <w:p w14:paraId="2119BA70" w14:textId="77777777" w:rsidR="00CE6AFF" w:rsidRPr="00490D05" w:rsidRDefault="00CE6AFF" w:rsidP="00C339E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90D05">
              <w:rPr>
                <w:rFonts w:ascii="GHEA Grapalat" w:hAnsi="GHEA Grapalat" w:cs="Arial"/>
                <w:sz w:val="20"/>
              </w:rPr>
              <w:t>Աշխատանքային փորձը</w:t>
            </w:r>
          </w:p>
        </w:tc>
        <w:tc>
          <w:tcPr>
            <w:tcW w:w="1710" w:type="dxa"/>
            <w:vMerge w:val="restart"/>
            <w:vAlign w:val="center"/>
          </w:tcPr>
          <w:p w14:paraId="731219ED" w14:textId="77777777" w:rsidR="00CE6AFF" w:rsidRPr="00490D05" w:rsidRDefault="00CE6AFF" w:rsidP="00C339E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90D05">
              <w:rPr>
                <w:rFonts w:ascii="GHEA Grapalat" w:hAnsi="GHEA Grapalat" w:cs="Arial"/>
                <w:sz w:val="20"/>
              </w:rPr>
              <w:t>Գործատուի</w:t>
            </w:r>
            <w:r w:rsidRPr="00490D05">
              <w:rPr>
                <w:rFonts w:ascii="GHEA Grapalat" w:hAnsi="GHEA Grapalat" w:cs="Sylfaen"/>
                <w:sz w:val="20"/>
              </w:rPr>
              <w:t xml:space="preserve"> </w:t>
            </w:r>
            <w:r w:rsidRPr="00490D05">
              <w:rPr>
                <w:rFonts w:ascii="GHEA Grapalat" w:hAnsi="GHEA Grapalat" w:cs="Arial"/>
                <w:sz w:val="20"/>
              </w:rPr>
              <w:t>անվանումը</w:t>
            </w:r>
          </w:p>
        </w:tc>
      </w:tr>
      <w:tr w:rsidR="00CE6AFF" w:rsidRPr="00490D05" w14:paraId="7700CB40" w14:textId="77777777" w:rsidTr="00C339E6">
        <w:trPr>
          <w:cantSplit/>
          <w:trHeight w:val="299"/>
        </w:trPr>
        <w:tc>
          <w:tcPr>
            <w:tcW w:w="377" w:type="dxa"/>
            <w:vMerge/>
            <w:vAlign w:val="center"/>
          </w:tcPr>
          <w:p w14:paraId="07FB9EC3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881" w:type="dxa"/>
            <w:vMerge/>
            <w:vAlign w:val="center"/>
          </w:tcPr>
          <w:p w14:paraId="5B066220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08" w:type="dxa"/>
            <w:vMerge/>
            <w:vAlign w:val="center"/>
          </w:tcPr>
          <w:p w14:paraId="1EEF43D0" w14:textId="77777777" w:rsidR="00CE6AFF" w:rsidRPr="00490D05" w:rsidDel="006B374D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42" w:type="dxa"/>
            <w:vAlign w:val="center"/>
          </w:tcPr>
          <w:p w14:paraId="5C094266" w14:textId="77777777" w:rsidR="00CE6AFF" w:rsidRPr="00490D05" w:rsidDel="00B57526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 w:cs="Arial"/>
                <w:sz w:val="20"/>
              </w:rPr>
              <w:t>Ժամանակա-հատվածը</w:t>
            </w:r>
          </w:p>
        </w:tc>
        <w:tc>
          <w:tcPr>
            <w:tcW w:w="2070" w:type="dxa"/>
            <w:vAlign w:val="center"/>
          </w:tcPr>
          <w:p w14:paraId="6A4539F7" w14:textId="77777777" w:rsidR="00CE6AFF" w:rsidRPr="00490D05" w:rsidDel="00B57526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 w:cs="Arial"/>
                <w:sz w:val="20"/>
              </w:rPr>
              <w:t>Գործունեության ոլորտը և կատարած աշխատանքը</w:t>
            </w:r>
          </w:p>
        </w:tc>
        <w:tc>
          <w:tcPr>
            <w:tcW w:w="1710" w:type="dxa"/>
            <w:vMerge/>
            <w:vAlign w:val="center"/>
          </w:tcPr>
          <w:p w14:paraId="7CCD9CAE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CE6AFF" w:rsidRPr="00490D05" w14:paraId="24DA2B62" w14:textId="77777777" w:rsidTr="00C339E6">
        <w:trPr>
          <w:cantSplit/>
        </w:trPr>
        <w:tc>
          <w:tcPr>
            <w:tcW w:w="377" w:type="dxa"/>
            <w:shd w:val="clear" w:color="auto" w:fill="D9D9D9"/>
          </w:tcPr>
          <w:p w14:paraId="748242D1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i/>
                <w:sz w:val="18"/>
              </w:rPr>
            </w:pPr>
            <w:r w:rsidRPr="00490D05">
              <w:rPr>
                <w:rFonts w:ascii="GHEA Grapalat" w:hAnsi="GHEA Grapalat"/>
                <w:i/>
                <w:sz w:val="18"/>
              </w:rPr>
              <w:t>1</w:t>
            </w:r>
          </w:p>
        </w:tc>
        <w:tc>
          <w:tcPr>
            <w:tcW w:w="2881" w:type="dxa"/>
            <w:shd w:val="clear" w:color="auto" w:fill="D9D9D9"/>
          </w:tcPr>
          <w:p w14:paraId="444A53C5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i/>
                <w:sz w:val="18"/>
              </w:rPr>
            </w:pPr>
            <w:r w:rsidRPr="00490D05">
              <w:rPr>
                <w:rFonts w:ascii="GHEA Grapalat" w:hAnsi="GHEA Grapalat"/>
                <w:i/>
                <w:sz w:val="18"/>
              </w:rPr>
              <w:t>2</w:t>
            </w:r>
          </w:p>
        </w:tc>
        <w:tc>
          <w:tcPr>
            <w:tcW w:w="1708" w:type="dxa"/>
            <w:shd w:val="clear" w:color="auto" w:fill="D9D9D9"/>
          </w:tcPr>
          <w:p w14:paraId="727C928B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i/>
                <w:sz w:val="18"/>
              </w:rPr>
            </w:pPr>
            <w:r w:rsidRPr="00490D05">
              <w:rPr>
                <w:rFonts w:ascii="GHEA Grapalat" w:hAnsi="GHEA Grapalat"/>
                <w:i/>
                <w:sz w:val="18"/>
              </w:rPr>
              <w:t>3</w:t>
            </w:r>
          </w:p>
        </w:tc>
        <w:tc>
          <w:tcPr>
            <w:tcW w:w="1442" w:type="dxa"/>
            <w:shd w:val="clear" w:color="auto" w:fill="D9D9D9"/>
          </w:tcPr>
          <w:p w14:paraId="300EC081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i/>
                <w:sz w:val="18"/>
              </w:rPr>
            </w:pPr>
            <w:r w:rsidRPr="00490D05">
              <w:rPr>
                <w:rFonts w:ascii="GHEA Grapalat" w:hAnsi="GHEA Grapalat"/>
                <w:i/>
                <w:sz w:val="18"/>
              </w:rPr>
              <w:t>4</w:t>
            </w:r>
          </w:p>
        </w:tc>
        <w:tc>
          <w:tcPr>
            <w:tcW w:w="2070" w:type="dxa"/>
            <w:shd w:val="clear" w:color="auto" w:fill="D9D9D9"/>
          </w:tcPr>
          <w:p w14:paraId="40FBDED1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i/>
                <w:sz w:val="18"/>
              </w:rPr>
            </w:pPr>
            <w:r w:rsidRPr="00490D05">
              <w:rPr>
                <w:rFonts w:ascii="GHEA Grapalat" w:hAnsi="GHEA Grapalat"/>
                <w:i/>
                <w:sz w:val="18"/>
              </w:rPr>
              <w:t>5</w:t>
            </w:r>
          </w:p>
        </w:tc>
        <w:tc>
          <w:tcPr>
            <w:tcW w:w="1710" w:type="dxa"/>
            <w:shd w:val="clear" w:color="auto" w:fill="D9D9D9"/>
          </w:tcPr>
          <w:p w14:paraId="199FDC7B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i/>
                <w:sz w:val="18"/>
              </w:rPr>
            </w:pPr>
            <w:r w:rsidRPr="00490D05">
              <w:rPr>
                <w:rFonts w:ascii="GHEA Grapalat" w:hAnsi="GHEA Grapalat"/>
                <w:i/>
                <w:sz w:val="18"/>
              </w:rPr>
              <w:t>6</w:t>
            </w:r>
          </w:p>
        </w:tc>
      </w:tr>
      <w:tr w:rsidR="00CE6AFF" w:rsidRPr="00490D05" w14:paraId="29936DDB" w14:textId="77777777" w:rsidTr="00C339E6">
        <w:trPr>
          <w:cantSplit/>
        </w:trPr>
        <w:tc>
          <w:tcPr>
            <w:tcW w:w="377" w:type="dxa"/>
          </w:tcPr>
          <w:p w14:paraId="60BF1A21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1.</w:t>
            </w:r>
          </w:p>
        </w:tc>
        <w:tc>
          <w:tcPr>
            <w:tcW w:w="2881" w:type="dxa"/>
          </w:tcPr>
          <w:p w14:paraId="1E5A416D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08" w:type="dxa"/>
          </w:tcPr>
          <w:p w14:paraId="078CB97C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42" w:type="dxa"/>
          </w:tcPr>
          <w:p w14:paraId="3CB47714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70" w:type="dxa"/>
          </w:tcPr>
          <w:p w14:paraId="72491A79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7989767C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CE6AFF" w:rsidRPr="00490D05" w14:paraId="02457F5A" w14:textId="77777777" w:rsidTr="00C339E6">
        <w:trPr>
          <w:cantSplit/>
        </w:trPr>
        <w:tc>
          <w:tcPr>
            <w:tcW w:w="377" w:type="dxa"/>
          </w:tcPr>
          <w:p w14:paraId="17EA3950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2.</w:t>
            </w:r>
          </w:p>
        </w:tc>
        <w:tc>
          <w:tcPr>
            <w:tcW w:w="2881" w:type="dxa"/>
          </w:tcPr>
          <w:p w14:paraId="0FA561DF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08" w:type="dxa"/>
          </w:tcPr>
          <w:p w14:paraId="56A85724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42" w:type="dxa"/>
          </w:tcPr>
          <w:p w14:paraId="1323E396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70" w:type="dxa"/>
          </w:tcPr>
          <w:p w14:paraId="62DEAD5C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13AD8149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CE6AFF" w:rsidRPr="00490D05" w14:paraId="527EBD3E" w14:textId="77777777" w:rsidTr="00C339E6">
        <w:trPr>
          <w:cantSplit/>
        </w:trPr>
        <w:tc>
          <w:tcPr>
            <w:tcW w:w="377" w:type="dxa"/>
          </w:tcPr>
          <w:p w14:paraId="3F334B27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3.</w:t>
            </w:r>
          </w:p>
        </w:tc>
        <w:tc>
          <w:tcPr>
            <w:tcW w:w="2881" w:type="dxa"/>
          </w:tcPr>
          <w:p w14:paraId="2DD6FE7F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08" w:type="dxa"/>
          </w:tcPr>
          <w:p w14:paraId="2BEE2B20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42" w:type="dxa"/>
          </w:tcPr>
          <w:p w14:paraId="6AF92E0F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70" w:type="dxa"/>
          </w:tcPr>
          <w:p w14:paraId="7468E191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76A27C12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CE6AFF" w:rsidRPr="00490D05" w14:paraId="2610928F" w14:textId="77777777" w:rsidTr="00C339E6">
        <w:trPr>
          <w:cantSplit/>
        </w:trPr>
        <w:tc>
          <w:tcPr>
            <w:tcW w:w="377" w:type="dxa"/>
          </w:tcPr>
          <w:p w14:paraId="632ED35B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881" w:type="dxa"/>
          </w:tcPr>
          <w:p w14:paraId="166F301D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08" w:type="dxa"/>
          </w:tcPr>
          <w:p w14:paraId="42958B26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42" w:type="dxa"/>
          </w:tcPr>
          <w:p w14:paraId="7E07F6A2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70" w:type="dxa"/>
          </w:tcPr>
          <w:p w14:paraId="128DB025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60AB48B1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CE6AFF" w:rsidRPr="00490D05" w14:paraId="2AD158AC" w14:textId="77777777" w:rsidTr="00C339E6">
        <w:trPr>
          <w:cantSplit/>
        </w:trPr>
        <w:tc>
          <w:tcPr>
            <w:tcW w:w="377" w:type="dxa"/>
          </w:tcPr>
          <w:p w14:paraId="64D32CC6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</w:rPr>
            </w:pPr>
            <w:r w:rsidRPr="00490D05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881" w:type="dxa"/>
          </w:tcPr>
          <w:p w14:paraId="146983F2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08" w:type="dxa"/>
          </w:tcPr>
          <w:p w14:paraId="2EF7907D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42" w:type="dxa"/>
          </w:tcPr>
          <w:p w14:paraId="6A6EE060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70" w:type="dxa"/>
          </w:tcPr>
          <w:p w14:paraId="3AA2C254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1105E93C" w14:textId="77777777" w:rsidR="00CE6AFF" w:rsidRPr="00490D05" w:rsidRDefault="00CE6AFF" w:rsidP="00C339E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3C4388F7" w14:textId="77777777" w:rsidR="00CE6AFF" w:rsidRPr="00490D05" w:rsidRDefault="00CE6AFF" w:rsidP="00CE6AFF">
      <w:pPr>
        <w:tabs>
          <w:tab w:val="left" w:pos="1134"/>
        </w:tabs>
        <w:ind w:firstLine="720"/>
        <w:jc w:val="both"/>
        <w:rPr>
          <w:rFonts w:ascii="GHEA Grapalat" w:hAnsi="GHEA Grapalat"/>
          <w:sz w:val="20"/>
        </w:rPr>
      </w:pPr>
    </w:p>
    <w:p w14:paraId="05EA3457" w14:textId="77777777" w:rsidR="00CE6AFF" w:rsidRPr="00490D05" w:rsidRDefault="00CE6AFF" w:rsidP="00CE6AFF">
      <w:pPr>
        <w:tabs>
          <w:tab w:val="left" w:pos="1134"/>
        </w:tabs>
        <w:ind w:firstLine="720"/>
        <w:jc w:val="both"/>
        <w:rPr>
          <w:rFonts w:ascii="GHEA Grapalat" w:hAnsi="GHEA Grapalat"/>
          <w:sz w:val="20"/>
        </w:rPr>
      </w:pPr>
    </w:p>
    <w:p w14:paraId="04E6A176" w14:textId="77777777" w:rsidR="00CE6AFF" w:rsidRPr="00490D05" w:rsidRDefault="00CE6AFF" w:rsidP="00CE6AFF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es-ES"/>
        </w:rPr>
      </w:pPr>
    </w:p>
    <w:p w14:paraId="1ECCD3A8" w14:textId="218CD8CD" w:rsidR="00CE6AFF" w:rsidRPr="00490D05" w:rsidRDefault="00CE6AFF" w:rsidP="00CE6AFF">
      <w:pPr>
        <w:pStyle w:val="BodyTextIndent3"/>
        <w:spacing w:line="240" w:lineRule="auto"/>
        <w:jc w:val="left"/>
        <w:rPr>
          <w:rFonts w:ascii="GHEA Grapalat" w:hAnsi="GHEA Grapalat"/>
          <w:i/>
          <w:lang w:val="es-ES" w:eastAsia="ru-RU"/>
        </w:rPr>
      </w:pPr>
      <w:r w:rsidRPr="00490D05">
        <w:rPr>
          <w:rFonts w:ascii="GHEA Grapalat" w:hAnsi="GHEA Grapalat" w:cs="Sylfaen"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hy-AM"/>
        </w:rPr>
        <w:t>ԵՔ-ՀԲՄԽԾՁԲ-24/73</w:t>
      </w:r>
      <w:r w:rsidRPr="00490D05">
        <w:rPr>
          <w:rFonts w:ascii="GHEA Grapalat" w:hAnsi="GHEA Grapalat" w:cs="Sylfaen"/>
          <w:lang w:val="hy-AM"/>
        </w:rPr>
        <w:t>»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sz w:val="22"/>
          <w:lang w:val="hy-AM"/>
        </w:rPr>
        <w:t>ծածկագրով</w:t>
      </w:r>
      <w:r w:rsidRPr="00490D05">
        <w:rPr>
          <w:rFonts w:ascii="GHEA Grapalat" w:hAnsi="GHEA Grapalat" w:cs="Sylfaen"/>
          <w:sz w:val="22"/>
          <w:lang w:val="hy-AM"/>
        </w:rPr>
        <w:t xml:space="preserve"> </w:t>
      </w:r>
      <w:r w:rsidRPr="00490D05">
        <w:rPr>
          <w:rFonts w:ascii="GHEA Grapalat" w:hAnsi="GHEA Grapalat" w:cs="Arial"/>
          <w:sz w:val="22"/>
          <w:lang w:val="hy-AM"/>
        </w:rPr>
        <w:t xml:space="preserve">ընթացակարգի շրջանակներում </w:t>
      </w:r>
      <w:r w:rsidRPr="00490D05">
        <w:rPr>
          <w:rFonts w:ascii="GHEA Grapalat" w:hAnsi="GHEA Grapalat" w:cs="Arial"/>
          <w:sz w:val="22"/>
        </w:rPr>
        <w:t>կ</w:t>
      </w:r>
      <w:r w:rsidRPr="00490D05">
        <w:rPr>
          <w:rFonts w:ascii="GHEA Grapalat" w:hAnsi="GHEA Grapalat" w:cs="Arial"/>
          <w:sz w:val="22"/>
          <w:lang w:val="hy-AM"/>
        </w:rPr>
        <w:t>ից ներկայացնում ենք</w:t>
      </w:r>
      <w:r w:rsidRPr="00490D05">
        <w:rPr>
          <w:rFonts w:ascii="GHEA Grapalat" w:hAnsi="GHEA Grapalat"/>
          <w:sz w:val="18"/>
          <w:lang w:val="hy-AM"/>
        </w:rPr>
        <w:t xml:space="preserve"> </w:t>
      </w:r>
      <w:r w:rsidRPr="00490D05">
        <w:rPr>
          <w:rFonts w:ascii="GHEA Grapalat" w:hAnsi="GHEA Grapalat" w:cs="Arial"/>
          <w:sz w:val="18"/>
          <w:lang w:val="hy-AM"/>
        </w:rPr>
        <w:t>՝</w:t>
      </w:r>
    </w:p>
    <w:p w14:paraId="32E098D1" w14:textId="77777777" w:rsidR="00CE6AFF" w:rsidRPr="00490D05" w:rsidRDefault="00CE6AFF" w:rsidP="00CE6AFF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20"/>
          <w:lang w:val="es-ES"/>
        </w:rPr>
      </w:pPr>
      <w:r w:rsidRPr="00490D05">
        <w:rPr>
          <w:rFonts w:ascii="GHEA Grapalat" w:hAnsi="GHEA Grapalat"/>
          <w:sz w:val="20"/>
          <w:u w:val="single"/>
          <w:lang w:val="hy-AM"/>
        </w:rPr>
        <w:tab/>
      </w:r>
      <w:r w:rsidRPr="00490D05">
        <w:rPr>
          <w:rFonts w:ascii="GHEA Grapalat" w:hAnsi="GHEA Grapalat"/>
          <w:sz w:val="20"/>
          <w:u w:val="single"/>
          <w:lang w:val="hy-AM"/>
        </w:rPr>
        <w:tab/>
        <w:t xml:space="preserve">                                          </w:t>
      </w:r>
      <w:r w:rsidRPr="00490D05">
        <w:rPr>
          <w:rFonts w:ascii="GHEA Grapalat" w:hAnsi="GHEA Grapalat"/>
          <w:sz w:val="20"/>
          <w:u w:val="single"/>
          <w:lang w:val="hy-AM"/>
        </w:rPr>
        <w:tab/>
      </w:r>
    </w:p>
    <w:p w14:paraId="6D535A06" w14:textId="77777777" w:rsidR="00CE6AFF" w:rsidRPr="00490D05" w:rsidRDefault="00CE6AFF" w:rsidP="00CE6AFF">
      <w:pPr>
        <w:ind w:left="-66"/>
        <w:jc w:val="both"/>
        <w:rPr>
          <w:rFonts w:ascii="GHEA Grapalat" w:hAnsi="GHEA Grapalat"/>
          <w:sz w:val="20"/>
          <w:lang w:val="es-ES"/>
        </w:rPr>
      </w:pPr>
      <w:r w:rsidRPr="00490D05">
        <w:rPr>
          <w:rFonts w:ascii="GHEA Grapalat" w:hAnsi="GHEA Grapalat"/>
          <w:i/>
          <w:sz w:val="18"/>
          <w:lang w:val="es-ES"/>
        </w:rPr>
        <w:t>(</w:t>
      </w:r>
      <w:proofErr w:type="gramStart"/>
      <w:r w:rsidRPr="00490D05">
        <w:rPr>
          <w:rFonts w:ascii="GHEA Grapalat" w:hAnsi="GHEA Grapalat" w:cs="Arial"/>
          <w:i/>
          <w:sz w:val="18"/>
          <w:lang w:val="es-ES"/>
        </w:rPr>
        <w:t>հիմնական</w:t>
      </w:r>
      <w:proofErr w:type="gramEnd"/>
      <w:r w:rsidRPr="00490D05">
        <w:rPr>
          <w:rFonts w:ascii="GHEA Grapalat" w:hAnsi="GHEA Grapalat" w:cs="Arial"/>
          <w:i/>
          <w:sz w:val="18"/>
          <w:lang w:val="es-ES"/>
        </w:rPr>
        <w:t xml:space="preserve"> աշխատակազմում ներգրավված մասնագետների հաստատած գրավոր համաձայնությունները` իրականացվելիք աշխատանքներում վերջիններիս ներգրավվելու մասին, ինչպես նաև մասնագետների անձնագրերի և որակավորումը հավաստող փաստաթղթերի (դիպլոմ, վկայագիր, հավաստագիր և այլն) պատճենները։</w:t>
      </w:r>
      <w:r w:rsidRPr="00490D05">
        <w:rPr>
          <w:rFonts w:ascii="GHEA Grapalat" w:hAnsi="GHEA Grapalat"/>
          <w:i/>
          <w:sz w:val="18"/>
          <w:lang w:val="es-ES"/>
        </w:rPr>
        <w:t>)</w:t>
      </w:r>
    </w:p>
    <w:p w14:paraId="201D5316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20093E86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DB051C1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03D2000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4014D09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0F50C1E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23DE9711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2D563B8C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0373190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40755AFF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130C1E0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68A9506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D8401B0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C41962E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4B2B2300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0EA8AFE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0E323DD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4E3BD36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FDE97FC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9797072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2DB8D59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BCA5132" w14:textId="77777777" w:rsidR="00CE6AFF" w:rsidRPr="00490D05" w:rsidRDefault="00CE6AFF" w:rsidP="001557A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09384EF" w14:textId="77777777" w:rsidR="009C370D" w:rsidRPr="00490D05" w:rsidRDefault="00EE223A" w:rsidP="009C370D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br w:type="page"/>
      </w:r>
      <w:r w:rsidR="009C370D" w:rsidRPr="00490D05">
        <w:rPr>
          <w:rFonts w:ascii="GHEA Grapalat" w:hAnsi="GHEA Grapalat" w:cs="Arial"/>
          <w:b/>
          <w:lang w:val="hy-AM"/>
        </w:rPr>
        <w:lastRenderedPageBreak/>
        <w:t>Հավելված 4</w:t>
      </w:r>
    </w:p>
    <w:p w14:paraId="265F8D22" w14:textId="6C0B37B7" w:rsidR="009C370D" w:rsidRPr="00490D05" w:rsidRDefault="009C370D" w:rsidP="009C370D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/>
          <w:sz w:val="24"/>
          <w:szCs w:val="24"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hy-AM"/>
        </w:rPr>
        <w:t>ԵՔ-ՀԲՄԽԾՁԲ-24/73</w:t>
      </w:r>
      <w:r w:rsidRPr="00490D05">
        <w:rPr>
          <w:rFonts w:ascii="GHEA Grapalat" w:hAnsi="GHEA Grapalat"/>
          <w:sz w:val="24"/>
          <w:szCs w:val="24"/>
          <w:lang w:val="hy-AM"/>
        </w:rPr>
        <w:t>»</w:t>
      </w:r>
      <w:r w:rsidRPr="00490D05">
        <w:rPr>
          <w:rFonts w:ascii="GHEA Grapalat" w:hAnsi="GHEA Grapalat" w:cs="Sylfaen"/>
          <w:b/>
          <w:lang w:val="es-ES"/>
        </w:rPr>
        <w:t>*</w:t>
      </w:r>
      <w:r w:rsidRPr="00490D05">
        <w:rPr>
          <w:rFonts w:ascii="GHEA Grapalat" w:hAnsi="GHEA Grapalat"/>
          <w:b/>
          <w:lang w:val="hy-AM"/>
        </w:rPr>
        <w:t xml:space="preserve">  </w:t>
      </w:r>
      <w:r w:rsidRPr="00490D05">
        <w:rPr>
          <w:rFonts w:ascii="GHEA Grapalat" w:hAnsi="GHEA Grapalat" w:cs="Arial"/>
          <w:b/>
          <w:lang w:val="hy-AM"/>
        </w:rPr>
        <w:t>ծածկագրով</w:t>
      </w:r>
    </w:p>
    <w:p w14:paraId="3AB60FB1" w14:textId="65FF414C" w:rsidR="009C370D" w:rsidRPr="00490D05" w:rsidRDefault="00B912E9" w:rsidP="009C370D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հրատապ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բաց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մրցույթ</w:t>
      </w:r>
      <w:r w:rsidR="009C370D" w:rsidRPr="00490D05">
        <w:rPr>
          <w:rFonts w:ascii="GHEA Grapalat" w:hAnsi="GHEA Grapalat" w:cs="Arial"/>
          <w:b/>
          <w:lang w:val="hy-AM"/>
        </w:rPr>
        <w:t>ի հրավերի</w:t>
      </w:r>
    </w:p>
    <w:p w14:paraId="7584D7EF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 N __________</w:t>
      </w:r>
    </w:p>
    <w:p w14:paraId="045CD57A" w14:textId="77777777" w:rsidR="007A5E2D" w:rsidRPr="00490D05" w:rsidRDefault="007A5E2D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(</w:t>
      </w:r>
      <w:r w:rsidRPr="00490D05">
        <w:rPr>
          <w:rStyle w:val="Strong"/>
          <w:rFonts w:ascii="GHEA Grapalat" w:hAnsi="GHEA Grapalat" w:cs="Arial"/>
          <w:color w:val="000000"/>
          <w:sz w:val="20"/>
          <w:szCs w:val="20"/>
          <w:lang w:val="hy-AM"/>
        </w:rPr>
        <w:t>որակավորման</w:t>
      </w:r>
      <w:r w:rsidRPr="00490D05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color w:val="000000"/>
          <w:sz w:val="20"/>
          <w:szCs w:val="20"/>
          <w:lang w:val="hy-AM"/>
        </w:rPr>
        <w:t>ապահովում</w:t>
      </w:r>
      <w:r w:rsidRPr="00490D05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)</w:t>
      </w:r>
    </w:p>
    <w:p w14:paraId="7876614A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lang w:val="hy-AM"/>
        </w:rPr>
      </w:pPr>
    </w:p>
    <w:p w14:paraId="707F4805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  <w:t>1.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Սույն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երաշխիքը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հանդիսանում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է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5DFAD6A2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rFonts w:ascii="GHEA Grapalat" w:hAnsi="GHEA Grapala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490D05">
        <w:rPr>
          <w:rFonts w:ascii="GHEA Grapalat" w:hAnsi="GHEA Grapalat" w:cs="Arial"/>
          <w:vertAlign w:val="superscript"/>
          <w:lang w:val="hy-AM"/>
        </w:rPr>
        <w:t>պատվիրատուի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անվանումը</w:t>
      </w:r>
    </w:p>
    <w:p w14:paraId="7B08F790" w14:textId="77777777" w:rsidR="00091EBC" w:rsidRPr="00490D05" w:rsidRDefault="00091EBC" w:rsidP="006E4901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կողմից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ծածկագրով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կազմակերպված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</w:t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Arial"/>
          <w:vertAlign w:val="superscript"/>
          <w:lang w:val="hy-AM"/>
        </w:rPr>
        <w:t>ընթացակարգի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ծածկագիրը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220E530A" w14:textId="77777777" w:rsidR="00F27778" w:rsidRPr="00490D05" w:rsidRDefault="00091EBC" w:rsidP="006E490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գնման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ընթացակարգի</w:t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F27778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արդյունքում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</w:p>
    <w:p w14:paraId="1A9466B3" w14:textId="77777777" w:rsidR="00F27778" w:rsidRPr="00490D05" w:rsidRDefault="00F27778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Sylfaen"/>
          <w:vertAlign w:val="superscript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Fonts w:ascii="GHEA Grapalat" w:hAnsi="GHEA Grapalat" w:cs="Arial"/>
          <w:vertAlign w:val="superscript"/>
          <w:lang w:val="hy-AM"/>
        </w:rPr>
        <w:t>ընտրված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մասնակցի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անվանումը</w:t>
      </w:r>
    </w:p>
    <w:p w14:paraId="4A34A01E" w14:textId="2C1EF125" w:rsidR="00F27778" w:rsidRPr="00490D05" w:rsidRDefault="00091EBC" w:rsidP="006E490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պրի</w:t>
      </w:r>
      <w:r w:rsidR="002F4517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ն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ցիպալ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="00F27778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կողմից</w:t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F27778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կնքվելիք</w:t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7A5E2D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N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          </w:t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</w:t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F27778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          </w:t>
      </w:r>
      <w:r w:rsidR="00E23921"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="00E23921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E23921" w:rsidRPr="00490D05">
        <w:rPr>
          <w:rFonts w:ascii="GHEA Grapalat" w:hAnsi="GHEA Grapalat" w:cs="Arial"/>
          <w:vertAlign w:val="superscript"/>
          <w:lang w:val="hy-AM"/>
        </w:rPr>
        <w:t>պայմանագրի</w:t>
      </w:r>
      <w:r w:rsidR="00E23921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7A5E2D" w:rsidRPr="00490D05">
        <w:rPr>
          <w:rFonts w:ascii="GHEA Grapalat" w:hAnsi="GHEA Grapalat" w:cs="Arial"/>
          <w:vertAlign w:val="superscript"/>
          <w:lang w:val="hy-AM"/>
        </w:rPr>
        <w:t>համարը</w:t>
      </w:r>
    </w:p>
    <w:p w14:paraId="5FEF767D" w14:textId="77777777" w:rsidR="00091EBC" w:rsidRPr="00490D05" w:rsidRDefault="00F27778" w:rsidP="006E4901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պայմանագրով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091EBC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նախատեսված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պարտավորությունների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կատարման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համար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անհրաժեշտ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որակավոր</w:t>
      </w:r>
      <w:r w:rsidR="006E4901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ման</w:t>
      </w:r>
      <w:r w:rsidR="006E4901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6E4901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ապահովում</w:t>
      </w:r>
      <w:r w:rsidR="006E4901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091EBC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="00091EBC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="00091EBC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091EBC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երաշխավորված</w:t>
      </w:r>
      <w:r w:rsidR="00091EBC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091EBC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պարտավորություններ</w:t>
      </w:r>
      <w:r w:rsidR="007A5E2D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)</w:t>
      </w:r>
      <w:r w:rsidR="00091EBC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: </w:t>
      </w:r>
    </w:p>
    <w:p w14:paraId="00A18037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2.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տվող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</w:p>
    <w:p w14:paraId="4EC0798C" w14:textId="77777777" w:rsidR="00091EBC" w:rsidRPr="00490D05" w:rsidRDefault="00915006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="00091EBC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   </w:t>
      </w:r>
      <w:r w:rsidR="00091EBC" w:rsidRPr="00490D05">
        <w:rPr>
          <w:rFonts w:ascii="GHEA Grapalat" w:hAnsi="GHEA Grapalat" w:cs="Arial"/>
          <w:vertAlign w:val="superscript"/>
          <w:lang w:val="hy-AM"/>
        </w:rPr>
        <w:t>երաշխիքը</w:t>
      </w:r>
      <w:r w:rsidR="00091EBC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091EBC" w:rsidRPr="00490D05">
        <w:rPr>
          <w:rFonts w:ascii="GHEA Grapalat" w:hAnsi="GHEA Grapalat" w:cs="Arial"/>
          <w:vertAlign w:val="superscript"/>
          <w:lang w:val="hy-AM"/>
        </w:rPr>
        <w:t>տվող</w:t>
      </w:r>
      <w:r w:rsidR="00091EBC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091EBC" w:rsidRPr="00490D05">
        <w:rPr>
          <w:rFonts w:ascii="GHEA Grapalat" w:hAnsi="GHEA Grapalat" w:cs="Arial"/>
          <w:vertAlign w:val="superscript"/>
          <w:lang w:val="hy-AM"/>
        </w:rPr>
        <w:t>բանկի</w:t>
      </w:r>
      <w:r w:rsidR="007B5E8C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091EBC" w:rsidRPr="00490D05">
        <w:rPr>
          <w:rFonts w:ascii="GHEA Grapalat" w:hAnsi="GHEA Grapalat" w:cs="Arial"/>
          <w:vertAlign w:val="superscript"/>
          <w:lang w:val="hy-AM"/>
        </w:rPr>
        <w:t>անվանումը</w:t>
      </w:r>
    </w:p>
    <w:p w14:paraId="4903D936" w14:textId="77777777" w:rsidR="00091EBC" w:rsidRPr="00490D05" w:rsidRDefault="00091EBC" w:rsidP="006E490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անձ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անվերապահորեն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պարտավորվում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է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բենեֆիցիարի՝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սույն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սահմանված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կարգով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և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ժամկետում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ներկայացված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պահանջով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պահանջ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բենեֆիցիարին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վճարել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6E4901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286298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6E4901"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 xml:space="preserve">  </w:t>
      </w:r>
    </w:p>
    <w:p w14:paraId="33B0BA65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  <w:r w:rsidR="006E4901" w:rsidRPr="00490D05">
        <w:rPr>
          <w:rFonts w:ascii="GHEA Grapalat" w:hAnsi="GHEA Grapalat" w:cs="Sylfaen"/>
          <w:vertAlign w:val="superscript"/>
          <w:lang w:val="hy-AM"/>
        </w:rPr>
        <w:t xml:space="preserve">   </w:t>
      </w:r>
      <w:r w:rsidRPr="00490D05">
        <w:rPr>
          <w:rFonts w:ascii="GHEA Grapalat" w:hAnsi="GHEA Grapalat" w:cs="Arial"/>
          <w:vertAlign w:val="superscript"/>
          <w:lang w:val="hy-AM"/>
        </w:rPr>
        <w:t>գումարը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թվերով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և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տառերով</w:t>
      </w:r>
    </w:p>
    <w:p w14:paraId="1DEB7D00" w14:textId="78FF1DEC" w:rsidR="006E4901" w:rsidRPr="00490D05" w:rsidRDefault="00091EBC" w:rsidP="006E490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գումար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)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պահանջն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ստանալուց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547AE2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հինգ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աշխատանքային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օրվա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ընթացքում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:  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Վճարումը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կատարվում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է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514342" w:rsidRPr="00490D0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հաշվեհամարին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6E4901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փոխանցման</w:t>
      </w:r>
      <w:r w:rsidR="006E4901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6E4901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միջոցով</w:t>
      </w:r>
      <w:r w:rsidR="006E4901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:</w:t>
      </w:r>
    </w:p>
    <w:p w14:paraId="6E272756" w14:textId="77777777" w:rsidR="006E4901" w:rsidRPr="00490D05" w:rsidRDefault="006E4901" w:rsidP="006E4901">
      <w:pPr>
        <w:pStyle w:val="NormalWeb"/>
        <w:shd w:val="clear" w:color="auto" w:fill="FFFFFF"/>
        <w:spacing w:before="0" w:beforeAutospacing="0" w:after="0" w:afterAutospacing="0"/>
        <w:ind w:left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հաշվեհամարը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6F1D133D" w14:textId="77777777" w:rsidR="00091EBC" w:rsidRPr="00490D05" w:rsidRDefault="00091EBC" w:rsidP="00A558B9">
      <w:pPr>
        <w:pStyle w:val="NormalWeb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3.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անհետկանչելի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977F4E2" w14:textId="77777777" w:rsidR="00091EBC" w:rsidRPr="00490D05" w:rsidRDefault="00091EBC" w:rsidP="00A558B9">
      <w:pPr>
        <w:pStyle w:val="NormalWeb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4.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բխող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գումարի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վճարումը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փոխանցվել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գրավոր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դեպքում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9FA6755" w14:textId="555662EA" w:rsidR="00DB01B8" w:rsidRPr="00490D05" w:rsidRDefault="00091EBC" w:rsidP="00DB01B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5 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Երաշխիքը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գործում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թողարկման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պահից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ուժի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մեջ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պրինցիպալի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միջև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N </w:t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65AEA91" w14:textId="77777777" w:rsidR="00DB01B8" w:rsidRPr="00490D05" w:rsidRDefault="00DB01B8" w:rsidP="00DB01B8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պայմանագրի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համարը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58E5897A" w14:textId="77777777" w:rsidR="00DB01B8" w:rsidRPr="00490D05" w:rsidRDefault="00DB01B8" w:rsidP="00DB01B8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ծածկագրով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կնքվելիք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պայմանագիրն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ուժի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մեջ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մտնելու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օրվանից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մինչև</w:t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8D7EE20" w14:textId="33FAF2D3" w:rsidR="00DB01B8" w:rsidRPr="00490D05" w:rsidRDefault="00DB01B8" w:rsidP="00DB01B8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</w:t>
      </w:r>
      <w:r w:rsidR="001F0598" w:rsidRPr="00490D05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0ED7358B" w14:textId="77777777" w:rsidR="001F0598" w:rsidRPr="00490D05" w:rsidRDefault="00DB01B8" w:rsidP="00DB01B8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712DC8F8" w14:textId="43D09543" w:rsidR="00DB01B8" w:rsidRPr="00490D05" w:rsidRDefault="0039188E" w:rsidP="00DB01B8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 w:cs="Sylfaen"/>
          <w:sz w:val="28"/>
          <w:szCs w:val="28"/>
          <w:vertAlign w:val="superscript"/>
          <w:lang w:val="hy-AM"/>
        </w:rPr>
      </w:pPr>
      <w:r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պայմանագրով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նախատեսված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  <w:r w:rsidRPr="00490D05">
        <w:rPr>
          <w:rFonts w:ascii="GHEA Grapalat" w:hAnsi="GHEA Grapalat" w:cs="Arial"/>
          <w:vertAlign w:val="superscript"/>
          <w:lang w:val="hy-AM"/>
        </w:rPr>
        <w:t>ծառայության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մատուցման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վերջնաժամկետը</w:t>
      </w:r>
      <w:r w:rsidRPr="00490D05">
        <w:rPr>
          <w:rFonts w:ascii="GHEA Grapalat" w:hAnsi="GHEA Grapalat" w:cs="Sylfaen"/>
          <w:vertAlign w:val="superscript"/>
          <w:lang w:val="hy-AM"/>
        </w:rPr>
        <w:t>, (</w:t>
      </w:r>
      <w:r w:rsidRPr="00490D05">
        <w:rPr>
          <w:rFonts w:ascii="GHEA Grapalat" w:hAnsi="GHEA Grapalat" w:cs="Arial"/>
          <w:vertAlign w:val="superscript"/>
          <w:lang w:val="hy-AM"/>
        </w:rPr>
        <w:t>իսկ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շինարարական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ծրագրերի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կատարման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տեխնիկական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հսկողության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ծառայությունների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մատուցման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  <w:r w:rsidRPr="00490D05">
        <w:rPr>
          <w:rFonts w:ascii="GHEA Grapalat" w:hAnsi="GHEA Grapalat" w:cs="Arial"/>
          <w:vertAlign w:val="superscript"/>
          <w:lang w:val="hy-AM"/>
        </w:rPr>
        <w:t>դեպքում՝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ներառյալ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երաշխիքային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ժամկետը</w:t>
      </w:r>
      <w:r w:rsidRPr="00490D05">
        <w:rPr>
          <w:rFonts w:ascii="GHEA Grapalat" w:hAnsi="GHEA Grapalat" w:cs="Sylfaen"/>
          <w:vertAlign w:val="superscript"/>
          <w:lang w:val="hy-AM"/>
        </w:rPr>
        <w:t>)</w:t>
      </w:r>
    </w:p>
    <w:p w14:paraId="2B2033A6" w14:textId="08FD9AAB" w:rsidR="00C36096" w:rsidRPr="00490D05" w:rsidRDefault="00DB01B8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հաջորդող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իննսուներորդ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ներառյալ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բնօրինակից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արտատպված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տարբերակը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տրամադրելու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պաշտոնական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էլեկտրոնային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փոստի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հասցեից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ուղարկում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նաև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կետում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նշված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ծածկագրով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կազմակերպված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գնման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ընթացակարգի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հրավերում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նշված՝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գնահատող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հանձնաժողովի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քարտուղարի՝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---</w:t>
      </w:r>
      <w:r w:rsidR="000B3C9F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      </w:t>
      </w:r>
    </w:p>
    <w:p w14:paraId="0D6A33F6" w14:textId="77777777" w:rsidR="00C36096" w:rsidRPr="00490D05" w:rsidRDefault="00C36096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քարտուղարի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էլ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. </w:t>
      </w:r>
      <w:r w:rsidRPr="00490D05">
        <w:rPr>
          <w:rFonts w:ascii="GHEA Grapalat" w:hAnsi="GHEA Grapalat" w:cs="Arial"/>
          <w:vertAlign w:val="superscript"/>
          <w:lang w:val="hy-AM"/>
        </w:rPr>
        <w:t>փոստի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հասցեն</w:t>
      </w:r>
    </w:p>
    <w:p w14:paraId="3E5810E0" w14:textId="77777777" w:rsidR="00C36096" w:rsidRPr="00490D05" w:rsidRDefault="00C36096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38C372B" w14:textId="77777777" w:rsidR="00C36096" w:rsidRPr="00490D05" w:rsidRDefault="00C36096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փոստի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հասցեին։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   </w:t>
      </w:r>
    </w:p>
    <w:p w14:paraId="0483CA22" w14:textId="6F01978F" w:rsidR="00DB01B8" w:rsidRPr="00490D05" w:rsidRDefault="00DB01B8" w:rsidP="00DB01B8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EEE2D87" w14:textId="77777777" w:rsidR="00F07C37" w:rsidRPr="00490D05" w:rsidRDefault="00091EBC" w:rsidP="002B0E49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6.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գրավոր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</w:p>
    <w:p w14:paraId="22557035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փաստաթղթերը՝</w:t>
      </w:r>
    </w:p>
    <w:p w14:paraId="42BE64C4" w14:textId="77777777" w:rsidR="007B3D9D" w:rsidRPr="00490D05" w:rsidRDefault="007B3D9D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7A5E2D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N </w:t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24041A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ծածկագրով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կնքված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ներառյալ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դրանում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</w:p>
    <w:p w14:paraId="1D2C7FEF" w14:textId="77777777" w:rsidR="007B3D9D" w:rsidRPr="00490D05" w:rsidRDefault="007B3D9D" w:rsidP="007B3D9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</w:t>
      </w:r>
      <w:r w:rsidR="0024041A" w:rsidRPr="00490D05">
        <w:rPr>
          <w:rFonts w:ascii="GHEA Grapalat" w:hAnsi="GHEA Grapalat" w:cs="Sylfaen"/>
          <w:vertAlign w:val="superscript"/>
          <w:lang w:val="hy-AM"/>
        </w:rPr>
        <w:t xml:space="preserve">       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  <w:r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պայմանագրի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7A5E2D" w:rsidRPr="00490D05">
        <w:rPr>
          <w:rFonts w:ascii="GHEA Grapalat" w:hAnsi="GHEA Grapalat" w:cs="Arial"/>
          <w:vertAlign w:val="superscript"/>
          <w:lang w:val="hy-AM"/>
        </w:rPr>
        <w:t>համարը</w:t>
      </w:r>
    </w:p>
    <w:p w14:paraId="4F34A74D" w14:textId="77777777" w:rsidR="00091EBC" w:rsidRPr="00490D05" w:rsidRDefault="007B3D9D" w:rsidP="007B3D9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փոփոխությունների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լրացուցիչ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պատճենները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320306A5" w14:textId="77777777" w:rsidR="007B3D9D" w:rsidRPr="00490D05" w:rsidRDefault="007B3D9D" w:rsidP="007B3D9D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2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պայմանագիրը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միակողմանի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լուծելու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hyperlink r:id="rId17" w:history="1">
        <w:r w:rsidRPr="00490D05">
          <w:rPr>
            <w:rStyle w:val="Hyperlink"/>
            <w:rFonts w:ascii="GHEA Grapalat" w:hAnsi="GHEA Grapalat"/>
            <w:sz w:val="20"/>
            <w:szCs w:val="20"/>
            <w:lang w:val="hy-AM"/>
          </w:rPr>
          <w:t>www.procurement.am</w:t>
        </w:r>
      </w:hyperlink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հասց</w:t>
      </w:r>
      <w:r w:rsidR="007B5E8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տեղեկագրում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հրապարակած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ծանուցումը</w:t>
      </w:r>
      <w:r w:rsidR="009571AC"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922C155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7.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ստանալու</w:t>
      </w:r>
      <w:r w:rsidR="007B5E8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ց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հետո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առավելագույնը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հինգ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ընթացքում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քննարկում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փաստաթղթերը՝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դրանց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համապատասխանությունը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պարզելու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55FA81C" w14:textId="77777777" w:rsidR="00091EBC" w:rsidRPr="00490D05" w:rsidRDefault="00846E52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8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41C0DF90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 xml:space="preserve">1)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1F4D634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2)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ժամկետի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ավարտից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հետո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E6EEC3" w14:textId="77777777" w:rsidR="00091EBC" w:rsidRPr="00490D05" w:rsidRDefault="00846E52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9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մերժելու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ընդունելու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դեպքում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անհապաղ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բայց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ոչ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ուշ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քան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նույն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մերժման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տեղեկացնում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462A9BA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="00846E52" w:rsidRPr="00490D05">
        <w:rPr>
          <w:rFonts w:ascii="GHEA Grapalat" w:hAnsi="GHEA Grapalat"/>
          <w:color w:val="000000"/>
          <w:sz w:val="20"/>
          <w:szCs w:val="20"/>
          <w:lang w:val="hy-AM"/>
        </w:rPr>
        <w:t>0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նկատմամբ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կիրառվում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Հայաստանի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Հանրապետության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քաղաքացիական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օրենսգրքի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դրույթները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815F3DA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="00846E52" w:rsidRPr="00490D05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կապակցությամբ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ծագող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վեճերը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ենթակա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լուծման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Հայաստանի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Հանրապետության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օրենսդրությամբ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կարգով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D38BD45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Գործադիր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70371B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մարմնի</w:t>
      </w:r>
      <w:r w:rsidR="0070371B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70371B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ղեկավար</w:t>
      </w:r>
      <w:r w:rsidR="0070371B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4C2006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1196E88F" w14:textId="77777777" w:rsidR="00F07C37" w:rsidRPr="00490D05" w:rsidRDefault="00091EBC" w:rsidP="00846E52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ամիսը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, </w:t>
      </w:r>
      <w:r w:rsidRPr="00490D05">
        <w:rPr>
          <w:rFonts w:ascii="GHEA Grapalat" w:hAnsi="GHEA Grapalat" w:cs="Arial"/>
          <w:vertAlign w:val="superscript"/>
          <w:lang w:val="hy-AM"/>
        </w:rPr>
        <w:t>ամսաթիվը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, </w:t>
      </w:r>
      <w:r w:rsidRPr="00490D05">
        <w:rPr>
          <w:rFonts w:ascii="GHEA Grapalat" w:hAnsi="GHEA Grapalat" w:cs="Arial"/>
          <w:vertAlign w:val="superscript"/>
          <w:lang w:val="hy-AM"/>
        </w:rPr>
        <w:t>տարեթիվը</w:t>
      </w:r>
    </w:p>
    <w:p w14:paraId="656467B3" w14:textId="77777777" w:rsidR="00F07C37" w:rsidRPr="00490D05" w:rsidRDefault="00F07C37" w:rsidP="0043537C">
      <w:pPr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490D05">
        <w:rPr>
          <w:rFonts w:ascii="GHEA Grapalat" w:hAnsi="GHEA Grapalat" w:cs="Sylfaen"/>
          <w:i/>
          <w:sz w:val="16"/>
          <w:szCs w:val="16"/>
          <w:lang w:val="hy-AM"/>
        </w:rPr>
        <w:t xml:space="preserve">* </w:t>
      </w:r>
    </w:p>
    <w:p w14:paraId="420ACAE3" w14:textId="49DEA756" w:rsidR="00631658" w:rsidRPr="00490D05" w:rsidRDefault="00AF6C6F" w:rsidP="00734E6F">
      <w:pPr>
        <w:pStyle w:val="BodyTextIndent3"/>
        <w:spacing w:line="240" w:lineRule="auto"/>
        <w:jc w:val="right"/>
        <w:rPr>
          <w:rFonts w:ascii="GHEA Grapalat" w:hAnsi="GHEA Grapalat" w:cs="Sylfaen"/>
          <w:i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br w:type="page"/>
      </w:r>
    </w:p>
    <w:p w14:paraId="3C6FE8F4" w14:textId="7DC663C5" w:rsidR="00091EBC" w:rsidRPr="00490D05" w:rsidRDefault="00091EBC" w:rsidP="00E87CE7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lastRenderedPageBreak/>
        <w:t xml:space="preserve">Հավելված </w:t>
      </w:r>
      <w:r w:rsidR="00BF7D70" w:rsidRPr="00490D05">
        <w:rPr>
          <w:rFonts w:ascii="GHEA Grapalat" w:hAnsi="GHEA Grapalat" w:cs="Arial"/>
          <w:b/>
          <w:lang w:val="hy-AM"/>
        </w:rPr>
        <w:t>5</w:t>
      </w:r>
    </w:p>
    <w:p w14:paraId="2C48A8D1" w14:textId="1D11044A" w:rsidR="00091EBC" w:rsidRPr="00490D05" w:rsidRDefault="00091EBC" w:rsidP="00091EBC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490D05">
        <w:rPr>
          <w:rFonts w:ascii="GHEA Grapalat" w:hAnsi="GHEA Grapalat"/>
          <w:sz w:val="24"/>
          <w:szCs w:val="24"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pt-BR"/>
        </w:rPr>
        <w:t>ԵՔ-ՀԲՄԽԾՁԲ-24/73</w:t>
      </w:r>
      <w:r w:rsidRPr="00490D05">
        <w:rPr>
          <w:rFonts w:ascii="GHEA Grapalat" w:hAnsi="GHEA Grapalat"/>
          <w:sz w:val="24"/>
          <w:szCs w:val="24"/>
          <w:lang w:val="hy-AM"/>
        </w:rPr>
        <w:t>»</w:t>
      </w:r>
      <w:r w:rsidRPr="00490D05">
        <w:rPr>
          <w:rFonts w:ascii="GHEA Grapalat" w:hAnsi="GHEA Grapalat" w:cs="Sylfaen"/>
          <w:b/>
          <w:lang w:val="es-ES"/>
        </w:rPr>
        <w:t>*</w:t>
      </w:r>
      <w:r w:rsidRPr="00490D05">
        <w:rPr>
          <w:rFonts w:ascii="GHEA Grapalat" w:hAnsi="GHEA Grapalat"/>
          <w:b/>
          <w:lang w:val="hy-AM"/>
        </w:rPr>
        <w:t xml:space="preserve">  </w:t>
      </w:r>
      <w:r w:rsidRPr="00490D05">
        <w:rPr>
          <w:rFonts w:ascii="GHEA Grapalat" w:hAnsi="GHEA Grapalat" w:cs="Arial"/>
          <w:b/>
          <w:lang w:val="hy-AM"/>
        </w:rPr>
        <w:t>ծածկագրով</w:t>
      </w:r>
    </w:p>
    <w:p w14:paraId="7A811B09" w14:textId="371F93D4" w:rsidR="00091EBC" w:rsidRPr="00490D05" w:rsidRDefault="00B912E9" w:rsidP="00091E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հրատապ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բաց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մրցույթ</w:t>
      </w:r>
      <w:r w:rsidR="00091EBC" w:rsidRPr="00490D05">
        <w:rPr>
          <w:rFonts w:ascii="GHEA Grapalat" w:hAnsi="GHEA Grapalat" w:cs="Arial"/>
          <w:b/>
          <w:lang w:val="hy-AM"/>
        </w:rPr>
        <w:t>ի հրավերի</w:t>
      </w:r>
    </w:p>
    <w:p w14:paraId="45F7228D" w14:textId="77777777" w:rsidR="00091EBC" w:rsidRPr="00490D05" w:rsidRDefault="00091EBC" w:rsidP="00091E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4F565D9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 N __________</w:t>
      </w:r>
    </w:p>
    <w:p w14:paraId="4550FB84" w14:textId="77777777" w:rsidR="001C7C1A" w:rsidRPr="00490D05" w:rsidRDefault="001C7C1A" w:rsidP="001C7C1A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490D05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(</w:t>
      </w:r>
      <w:r w:rsidRPr="00490D05">
        <w:rPr>
          <w:rFonts w:ascii="GHEA Grapalat" w:hAnsi="GHEA Grapalat" w:cs="Arial"/>
          <w:b/>
          <w:sz w:val="18"/>
          <w:szCs w:val="18"/>
          <w:lang w:val="hy-AM"/>
        </w:rPr>
        <w:t>պայմանագրի</w:t>
      </w:r>
      <w:r w:rsidRPr="00490D05">
        <w:rPr>
          <w:rFonts w:ascii="GHEA Grapalat" w:hAnsi="GHEA Grapalat" w:cs="GHEA Grapalat"/>
          <w:b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18"/>
          <w:szCs w:val="18"/>
          <w:lang w:val="hy-AM"/>
        </w:rPr>
        <w:t>ապահովում</w:t>
      </w:r>
      <w:r w:rsidRPr="00490D05">
        <w:rPr>
          <w:rFonts w:ascii="GHEA Grapalat" w:hAnsi="GHEA Grapalat" w:cs="GHEA Grapalat"/>
          <w:b/>
          <w:sz w:val="18"/>
          <w:szCs w:val="18"/>
          <w:lang w:val="hy-AM"/>
        </w:rPr>
        <w:t>)</w:t>
      </w:r>
    </w:p>
    <w:p w14:paraId="4ECDCDF2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lang w:val="hy-AM"/>
        </w:rPr>
      </w:pPr>
    </w:p>
    <w:p w14:paraId="48629255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  <w:t>1.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Սույն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երաշխիքը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հանդիսանում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է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0894A36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rFonts w:ascii="GHEA Grapalat" w:hAnsi="GHEA Grapala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490D05">
        <w:rPr>
          <w:rFonts w:ascii="GHEA Grapalat" w:hAnsi="GHEA Grapalat" w:cs="Arial"/>
          <w:vertAlign w:val="superscript"/>
          <w:lang w:val="hy-AM"/>
        </w:rPr>
        <w:t>պատվիրատուի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անվանումը</w:t>
      </w:r>
    </w:p>
    <w:p w14:paraId="494DFFDC" w14:textId="5762FCEA" w:rsidR="00091EBC" w:rsidRPr="00490D05" w:rsidRDefault="00091EBC" w:rsidP="007A5E2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և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F71502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2F4517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="002F4517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="002F4517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2F4517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պրինցիպալ</w:t>
      </w:r>
      <w:r w:rsidR="002F4517"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միջև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</w:t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Sylfaen"/>
          <w:vertAlign w:val="superscript"/>
          <w:lang w:val="hy-AM"/>
        </w:rPr>
        <w:tab/>
      </w:r>
      <w:r w:rsidRPr="00490D05">
        <w:rPr>
          <w:rFonts w:ascii="GHEA Grapalat" w:hAnsi="GHEA Grapalat" w:cs="Arial"/>
          <w:vertAlign w:val="superscript"/>
          <w:lang w:val="hy-AM"/>
        </w:rPr>
        <w:t>ընտրված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մասնակցի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505D7968" w14:textId="77777777" w:rsidR="00091EBC" w:rsidRPr="00490D05" w:rsidRDefault="00091EBC" w:rsidP="007A5E2D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կնքվելիք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N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պայմանագրից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բխող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պրինցիպալի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</w:p>
    <w:p w14:paraId="2D07667F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պայմանագրի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7A5E2D" w:rsidRPr="00490D05">
        <w:rPr>
          <w:rFonts w:ascii="GHEA Grapalat" w:hAnsi="GHEA Grapalat" w:cs="Arial"/>
          <w:vertAlign w:val="superscript"/>
          <w:lang w:val="hy-AM"/>
        </w:rPr>
        <w:t>համարը</w:t>
      </w:r>
    </w:p>
    <w:p w14:paraId="0FF3D634" w14:textId="77777777" w:rsidR="00091EBC" w:rsidRPr="00490D05" w:rsidRDefault="00091EBC" w:rsidP="007A5E2D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պարտավորությունների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երաշխավորված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պարտավորություններ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կատարման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ապահով</w:t>
      </w:r>
      <w:r w:rsidR="00532A65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: </w:t>
      </w:r>
    </w:p>
    <w:p w14:paraId="186D47FC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2.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տվող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</w:p>
    <w:p w14:paraId="336F3FC7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երաշխիքը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տվող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բանկի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անվանումը</w:t>
      </w:r>
    </w:p>
    <w:p w14:paraId="4DEE75B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անձ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անվերապահորեն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պարտավորվում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է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բենեֆիցիարի՝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սույն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սահմանված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կարգով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և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ժամկետում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ներկայացված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պահանջով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պահանջ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)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բենեֆիցիարին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վճարել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502768DD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</w:t>
      </w:r>
      <w:r w:rsidRPr="00490D05">
        <w:rPr>
          <w:rFonts w:ascii="GHEA Grapalat" w:hAnsi="GHEA Grapalat" w:cs="Arial"/>
          <w:vertAlign w:val="superscript"/>
          <w:lang w:val="hy-AM"/>
        </w:rPr>
        <w:t>գումարը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թվերով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և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տառերով</w:t>
      </w:r>
    </w:p>
    <w:p w14:paraId="12EECFA3" w14:textId="2F93773F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(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այսուհետ՝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երաշխիքի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գումար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)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՝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պահանջն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ստանալուց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="00547AE2"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հինգ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աշխատանքային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օրվա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ընթացքում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:  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Վճարումը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կատարվում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է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բենեֆիցիարի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="00C339E6" w:rsidRPr="00490D0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հաշվեհամարին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փոխանցման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  <w:r w:rsidRPr="00490D05">
        <w:rPr>
          <w:rStyle w:val="Strong"/>
          <w:rFonts w:ascii="GHEA Grapalat" w:hAnsi="GHEA Grapalat" w:cs="Arial"/>
          <w:b w:val="0"/>
          <w:bCs w:val="0"/>
          <w:sz w:val="20"/>
          <w:szCs w:val="20"/>
          <w:lang w:val="hy-AM"/>
        </w:rPr>
        <w:t>միջոցով</w:t>
      </w:r>
      <w:r w:rsidRPr="00490D05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:</w:t>
      </w:r>
    </w:p>
    <w:p w14:paraId="6EA06286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հաշվեհամարը</w:t>
      </w:r>
    </w:p>
    <w:p w14:paraId="19F0A55E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3.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անհետկանչելի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004D633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4.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բխող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գումարի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վճարումը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իրավունքը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փոխանցվել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այլ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գրավոր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դեպքում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49A2E35" w14:textId="685D95B7" w:rsidR="00DB01B8" w:rsidRPr="00490D05" w:rsidRDefault="0024041A" w:rsidP="00DB01B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5.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Երաշխիքը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գործում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թողարկման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պահից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ուժի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մեջ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պրիցիպալի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միջև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B01B8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կնքվելիք</w:t>
      </w:r>
      <w:r w:rsidR="00DB01B8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N </w:t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DB01B8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9EB6C42" w14:textId="77777777" w:rsidR="00DB01B8" w:rsidRPr="00490D05" w:rsidRDefault="00DB01B8" w:rsidP="00DB01B8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պայմանագրի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համարը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74D54FF5" w14:textId="1AF60935" w:rsidR="00C36096" w:rsidRPr="00490D05" w:rsidRDefault="00DB01B8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պայմանագիրն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ուժի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մեջ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մտնելու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օրվանից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մինչև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991E56"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պայմանագրով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նախատեսված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ծառայության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մատուցման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վերջնաժամկետը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>, (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իսկ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շինարարական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ծրագրերի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կատարման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տեխնիկական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հսկողության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ծառայությունների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մատուցման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դեպքում՝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ներառյալ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երաշխիքային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91E56" w:rsidRPr="00490D05">
        <w:rPr>
          <w:rFonts w:ascii="GHEA Grapalat" w:hAnsi="GHEA Grapalat" w:cs="Arial"/>
          <w:vertAlign w:val="superscript"/>
          <w:lang w:val="hy-AM"/>
        </w:rPr>
        <w:t>ժամկետը</w:t>
      </w:r>
      <w:r w:rsidR="00991E56" w:rsidRPr="00490D05">
        <w:rPr>
          <w:rFonts w:ascii="GHEA Grapalat" w:hAnsi="GHEA Grapalat" w:cs="Sylfaen"/>
          <w:vertAlign w:val="superscript"/>
          <w:lang w:val="hy-AM"/>
        </w:rPr>
        <w:t>)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հաջորդող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իննսուներորդ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ներառյալ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բնօրինակից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արտատպված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տարբերակը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տրամադրելու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օրը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իր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պաշտոնական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էլեկտրոնային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փոստի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հասցեից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ուղարկում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նաև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ին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կետում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նշված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ծածկագրով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կազմակերպված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գնման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ընթացակարգի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հրավերում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նշված՝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գնահատող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հանձնաժողովի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քարտուղարի՝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------</w:t>
      </w:r>
      <w:r w:rsidR="00BD62B1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6096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      </w:t>
      </w:r>
    </w:p>
    <w:p w14:paraId="366970BA" w14:textId="77777777" w:rsidR="00C36096" w:rsidRPr="00490D05" w:rsidRDefault="00C36096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քարտուղարի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էլ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. </w:t>
      </w:r>
      <w:r w:rsidRPr="00490D05">
        <w:rPr>
          <w:rFonts w:ascii="GHEA Grapalat" w:hAnsi="GHEA Grapalat" w:cs="Arial"/>
          <w:vertAlign w:val="superscript"/>
          <w:lang w:val="hy-AM"/>
        </w:rPr>
        <w:t>փոստի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հասցեն</w:t>
      </w:r>
    </w:p>
    <w:p w14:paraId="2280CDB8" w14:textId="77777777" w:rsidR="00C36096" w:rsidRPr="00490D05" w:rsidRDefault="00C36096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փոստի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հասցեին։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    </w:t>
      </w:r>
    </w:p>
    <w:p w14:paraId="268A68B4" w14:textId="452D45A3" w:rsidR="00091EBC" w:rsidRPr="00490D05" w:rsidRDefault="00091EBC" w:rsidP="00C36096">
      <w:pPr>
        <w:pStyle w:val="ListParagraph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6.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գրավոր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ձևով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հետևյալ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փաստաթղթերը՝</w:t>
      </w:r>
    </w:p>
    <w:p w14:paraId="26DF7ADD" w14:textId="77777777" w:rsidR="00DC3470" w:rsidRPr="00490D05" w:rsidRDefault="00DC3470" w:rsidP="00DC347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1) </w:t>
      </w:r>
      <w:r w:rsidR="0091775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N </w:t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="0091775C"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ներառյալ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նաև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դրանում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1775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կատարված</w:t>
      </w:r>
    </w:p>
    <w:p w14:paraId="66792FF9" w14:textId="77777777" w:rsidR="00DC3470" w:rsidRPr="00490D05" w:rsidRDefault="00DC3470" w:rsidP="00DC3470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կնքվելիք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Pr="00490D05">
        <w:rPr>
          <w:rFonts w:ascii="GHEA Grapalat" w:hAnsi="GHEA Grapalat" w:cs="Arial"/>
          <w:vertAlign w:val="superscript"/>
          <w:lang w:val="hy-AM"/>
        </w:rPr>
        <w:t>պայմանագրի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  <w:r w:rsidR="0091775C" w:rsidRPr="00490D05">
        <w:rPr>
          <w:rFonts w:ascii="GHEA Grapalat" w:hAnsi="GHEA Grapalat" w:cs="Arial"/>
          <w:vertAlign w:val="superscript"/>
          <w:lang w:val="hy-AM"/>
        </w:rPr>
        <w:t>համարը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52324C6E" w14:textId="0B8D8BC1" w:rsidR="00DC3470" w:rsidRPr="00490D05" w:rsidRDefault="00DC3470" w:rsidP="00DC3470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փոփոխությունների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լրացուցիչ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համաձայնագրերի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պատճենները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6EAB0428" w14:textId="77777777" w:rsidR="00DC3470" w:rsidRPr="00490D05" w:rsidRDefault="00DC3470" w:rsidP="00DC347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2)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պայմանագիրը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միակողմանի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լուծելու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hyperlink r:id="rId18" w:history="1">
        <w:r w:rsidRPr="00490D05">
          <w:rPr>
            <w:rStyle w:val="Hyperlink"/>
            <w:rFonts w:ascii="GHEA Grapalat" w:hAnsi="GHEA Grapalat"/>
            <w:sz w:val="20"/>
            <w:szCs w:val="20"/>
            <w:lang w:val="hy-AM"/>
          </w:rPr>
          <w:t>www.procurement.am</w:t>
        </w:r>
      </w:hyperlink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հասց</w:t>
      </w:r>
      <w:r w:rsidR="00532A65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տեղեկագրում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հրապարակած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ծանուցումը</w:t>
      </w:r>
      <w:r w:rsidR="00AF3D6A"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1CB5776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7.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կողմից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ստանալու</w:t>
      </w:r>
      <w:r w:rsidR="00532A65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հետո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առավելագույնը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հինգ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օրվա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ընթացքում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քննարկում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և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փաստաթղթերը՝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դրանց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համապատասխանությունը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պարզելու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0E7171E" w14:textId="77777777" w:rsidR="00091EBC" w:rsidRPr="00490D05" w:rsidRDefault="00A2572F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8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եթե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14:paraId="1C6EBE28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1)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փաստաթղթերը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չեն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պայմաններին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5F81B95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2)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ներկայացվել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ժամկետի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ավարտից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հետո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EB0B413" w14:textId="77777777" w:rsidR="00091EBC" w:rsidRPr="00490D05" w:rsidRDefault="00A2572F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9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տվող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անձը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պահանջը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մերժելու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որոշում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ընդունելու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դեպքում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անհապաղ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բայց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ոչ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ուշ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քան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նույն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աշխատանքային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օրը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մերժման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մասին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տեղեկացնում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է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91EBC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բենեֆիցիարին</w:t>
      </w:r>
      <w:r w:rsidR="00091EBC"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BF8F27A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="00A2572F" w:rsidRPr="00490D05">
        <w:rPr>
          <w:rFonts w:ascii="GHEA Grapalat" w:hAnsi="GHEA Grapalat"/>
          <w:color w:val="000000"/>
          <w:sz w:val="20"/>
          <w:szCs w:val="20"/>
          <w:lang w:val="hy-AM"/>
        </w:rPr>
        <w:t>0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նկատմամբ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կիրառվում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Հայաստանի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Հանրապետության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քաղաքացիական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օրենսգրքի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համապատասխան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դրույթները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87B074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1</w:t>
      </w:r>
      <w:r w:rsidR="00A2572F" w:rsidRPr="00490D05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Սույն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երաշխիքի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կապակցությամբ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ծագող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վեճերը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ենթակա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են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լուծման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Հայաստանի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Հանրապետության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օրենսդրությամբ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սահմանված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կարգով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2D37AF8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6217B2C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Գործադիր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70371B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մարմնի</w:t>
      </w:r>
      <w:r w:rsidR="0070371B"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70371B" w:rsidRPr="00490D05">
        <w:rPr>
          <w:rFonts w:ascii="GHEA Grapalat" w:hAnsi="GHEA Grapalat" w:cs="Arial"/>
          <w:color w:val="000000"/>
          <w:sz w:val="20"/>
          <w:szCs w:val="20"/>
          <w:lang w:val="hy-AM"/>
        </w:rPr>
        <w:t>ղեկավար</w:t>
      </w:r>
      <w:r w:rsidRPr="00490D0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D7F2339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1770C2F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F1B560B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90D05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6C0BE36" w14:textId="77777777" w:rsidR="00091EBC" w:rsidRPr="00490D05" w:rsidRDefault="00091EBC" w:rsidP="00091E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90D05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 w:rsidRPr="00490D05">
        <w:rPr>
          <w:rFonts w:ascii="GHEA Grapalat" w:hAnsi="GHEA Grapalat" w:cs="Arial"/>
          <w:vertAlign w:val="superscript"/>
          <w:lang w:val="hy-AM"/>
        </w:rPr>
        <w:t>ամիսը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, </w:t>
      </w:r>
      <w:r w:rsidRPr="00490D05">
        <w:rPr>
          <w:rFonts w:ascii="GHEA Grapalat" w:hAnsi="GHEA Grapalat" w:cs="Arial"/>
          <w:vertAlign w:val="superscript"/>
          <w:lang w:val="hy-AM"/>
        </w:rPr>
        <w:t>ամսաթիվը</w:t>
      </w:r>
      <w:r w:rsidRPr="00490D05">
        <w:rPr>
          <w:rFonts w:ascii="GHEA Grapalat" w:hAnsi="GHEA Grapalat" w:cs="Sylfaen"/>
          <w:vertAlign w:val="superscript"/>
          <w:lang w:val="hy-AM"/>
        </w:rPr>
        <w:t xml:space="preserve">, </w:t>
      </w:r>
      <w:r w:rsidRPr="00490D05">
        <w:rPr>
          <w:rFonts w:ascii="GHEA Grapalat" w:hAnsi="GHEA Grapalat" w:cs="Arial"/>
          <w:vertAlign w:val="superscript"/>
          <w:lang w:val="hy-AM"/>
        </w:rPr>
        <w:t>տարեթիվը</w:t>
      </w:r>
    </w:p>
    <w:p w14:paraId="1B4DEBC5" w14:textId="77777777" w:rsidR="00091EBC" w:rsidRPr="00490D05" w:rsidRDefault="00091EBC" w:rsidP="00091E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14:paraId="175AA95A" w14:textId="77777777" w:rsidR="00091EBC" w:rsidRPr="00490D05" w:rsidRDefault="00091EBC" w:rsidP="00091E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14:paraId="0C1FB1CC" w14:textId="77777777" w:rsidR="00631658" w:rsidRPr="00490D05" w:rsidRDefault="00631658" w:rsidP="00631658">
      <w:pPr>
        <w:jc w:val="right"/>
        <w:rPr>
          <w:rFonts w:ascii="GHEA Grapalat" w:hAnsi="GHEA Grapalat" w:cs="GHEA Grapalat"/>
          <w:i/>
          <w:sz w:val="18"/>
          <w:szCs w:val="18"/>
          <w:lang w:val="hy-AM"/>
        </w:rPr>
      </w:pPr>
    </w:p>
    <w:p w14:paraId="16B9FB53" w14:textId="05992C7D" w:rsidR="002B0E49" w:rsidRPr="00490D05" w:rsidRDefault="00334B2F" w:rsidP="00E87CE7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/>
          <w:b/>
          <w:lang w:val="hy-AM"/>
        </w:rPr>
        <w:br w:type="page"/>
      </w:r>
    </w:p>
    <w:p w14:paraId="77EB5A58" w14:textId="77777777" w:rsidR="00F15AC0" w:rsidRPr="00490D05" w:rsidRDefault="002B0E49" w:rsidP="002B0E49">
      <w:pPr>
        <w:pStyle w:val="BodyTextIndent3"/>
        <w:tabs>
          <w:tab w:val="left" w:pos="9105"/>
          <w:tab w:val="right" w:pos="10394"/>
        </w:tabs>
        <w:spacing w:line="240" w:lineRule="auto"/>
        <w:jc w:val="lef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lastRenderedPageBreak/>
        <w:tab/>
      </w:r>
      <w:r w:rsidR="00071D1C" w:rsidRPr="00490D05">
        <w:rPr>
          <w:rFonts w:ascii="GHEA Grapalat" w:hAnsi="GHEA Grapalat" w:cs="Arial"/>
          <w:b/>
          <w:lang w:val="hy-AM"/>
        </w:rPr>
        <w:t>Հավելված</w:t>
      </w:r>
      <w:r w:rsidR="00071D1C" w:rsidRPr="00490D05">
        <w:rPr>
          <w:rFonts w:ascii="GHEA Grapalat" w:hAnsi="GHEA Grapalat" w:cs="Sylfaen"/>
          <w:b/>
          <w:lang w:val="hy-AM"/>
        </w:rPr>
        <w:t xml:space="preserve"> </w:t>
      </w:r>
      <w:r w:rsidR="00F15AC0" w:rsidRPr="00490D05">
        <w:rPr>
          <w:rFonts w:ascii="GHEA Grapalat" w:hAnsi="GHEA Grapalat" w:cs="Sylfaen"/>
          <w:b/>
          <w:lang w:val="hy-AM"/>
        </w:rPr>
        <w:t>6</w:t>
      </w:r>
    </w:p>
    <w:p w14:paraId="1AF5CED8" w14:textId="5D7A8E02" w:rsidR="00071D1C" w:rsidRPr="00490D05" w:rsidRDefault="00071D1C" w:rsidP="00EF366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t>«</w:t>
      </w:r>
      <w:r w:rsidR="00315AB5" w:rsidRPr="00490D05">
        <w:rPr>
          <w:rFonts w:ascii="GHEA Grapalat" w:hAnsi="GHEA Grapalat" w:cs="Arial"/>
          <w:b/>
          <w:lang w:val="hy-AM"/>
        </w:rPr>
        <w:t>ԵՔ-ՀԲՄԽԾՁԲ-24/73</w:t>
      </w:r>
      <w:r w:rsidRPr="00490D05">
        <w:rPr>
          <w:rFonts w:ascii="GHEA Grapalat" w:hAnsi="GHEA Grapalat" w:cs="Sylfaen"/>
          <w:b/>
          <w:lang w:val="hy-AM"/>
        </w:rPr>
        <w:t>»</w:t>
      </w:r>
      <w:r w:rsidR="00130202" w:rsidRPr="00490D05">
        <w:rPr>
          <w:rFonts w:ascii="GHEA Grapalat" w:hAnsi="GHEA Grapalat" w:cs="Sylfaen"/>
          <w:b/>
          <w:lang w:val="hy-AM"/>
        </w:rPr>
        <w:t>*</w:t>
      </w:r>
      <w:r w:rsidRPr="00490D05">
        <w:rPr>
          <w:rFonts w:ascii="GHEA Grapalat" w:hAnsi="GHEA Grapalat" w:cs="Sylfaen"/>
          <w:b/>
          <w:lang w:val="hy-AM"/>
        </w:rPr>
        <w:t xml:space="preserve">  </w:t>
      </w:r>
      <w:r w:rsidRPr="00490D05">
        <w:rPr>
          <w:rFonts w:ascii="GHEA Grapalat" w:hAnsi="GHEA Grapalat" w:cs="Arial"/>
          <w:b/>
          <w:lang w:val="hy-AM"/>
        </w:rPr>
        <w:t>ծածկագրով</w:t>
      </w:r>
    </w:p>
    <w:p w14:paraId="630CE518" w14:textId="4636CD3A" w:rsidR="00071D1C" w:rsidRPr="00490D05" w:rsidRDefault="00B912E9" w:rsidP="00EF366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հրատապ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բաց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մրցույթ</w:t>
      </w:r>
      <w:r w:rsidR="00071D1C" w:rsidRPr="00490D05">
        <w:rPr>
          <w:rFonts w:ascii="GHEA Grapalat" w:hAnsi="GHEA Grapalat" w:cs="Arial"/>
          <w:b/>
          <w:lang w:val="hy-AM"/>
        </w:rPr>
        <w:t>ի</w:t>
      </w:r>
      <w:r w:rsidR="00071D1C" w:rsidRPr="00490D05">
        <w:rPr>
          <w:rFonts w:ascii="GHEA Grapalat" w:hAnsi="GHEA Grapalat" w:cs="Sylfaen"/>
          <w:b/>
          <w:lang w:val="hy-AM"/>
        </w:rPr>
        <w:t xml:space="preserve"> </w:t>
      </w:r>
      <w:r w:rsidR="00071D1C" w:rsidRPr="00490D05">
        <w:rPr>
          <w:rFonts w:ascii="GHEA Grapalat" w:hAnsi="GHEA Grapalat" w:cs="Arial"/>
          <w:b/>
          <w:lang w:val="hy-AM"/>
        </w:rPr>
        <w:t>հրավերի</w:t>
      </w:r>
    </w:p>
    <w:p w14:paraId="00BDC581" w14:textId="77777777" w:rsidR="007678FA" w:rsidRPr="00490D05" w:rsidRDefault="007678FA" w:rsidP="00F02279">
      <w:pPr>
        <w:ind w:left="-142" w:firstLine="142"/>
        <w:jc w:val="center"/>
        <w:rPr>
          <w:rFonts w:ascii="GHEA Grapalat" w:hAnsi="GHEA Grapalat" w:cs="Sylfaen"/>
          <w:b/>
          <w:lang w:val="hy-AM"/>
        </w:rPr>
      </w:pPr>
    </w:p>
    <w:p w14:paraId="3F3B4590" w14:textId="77777777" w:rsidR="00811A9F" w:rsidRPr="00490D05" w:rsidRDefault="00811A9F" w:rsidP="00811A9F">
      <w:pPr>
        <w:ind w:left="-142" w:firstLine="142"/>
        <w:jc w:val="center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ԾԱՌԱՅՈՒԹՅՈՒՆՆԵՐԻ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</w:p>
    <w:p w14:paraId="17CB4277" w14:textId="77777777" w:rsidR="00811A9F" w:rsidRPr="00490D05" w:rsidRDefault="00811A9F" w:rsidP="00811A9F">
      <w:pPr>
        <w:ind w:left="-142" w:firstLine="142"/>
        <w:jc w:val="center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Arial"/>
          <w:b/>
          <w:lang w:val="hy-AM"/>
        </w:rPr>
        <w:t>ՄԱՏՈՒՑՄԱՆ</w:t>
      </w:r>
    </w:p>
    <w:p w14:paraId="5FE87901" w14:textId="77777777" w:rsidR="00811A9F" w:rsidRPr="00490D05" w:rsidRDefault="00811A9F" w:rsidP="00811A9F">
      <w:pPr>
        <w:ind w:left="-142" w:firstLine="142"/>
        <w:jc w:val="center"/>
        <w:rPr>
          <w:rFonts w:ascii="GHEA Grapalat" w:hAnsi="GHEA Grapalat" w:cs="Sylfaen"/>
          <w:b/>
          <w:lang w:val="hy-AM"/>
        </w:rPr>
      </w:pP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ԳՆՄԱՆ</w:t>
      </w:r>
      <w:r w:rsidRPr="00490D05">
        <w:rPr>
          <w:rFonts w:ascii="GHEA Grapalat" w:hAnsi="GHEA Grapalat" w:cs="Sylfaen"/>
          <w:b/>
          <w:lang w:val="hy-AM"/>
        </w:rPr>
        <w:t xml:space="preserve"> </w:t>
      </w:r>
      <w:r w:rsidRPr="00490D05">
        <w:rPr>
          <w:rFonts w:ascii="GHEA Grapalat" w:hAnsi="GHEA Grapalat" w:cs="Arial"/>
          <w:b/>
          <w:lang w:val="hy-AM"/>
        </w:rPr>
        <w:t>ՊԱՅՄԱՆԱԳԻՐ</w:t>
      </w:r>
      <w:r w:rsidRPr="00490D05">
        <w:rPr>
          <w:rFonts w:ascii="GHEA Grapalat" w:hAnsi="GHEA Grapalat" w:cs="Sylfaen"/>
          <w:b/>
          <w:lang w:val="hy-AM"/>
        </w:rPr>
        <w:t xml:space="preserve">  </w:t>
      </w:r>
    </w:p>
    <w:p w14:paraId="5A901CBF" w14:textId="77777777" w:rsidR="007678FA" w:rsidRPr="00490D05" w:rsidRDefault="007678FA" w:rsidP="007678FA">
      <w:pPr>
        <w:ind w:left="-142" w:firstLine="142"/>
        <w:jc w:val="center"/>
        <w:rPr>
          <w:rFonts w:ascii="GHEA Grapalat" w:hAnsi="GHEA Grapalat"/>
          <w:b/>
          <w:u w:val="single"/>
          <w:lang w:val="hy-AM"/>
        </w:rPr>
      </w:pPr>
      <w:r w:rsidRPr="00490D05">
        <w:rPr>
          <w:rFonts w:ascii="GHEA Grapalat" w:hAnsi="GHEA Grapalat"/>
          <w:b/>
          <w:lang w:val="hy-AM"/>
        </w:rPr>
        <w:t xml:space="preserve">N </w:t>
      </w:r>
      <w:r w:rsidRPr="00490D05">
        <w:rPr>
          <w:rFonts w:ascii="GHEA Grapalat" w:hAnsi="GHEA Grapalat"/>
          <w:b/>
          <w:u w:val="single"/>
          <w:lang w:val="hy-AM"/>
        </w:rPr>
        <w:tab/>
      </w:r>
      <w:r w:rsidRPr="00490D05">
        <w:rPr>
          <w:rFonts w:ascii="GHEA Grapalat" w:hAnsi="GHEA Grapalat"/>
          <w:b/>
          <w:u w:val="single"/>
          <w:lang w:val="hy-AM"/>
        </w:rPr>
        <w:tab/>
      </w:r>
      <w:r w:rsidRPr="00490D05">
        <w:rPr>
          <w:rFonts w:ascii="GHEA Grapalat" w:hAnsi="GHEA Grapalat"/>
          <w:b/>
          <w:u w:val="single"/>
          <w:lang w:val="hy-AM"/>
        </w:rPr>
        <w:tab/>
      </w:r>
      <w:r w:rsidRPr="00490D05">
        <w:rPr>
          <w:rFonts w:ascii="GHEA Grapalat" w:hAnsi="GHEA Grapalat"/>
          <w:b/>
          <w:u w:val="single"/>
          <w:lang w:val="hy-AM"/>
        </w:rPr>
        <w:tab/>
      </w:r>
    </w:p>
    <w:p w14:paraId="65ABB5C8" w14:textId="77777777" w:rsidR="007678FA" w:rsidRPr="00490D05" w:rsidRDefault="007678FA" w:rsidP="007678FA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         </w:t>
      </w:r>
      <w:r w:rsidRPr="00490D05">
        <w:rPr>
          <w:rFonts w:ascii="GHEA Grapalat" w:hAnsi="GHEA Grapalat" w:cs="Arial"/>
          <w:sz w:val="20"/>
          <w:lang w:val="hy-AM"/>
        </w:rPr>
        <w:t>ք</w:t>
      </w:r>
      <w:r w:rsidRPr="00490D05">
        <w:rPr>
          <w:rFonts w:ascii="GHEA Grapalat" w:hAnsi="GHEA Grapalat" w:cs="Sylfaen"/>
          <w:sz w:val="20"/>
          <w:lang w:val="hy-AM"/>
        </w:rPr>
        <w:t xml:space="preserve">. </w:t>
      </w:r>
      <w:r w:rsidRPr="00490D05">
        <w:rPr>
          <w:rFonts w:ascii="GHEA Grapalat" w:hAnsi="GHEA Grapalat" w:cs="Sylfaen"/>
          <w:sz w:val="20"/>
          <w:u w:val="single"/>
          <w:lang w:val="hy-AM"/>
        </w:rPr>
        <w:t xml:space="preserve">           </w:t>
      </w:r>
      <w:r w:rsidRPr="00490D05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</w:t>
      </w:r>
      <w:r w:rsidRPr="00490D05">
        <w:rPr>
          <w:rFonts w:ascii="GHEA Grapalat" w:hAnsi="GHEA Grapalat"/>
          <w:lang w:val="hy-AM"/>
        </w:rPr>
        <w:t>«</w:t>
      </w:r>
      <w:r w:rsidRPr="00490D05">
        <w:rPr>
          <w:rFonts w:ascii="GHEA Grapalat" w:hAnsi="GHEA Grapalat"/>
          <w:u w:val="single"/>
          <w:lang w:val="hy-AM"/>
        </w:rPr>
        <w:t xml:space="preserve">     </w:t>
      </w:r>
      <w:r w:rsidRPr="00490D05">
        <w:rPr>
          <w:rFonts w:ascii="GHEA Grapalat" w:hAnsi="GHEA Grapalat"/>
          <w:lang w:val="hy-AM"/>
        </w:rPr>
        <w:t xml:space="preserve">» </w:t>
      </w:r>
      <w:r w:rsidRPr="00490D05">
        <w:rPr>
          <w:rFonts w:ascii="GHEA Grapalat" w:hAnsi="GHEA Grapalat"/>
          <w:u w:val="single"/>
          <w:lang w:val="hy-AM"/>
        </w:rPr>
        <w:t xml:space="preserve">          </w:t>
      </w:r>
      <w:r w:rsidRPr="00490D05">
        <w:rPr>
          <w:rFonts w:ascii="GHEA Grapalat" w:hAnsi="GHEA Grapalat"/>
          <w:lang w:val="hy-AM"/>
        </w:rPr>
        <w:t xml:space="preserve"> </w:t>
      </w:r>
      <w:r w:rsidRPr="00490D05">
        <w:rPr>
          <w:rFonts w:ascii="GHEA Grapalat" w:hAnsi="GHEA Grapalat" w:cs="Sylfaen"/>
          <w:sz w:val="20"/>
          <w:lang w:val="hy-AM"/>
        </w:rPr>
        <w:t xml:space="preserve">20   </w:t>
      </w:r>
      <w:r w:rsidRPr="00490D05">
        <w:rPr>
          <w:rFonts w:ascii="GHEA Grapalat" w:hAnsi="GHEA Grapalat" w:cs="Arial"/>
          <w:sz w:val="20"/>
          <w:lang w:val="hy-AM"/>
        </w:rPr>
        <w:t>թ</w:t>
      </w:r>
      <w:r w:rsidRPr="00490D05">
        <w:rPr>
          <w:rFonts w:ascii="GHEA Grapalat" w:hAnsi="GHEA Grapalat" w:cs="Sylfaen"/>
          <w:sz w:val="20"/>
          <w:lang w:val="hy-AM"/>
        </w:rPr>
        <w:t>.</w:t>
      </w:r>
    </w:p>
    <w:p w14:paraId="0769B72A" w14:textId="77777777" w:rsidR="007678FA" w:rsidRPr="00490D05" w:rsidRDefault="007678FA" w:rsidP="007678FA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14:paraId="7DA4833F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lang w:val="hy-AM"/>
        </w:rPr>
        <w:t>«</w:t>
      </w:r>
      <w:r w:rsidRPr="00490D05">
        <w:rPr>
          <w:rFonts w:ascii="GHEA Grapalat" w:hAnsi="GHEA Grapalat" w:cs="Sylfaen"/>
          <w:sz w:val="20"/>
          <w:lang w:val="hy-AM"/>
        </w:rPr>
        <w:t>________________________________________</w:t>
      </w:r>
      <w:r w:rsidRPr="00490D05">
        <w:rPr>
          <w:rFonts w:ascii="GHEA Grapalat" w:hAnsi="GHEA Grapalat"/>
          <w:lang w:val="hy-AM"/>
        </w:rPr>
        <w:t>»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դեմս</w:t>
      </w:r>
      <w:r w:rsidRPr="00490D05">
        <w:rPr>
          <w:rFonts w:ascii="GHEA Grapalat" w:hAnsi="GHEA Grapalat" w:cs="Times Armenian"/>
          <w:sz w:val="20"/>
          <w:lang w:val="hy-AM"/>
        </w:rPr>
        <w:t xml:space="preserve"> ------------------------ -</w:t>
      </w:r>
      <w:r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------------- </w:t>
      </w:r>
      <w:r w:rsidRPr="00490D05">
        <w:rPr>
          <w:rFonts w:ascii="GHEA Grapalat" w:hAnsi="GHEA Grapalat" w:cs="Arial"/>
          <w:sz w:val="20"/>
          <w:lang w:val="hy-AM"/>
        </w:rPr>
        <w:t>կանոնադրության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 w:cs="Times Armenia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այսուհետ՝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</w:t>
      </w:r>
      <w:r w:rsidRPr="00490D05">
        <w:rPr>
          <w:rFonts w:ascii="GHEA Grapalat" w:hAnsi="GHEA Grapalat" w:cs="Times Armenian"/>
          <w:sz w:val="20"/>
          <w:lang w:val="hy-AM"/>
        </w:rPr>
        <w:t xml:space="preserve">), </w:t>
      </w:r>
      <w:r w:rsidRPr="00490D05">
        <w:rPr>
          <w:rFonts w:ascii="GHEA Grapalat" w:hAnsi="GHEA Grapalat" w:cs="Arial"/>
          <w:sz w:val="20"/>
          <w:lang w:val="hy-AM"/>
        </w:rPr>
        <w:t>մի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------------------</w:t>
      </w:r>
      <w:r w:rsidRPr="00490D05">
        <w:rPr>
          <w:rFonts w:ascii="GHEA Grapalat" w:hAnsi="GHEA Grapalat" w:cs="Arial"/>
          <w:sz w:val="20"/>
          <w:lang w:val="hy-AM"/>
        </w:rPr>
        <w:t>ն</w:t>
      </w:r>
      <w:r w:rsidRPr="00490D05">
        <w:rPr>
          <w:rFonts w:ascii="GHEA Grapalat" w:hAnsi="GHEA Grapalat" w:cs="Times Armenian"/>
          <w:sz w:val="20"/>
          <w:lang w:val="hy-AM"/>
        </w:rPr>
        <w:t>,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դեմս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տնօրեն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------------------------</w:t>
      </w:r>
      <w:r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------------------- </w:t>
      </w:r>
      <w:r w:rsidRPr="00490D05">
        <w:rPr>
          <w:rFonts w:ascii="GHEA Grapalat" w:hAnsi="GHEA Grapalat" w:cs="Arial"/>
          <w:sz w:val="20"/>
          <w:lang w:val="hy-AM"/>
        </w:rPr>
        <w:t>կանոնադրության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 w:cs="Times Armenia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այսուհետ՝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), </w:t>
      </w:r>
      <w:r w:rsidRPr="00490D05">
        <w:rPr>
          <w:rFonts w:ascii="GHEA Grapalat" w:hAnsi="GHEA Grapalat" w:cs="Arial"/>
          <w:sz w:val="20"/>
          <w:lang w:val="hy-AM"/>
        </w:rPr>
        <w:t>մյուս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կնքեցին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հետևյալի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մասին։</w:t>
      </w:r>
    </w:p>
    <w:p w14:paraId="2B4C028C" w14:textId="77777777" w:rsidR="007678FA" w:rsidRPr="00490D05" w:rsidRDefault="007678FA" w:rsidP="007678FA">
      <w:pPr>
        <w:jc w:val="both"/>
        <w:rPr>
          <w:rFonts w:ascii="GHEA Grapalat" w:hAnsi="GHEA Grapalat"/>
          <w:i/>
          <w:sz w:val="20"/>
          <w:lang w:val="hy-AM" w:eastAsia="zh-CN"/>
        </w:rPr>
      </w:pPr>
    </w:p>
    <w:p w14:paraId="1E0A75AD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mallCaps/>
          <w:sz w:val="20"/>
          <w:lang w:val="hy-AM"/>
        </w:rPr>
      </w:pPr>
      <w:r w:rsidRPr="00490D05">
        <w:rPr>
          <w:rFonts w:ascii="GHEA Grapalat" w:hAnsi="GHEA Grapalat" w:cs="Sylfaen"/>
          <w:b/>
          <w:smallCaps/>
          <w:sz w:val="20"/>
          <w:lang w:val="hy-AM"/>
        </w:rPr>
        <w:t xml:space="preserve">1. </w:t>
      </w:r>
      <w:r w:rsidRPr="00490D05">
        <w:rPr>
          <w:rFonts w:ascii="GHEA Grapalat" w:hAnsi="GHEA Grapalat" w:cs="Arial"/>
          <w:b/>
          <w:smallCaps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b/>
          <w:smallCaps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mallCaps/>
          <w:sz w:val="20"/>
          <w:lang w:val="hy-AM"/>
        </w:rPr>
        <w:t>առարկան</w:t>
      </w:r>
    </w:p>
    <w:p w14:paraId="125125E6" w14:textId="6D03DFC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1.1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հանձնարարում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ստանձնում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------------------ </w:t>
      </w:r>
      <w:r w:rsidRPr="00490D05">
        <w:rPr>
          <w:rFonts w:ascii="GHEA Grapalat" w:hAnsi="GHEA Grapalat" w:cs="Arial"/>
          <w:sz w:val="20"/>
          <w:lang w:val="hy-AM"/>
        </w:rPr>
        <w:t>ծառայությունների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պարտավորությունը</w:t>
      </w:r>
      <w:r w:rsidRPr="00490D05">
        <w:rPr>
          <w:rFonts w:ascii="GHEA Grapalat" w:hAnsi="GHEA Grapalat" w:cs="Sylfae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այսուհետ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ծառայություն</w:t>
      </w:r>
      <w:r w:rsidRPr="00490D05">
        <w:rPr>
          <w:rFonts w:ascii="GHEA Grapalat" w:hAnsi="GHEA Grapalat" w:cs="Sylfaen"/>
          <w:sz w:val="20"/>
          <w:lang w:val="hy-AM"/>
        </w:rPr>
        <w:t xml:space="preserve">)` </w:t>
      </w:r>
      <w:r w:rsidRPr="00490D05">
        <w:rPr>
          <w:rFonts w:ascii="GHEA Grapalat" w:hAnsi="GHEA Grapalat" w:cs="Arial"/>
          <w:sz w:val="20"/>
          <w:lang w:val="hy-AM"/>
        </w:rPr>
        <w:t>համաձայն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այսուհետ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պայմանագիր</w:t>
      </w:r>
      <w:r w:rsidRPr="00490D05">
        <w:rPr>
          <w:rFonts w:ascii="GHEA Grapalat" w:hAnsi="GHEA Grapalat" w:cs="Sylfaen"/>
          <w:sz w:val="20"/>
          <w:lang w:val="hy-AM"/>
        </w:rPr>
        <w:t xml:space="preserve">)  </w:t>
      </w:r>
      <w:r w:rsidRPr="00490D05">
        <w:rPr>
          <w:rFonts w:ascii="GHEA Grapalat" w:hAnsi="GHEA Grapalat" w:cs="Arial"/>
          <w:sz w:val="20"/>
          <w:lang w:val="hy-AM"/>
        </w:rPr>
        <w:t>անբաժանելի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կազմող</w:t>
      </w:r>
      <w:r w:rsidRPr="00490D05">
        <w:rPr>
          <w:rFonts w:ascii="GHEA Grapalat" w:hAnsi="GHEA Grapalat" w:cs="Sylfaen"/>
          <w:sz w:val="20"/>
          <w:lang w:val="hy-AM"/>
        </w:rPr>
        <w:t xml:space="preserve"> N 1 </w:t>
      </w:r>
      <w:r w:rsidRPr="00490D05">
        <w:rPr>
          <w:rFonts w:ascii="GHEA Grapalat" w:hAnsi="GHEA Grapalat" w:cs="Arial"/>
          <w:sz w:val="20"/>
          <w:lang w:val="hy-AM"/>
        </w:rPr>
        <w:t>հավելվածով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բնութագիր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ժամանակացույցի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</w:t>
      </w:r>
      <w:r w:rsidR="00D40735" w:rsidRPr="00490D05">
        <w:rPr>
          <w:rFonts w:ascii="GHEA Grapalat" w:hAnsi="GHEA Grapalat" w:cs="Sylfaen"/>
          <w:sz w:val="20"/>
          <w:lang w:val="hy-AM"/>
        </w:rPr>
        <w:t>:</w:t>
      </w:r>
    </w:p>
    <w:p w14:paraId="4E2796EF" w14:textId="10592D66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1.2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="00F417C0"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 w:cs="Arial"/>
          <w:sz w:val="20"/>
          <w:lang w:val="hy-AM"/>
        </w:rPr>
        <w:t>քաղաքաշինական</w:t>
      </w:r>
      <w:r w:rsidR="00F417C0"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 w:cs="Arial"/>
          <w:sz w:val="20"/>
          <w:lang w:val="hy-AM"/>
        </w:rPr>
        <w:t>նորմատիվատեխնիկական</w:t>
      </w:r>
      <w:r w:rsidR="00F417C0"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 w:cs="Arial"/>
          <w:sz w:val="20"/>
          <w:lang w:val="hy-AM"/>
        </w:rPr>
        <w:t>և</w:t>
      </w:r>
      <w:r w:rsidR="00F417C0"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 w:cs="Arial"/>
          <w:sz w:val="20"/>
          <w:lang w:val="hy-AM"/>
        </w:rPr>
        <w:t>հաստատված</w:t>
      </w:r>
      <w:r w:rsidR="00F417C0"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 w:cs="Arial"/>
          <w:sz w:val="20"/>
          <w:lang w:val="hy-AM"/>
        </w:rPr>
        <w:t>նախագծանախահաշվային</w:t>
      </w:r>
      <w:r w:rsidR="00F417C0" w:rsidRPr="00490D05">
        <w:rPr>
          <w:rFonts w:ascii="GHEA Grapalat" w:hAnsi="GHEA Grapalat"/>
          <w:sz w:val="20"/>
          <w:lang w:val="hy-AM"/>
        </w:rPr>
        <w:t xml:space="preserve">  </w:t>
      </w:r>
      <w:r w:rsidR="00F417C0" w:rsidRPr="00490D05">
        <w:rPr>
          <w:rFonts w:ascii="GHEA Grapalat" w:hAnsi="GHEA Grapalat" w:cs="Arial"/>
          <w:sz w:val="20"/>
          <w:lang w:val="hy-AM"/>
        </w:rPr>
        <w:t>փաստաթղթերին</w:t>
      </w:r>
      <w:r w:rsidR="00F417C0"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N 1 </w:t>
      </w:r>
      <w:r w:rsidRPr="00490D05">
        <w:rPr>
          <w:rFonts w:ascii="GHEA Grapalat" w:hAnsi="GHEA Grapalat" w:cs="Arial"/>
          <w:sz w:val="20"/>
          <w:lang w:val="hy-AM"/>
        </w:rPr>
        <w:t>հավելվածով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բնութագիր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ժամանակացույցին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ժամկետներով</w:t>
      </w:r>
      <w:r w:rsidR="0049343C" w:rsidRPr="00490D05">
        <w:rPr>
          <w:rFonts w:ascii="GHEA Grapalat" w:hAnsi="GHEA Grapalat"/>
          <w:sz w:val="20"/>
          <w:vertAlign w:val="superscript"/>
          <w:lang w:val="hy-AM"/>
        </w:rPr>
        <w:t>16.1</w:t>
      </w:r>
      <w:r w:rsidRPr="00490D05">
        <w:rPr>
          <w:rFonts w:ascii="GHEA Grapalat" w:hAnsi="GHEA Grapalat" w:cs="Arial"/>
          <w:sz w:val="20"/>
          <w:vertAlign w:val="superscript"/>
          <w:lang w:val="hy-AM"/>
        </w:rPr>
        <w:t>։</w:t>
      </w:r>
    </w:p>
    <w:p w14:paraId="5FD6395F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</w:p>
    <w:p w14:paraId="3863D697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mallCaps/>
          <w:sz w:val="20"/>
          <w:lang w:val="hy-AM"/>
        </w:rPr>
      </w:pPr>
      <w:r w:rsidRPr="00490D05">
        <w:rPr>
          <w:rFonts w:ascii="GHEA Grapalat" w:hAnsi="GHEA Grapalat" w:cs="Sylfaen"/>
          <w:b/>
          <w:smallCaps/>
          <w:sz w:val="20"/>
          <w:lang w:val="hy-AM"/>
        </w:rPr>
        <w:t xml:space="preserve">2. </w:t>
      </w:r>
      <w:r w:rsidRPr="00490D05">
        <w:rPr>
          <w:rFonts w:ascii="GHEA Grapalat" w:hAnsi="GHEA Grapalat" w:cs="Arial"/>
          <w:b/>
          <w:smallCaps/>
          <w:sz w:val="20"/>
          <w:lang w:val="hy-AM"/>
        </w:rPr>
        <w:t>ԿՈՂՄԵՐԻ</w:t>
      </w:r>
      <w:r w:rsidRPr="00490D05">
        <w:rPr>
          <w:rFonts w:ascii="GHEA Grapalat" w:hAnsi="GHEA Grapalat" w:cs="Sylfaen"/>
          <w:b/>
          <w:smallCaps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mallCaps/>
          <w:sz w:val="20"/>
          <w:lang w:val="hy-AM"/>
        </w:rPr>
        <w:t>ԻՐԱՎՈՒՆՔՆԵՐԸ</w:t>
      </w:r>
      <w:r w:rsidRPr="00490D05">
        <w:rPr>
          <w:rFonts w:ascii="GHEA Grapalat" w:hAnsi="GHEA Grapalat" w:cs="Sylfaen"/>
          <w:b/>
          <w:smallCaps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mallCaps/>
          <w:sz w:val="20"/>
          <w:lang w:val="hy-AM"/>
        </w:rPr>
        <w:t>ԵՎ</w:t>
      </w:r>
      <w:r w:rsidRPr="00490D05">
        <w:rPr>
          <w:rFonts w:ascii="GHEA Grapalat" w:hAnsi="GHEA Grapalat" w:cs="Sylfaen"/>
          <w:b/>
          <w:smallCaps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mallCaps/>
          <w:sz w:val="20"/>
          <w:lang w:val="hy-AM"/>
        </w:rPr>
        <w:t>ՊԱՐՏԱԿԱՆՈՒԹՅՈՒՆՆԵՐԸ</w:t>
      </w:r>
    </w:p>
    <w:p w14:paraId="692C39F7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2.1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ունի</w:t>
      </w:r>
      <w:r w:rsidRPr="00490D05">
        <w:rPr>
          <w:rFonts w:ascii="GHEA Grapalat" w:hAnsi="GHEA Grapalat" w:cs="Sylfaen"/>
          <w:sz w:val="20"/>
          <w:lang w:val="hy-AM"/>
        </w:rPr>
        <w:t>`</w:t>
      </w:r>
    </w:p>
    <w:p w14:paraId="60B8B423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2.1.1 </w:t>
      </w:r>
      <w:r w:rsidRPr="00490D05">
        <w:rPr>
          <w:rFonts w:ascii="GHEA Grapalat" w:hAnsi="GHEA Grapalat" w:cs="Arial"/>
          <w:sz w:val="20"/>
          <w:lang w:val="hy-AM"/>
        </w:rPr>
        <w:t>Ցանկացած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ստուգել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մատուցվող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որակը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առանց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միջամտելու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գործունեությանը</w:t>
      </w:r>
      <w:r w:rsidRPr="00490D05">
        <w:rPr>
          <w:rFonts w:ascii="GHEA Grapalat" w:hAnsi="GHEA Grapalat" w:cs="Sylfaen"/>
          <w:sz w:val="20"/>
          <w:lang w:val="hy-AM"/>
        </w:rPr>
        <w:t>.</w:t>
      </w:r>
    </w:p>
    <w:p w14:paraId="28E382C6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2.1.2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N 1 </w:t>
      </w:r>
      <w:r w:rsidRPr="00490D05">
        <w:rPr>
          <w:rFonts w:ascii="GHEA Grapalat" w:hAnsi="GHEA Grapalat" w:cs="Arial"/>
          <w:sz w:val="20"/>
          <w:lang w:val="hy-AM"/>
        </w:rPr>
        <w:t>հավելվածում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բնութագիր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ժամանակացույցին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չհամապատասխանող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</w:t>
      </w:r>
      <w:r w:rsidRPr="00490D05">
        <w:rPr>
          <w:rFonts w:ascii="GHEA Grapalat" w:hAnsi="GHEA Grapalat" w:cs="Times Armenian"/>
          <w:sz w:val="20"/>
          <w:lang w:val="hy-AM"/>
        </w:rPr>
        <w:t>.</w:t>
      </w: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3B1CBA86" w14:textId="6C52D79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ա</w:t>
      </w:r>
      <w:r w:rsidRPr="00490D05">
        <w:rPr>
          <w:rFonts w:ascii="GHEA Grapalat" w:hAnsi="GHEA Grapalat" w:cs="Times Armenian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Չընդունել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ծառայությունը՝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հայեցողությամբ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սահմանելով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անպատշաճ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որակի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 w:cs="Times Armenia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պայմանագրին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ծառայությամբ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անհատույց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փոխարինման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ողջամիտ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վճարելու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5.2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ինչպես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 w:cs="Sylfaen"/>
          <w:sz w:val="20"/>
          <w:lang w:val="hy-AM"/>
        </w:rPr>
        <w:t xml:space="preserve"> 5.3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տույժը</w:t>
      </w:r>
      <w:r w:rsidRPr="00490D05">
        <w:rPr>
          <w:rFonts w:ascii="GHEA Grapalat" w:hAnsi="GHEA Grapalat" w:cs="Times Armenian"/>
          <w:sz w:val="20"/>
          <w:lang w:val="hy-AM"/>
        </w:rPr>
        <w:t>.</w:t>
      </w:r>
      <w:r w:rsidR="00E75B57" w:rsidRPr="00490D05">
        <w:rPr>
          <w:rFonts w:ascii="GHEA Grapalat" w:hAnsi="GHEA Grapalat" w:cs="Times Armenian"/>
          <w:sz w:val="20"/>
          <w:vertAlign w:val="superscript"/>
          <w:lang w:val="hy-AM"/>
        </w:rPr>
        <w:t>16.2</w:t>
      </w:r>
      <w:r w:rsidRPr="00490D05">
        <w:rPr>
          <w:rFonts w:ascii="GHEA Grapalat" w:hAnsi="GHEA Grapalat"/>
          <w:sz w:val="20"/>
          <w:vertAlign w:val="superscript"/>
          <w:lang w:val="hy-AM"/>
        </w:rPr>
        <w:t xml:space="preserve"> </w:t>
      </w:r>
    </w:p>
    <w:p w14:paraId="582C834A" w14:textId="77777777" w:rsidR="007678FA" w:rsidRPr="00490D05" w:rsidRDefault="007678FA" w:rsidP="007678FA">
      <w:pPr>
        <w:tabs>
          <w:tab w:val="left" w:pos="1080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բ</w:t>
      </w:r>
      <w:r w:rsidRPr="00490D05">
        <w:rPr>
          <w:rFonts w:ascii="GHEA Grapalat" w:hAnsi="GHEA Grapalat"/>
          <w:sz w:val="20"/>
          <w:lang w:val="hy-AM"/>
        </w:rPr>
        <w:t>)</w:t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 w:cs="Arial"/>
          <w:sz w:val="20"/>
          <w:lang w:val="hy-AM"/>
        </w:rPr>
        <w:t>Հրաժարվել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կատարելուց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վերադարձնելու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վճարելու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5.2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տուգանքը</w:t>
      </w:r>
      <w:r w:rsidRPr="00490D05">
        <w:rPr>
          <w:rFonts w:ascii="GHEA Grapalat" w:hAnsi="GHEA Grapalat" w:cs="Times Armenian"/>
          <w:sz w:val="20"/>
          <w:lang w:val="hy-AM"/>
        </w:rPr>
        <w:t>.</w:t>
      </w: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3EB59B34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2.1.3 </w:t>
      </w:r>
      <w:r w:rsidRPr="00490D05">
        <w:rPr>
          <w:rFonts w:ascii="GHEA Grapalat" w:hAnsi="GHEA Grapalat" w:cs="Arial"/>
          <w:sz w:val="20"/>
          <w:lang w:val="hy-AM"/>
        </w:rPr>
        <w:t>Միակողմանի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էականորեն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պայմանագիրը։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խախտելն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էական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եթե՝</w:t>
      </w:r>
    </w:p>
    <w:p w14:paraId="580FF441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ա</w:t>
      </w:r>
      <w:r w:rsidRPr="00490D05">
        <w:rPr>
          <w:rFonts w:ascii="GHEA Grapalat" w:hAnsi="GHEA Grapalat" w:cs="Times Armenian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մատուցված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N 1 </w:t>
      </w:r>
      <w:r w:rsidRPr="00490D05">
        <w:rPr>
          <w:rFonts w:ascii="GHEA Grapalat" w:hAnsi="GHEA Grapalat" w:cs="Arial"/>
          <w:sz w:val="20"/>
          <w:lang w:val="hy-AM"/>
        </w:rPr>
        <w:t>հավելվածով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պահանջներին</w:t>
      </w:r>
      <w:r w:rsidRPr="00490D05">
        <w:rPr>
          <w:rFonts w:ascii="GHEA Grapalat" w:hAnsi="GHEA Grapalat" w:cs="Sylfaen"/>
          <w:sz w:val="20"/>
          <w:lang w:val="hy-AM"/>
        </w:rPr>
        <w:t>,</w:t>
      </w:r>
    </w:p>
    <w:p w14:paraId="771A3DB2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բ</w:t>
      </w:r>
      <w:r w:rsidRPr="00490D05">
        <w:rPr>
          <w:rFonts w:ascii="GHEA Grapalat" w:hAnsi="GHEA Grapalat" w:cs="Times Armenian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խախտվել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ժամկետը։</w:t>
      </w:r>
    </w:p>
    <w:p w14:paraId="44BDDEEF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</w:p>
    <w:p w14:paraId="431E47AC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2.2 </w:t>
      </w:r>
      <w:r w:rsidRPr="00490D05">
        <w:rPr>
          <w:rFonts w:ascii="GHEA Grapalat" w:hAnsi="GHEA Grapalat" w:cs="Arial"/>
          <w:b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պարտավոր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է</w:t>
      </w:r>
      <w:r w:rsidRPr="00490D05">
        <w:rPr>
          <w:rFonts w:ascii="GHEA Grapalat" w:hAnsi="GHEA Grapalat" w:cs="Sylfaen"/>
          <w:b/>
          <w:sz w:val="20"/>
          <w:lang w:val="hy-AM"/>
        </w:rPr>
        <w:t>`</w:t>
      </w:r>
    </w:p>
    <w:p w14:paraId="7BB06AF2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2.2.1 </w:t>
      </w:r>
      <w:r w:rsidRPr="00490D05">
        <w:rPr>
          <w:rFonts w:ascii="GHEA Grapalat" w:hAnsi="GHEA Grapalat" w:cs="Arial"/>
          <w:sz w:val="20"/>
          <w:lang w:val="hy-AM"/>
        </w:rPr>
        <w:t>Քննարկել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բնութագիր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ժամանակացույցին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թերություններ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հայտնաբերելու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դեպքերում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անհապաղ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հայտնել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Կատարողին։</w:t>
      </w:r>
    </w:p>
    <w:p w14:paraId="3A03C179" w14:textId="1DE628EE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2.2.2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վերջինիս</w:t>
      </w:r>
      <w:r w:rsidR="003B758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3B7581" w:rsidRPr="00490D05">
        <w:rPr>
          <w:rFonts w:ascii="GHEA Grapalat" w:hAnsi="GHEA Grapalat" w:cs="Arial"/>
          <w:sz w:val="20"/>
          <w:lang w:val="hy-AM"/>
        </w:rPr>
        <w:t>կողմից</w:t>
      </w:r>
      <w:r w:rsidR="003B758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3B7581" w:rsidRPr="00490D05">
        <w:rPr>
          <w:rFonts w:ascii="GHEA Grapalat" w:hAnsi="GHEA Grapalat" w:cs="Arial"/>
          <w:sz w:val="20"/>
          <w:lang w:val="hy-AM"/>
        </w:rPr>
        <w:t>մատուցված</w:t>
      </w:r>
      <w:r w:rsidR="003B758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3B7581" w:rsidRPr="00490D05">
        <w:rPr>
          <w:rFonts w:ascii="GHEA Grapalat" w:hAnsi="GHEA Grapalat" w:cs="Arial"/>
          <w:sz w:val="20"/>
          <w:lang w:val="hy-AM"/>
        </w:rPr>
        <w:t>պատշաճ</w:t>
      </w:r>
      <w:r w:rsidR="003B758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3B7581" w:rsidRPr="00490D05">
        <w:rPr>
          <w:rFonts w:ascii="GHEA Grapalat" w:hAnsi="GHEA Grapalat" w:cs="Arial"/>
          <w:sz w:val="20"/>
          <w:lang w:val="hy-AM"/>
        </w:rPr>
        <w:t>ծառայության</w:t>
      </w:r>
      <w:r w:rsidR="003B7581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3B7581" w:rsidRPr="00490D05">
        <w:rPr>
          <w:rFonts w:ascii="GHEA Grapalat" w:hAnsi="GHEA Grapalat" w:cs="Arial"/>
          <w:sz w:val="20"/>
          <w:lang w:val="hy-AM"/>
        </w:rPr>
        <w:t>դիմաց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գումարները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="006B3482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B3482" w:rsidRPr="00490D05">
        <w:rPr>
          <w:rFonts w:ascii="GHEA Grapalat" w:hAnsi="GHEA Grapalat" w:cs="Arial"/>
          <w:sz w:val="20"/>
          <w:lang w:val="hy-AM"/>
        </w:rPr>
        <w:t>վճարան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5.5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տույժը։</w:t>
      </w:r>
    </w:p>
    <w:p w14:paraId="5D667B14" w14:textId="158EBAEF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2.3 </w:t>
      </w:r>
      <w:r w:rsidRPr="00490D05">
        <w:rPr>
          <w:rFonts w:ascii="GHEA Grapalat" w:hAnsi="GHEA Grapalat" w:cs="Arial"/>
          <w:b/>
          <w:sz w:val="20"/>
          <w:lang w:val="hy-AM"/>
        </w:rPr>
        <w:t>Կատարողն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իրավունք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ունի</w:t>
      </w:r>
      <w:r w:rsidRPr="00490D05">
        <w:rPr>
          <w:rFonts w:ascii="GHEA Grapalat" w:hAnsi="GHEA Grapalat" w:cs="Sylfaen"/>
          <w:b/>
          <w:sz w:val="20"/>
          <w:lang w:val="hy-AM"/>
        </w:rPr>
        <w:t>`</w:t>
      </w:r>
    </w:p>
    <w:p w14:paraId="3F8C8781" w14:textId="58B1A4DC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2.3.1 </w:t>
      </w:r>
      <w:r w:rsidRPr="00490D05">
        <w:rPr>
          <w:rFonts w:ascii="GHEA Grapalat" w:hAnsi="GHEA Grapalat" w:cs="Arial"/>
          <w:sz w:val="20"/>
          <w:lang w:val="hy-AM"/>
        </w:rPr>
        <w:t>Պատվիրատուից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74713" w:rsidRPr="00490D05">
        <w:rPr>
          <w:rFonts w:ascii="GHEA Grapalat" w:hAnsi="GHEA Grapalat" w:cs="Arial"/>
          <w:sz w:val="20"/>
          <w:lang w:val="hy-AM"/>
        </w:rPr>
        <w:t>պատշաճ</w:t>
      </w:r>
      <w:r w:rsidR="0097471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74713" w:rsidRPr="00490D05">
        <w:rPr>
          <w:rFonts w:ascii="GHEA Grapalat" w:hAnsi="GHEA Grapalat" w:cs="Arial"/>
          <w:sz w:val="20"/>
          <w:lang w:val="hy-AM"/>
        </w:rPr>
        <w:t>մատուցված</w:t>
      </w:r>
      <w:r w:rsidR="0097471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74713" w:rsidRPr="00490D05">
        <w:rPr>
          <w:rFonts w:ascii="GHEA Grapalat" w:hAnsi="GHEA Grapalat" w:cs="Arial"/>
          <w:sz w:val="20"/>
          <w:lang w:val="hy-AM"/>
        </w:rPr>
        <w:t>ծառայության</w:t>
      </w:r>
      <w:r w:rsidR="0097471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74713" w:rsidRPr="00490D05">
        <w:rPr>
          <w:rFonts w:ascii="GHEA Grapalat" w:hAnsi="GHEA Grapalat" w:cs="Arial"/>
          <w:sz w:val="20"/>
          <w:lang w:val="hy-AM"/>
        </w:rPr>
        <w:t>դիմաց</w:t>
      </w:r>
      <w:r w:rsidR="00D40735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գումարները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4.2 </w:t>
      </w:r>
      <w:r w:rsidRPr="00490D05">
        <w:rPr>
          <w:rFonts w:ascii="GHEA Grapalat" w:hAnsi="GHEA Grapalat" w:cs="Arial"/>
          <w:sz w:val="20"/>
          <w:lang w:val="hy-AM"/>
        </w:rPr>
        <w:t>կետում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74713" w:rsidRPr="00490D05">
        <w:rPr>
          <w:rFonts w:ascii="GHEA Grapalat" w:hAnsi="GHEA Grapalat" w:cs="Arial"/>
          <w:sz w:val="20"/>
          <w:lang w:val="hy-AM"/>
        </w:rPr>
        <w:t>վճարման</w:t>
      </w:r>
      <w:r w:rsidR="00974713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="00974713" w:rsidRPr="00490D05">
        <w:rPr>
          <w:rFonts w:ascii="GHEA Grapalat" w:hAnsi="GHEA Grapalat" w:cs="Arial"/>
          <w:sz w:val="20"/>
          <w:lang w:val="hy-AM"/>
        </w:rPr>
        <w:t>՝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5.5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տույժը։</w:t>
      </w:r>
    </w:p>
    <w:p w14:paraId="0D374685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</w:p>
    <w:p w14:paraId="361F7A82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</w:p>
    <w:p w14:paraId="70AB8EC9" w14:textId="77777777" w:rsidR="007678FA" w:rsidRPr="00490D05" w:rsidRDefault="007678FA" w:rsidP="007678FA">
      <w:pPr>
        <w:pStyle w:val="BodyTextIndent3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  <w:r w:rsidRPr="00490D05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լրացվում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է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հանձնաժողովի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քարտուղարի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կողմից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`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մինչև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հրավերը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տեղեկագրում</w:t>
      </w:r>
      <w:r w:rsidRPr="00490D0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6"/>
          <w:szCs w:val="16"/>
          <w:lang w:val="hy-AM"/>
        </w:rPr>
        <w:t>հրապարակելը</w:t>
      </w:r>
      <w:r w:rsidRPr="00490D05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4FD3A621" w14:textId="77777777" w:rsidR="00F417C0" w:rsidRPr="00490D05" w:rsidRDefault="00F417C0" w:rsidP="00F417C0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2.4 </w:t>
      </w:r>
      <w:r w:rsidRPr="00490D05">
        <w:rPr>
          <w:rFonts w:ascii="GHEA Grapalat" w:hAnsi="GHEA Grapalat" w:cs="Arial"/>
          <w:b/>
          <w:sz w:val="20"/>
          <w:lang w:val="hy-AM"/>
        </w:rPr>
        <w:t>Կատարողը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պարտավոր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է</w:t>
      </w:r>
      <w:r w:rsidRPr="00490D05">
        <w:rPr>
          <w:rFonts w:ascii="GHEA Grapalat" w:hAnsi="GHEA Grapalat" w:cs="Sylfaen"/>
          <w:b/>
          <w:sz w:val="20"/>
          <w:lang w:val="hy-AM"/>
        </w:rPr>
        <w:t>`</w:t>
      </w:r>
    </w:p>
    <w:p w14:paraId="708341CB" w14:textId="465C13B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lastRenderedPageBreak/>
        <w:t xml:space="preserve">2.4.1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N 1 </w:t>
      </w:r>
      <w:r w:rsidRPr="00490D05">
        <w:rPr>
          <w:rFonts w:ascii="GHEA Grapalat" w:hAnsi="GHEA Grapalat" w:cs="Arial"/>
          <w:sz w:val="20"/>
          <w:lang w:val="hy-AM"/>
        </w:rPr>
        <w:t>հավելվածով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պայմաններով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="00974713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74713" w:rsidRPr="00490D05">
        <w:rPr>
          <w:rFonts w:ascii="GHEA Grapalat" w:hAnsi="GHEA Grapalat" w:cs="Arial"/>
          <w:sz w:val="20"/>
          <w:lang w:val="hy-AM"/>
        </w:rPr>
        <w:t>պատշաճ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մատուցումը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ղեկավարվելով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օրենսդրությամբ։</w:t>
      </w:r>
    </w:p>
    <w:p w14:paraId="768004FA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2.4.2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դեպքերում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5.2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5.3 </w:t>
      </w:r>
      <w:r w:rsidRPr="00490D05">
        <w:rPr>
          <w:rFonts w:ascii="GHEA Grapalat" w:hAnsi="GHEA Grapalat" w:cs="Arial"/>
          <w:sz w:val="20"/>
          <w:lang w:val="hy-AM"/>
        </w:rPr>
        <w:t>կետերով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տուգանքը։</w:t>
      </w:r>
    </w:p>
    <w:p w14:paraId="284BD658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2.4.3 </w:t>
      </w:r>
      <w:r w:rsidR="000F7D9A" w:rsidRPr="00490D05">
        <w:rPr>
          <w:rFonts w:ascii="GHEA Grapalat" w:hAnsi="GHEA Grapalat" w:cs="Arial"/>
          <w:sz w:val="20"/>
          <w:lang w:val="hy-AM"/>
        </w:rPr>
        <w:t>Որակավորման</w:t>
      </w:r>
      <w:r w:rsidR="000F7D9A" w:rsidRPr="00490D05">
        <w:rPr>
          <w:rFonts w:ascii="GHEA Grapalat" w:hAnsi="GHEA Grapalat"/>
          <w:sz w:val="20"/>
          <w:lang w:val="hy-AM"/>
        </w:rPr>
        <w:t xml:space="preserve"> </w:t>
      </w:r>
      <w:r w:rsidR="000F7D9A" w:rsidRPr="00490D05">
        <w:rPr>
          <w:rFonts w:ascii="GHEA Grapalat" w:hAnsi="GHEA Grapalat" w:cs="Arial"/>
          <w:sz w:val="20"/>
          <w:lang w:val="hy-AM"/>
        </w:rPr>
        <w:t>և</w:t>
      </w:r>
      <w:r w:rsidR="000F7D9A" w:rsidRPr="00490D05">
        <w:rPr>
          <w:rFonts w:ascii="GHEA Grapalat" w:hAnsi="GHEA Grapalat"/>
          <w:sz w:val="20"/>
          <w:lang w:val="hy-AM"/>
        </w:rPr>
        <w:t xml:space="preserve"> </w:t>
      </w:r>
      <w:r w:rsidR="000F7D9A" w:rsidRPr="00490D05">
        <w:rPr>
          <w:rFonts w:ascii="GHEA Grapalat" w:hAnsi="GHEA Grapalat" w:cs="Arial"/>
          <w:sz w:val="20"/>
          <w:lang w:val="hy-AM"/>
        </w:rPr>
        <w:t>պ</w:t>
      </w:r>
      <w:r w:rsidRPr="00490D05">
        <w:rPr>
          <w:rFonts w:ascii="GHEA Grapalat" w:hAnsi="GHEA Grapalat" w:cs="Arial"/>
          <w:sz w:val="20"/>
          <w:lang w:val="hy-AM"/>
        </w:rPr>
        <w:t>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ապահովման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գործողության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սնանկացման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գործընթաց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սկսելու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նախապես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տեղեկացնել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Պատվիրատուին։</w:t>
      </w:r>
    </w:p>
    <w:p w14:paraId="48A281EB" w14:textId="77777777" w:rsidR="00F417C0" w:rsidRPr="00490D05" w:rsidRDefault="00F417C0" w:rsidP="00F417C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2.4.4 </w:t>
      </w:r>
      <w:r w:rsidRPr="00490D05">
        <w:rPr>
          <w:rFonts w:ascii="GHEA Grapalat" w:hAnsi="GHEA Grapalat" w:cs="Arial"/>
          <w:sz w:val="20"/>
          <w:lang w:val="hy-AM"/>
        </w:rPr>
        <w:t>Կապալի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օբյեկտի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առանձին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երաշխիքային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ժամկետներին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նախագծանախահաշվային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փաստաթղթերում</w:t>
      </w:r>
      <w:r w:rsidRPr="00490D05">
        <w:rPr>
          <w:rFonts w:ascii="GHEA Grapalat" w:hAnsi="GHEA Grapalat"/>
          <w:sz w:val="20"/>
          <w:lang w:val="hy-AM"/>
        </w:rPr>
        <w:t xml:space="preserve">: </w:t>
      </w:r>
    </w:p>
    <w:p w14:paraId="1D5EFE2C" w14:textId="77777777" w:rsidR="00F417C0" w:rsidRPr="00490D05" w:rsidRDefault="00F417C0" w:rsidP="00F417C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 2.4.5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2.4.4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գալիս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թերություններ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չկատարելու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ոչ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պատշաճ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</w:t>
      </w:r>
      <w:r w:rsidRPr="00490D05">
        <w:rPr>
          <w:rFonts w:ascii="GHEA Grapalat" w:hAnsi="GHEA Grapalat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հայտնաբերված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թերության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վերաց</w:t>
      </w:r>
      <w:r w:rsidRPr="00490D05">
        <w:rPr>
          <w:rFonts w:ascii="GHEA Grapalat" w:hAnsi="GHEA Grapalat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կապալառուի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իրականացված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փաստացի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ծախսերի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չափով</w:t>
      </w:r>
      <w:r w:rsidRPr="00490D05">
        <w:rPr>
          <w:rStyle w:val="FootnoteReference"/>
          <w:rFonts w:ascii="GHEA Grapalat" w:hAnsi="GHEA Grapalat"/>
          <w:sz w:val="20"/>
          <w:lang w:val="hy-AM"/>
        </w:rPr>
        <w:t>:</w:t>
      </w:r>
      <w:r w:rsidRPr="00490D05">
        <w:rPr>
          <w:rFonts w:ascii="GHEA Grapalat" w:hAnsi="GHEA Grapalat" w:cs="Tahoma"/>
          <w:spacing w:val="-10"/>
          <w:lang w:val="hy-AM"/>
        </w:rPr>
        <w:t xml:space="preserve"> </w:t>
      </w:r>
    </w:p>
    <w:p w14:paraId="6382C275" w14:textId="77777777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</w:p>
    <w:p w14:paraId="2A6AE2DD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3. </w:t>
      </w:r>
      <w:r w:rsidRPr="00490D05">
        <w:rPr>
          <w:rFonts w:ascii="GHEA Grapalat" w:hAnsi="GHEA Grapalat" w:cs="Arial"/>
          <w:b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ՀԱՆՁՆՄԱՆ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ԵՎ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ԸՆԴՈՒՆՄԱՆ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ԿԱՐԳԸ</w:t>
      </w:r>
    </w:p>
    <w:p w14:paraId="618E0263" w14:textId="77777777" w:rsidR="00B50E19" w:rsidRPr="00490D05" w:rsidRDefault="00B50E19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</w:p>
    <w:p w14:paraId="1FFE8275" w14:textId="1B60EA6B" w:rsidR="007678FA" w:rsidRPr="00490D05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3.1 </w:t>
      </w:r>
      <w:r w:rsidRPr="00490D05">
        <w:rPr>
          <w:rFonts w:ascii="GHEA Grapalat" w:hAnsi="GHEA Grapalat" w:cs="Arial"/>
          <w:sz w:val="20"/>
          <w:lang w:val="hy-AM"/>
        </w:rPr>
        <w:t>Մատուցված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ստորագրմամբ</w:t>
      </w:r>
      <w:r w:rsidRPr="00490D05">
        <w:rPr>
          <w:rFonts w:ascii="GHEA Grapalat" w:hAnsi="GHEA Grapalat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ֆիքսվում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երկկողմ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հաստատված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փաստաթղթով՝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նշելով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կազմման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ամսաթիվը</w:t>
      </w:r>
      <w:r w:rsidRPr="00490D05">
        <w:rPr>
          <w:rFonts w:ascii="GHEA Grapalat" w:hAnsi="GHEA Grapalat"/>
          <w:sz w:val="20"/>
          <w:lang w:val="hy-AM"/>
        </w:rPr>
        <w:t>: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Ընդ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որում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սույն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պայմանագրի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շրջանակներում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մատուցված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Պատվիրատուին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ներկայացված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ծառայության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  </w:t>
      </w:r>
      <w:r w:rsidR="00FE69FB" w:rsidRPr="00490D05">
        <w:rPr>
          <w:rFonts w:ascii="GHEA Grapalat" w:hAnsi="GHEA Grapalat" w:cs="Arial"/>
          <w:sz w:val="20"/>
          <w:lang w:val="hy-AM"/>
        </w:rPr>
        <w:t>արդյունքի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ընդունումն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իրականացվում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է</w:t>
      </w:r>
      <w:r w:rsidR="00FE69FB" w:rsidRPr="00490D05">
        <w:rPr>
          <w:rFonts w:ascii="GHEA Grapalat" w:hAnsi="GHEA Grapalat"/>
          <w:sz w:val="20"/>
          <w:lang w:val="hy-AM"/>
        </w:rPr>
        <w:t xml:space="preserve">, </w:t>
      </w:r>
      <w:r w:rsidR="00FE69FB" w:rsidRPr="00490D05">
        <w:rPr>
          <w:rFonts w:ascii="GHEA Grapalat" w:hAnsi="GHEA Grapalat" w:cs="Arial"/>
          <w:sz w:val="20"/>
          <w:lang w:val="hy-AM"/>
        </w:rPr>
        <w:t>եթե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Կատարողը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ամբողջությամբ՝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ամենօրյա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ռեժիմով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ապահովել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է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քաղաքաշինական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նորմատիվատեխնիկական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հաստատված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նախագծանախահաշվային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փաստաթղթերով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սահմանված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պահանջները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այդ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թվում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շինարարական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հրապարակի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պատշաճ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կազմակերպմանը</w:t>
      </w:r>
      <w:r w:rsidR="00FE69FB" w:rsidRPr="00490D05">
        <w:rPr>
          <w:rFonts w:ascii="GHEA Grapalat" w:hAnsi="GHEA Grapalat"/>
          <w:sz w:val="20"/>
          <w:lang w:val="hy-AM"/>
        </w:rPr>
        <w:t xml:space="preserve">, </w:t>
      </w:r>
      <w:r w:rsidR="00FE69FB" w:rsidRPr="00490D05">
        <w:rPr>
          <w:rFonts w:ascii="GHEA Grapalat" w:hAnsi="GHEA Grapalat" w:cs="Arial"/>
          <w:sz w:val="20"/>
          <w:lang w:val="hy-AM"/>
        </w:rPr>
        <w:t>կահավորմանը</w:t>
      </w:r>
      <w:r w:rsidR="00FE69FB" w:rsidRPr="00490D05">
        <w:rPr>
          <w:rFonts w:ascii="GHEA Grapalat" w:hAnsi="GHEA Grapalat"/>
          <w:sz w:val="20"/>
          <w:lang w:val="hy-AM"/>
        </w:rPr>
        <w:t xml:space="preserve">, </w:t>
      </w:r>
      <w:r w:rsidR="00FE69FB" w:rsidRPr="00490D05">
        <w:rPr>
          <w:rFonts w:ascii="GHEA Grapalat" w:hAnsi="GHEA Grapalat" w:cs="Arial"/>
          <w:sz w:val="20"/>
          <w:lang w:val="hy-AM"/>
        </w:rPr>
        <w:t>տեխնիկական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անվտանգության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, </w:t>
      </w:r>
      <w:r w:rsidR="00FE69FB" w:rsidRPr="00490D05">
        <w:rPr>
          <w:rFonts w:ascii="GHEA Grapalat" w:hAnsi="GHEA Grapalat" w:cs="Arial"/>
          <w:sz w:val="20"/>
          <w:lang w:val="hy-AM"/>
        </w:rPr>
        <w:t>սանիտարահիգիենիկ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բնապահպանական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(</w:t>
      </w:r>
      <w:r w:rsidR="00FE69FB" w:rsidRPr="00490D05">
        <w:rPr>
          <w:rFonts w:ascii="GHEA Grapalat" w:hAnsi="GHEA Grapalat" w:cs="Arial"/>
          <w:sz w:val="20"/>
          <w:lang w:val="hy-AM"/>
        </w:rPr>
        <w:t>այդ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թվում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կլիմայի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փոփոխության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հետ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հարմարվողականության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միջոցառումները</w:t>
      </w:r>
      <w:r w:rsidR="00FE69FB" w:rsidRPr="00490D05">
        <w:rPr>
          <w:rFonts w:ascii="GHEA Grapalat" w:hAnsi="GHEA Grapalat"/>
          <w:sz w:val="20"/>
          <w:lang w:val="hy-AM"/>
        </w:rPr>
        <w:t xml:space="preserve">) </w:t>
      </w:r>
      <w:r w:rsidR="00FE69FB" w:rsidRPr="00490D05">
        <w:rPr>
          <w:rFonts w:ascii="GHEA Grapalat" w:hAnsi="GHEA Grapalat" w:cs="Arial"/>
          <w:sz w:val="20"/>
          <w:lang w:val="hy-AM"/>
        </w:rPr>
        <w:t>նորմերը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Պատվիրատուին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ներկայացրել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գրավոր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հավաստում՝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ամենօրյա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ռեժիմով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կապալառուի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կողմից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շինարարական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հրապարակի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պատշաճ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կազմակերպման</w:t>
      </w:r>
      <w:r w:rsidR="00FE69FB" w:rsidRPr="00490D05">
        <w:rPr>
          <w:rFonts w:ascii="GHEA Grapalat" w:hAnsi="GHEA Grapalat"/>
          <w:sz w:val="20"/>
          <w:lang w:val="hy-AM"/>
        </w:rPr>
        <w:t xml:space="preserve">, </w:t>
      </w:r>
      <w:r w:rsidR="00FE69FB" w:rsidRPr="00490D05">
        <w:rPr>
          <w:rFonts w:ascii="GHEA Grapalat" w:hAnsi="GHEA Grapalat" w:cs="Arial"/>
          <w:sz w:val="20"/>
          <w:lang w:val="hy-AM"/>
        </w:rPr>
        <w:t>կահավորման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տեխնիկական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անվտանգության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, </w:t>
      </w:r>
      <w:r w:rsidR="00FE69FB" w:rsidRPr="00490D05">
        <w:rPr>
          <w:rFonts w:ascii="GHEA Grapalat" w:hAnsi="GHEA Grapalat" w:cs="Arial"/>
          <w:sz w:val="20"/>
          <w:lang w:val="hy-AM"/>
        </w:rPr>
        <w:t>սանիտարահիգիենիկ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բնապահպանական</w:t>
      </w:r>
      <w:r w:rsidR="00FE69FB" w:rsidRPr="00490D05">
        <w:rPr>
          <w:rFonts w:ascii="GHEA Grapalat" w:hAnsi="GHEA Grapalat"/>
          <w:sz w:val="20"/>
          <w:lang w:val="hy-AM"/>
        </w:rPr>
        <w:t xml:space="preserve"> (</w:t>
      </w:r>
      <w:r w:rsidR="00FE69FB" w:rsidRPr="00490D05">
        <w:rPr>
          <w:rFonts w:ascii="GHEA Grapalat" w:hAnsi="GHEA Grapalat" w:cs="Arial"/>
          <w:sz w:val="20"/>
          <w:lang w:val="hy-AM"/>
        </w:rPr>
        <w:t>այդ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թվում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կլիմայի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փոփոխության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հետ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հարմարվողականության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միջոցառումները</w:t>
      </w:r>
      <w:r w:rsidR="00FE69FB" w:rsidRPr="00490D05">
        <w:rPr>
          <w:rFonts w:ascii="GHEA Grapalat" w:hAnsi="GHEA Grapalat"/>
          <w:sz w:val="20"/>
          <w:lang w:val="hy-AM"/>
        </w:rPr>
        <w:t xml:space="preserve">) </w:t>
      </w:r>
      <w:r w:rsidR="00FE69FB" w:rsidRPr="00490D05">
        <w:rPr>
          <w:rFonts w:ascii="GHEA Grapalat" w:hAnsi="GHEA Grapalat" w:cs="Arial"/>
          <w:sz w:val="20"/>
          <w:lang w:val="hy-AM"/>
        </w:rPr>
        <w:t>նորմերը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պահպանած</w:t>
      </w:r>
      <w:r w:rsidR="00FE69FB" w:rsidRPr="00490D05">
        <w:rPr>
          <w:rFonts w:ascii="GHEA Grapalat" w:hAnsi="GHEA Grapalat"/>
          <w:sz w:val="20"/>
          <w:lang w:val="hy-AM"/>
        </w:rPr>
        <w:t xml:space="preserve">  </w:t>
      </w:r>
      <w:r w:rsidR="00FE69FB" w:rsidRPr="00490D05">
        <w:rPr>
          <w:rFonts w:ascii="GHEA Grapalat" w:hAnsi="GHEA Grapalat" w:cs="Arial"/>
          <w:sz w:val="20"/>
          <w:lang w:val="hy-AM"/>
        </w:rPr>
        <w:t>կամ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չպահպանված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լինելու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վերաբերյալ</w:t>
      </w:r>
      <w:r w:rsidR="00FE69FB" w:rsidRPr="00490D05">
        <w:rPr>
          <w:rFonts w:ascii="GHEA Grapalat" w:hAnsi="GHEA Grapalat"/>
          <w:sz w:val="20"/>
          <w:lang w:val="hy-AM"/>
        </w:rPr>
        <w:t>:</w:t>
      </w:r>
      <w:r w:rsidR="00FE69FB" w:rsidRPr="00490D05">
        <w:rPr>
          <w:rFonts w:ascii="GHEA Grapalat" w:hAnsi="GHEA Grapalat" w:cs="Arial"/>
          <w:sz w:val="20"/>
          <w:lang w:val="hy-AM"/>
        </w:rPr>
        <w:t>Ընդ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որում</w:t>
      </w:r>
      <w:r w:rsidR="00FE69FB" w:rsidRPr="00490D05">
        <w:rPr>
          <w:rFonts w:ascii="GHEA Grapalat" w:hAnsi="GHEA Grapalat"/>
          <w:sz w:val="20"/>
          <w:lang w:val="hy-AM"/>
        </w:rPr>
        <w:t xml:space="preserve">  </w:t>
      </w:r>
      <w:r w:rsidR="00FE69FB" w:rsidRPr="00490D05">
        <w:rPr>
          <w:rFonts w:ascii="GHEA Grapalat" w:hAnsi="GHEA Grapalat" w:cs="Arial"/>
          <w:sz w:val="20"/>
          <w:lang w:val="hy-AM"/>
        </w:rPr>
        <w:t>հավաստման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մեջ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մանրամասն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ներկայացվում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են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կանոնները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և</w:t>
      </w:r>
      <w:r w:rsidR="00FE69FB" w:rsidRPr="00490D05">
        <w:rPr>
          <w:rFonts w:ascii="GHEA Grapalat" w:hAnsi="GHEA Grapalat"/>
          <w:sz w:val="20"/>
          <w:lang w:val="hy-AM"/>
        </w:rPr>
        <w:t>/</w:t>
      </w:r>
      <w:r w:rsidR="00FE69FB" w:rsidRPr="00490D05">
        <w:rPr>
          <w:rFonts w:ascii="GHEA Grapalat" w:hAnsi="GHEA Grapalat" w:cs="Arial"/>
          <w:sz w:val="20"/>
          <w:lang w:val="hy-AM"/>
        </w:rPr>
        <w:t>կամ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նորմերը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չպահպանելու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փաստը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հավաստող</w:t>
      </w:r>
      <w:r w:rsidR="00FE69FB" w:rsidRPr="00490D05">
        <w:rPr>
          <w:rFonts w:ascii="GHEA Grapalat" w:hAnsi="GHEA Grapalat"/>
          <w:sz w:val="20"/>
          <w:lang w:val="hy-AM"/>
        </w:rPr>
        <w:t xml:space="preserve"> </w:t>
      </w:r>
      <w:r w:rsidR="00FE69FB" w:rsidRPr="00490D05">
        <w:rPr>
          <w:rFonts w:ascii="GHEA Grapalat" w:hAnsi="GHEA Grapalat" w:cs="Arial"/>
          <w:sz w:val="20"/>
          <w:lang w:val="hy-AM"/>
        </w:rPr>
        <w:t>հիմքերը</w:t>
      </w:r>
      <w:r w:rsidR="00FE69FB" w:rsidRPr="00490D05">
        <w:rPr>
          <w:rFonts w:ascii="GHEA Grapalat" w:hAnsi="GHEA Grapalat"/>
          <w:sz w:val="20"/>
          <w:lang w:val="hy-AM"/>
        </w:rPr>
        <w:t>:</w:t>
      </w: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01DF8AF7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ներառյալ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տրամադրում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ստորագրված</w:t>
      </w:r>
      <w:r w:rsidRPr="00490D05">
        <w:rPr>
          <w:rFonts w:ascii="GHEA Grapalat" w:hAnsi="GHEA Grapalat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ֆիքսող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փաստաթուղթը</w:t>
      </w:r>
      <w:r w:rsidRPr="00490D05">
        <w:rPr>
          <w:rFonts w:ascii="GHEA Grapalat" w:hAnsi="GHEA Grapalat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հավելված</w:t>
      </w:r>
      <w:r w:rsidRPr="00490D05">
        <w:rPr>
          <w:rFonts w:ascii="GHEA Grapalat" w:hAnsi="GHEA Grapalat"/>
          <w:sz w:val="20"/>
          <w:lang w:val="hy-AM"/>
        </w:rPr>
        <w:t xml:space="preserve"> N 3.1),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գնումների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armeps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համակարգի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միջոցով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գործողության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ձեռնարկը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տեղադրված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www.procurement.am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հասցեով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գործող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կայքի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Franklin Gothic Medium Cond"/>
          <w:sz w:val="20"/>
          <w:szCs w:val="20"/>
          <w:lang w:val="hy-AM"/>
        </w:rPr>
        <w:t>«</w:t>
      </w:r>
      <w:r w:rsidRPr="00490D05">
        <w:rPr>
          <w:rFonts w:ascii="GHEA Grapalat" w:hAnsi="GHEA Grapalat" w:cs="Arial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գնումներ</w:t>
      </w:r>
      <w:r w:rsidRPr="00490D05">
        <w:rPr>
          <w:rFonts w:ascii="GHEA Grapalat" w:hAnsi="GHEA Grapalat" w:cs="Franklin Gothic Medium Cond"/>
          <w:sz w:val="20"/>
          <w:szCs w:val="20"/>
          <w:lang w:val="hy-AM"/>
        </w:rPr>
        <w:t>»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բաժնում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)`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նաև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հանձնման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ընդունման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արձանագրությունը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հավելված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N 3):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Ընդ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որում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Կատարողը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հանձնման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ընդունման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արձանագրությունը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չի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կնքում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հաստատում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ստորագրությամբ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/>
        </w:rPr>
        <w:t>լրացնելով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միայն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այն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սյունակները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/>
        </w:rPr>
        <w:t>որոնք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վերաբերում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իր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տվյալներին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szCs w:val="20"/>
          <w:lang w:val="hy-AM"/>
        </w:rPr>
        <w:t>լրացման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կարգը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տեղադրված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www.procurement.am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հասցեով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գործող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կայքի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Franklin Gothic Medium Cond"/>
          <w:sz w:val="20"/>
          <w:szCs w:val="20"/>
          <w:lang w:val="hy-AM"/>
        </w:rPr>
        <w:t>«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Օրենսդրություն</w:t>
      </w:r>
      <w:r w:rsidRPr="00490D05">
        <w:rPr>
          <w:rFonts w:ascii="GHEA Grapalat" w:hAnsi="GHEA Grapalat" w:cs="Franklin Gothic Medium Cond"/>
          <w:sz w:val="20"/>
          <w:szCs w:val="20"/>
          <w:lang w:val="hy-AM"/>
        </w:rPr>
        <w:t>»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բաժնի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Franklin Gothic Medium Cond"/>
          <w:sz w:val="20"/>
          <w:szCs w:val="20"/>
          <w:lang w:val="hy-AM"/>
        </w:rPr>
        <w:t>«</w:t>
      </w:r>
      <w:r w:rsidRPr="00490D05">
        <w:rPr>
          <w:rFonts w:ascii="GHEA Grapalat" w:hAnsi="GHEA Grapalat" w:cs="Arial"/>
          <w:sz w:val="20"/>
          <w:szCs w:val="20"/>
          <w:lang w:val="hy-AM"/>
        </w:rPr>
        <w:t>Ֆինանսների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նախարարի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հրամաններ</w:t>
      </w:r>
      <w:r w:rsidRPr="00490D05">
        <w:rPr>
          <w:rFonts w:ascii="GHEA Grapalat" w:hAnsi="GHEA Grapalat" w:cs="Franklin Gothic Medium Cond"/>
          <w:sz w:val="20"/>
          <w:szCs w:val="20"/>
          <w:lang w:val="hy-AM"/>
        </w:rPr>
        <w:t>»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ենթաբաժնում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):  </w:t>
      </w:r>
    </w:p>
    <w:p w14:paraId="77E2CBA4" w14:textId="4395B1F9" w:rsidR="007678FA" w:rsidRPr="00490D05" w:rsidRDefault="007678FA" w:rsidP="007678FA">
      <w:pPr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3.2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մատուցված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ծառայությունը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պայմաններին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3.1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կետում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ստանալու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օրվան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հաջորդող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օրվանից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հաշված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Pr="00490D05">
        <w:rPr>
          <w:rFonts w:ascii="GHEA Grapalat" w:hAnsi="GHEA Grapalat" w:cs="Sylfaen"/>
          <w:b/>
          <w:sz w:val="20"/>
          <w:szCs w:val="20"/>
          <w:u w:val="single"/>
          <w:lang w:val="hy-AM"/>
        </w:rPr>
        <w:t xml:space="preserve"> </w:t>
      </w:r>
      <w:r w:rsidR="00EC33AE" w:rsidRPr="00490D05">
        <w:rPr>
          <w:rFonts w:ascii="GHEA Grapalat" w:hAnsi="GHEA Grapalat" w:cs="Sylfaen"/>
          <w:b/>
          <w:sz w:val="20"/>
          <w:szCs w:val="20"/>
          <w:u w:val="single"/>
          <w:lang w:val="hy-AM"/>
        </w:rPr>
        <w:t>20</w:t>
      </w:r>
      <w:r w:rsidRPr="00490D05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օրվա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ընթացքում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ստորագրում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և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գնումների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armeps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համակարգի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միջոցով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Կատարողին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իր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ստորագրված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հանձնման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ընդունման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արձանագրությունը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և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դրա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ստորագրման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հիմք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հանդիսացած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դրական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եզրակացությունը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: </w:t>
      </w:r>
    </w:p>
    <w:p w14:paraId="52AB4F56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3.3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մատուցված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ծառայությունը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պայմաններին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ստորագրում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3.2 </w:t>
      </w:r>
      <w:r w:rsidRPr="00490D05">
        <w:rPr>
          <w:rFonts w:ascii="GHEA Grapalat" w:hAnsi="GHEA Grapalat" w:cs="Arial"/>
          <w:sz w:val="20"/>
          <w:lang w:val="hy-AM"/>
        </w:rPr>
        <w:t>կետում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գնումների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armeps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համակարգի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միջոցով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վերադարձնում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չստորագրման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հիմք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հանդիսացած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բացասական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եզրակացությունը</w:t>
      </w:r>
      <w:r w:rsidRPr="00490D05">
        <w:rPr>
          <w:rFonts w:ascii="GHEA Grapalat" w:hAnsi="GHEA Grapalat"/>
          <w:sz w:val="20"/>
          <w:lang w:val="hy-AM"/>
        </w:rPr>
        <w:t xml:space="preserve">: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կետի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կիրառման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ձեռնարկում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իրավիճակի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կիրառում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պատասխանատվության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միջոցներ։</w:t>
      </w:r>
    </w:p>
    <w:p w14:paraId="110F7149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3.4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3.2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մերժում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ընդունումը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3.2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</w:t>
      </w:r>
      <w:r w:rsidRPr="00490D05">
        <w:rPr>
          <w:rFonts w:ascii="GHEA Grapalat" w:hAnsi="GHEA Grapalat" w:cs="Sylfaen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վերջնաժամկետին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էլեկտրոնային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գնումների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համակարգի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տրամադրում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ստորագրված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</w:t>
      </w:r>
      <w:r w:rsidRPr="00490D05">
        <w:rPr>
          <w:rFonts w:ascii="GHEA Grapalat" w:hAnsi="GHEA Grapalat" w:cs="Sylfaen"/>
          <w:sz w:val="20"/>
          <w:lang w:val="hy-AM"/>
        </w:rPr>
        <w:softHyphen/>
      </w:r>
      <w:r w:rsidRPr="00490D05">
        <w:rPr>
          <w:rFonts w:ascii="GHEA Grapalat" w:hAnsi="GHEA Grapalat" w:cs="Arial"/>
          <w:sz w:val="20"/>
          <w:lang w:val="hy-AM"/>
        </w:rPr>
        <w:t>գրությունը</w:t>
      </w:r>
      <w:r w:rsidRPr="00490D05">
        <w:rPr>
          <w:rFonts w:ascii="GHEA Grapalat" w:hAnsi="GHEA Grapalat" w:cs="Sylfaen"/>
          <w:sz w:val="20"/>
          <w:lang w:val="hy-AM"/>
        </w:rPr>
        <w:t xml:space="preserve">: </w:t>
      </w:r>
    </w:p>
    <w:p w14:paraId="1879A53C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</w:p>
    <w:p w14:paraId="0DC4AC9E" w14:textId="269FF545" w:rsidR="00B50E19" w:rsidRPr="00490D05" w:rsidRDefault="00B50E19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</w:p>
    <w:p w14:paraId="4D1ED741" w14:textId="77777777" w:rsidR="00B50E19" w:rsidRPr="00490D05" w:rsidRDefault="00B50E19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</w:p>
    <w:p w14:paraId="3334B8BF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lastRenderedPageBreak/>
        <w:t xml:space="preserve">4. </w:t>
      </w:r>
      <w:r w:rsidRPr="00490D05">
        <w:rPr>
          <w:rFonts w:ascii="GHEA Grapalat" w:hAnsi="GHEA Grapalat" w:cs="Arial"/>
          <w:b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ԳԻՆԸ</w:t>
      </w:r>
    </w:p>
    <w:p w14:paraId="08A052F4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4.1.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կազմում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______ (____</w:t>
      </w:r>
      <w:r w:rsidRPr="00490D05">
        <w:rPr>
          <w:rFonts w:ascii="GHEA Grapalat" w:hAnsi="GHEA Grapalat" w:cs="Arial"/>
          <w:sz w:val="18"/>
          <w:szCs w:val="18"/>
          <w:u w:val="single"/>
          <w:lang w:val="hy-AM"/>
        </w:rPr>
        <w:t>տառերով</w:t>
      </w:r>
      <w:r w:rsidRPr="00490D05">
        <w:rPr>
          <w:rFonts w:ascii="GHEA Grapalat" w:hAnsi="GHEA Grapalat" w:cs="Sylfaen"/>
          <w:sz w:val="20"/>
          <w:lang w:val="hy-AM"/>
        </w:rPr>
        <w:t xml:space="preserve">______________________________________ )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դրամ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ներառյալ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ԱԱՀ</w:t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ն</w:t>
      </w:r>
      <w:r w:rsidRPr="00490D05">
        <w:rPr>
          <w:rFonts w:ascii="GHEA Grapalat" w:hAnsi="GHEA Grapalat" w:cs="Sylfaen"/>
          <w:sz w:val="20"/>
          <w:lang w:val="hy-AM"/>
        </w:rPr>
        <w:t>:</w:t>
      </w:r>
      <w:r w:rsidR="00AC12AD" w:rsidRPr="00490D05">
        <w:rPr>
          <w:rFonts w:ascii="GHEA Grapalat" w:hAnsi="GHEA Grapalat" w:cs="Sylfaen"/>
          <w:sz w:val="20"/>
          <w:vertAlign w:val="superscript"/>
          <w:lang w:val="hy-AM"/>
        </w:rPr>
        <w:t>18</w:t>
      </w:r>
      <w:r w:rsidR="00CE2680" w:rsidRPr="00490D05">
        <w:rPr>
          <w:rStyle w:val="FootnoteReference"/>
          <w:rFonts w:ascii="GHEA Grapalat" w:hAnsi="GHEA Grapalat" w:cs="Sylfaen"/>
          <w:color w:val="FFFFFF"/>
          <w:sz w:val="20"/>
          <w:lang w:val="hy-AM"/>
        </w:rPr>
        <w:t xml:space="preserve"> </w:t>
      </w:r>
      <w:r w:rsidR="000825DF" w:rsidRPr="00490D05">
        <w:rPr>
          <w:rStyle w:val="FootnoteReference"/>
          <w:rFonts w:ascii="GHEA Grapalat" w:hAnsi="GHEA Grapalat" w:cs="Sylfaen"/>
          <w:color w:val="FFFFFF"/>
          <w:sz w:val="20"/>
          <w:lang w:val="hy-AM"/>
        </w:rPr>
        <w:footnoteReference w:customMarkFollows="1" w:id="9"/>
        <w:t>17</w:t>
      </w:r>
      <w:r w:rsidRPr="00490D05">
        <w:rPr>
          <w:rStyle w:val="FootnoteReference"/>
          <w:rFonts w:ascii="GHEA Grapalat" w:hAnsi="GHEA Grapalat" w:cs="Sylfaen"/>
          <w:color w:val="FFFFFF"/>
          <w:sz w:val="20"/>
          <w:lang w:val="hy-AM"/>
        </w:rPr>
        <w:footnoteReference w:id="10"/>
      </w:r>
    </w:p>
    <w:p w14:paraId="099B0CC5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Գինը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ներառում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իրականացվող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բոլոր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ծախսերը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հարկերը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տուրքերը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օրենդրությամբ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վճարները։</w:t>
      </w:r>
    </w:p>
    <w:p w14:paraId="1C45A8E7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կայուն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չունի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պահանջել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ավելացնելու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նվազեցնելու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գինը։</w:t>
      </w:r>
    </w:p>
    <w:p w14:paraId="78984E88" w14:textId="5D4C8DDD" w:rsidR="007678FA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4.2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դիմաց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="00571A83" w:rsidRPr="00490D05">
        <w:rPr>
          <w:rFonts w:ascii="GHEA Grapalat" w:hAnsi="GHEA Grapalat"/>
          <w:sz w:val="20"/>
          <w:lang w:val="hy-AM"/>
        </w:rPr>
        <w:t xml:space="preserve"> </w:t>
      </w:r>
      <w:r w:rsidR="00571A83" w:rsidRPr="00490D05">
        <w:rPr>
          <w:rFonts w:ascii="GHEA Grapalat" w:hAnsi="GHEA Grapalat" w:cs="Arial"/>
          <w:sz w:val="20"/>
          <w:lang w:val="hy-AM"/>
        </w:rPr>
        <w:t>պայմանագրի</w:t>
      </w:r>
      <w:r w:rsidR="00571A83" w:rsidRPr="00490D05">
        <w:rPr>
          <w:rFonts w:ascii="GHEA Grapalat" w:hAnsi="GHEA Grapalat"/>
          <w:sz w:val="20"/>
          <w:lang w:val="hy-AM"/>
        </w:rPr>
        <w:t xml:space="preserve"> 3-</w:t>
      </w:r>
      <w:r w:rsidR="00571A83" w:rsidRPr="00490D05">
        <w:rPr>
          <w:rFonts w:ascii="GHEA Grapalat" w:hAnsi="GHEA Grapalat" w:cs="Arial"/>
          <w:sz w:val="20"/>
          <w:lang w:val="hy-AM"/>
        </w:rPr>
        <w:t>րդ</w:t>
      </w:r>
      <w:r w:rsidR="00571A83" w:rsidRPr="00490D05">
        <w:rPr>
          <w:rFonts w:ascii="GHEA Grapalat" w:hAnsi="GHEA Grapalat"/>
          <w:sz w:val="20"/>
          <w:lang w:val="hy-AM"/>
        </w:rPr>
        <w:t xml:space="preserve"> </w:t>
      </w:r>
      <w:r w:rsidR="00571A83" w:rsidRPr="00490D05">
        <w:rPr>
          <w:rFonts w:ascii="GHEA Grapalat" w:hAnsi="GHEA Grapalat" w:cs="Arial"/>
          <w:sz w:val="20"/>
          <w:lang w:val="hy-AM"/>
        </w:rPr>
        <w:t>բաժնով</w:t>
      </w:r>
      <w:r w:rsidR="00571A83" w:rsidRPr="00490D05">
        <w:rPr>
          <w:rFonts w:ascii="GHEA Grapalat" w:hAnsi="GHEA Grapalat"/>
          <w:sz w:val="20"/>
          <w:lang w:val="hy-AM"/>
        </w:rPr>
        <w:t xml:space="preserve"> </w:t>
      </w:r>
      <w:r w:rsidR="00571A83" w:rsidRPr="00490D05">
        <w:rPr>
          <w:rFonts w:ascii="GHEA Grapalat" w:hAnsi="GHEA Grapalat" w:cs="Arial"/>
          <w:sz w:val="20"/>
          <w:lang w:val="hy-AM"/>
        </w:rPr>
        <w:t>նախատեսված</w:t>
      </w:r>
      <w:r w:rsidR="00571A83" w:rsidRPr="00490D05">
        <w:rPr>
          <w:rFonts w:ascii="GHEA Grapalat" w:hAnsi="GHEA Grapalat"/>
          <w:sz w:val="20"/>
          <w:lang w:val="hy-AM"/>
        </w:rPr>
        <w:t xml:space="preserve"> </w:t>
      </w:r>
      <w:r w:rsidR="00571A83" w:rsidRPr="00490D05">
        <w:rPr>
          <w:rFonts w:ascii="GHEA Grapalat" w:hAnsi="GHEA Grapalat" w:cs="Arial"/>
          <w:sz w:val="20"/>
          <w:lang w:val="hy-AM"/>
        </w:rPr>
        <w:t>կարգով</w:t>
      </w:r>
      <w:r w:rsidR="00571A83" w:rsidRPr="00490D05">
        <w:rPr>
          <w:rFonts w:ascii="GHEA Grapalat" w:hAnsi="GHEA Grapalat"/>
          <w:sz w:val="20"/>
          <w:lang w:val="hy-AM"/>
        </w:rPr>
        <w:t xml:space="preserve"> </w:t>
      </w:r>
      <w:r w:rsidR="00571A83" w:rsidRPr="00490D05">
        <w:rPr>
          <w:rFonts w:ascii="GHEA Grapalat" w:hAnsi="GHEA Grapalat" w:cs="Arial"/>
          <w:sz w:val="20"/>
          <w:lang w:val="hy-AM"/>
        </w:rPr>
        <w:t>ընդունելու</w:t>
      </w:r>
      <w:r w:rsidR="00571A83" w:rsidRPr="00490D05">
        <w:rPr>
          <w:rFonts w:ascii="GHEA Grapalat" w:hAnsi="GHEA Grapalat"/>
          <w:sz w:val="20"/>
          <w:lang w:val="hy-AM"/>
        </w:rPr>
        <w:t xml:space="preserve"> </w:t>
      </w:r>
      <w:r w:rsidR="00571A83" w:rsidRPr="00490D05">
        <w:rPr>
          <w:rFonts w:ascii="GHEA Grapalat" w:hAnsi="GHEA Grapalat" w:cs="Arial"/>
          <w:sz w:val="20"/>
          <w:lang w:val="hy-AM"/>
        </w:rPr>
        <w:t>դեպքում՝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դրամով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անկանխիկ</w:t>
      </w:r>
      <w:r w:rsidRPr="00490D05">
        <w:rPr>
          <w:rFonts w:ascii="GHEA Grapalat" w:hAnsi="GHEA Grapalat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դրամական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հաշվարկային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փոխանցելու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միջոցով։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Դրամական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փոխանցումը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</w:t>
      </w:r>
      <w:r w:rsidR="00974713" w:rsidRPr="00490D05">
        <w:rPr>
          <w:rFonts w:ascii="GHEA Grapalat" w:hAnsi="GHEA Grapalat" w:cs="Arial"/>
          <w:sz w:val="20"/>
          <w:lang w:val="hy-AM"/>
        </w:rPr>
        <w:t>ն</w:t>
      </w:r>
      <w:r w:rsidRPr="00490D05">
        <w:rPr>
          <w:rFonts w:ascii="GHEA Grapalat" w:hAnsi="GHEA Grapalat" w:cs="Arial"/>
          <w:sz w:val="20"/>
          <w:lang w:val="hy-AM"/>
        </w:rPr>
        <w:t>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ժամանակացույցով</w:t>
      </w:r>
      <w:r w:rsidRPr="00490D05">
        <w:rPr>
          <w:rFonts w:ascii="GHEA Grapalat" w:hAnsi="GHEA Grapalat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հավելված</w:t>
      </w:r>
      <w:r w:rsidRPr="00490D05">
        <w:rPr>
          <w:rFonts w:ascii="GHEA Grapalat" w:hAnsi="GHEA Grapalat"/>
          <w:sz w:val="20"/>
          <w:lang w:val="hy-AM"/>
        </w:rPr>
        <w:t xml:space="preserve"> N 2)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ամիներին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բայց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ոչ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ուշ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քան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տվյալ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տարվա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դեկտեմբերի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="00F417C0" w:rsidRPr="00490D05">
        <w:rPr>
          <w:rFonts w:ascii="GHEA Grapalat" w:hAnsi="GHEA Grapalat"/>
          <w:sz w:val="20"/>
          <w:lang w:val="hy-AM"/>
        </w:rPr>
        <w:t>25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</w:t>
      </w:r>
      <w:r w:rsidRPr="00490D05">
        <w:rPr>
          <w:rFonts w:ascii="GHEA Grapalat" w:hAnsi="GHEA Grapalat"/>
          <w:sz w:val="20"/>
          <w:lang w:val="hy-AM"/>
        </w:rPr>
        <w:t xml:space="preserve">: </w:t>
      </w:r>
    </w:p>
    <w:p w14:paraId="0609C28D" w14:textId="77777777" w:rsidR="0087619B" w:rsidRPr="00490D05" w:rsidRDefault="0087619B" w:rsidP="0087619B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նպատակով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արձանագրությունն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ստորագրվելու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օրվանից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հետո</w:t>
      </w:r>
      <w:r w:rsidRPr="00490D05">
        <w:rPr>
          <w:rFonts w:ascii="GHEA Grapalat" w:hAnsi="GHEA Grapalat"/>
          <w:sz w:val="20"/>
          <w:lang w:val="hy-AM"/>
        </w:rPr>
        <w:t xml:space="preserve"> 3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հանձնարարագիրը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պատճենը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մուտքագրում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լիազորված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մարմնի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գանձապետական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համակարգ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լիազորված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մարմինը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տվյալ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վճարումը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հանձնման</w:t>
      </w:r>
      <w:r w:rsidRPr="00490D05">
        <w:rPr>
          <w:rFonts w:ascii="GHEA Grapalat" w:hAnsi="GHEA Grapalat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ընդունման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գանձապետական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համակարգ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մուտքագրված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լինելու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դեպքում՝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ժամանակացույցով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ժամկետներում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Pr="00490D05">
        <w:rPr>
          <w:rFonts w:ascii="GHEA Grapalat" w:hAnsi="GHEA Grapalat"/>
          <w:sz w:val="20"/>
          <w:vertAlign w:val="superscript"/>
          <w:lang w:val="hy-AM"/>
        </w:rPr>
        <w:t>18.1</w:t>
      </w:r>
      <w:r w:rsidRPr="00490D05">
        <w:rPr>
          <w:rFonts w:ascii="GHEA Grapalat" w:hAnsi="GHEA Grapalat"/>
          <w:sz w:val="20"/>
          <w:lang w:val="hy-AM"/>
        </w:rPr>
        <w:t>:</w:t>
      </w:r>
    </w:p>
    <w:p w14:paraId="423FB461" w14:textId="77777777" w:rsidR="00F417C0" w:rsidRPr="00490D05" w:rsidRDefault="00F417C0" w:rsidP="0087619B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14:paraId="4F7B182D" w14:textId="3254ECDB" w:rsidR="007678FA" w:rsidRPr="00490D05" w:rsidRDefault="00323B47" w:rsidP="00323B47">
      <w:pPr>
        <w:ind w:left="36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>5.</w:t>
      </w:r>
      <w:r w:rsidR="007678FA" w:rsidRPr="00490D05">
        <w:rPr>
          <w:rFonts w:ascii="GHEA Grapalat" w:hAnsi="GHEA Grapalat" w:cs="Arial"/>
          <w:b/>
          <w:sz w:val="20"/>
          <w:lang w:val="hy-AM"/>
        </w:rPr>
        <w:t>ԿՈՂՄԵՐԻ</w:t>
      </w:r>
      <w:r w:rsidR="007678FA"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="007678FA" w:rsidRPr="00490D05">
        <w:rPr>
          <w:rFonts w:ascii="GHEA Grapalat" w:hAnsi="GHEA Grapalat" w:cs="Arial"/>
          <w:b/>
          <w:sz w:val="20"/>
          <w:lang w:val="hy-AM"/>
        </w:rPr>
        <w:t>ՊԱՏԱՍԽԱՆԱՏՎՈՒԹՅՈՒՆԸ</w:t>
      </w:r>
    </w:p>
    <w:p w14:paraId="405B6671" w14:textId="77777777" w:rsidR="005D1F6F" w:rsidRPr="00490D05" w:rsidRDefault="005D1F6F" w:rsidP="005D1F6F">
      <w:pPr>
        <w:ind w:left="360"/>
        <w:jc w:val="both"/>
        <w:rPr>
          <w:rFonts w:ascii="GHEA Grapalat" w:hAnsi="GHEA Grapalat" w:cs="Sylfaen"/>
          <w:b/>
          <w:sz w:val="20"/>
          <w:lang w:val="hy-AM"/>
        </w:rPr>
      </w:pPr>
    </w:p>
    <w:p w14:paraId="0D75CCB4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5.1 </w:t>
      </w:r>
      <w:r w:rsidRPr="00490D05">
        <w:rPr>
          <w:rFonts w:ascii="GHEA Grapalat" w:hAnsi="GHEA Grapalat" w:cs="Arial"/>
          <w:sz w:val="20"/>
          <w:lang w:val="hy-AM"/>
        </w:rPr>
        <w:t>Կատարողը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պատասխանատվություն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պահպանման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համար։</w:t>
      </w:r>
    </w:p>
    <w:p w14:paraId="7B3ACC16" w14:textId="13D9965C" w:rsidR="006C09E8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5.2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N 1 </w:t>
      </w:r>
      <w:r w:rsidRPr="00490D05">
        <w:rPr>
          <w:rFonts w:ascii="GHEA Grapalat" w:hAnsi="GHEA Grapalat" w:cs="Arial"/>
          <w:sz w:val="20"/>
          <w:lang w:val="hy-AM"/>
        </w:rPr>
        <w:t>հավելվածում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բնութագրին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չհամապատասխանող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յուրաքանչյուր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գանձվում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4.1 </w:t>
      </w:r>
      <w:r w:rsidRPr="00490D05">
        <w:rPr>
          <w:rFonts w:ascii="GHEA Grapalat" w:hAnsi="GHEA Grapalat" w:cs="Arial"/>
          <w:sz w:val="20"/>
          <w:lang w:val="hy-AM"/>
        </w:rPr>
        <w:t>կետում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EC33AE" w:rsidRPr="00490D05">
        <w:rPr>
          <w:rFonts w:ascii="GHEA Grapalat" w:hAnsi="GHEA Grapalat" w:cs="Sylfaen"/>
          <w:b/>
          <w:sz w:val="20"/>
          <w:lang w:val="hy-AM"/>
        </w:rPr>
        <w:t>3</w:t>
      </w:r>
      <w:r w:rsidR="00F417C0"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="00D30C9A" w:rsidRPr="00490D05">
        <w:rPr>
          <w:rFonts w:ascii="GHEA Grapalat" w:hAnsi="GHEA Grapalat" w:cs="Sylfaen"/>
          <w:b/>
          <w:sz w:val="20"/>
          <w:lang w:val="hy-AM"/>
        </w:rPr>
        <w:t>(</w:t>
      </w:r>
      <w:r w:rsidR="00EC33AE" w:rsidRPr="00490D05">
        <w:rPr>
          <w:rFonts w:ascii="GHEA Grapalat" w:hAnsi="GHEA Grapalat" w:cs="Arial"/>
          <w:b/>
          <w:sz w:val="20"/>
          <w:lang w:val="hy-AM"/>
        </w:rPr>
        <w:t>երեք</w:t>
      </w:r>
      <w:r w:rsidR="00F417C0" w:rsidRPr="00490D05">
        <w:rPr>
          <w:rFonts w:ascii="GHEA Grapalat" w:hAnsi="GHEA Grapalat" w:cs="Sylfaen"/>
          <w:b/>
          <w:sz w:val="20"/>
          <w:lang w:val="hy-AM"/>
        </w:rPr>
        <w:t>)</w:t>
      </w:r>
      <w:r w:rsidR="00F417C0" w:rsidRPr="00490D05">
        <w:rPr>
          <w:rFonts w:ascii="GHEA Grapalat" w:hAnsi="GHEA Grapalat" w:cs="Sylfae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տոկոսի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չափով</w:t>
      </w:r>
      <w:r w:rsidRPr="00490D05">
        <w:rPr>
          <w:rFonts w:ascii="GHEA Grapalat" w:hAnsi="GHEA Grapalat" w:cs="Sylfaen"/>
          <w:sz w:val="20"/>
          <w:lang w:val="hy-AM"/>
        </w:rPr>
        <w:t>:</w:t>
      </w:r>
      <w:r w:rsidR="00D35832" w:rsidRPr="00490D05">
        <w:rPr>
          <w:rFonts w:ascii="GHEA Grapalat" w:hAnsi="GHEA Grapalat" w:cs="Sylfaen"/>
          <w:sz w:val="20"/>
          <w:vertAlign w:val="superscript"/>
          <w:lang w:val="hy-AM"/>
        </w:rPr>
        <w:t>21</w:t>
      </w:r>
      <w:r w:rsidRPr="00490D05">
        <w:rPr>
          <w:rStyle w:val="FootnoteReference"/>
          <w:rFonts w:ascii="GHEA Grapalat" w:hAnsi="GHEA Grapalat" w:cs="Sylfaen"/>
          <w:color w:val="FFFFFF"/>
          <w:sz w:val="20"/>
          <w:lang w:val="hy-AM"/>
        </w:rPr>
        <w:footnoteReference w:id="11"/>
      </w: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հաշվարկվում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lastRenderedPageBreak/>
        <w:t>սույն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մատուցելու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սակայն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չընդունվելու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/>
          <w:sz w:val="20"/>
          <w:lang w:val="hy-AM"/>
        </w:rPr>
        <w:t xml:space="preserve">: </w:t>
      </w:r>
    </w:p>
    <w:p w14:paraId="19B458C3" w14:textId="77777777" w:rsidR="007678FA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36BDF28E" w14:textId="0E37BE42" w:rsidR="00AC12AD" w:rsidRPr="00490D05" w:rsidRDefault="00AC12AD" w:rsidP="00AC12AD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5.3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յուրաքանչյուր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ուշացված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գանձվում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սակայն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չմատուցված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գնի</w:t>
      </w: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="009D1178" w:rsidRPr="00490D05">
        <w:rPr>
          <w:rFonts w:ascii="GHEA Grapalat" w:hAnsi="GHEA Grapalat" w:cs="Sylfaen"/>
          <w:sz w:val="20"/>
          <w:lang w:val="hy-AM"/>
        </w:rPr>
        <w:t>0.</w:t>
      </w:r>
      <w:r w:rsidR="00EC33AE" w:rsidRPr="00490D05">
        <w:rPr>
          <w:rFonts w:ascii="GHEA Grapalat" w:hAnsi="GHEA Grapalat" w:cs="Sylfaen"/>
          <w:sz w:val="20"/>
          <w:lang w:val="hy-AM"/>
        </w:rPr>
        <w:t>18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(</w:t>
      </w:r>
      <w:r w:rsidR="009D1178" w:rsidRPr="00490D05">
        <w:rPr>
          <w:rFonts w:ascii="GHEA Grapalat" w:hAnsi="GHEA Grapalat" w:cs="Arial"/>
          <w:sz w:val="20"/>
          <w:lang w:val="hy-AM"/>
        </w:rPr>
        <w:t>զրո</w:t>
      </w:r>
      <w:r w:rsidR="009D117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D1178" w:rsidRPr="00490D05">
        <w:rPr>
          <w:rFonts w:ascii="GHEA Grapalat" w:hAnsi="GHEA Grapalat" w:cs="Arial"/>
          <w:sz w:val="20"/>
          <w:lang w:val="hy-AM"/>
        </w:rPr>
        <w:t>ամբողջ</w:t>
      </w:r>
      <w:r w:rsidR="009D117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EC33AE" w:rsidRPr="00490D05">
        <w:rPr>
          <w:rFonts w:ascii="GHEA Grapalat" w:hAnsi="GHEA Grapalat" w:cs="Arial"/>
          <w:sz w:val="20"/>
          <w:lang w:val="hy-AM"/>
        </w:rPr>
        <w:t>տասնութ</w:t>
      </w:r>
      <w:r w:rsidR="009D1178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9D1178" w:rsidRPr="00490D05">
        <w:rPr>
          <w:rFonts w:ascii="GHEA Grapalat" w:hAnsi="GHEA Grapalat" w:cs="Arial"/>
          <w:sz w:val="20"/>
          <w:lang w:val="hy-AM"/>
        </w:rPr>
        <w:t>հարյուրերորդական</w:t>
      </w:r>
      <w:r w:rsidRPr="00490D05">
        <w:rPr>
          <w:rFonts w:ascii="GHEA Grapalat" w:hAnsi="GHEA Grapalat" w:cs="Sylfaen"/>
          <w:b/>
          <w:sz w:val="20"/>
          <w:lang w:val="hy-AM"/>
        </w:rPr>
        <w:t>)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տոկոսի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չափով։</w:t>
      </w:r>
    </w:p>
    <w:p w14:paraId="300EF087" w14:textId="0075A9FB" w:rsidR="00AC12AD" w:rsidRPr="00490D05" w:rsidRDefault="00AC12AD" w:rsidP="00AC12AD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5.4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5.2</w:t>
      </w:r>
      <w:r w:rsidR="00E27862" w:rsidRPr="00490D05">
        <w:rPr>
          <w:rFonts w:ascii="GHEA Grapalat" w:hAnsi="GHEA Grapalat" w:cs="Sylfaen"/>
          <w:sz w:val="20"/>
          <w:lang w:val="hy-AM"/>
        </w:rPr>
        <w:t>,</w:t>
      </w:r>
      <w:r w:rsidR="00A05927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Sylfaen"/>
          <w:sz w:val="20"/>
          <w:lang w:val="hy-AM"/>
        </w:rPr>
        <w:t>5.3</w:t>
      </w:r>
      <w:r w:rsidR="00E27862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E27862" w:rsidRPr="00490D05">
        <w:rPr>
          <w:rFonts w:ascii="GHEA Grapalat" w:hAnsi="GHEA Grapalat" w:cs="Arial"/>
          <w:sz w:val="20"/>
          <w:lang w:val="hy-AM"/>
        </w:rPr>
        <w:t>և</w:t>
      </w:r>
      <w:r w:rsidR="00E27862" w:rsidRPr="00490D05">
        <w:rPr>
          <w:rFonts w:ascii="GHEA Grapalat" w:hAnsi="GHEA Grapalat" w:cs="Sylfaen"/>
          <w:sz w:val="20"/>
          <w:lang w:val="hy-AM"/>
        </w:rPr>
        <w:t xml:space="preserve"> 5.5.1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1B1D23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կետերով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տուգանքը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հաշվարկվում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հաշվանցվում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գումարների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հետ։</w:t>
      </w:r>
    </w:p>
    <w:p w14:paraId="482E34B3" w14:textId="4C0C2280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szCs w:val="20"/>
          <w:vertAlign w:val="superscript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5.5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4.2 </w:t>
      </w:r>
      <w:r w:rsidRPr="00490D05">
        <w:rPr>
          <w:rFonts w:ascii="GHEA Grapalat" w:hAnsi="GHEA Grapalat" w:cs="Arial"/>
          <w:sz w:val="20"/>
          <w:lang w:val="hy-AM"/>
        </w:rPr>
        <w:t>կետով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յուրաքանչյուր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ուշացված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օրվա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հաշվարկվում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տույժ</w:t>
      </w:r>
      <w:r w:rsidRPr="00490D05">
        <w:rPr>
          <w:rFonts w:ascii="GHEA Grapalat" w:hAnsi="GHEA Grapalat" w:cs="Sylfae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վճարման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սակայն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75B16" w:rsidRPr="00490D05">
        <w:rPr>
          <w:rFonts w:ascii="GHEA Grapalat" w:hAnsi="GHEA Grapalat" w:cs="Arial"/>
          <w:sz w:val="20"/>
          <w:lang w:val="hy-AM"/>
        </w:rPr>
        <w:t>սահմանված</w:t>
      </w:r>
      <w:r w:rsidR="00475B1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475B16" w:rsidRPr="00490D05">
        <w:rPr>
          <w:rFonts w:ascii="GHEA Grapalat" w:hAnsi="GHEA Grapalat" w:cs="Arial"/>
          <w:sz w:val="20"/>
          <w:lang w:val="hy-AM"/>
        </w:rPr>
        <w:t>ժամկետում</w:t>
      </w:r>
      <w:r w:rsidR="00475B16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E163E4" w:rsidRPr="00490D05">
        <w:rPr>
          <w:rFonts w:ascii="GHEA Grapalat" w:hAnsi="GHEA Grapalat" w:cs="Arial"/>
          <w:sz w:val="20"/>
          <w:lang w:val="hy-AM"/>
        </w:rPr>
        <w:t>չվճարված</w:t>
      </w:r>
      <w:r w:rsidR="00E163E4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E163E4" w:rsidRPr="00490D05">
        <w:rPr>
          <w:rFonts w:ascii="GHEA Grapalat" w:hAnsi="GHEA Grapalat" w:cs="Arial"/>
          <w:sz w:val="20"/>
          <w:lang w:val="hy-AM"/>
        </w:rPr>
        <w:t>գումարի</w:t>
      </w:r>
      <w:r w:rsidR="00EC33AE" w:rsidRPr="00490D05">
        <w:rPr>
          <w:rFonts w:ascii="GHEA Grapalat" w:hAnsi="GHEA Grapalat" w:cs="Sylfaen"/>
          <w:sz w:val="20"/>
          <w:lang w:val="hy-AM"/>
        </w:rPr>
        <w:t xml:space="preserve"> 0,05</w:t>
      </w:r>
      <w:r w:rsidRPr="00490D05">
        <w:rPr>
          <w:rFonts w:ascii="GHEA Grapalat" w:hAnsi="GHEA Grapalat" w:cs="Sylfae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զրո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ամբողջ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հինգ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հարյուրերորդական</w:t>
      </w:r>
      <w:r w:rsidRPr="00490D05">
        <w:rPr>
          <w:rFonts w:ascii="GHEA Grapalat" w:hAnsi="GHEA Grapalat" w:cs="Sylfaen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տոկոսի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չափով։</w:t>
      </w:r>
      <w:r w:rsidR="00E056BC" w:rsidRPr="00490D05">
        <w:rPr>
          <w:rFonts w:ascii="GHEA Grapalat" w:hAnsi="GHEA Grapalat" w:cs="Sylfaen"/>
          <w:sz w:val="20"/>
          <w:szCs w:val="20"/>
          <w:vertAlign w:val="superscript"/>
          <w:lang w:val="hy-AM"/>
        </w:rPr>
        <w:t>21</w:t>
      </w:r>
    </w:p>
    <w:p w14:paraId="38D66822" w14:textId="40F55B51" w:rsidR="00E27862" w:rsidRPr="00490D05" w:rsidRDefault="00E27862" w:rsidP="00E278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5.5.1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ծառայությունների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մատուցման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ողջ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ընթացքում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քաղաքաշինական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նորմատիվատեխնիկական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հաստատված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նախագծանախահաշվային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փաստաթղթերով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շինարարական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հրապարակի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պատշաճ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կազմակերպման</w:t>
      </w:r>
      <w:r w:rsidRPr="00490D05">
        <w:rPr>
          <w:rFonts w:ascii="GHEA Grapalat" w:hAnsi="GHEA Grapalat" w:cs="Sylfaen"/>
          <w:sz w:val="20"/>
          <w:lang w:val="hy-AM"/>
        </w:rPr>
        <w:t>,</w:t>
      </w:r>
      <w:r w:rsidRPr="00490D05">
        <w:rPr>
          <w:rFonts w:ascii="GHEA Grapalat" w:hAnsi="GHEA Grapalat" w:cs="Arial"/>
          <w:sz w:val="20"/>
          <w:lang w:val="hy-AM"/>
        </w:rPr>
        <w:t>կահավորման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անվտանգության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սանիտարահիգիենիկ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բնապահպանական</w:t>
      </w:r>
      <w:r w:rsidRPr="00490D05">
        <w:rPr>
          <w:rFonts w:ascii="GHEA Grapalat" w:hAnsi="GHEA Grapalat" w:cs="Sylfae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կլիմայի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հարմարվողականության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միջոցառումների</w:t>
      </w:r>
      <w:r w:rsidRPr="00490D05">
        <w:rPr>
          <w:rFonts w:ascii="GHEA Grapalat" w:hAnsi="GHEA Grapalat" w:cs="Sylfaen"/>
          <w:sz w:val="20"/>
          <w:lang w:val="hy-AM"/>
        </w:rPr>
        <w:t xml:space="preserve">)  </w:t>
      </w:r>
      <w:r w:rsidRPr="00490D05">
        <w:rPr>
          <w:rFonts w:ascii="GHEA Grapalat" w:hAnsi="GHEA Grapalat" w:cs="Arial"/>
          <w:sz w:val="20"/>
          <w:lang w:val="hy-AM"/>
        </w:rPr>
        <w:t>նորմերի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չպահպանման</w:t>
      </w:r>
      <w:r w:rsidRPr="00490D05">
        <w:rPr>
          <w:rFonts w:ascii="GHEA Grapalat" w:hAnsi="GHEA Grapalat" w:cs="Sylfae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ինչպես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3.1 </w:t>
      </w:r>
      <w:r w:rsidRPr="00490D05">
        <w:rPr>
          <w:rFonts w:ascii="GHEA Grapalat" w:hAnsi="GHEA Grapalat" w:cs="Arial"/>
          <w:sz w:val="20"/>
          <w:lang w:val="hy-AM"/>
        </w:rPr>
        <w:t>կետում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հավաստումը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չտրամադրելու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կիրառվում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պատասխանատվության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հետևյալ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միջոցները</w:t>
      </w:r>
      <w:r w:rsidRPr="00490D05">
        <w:rPr>
          <w:rFonts w:ascii="GHEA Grapalat" w:hAnsi="GHEA Grapalat" w:cs="Sylfaen"/>
          <w:sz w:val="20"/>
          <w:lang w:val="hy-AM"/>
        </w:rPr>
        <w:t>.</w:t>
      </w:r>
    </w:p>
    <w:p w14:paraId="1465B4B9" w14:textId="77777777" w:rsidR="00E27862" w:rsidRPr="00490D05" w:rsidRDefault="00E27862" w:rsidP="00E278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4553"/>
        <w:gridCol w:w="3012"/>
      </w:tblGrid>
      <w:tr w:rsidR="00E27862" w:rsidRPr="00490D05" w14:paraId="480D9DC4" w14:textId="77777777" w:rsidTr="00C339E6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2E4EA" w14:textId="77777777" w:rsidR="00E27862" w:rsidRPr="00490D05" w:rsidRDefault="00E27862" w:rsidP="00C339E6">
            <w:pPr>
              <w:pStyle w:val="NormalWeb"/>
              <w:spacing w:line="36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Sylfaen"/>
                <w:b/>
                <w:sz w:val="16"/>
                <w:szCs w:val="16"/>
              </w:rPr>
              <w:t>N</w:t>
            </w:r>
          </w:p>
        </w:tc>
        <w:tc>
          <w:tcPr>
            <w:tcW w:w="4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A4B854" w14:textId="77777777" w:rsidR="00E27862" w:rsidRPr="00490D05" w:rsidRDefault="00E27862" w:rsidP="00C339E6">
            <w:pPr>
              <w:pStyle w:val="NormalWeb"/>
              <w:spacing w:line="36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Խախտումը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047C2" w14:textId="77777777" w:rsidR="00E27862" w:rsidRPr="00490D05" w:rsidRDefault="00E27862" w:rsidP="00C339E6">
            <w:pPr>
              <w:pStyle w:val="NormalWeb"/>
              <w:spacing w:line="36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Պատասխանատվությունը</w:t>
            </w:r>
          </w:p>
        </w:tc>
      </w:tr>
      <w:tr w:rsidR="00E27862" w:rsidRPr="00490D05" w14:paraId="4EA9AE13" w14:textId="77777777" w:rsidTr="00C339E6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6A3C32" w14:textId="77777777" w:rsidR="00E27862" w:rsidRPr="00490D05" w:rsidRDefault="00E27862" w:rsidP="00C339E6">
            <w:pPr>
              <w:pStyle w:val="NormalWeb"/>
              <w:spacing w:line="36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943BC0" w14:textId="77777777" w:rsidR="00E27862" w:rsidRPr="00490D05" w:rsidRDefault="00E27862" w:rsidP="00C339E6">
            <w:pPr>
              <w:pStyle w:val="NormalWeb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Շինարարական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հրապարակի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պատշաճ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կազմակերպումը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,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կահավորումը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չկատարել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54309" w14:textId="77777777" w:rsidR="00E27862" w:rsidRPr="00490D05" w:rsidRDefault="00E27862" w:rsidP="00C339E6">
            <w:pPr>
              <w:pStyle w:val="NormalWeb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Տուգանք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Franklin Gothic Medium Cond"/>
                <w:b/>
                <w:sz w:val="16"/>
                <w:szCs w:val="16"/>
                <w:lang w:val="hy-AM"/>
              </w:rPr>
              <w:t>–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պայմանագրային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գնի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0.5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</w:rPr>
              <w:t>%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չափով</w:t>
            </w:r>
          </w:p>
        </w:tc>
      </w:tr>
      <w:tr w:rsidR="00E27862" w:rsidRPr="00490D05" w14:paraId="71AF74E0" w14:textId="77777777" w:rsidTr="00C339E6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87E7D7" w14:textId="77777777" w:rsidR="00E27862" w:rsidRPr="00490D05" w:rsidRDefault="00E27862" w:rsidP="00C339E6">
            <w:pPr>
              <w:pStyle w:val="NormalWeb"/>
              <w:spacing w:line="36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4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61440" w14:textId="77777777" w:rsidR="00E27862" w:rsidRPr="00490D05" w:rsidRDefault="00E27862" w:rsidP="00C339E6">
            <w:pPr>
              <w:pStyle w:val="NormalWeb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Տեխնիկական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անվտանգության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սանիտարահիգիենիկ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և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բնապահպանական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(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այդ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թվում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կլիմայի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փոփոխության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հետ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հարմարվողականության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միջոցառումների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) 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նորմերի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չպահպանելը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3995E" w14:textId="77777777" w:rsidR="00E27862" w:rsidRPr="00490D05" w:rsidRDefault="00E27862" w:rsidP="00C339E6">
            <w:pPr>
              <w:pStyle w:val="NormalWeb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Տուգանք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Franklin Gothic Medium Cond"/>
                <w:b/>
                <w:sz w:val="16"/>
                <w:szCs w:val="16"/>
                <w:lang w:val="hy-AM"/>
              </w:rPr>
              <w:t>–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պայմանագրային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գնի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0.5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</w:rPr>
              <w:t>%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չափով</w:t>
            </w:r>
          </w:p>
        </w:tc>
      </w:tr>
      <w:tr w:rsidR="00E27862" w:rsidRPr="00490D05" w14:paraId="427615AD" w14:textId="77777777" w:rsidTr="00C339E6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23AB62" w14:textId="77777777" w:rsidR="00E27862" w:rsidRPr="00490D05" w:rsidRDefault="00E27862" w:rsidP="00C339E6">
            <w:pPr>
              <w:pStyle w:val="NormalWeb"/>
              <w:spacing w:line="36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4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2D21A" w14:textId="77777777" w:rsidR="00E27862" w:rsidRPr="00490D05" w:rsidRDefault="00E27862" w:rsidP="00C339E6">
            <w:pPr>
              <w:pStyle w:val="NormalWeb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Ամենօրյա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ռեժիմով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պահանջների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համապատասխանատվության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գրավոր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հավաստում</w:t>
            </w:r>
            <w:r w:rsidRPr="00490D05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color w:val="000000" w:themeColor="text1"/>
                <w:sz w:val="16"/>
                <w:szCs w:val="16"/>
                <w:lang w:val="hy-AM"/>
              </w:rPr>
              <w:t>չտրամադրելը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300E4" w14:textId="77777777" w:rsidR="00E27862" w:rsidRPr="00490D05" w:rsidRDefault="00E27862" w:rsidP="00C339E6">
            <w:pPr>
              <w:pStyle w:val="NormalWeb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Տուգանք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Franklin Gothic Medium Cond"/>
                <w:b/>
                <w:sz w:val="16"/>
                <w:szCs w:val="16"/>
                <w:lang w:val="hy-AM"/>
              </w:rPr>
              <w:t>–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պայմանագրային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գնի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0.5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</w:rPr>
              <w:t>%</w:t>
            </w:r>
            <w:r w:rsidRPr="00490D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չափով</w:t>
            </w:r>
          </w:p>
        </w:tc>
      </w:tr>
    </w:tbl>
    <w:p w14:paraId="2FA87FB6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5.6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չնախատեսված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դեպքերում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իրենց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չկատարելու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ոչ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պատշաճ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կատարելու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պատասխանատվության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ենթարկվում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օրենսդրությամբ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կարգով։</w:t>
      </w:r>
    </w:p>
    <w:p w14:paraId="6E3823EF" w14:textId="5693A19A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5.7 </w:t>
      </w:r>
      <w:r w:rsidRPr="00490D05">
        <w:rPr>
          <w:rFonts w:ascii="GHEA Grapalat" w:hAnsi="GHEA Grapalat" w:cs="Arial"/>
          <w:sz w:val="20"/>
          <w:lang w:val="hy-AM"/>
        </w:rPr>
        <w:t>Տույժերի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Sylfaen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տուգանքի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վճարումը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ազատում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իրենց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պայմանագրային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</w:t>
      </w:r>
      <w:r w:rsidR="00670CEB" w:rsidRPr="00490D05">
        <w:rPr>
          <w:rFonts w:ascii="GHEA Grapalat" w:hAnsi="GHEA Grapalat" w:cs="Arial"/>
          <w:sz w:val="20"/>
          <w:lang w:val="hy-AM"/>
        </w:rPr>
        <w:t>ն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ամբողջությամբ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և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պատշաճ՝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պայմանագրով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սահմանված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պահանջներին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համապատասխան</w:t>
      </w:r>
      <w:r w:rsidRPr="00490D05">
        <w:rPr>
          <w:rFonts w:ascii="GHEA Grapalat" w:hAnsi="GHEA Grapalat" w:cs="Sylfaen"/>
          <w:sz w:val="20"/>
          <w:lang w:val="hy-AM"/>
        </w:rPr>
        <w:t xml:space="preserve">  </w:t>
      </w:r>
      <w:r w:rsidRPr="00490D05">
        <w:rPr>
          <w:rFonts w:ascii="GHEA Grapalat" w:hAnsi="GHEA Grapalat" w:cs="Arial"/>
          <w:sz w:val="20"/>
          <w:lang w:val="hy-AM"/>
        </w:rPr>
        <w:t>կատարելուց։</w:t>
      </w:r>
    </w:p>
    <w:p w14:paraId="7AC77837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</w:p>
    <w:p w14:paraId="515BC180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6. </w:t>
      </w:r>
      <w:r w:rsidRPr="00490D05">
        <w:rPr>
          <w:rFonts w:ascii="GHEA Grapalat" w:hAnsi="GHEA Grapalat" w:cs="Arial"/>
          <w:b/>
          <w:sz w:val="20"/>
          <w:lang w:val="hy-AM"/>
        </w:rPr>
        <w:t>ԱՆՀԱՂԹԱՀԱՐԵԼԻ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ՈՒԺԻ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ԱԶԴԵՑՈՒԹՅՈՒՆ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Times Armenian"/>
          <w:b/>
          <w:sz w:val="20"/>
          <w:lang w:val="hy-AM"/>
        </w:rPr>
        <w:t>(</w:t>
      </w:r>
      <w:r w:rsidRPr="00490D05">
        <w:rPr>
          <w:rFonts w:ascii="GHEA Grapalat" w:hAnsi="GHEA Grapalat" w:cs="Arial"/>
          <w:b/>
          <w:sz w:val="20"/>
          <w:lang w:val="hy-AM"/>
        </w:rPr>
        <w:t>ՖՈՐՍ</w:t>
      </w:r>
      <w:r w:rsidRPr="00490D05">
        <w:rPr>
          <w:rFonts w:ascii="GHEA Grapalat" w:hAnsi="GHEA Grapalat" w:cs="Times Armenian"/>
          <w:b/>
          <w:sz w:val="20"/>
          <w:lang w:val="hy-AM"/>
        </w:rPr>
        <w:t>-</w:t>
      </w:r>
      <w:r w:rsidRPr="00490D05">
        <w:rPr>
          <w:rFonts w:ascii="GHEA Grapalat" w:hAnsi="GHEA Grapalat" w:cs="Arial"/>
          <w:b/>
          <w:sz w:val="20"/>
          <w:lang w:val="hy-AM"/>
        </w:rPr>
        <w:t>ՄԱԺՈՐ</w:t>
      </w:r>
      <w:r w:rsidRPr="00490D05">
        <w:rPr>
          <w:rFonts w:ascii="GHEA Grapalat" w:hAnsi="GHEA Grapalat"/>
          <w:b/>
          <w:sz w:val="20"/>
          <w:lang w:val="hy-AM"/>
        </w:rPr>
        <w:t>)</w:t>
      </w:r>
    </w:p>
    <w:p w14:paraId="481B3E84" w14:textId="77777777" w:rsidR="007678FA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համաձայնագրերով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ամբողջությամբ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մասնակիորեն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չկատարելու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ազատվում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պատասխանատվությունից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դա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եղել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անհաղթահարելի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ուժի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ազդեցության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հետևանքով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ծագել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հետո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չէին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կանխատեսել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կանխարգելել։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Այդպիսի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իրավիճակներ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երկրաշարժը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ջրհեղեղը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հրդեհը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պատերազմը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ռազմական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արտակարգ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դրություն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հայտարարելը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քաղաքական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հուզումները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գործադուլները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հաղորդակցության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միջոցների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աշխատանքի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դադարեցումը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պետական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մարմինների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ակտերը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այլն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որոնք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անհնարին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դարձնում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կատարումը։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արտակարգ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ուժի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ազդեցությունը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շարունակվում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3 (</w:t>
      </w:r>
      <w:r w:rsidRPr="00490D05">
        <w:rPr>
          <w:rFonts w:ascii="GHEA Grapalat" w:hAnsi="GHEA Grapalat" w:cs="Arial"/>
          <w:sz w:val="20"/>
          <w:lang w:val="hy-AM"/>
        </w:rPr>
        <w:t>երեք</w:t>
      </w:r>
      <w:r w:rsidRPr="00490D05">
        <w:rPr>
          <w:rFonts w:ascii="GHEA Grapalat" w:hAnsi="GHEA Grapalat" w:cs="Times Armenian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ամսից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ավելի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յուրաքանչյուրն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ունի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պայմանագիրը՝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նախապես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տեղյակ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պահելով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մյուս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կողմին։</w:t>
      </w:r>
    </w:p>
    <w:p w14:paraId="583A20D3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</w:p>
    <w:p w14:paraId="490A1472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b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 xml:space="preserve">7. </w:t>
      </w:r>
      <w:r w:rsidRPr="00490D05">
        <w:rPr>
          <w:rFonts w:ascii="GHEA Grapalat" w:hAnsi="GHEA Grapalat" w:cs="Arial"/>
          <w:b/>
          <w:sz w:val="20"/>
          <w:lang w:val="hy-AM"/>
        </w:rPr>
        <w:t>ԱՅԼ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ՊԱՅՄԱՆՆԵՐ</w:t>
      </w:r>
    </w:p>
    <w:p w14:paraId="22BF326E" w14:textId="77777777" w:rsidR="007678FA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7.1 </w:t>
      </w:r>
      <w:r w:rsidRPr="00490D05">
        <w:rPr>
          <w:rFonts w:ascii="GHEA Grapalat" w:hAnsi="GHEA Grapalat" w:cs="Arial"/>
          <w:sz w:val="20"/>
          <w:lang w:val="hy-AM"/>
        </w:rPr>
        <w:t>Պայմանագիրն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ուժի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մեջ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մտնում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ստորագրման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պահից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գործում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ստանձնած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ողջ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ծավալով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կատարումը։</w:t>
      </w: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0C433B1D" w14:textId="77777777" w:rsidR="007678FA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7.2 </w:t>
      </w:r>
      <w:r w:rsidRPr="00490D05">
        <w:rPr>
          <w:rFonts w:ascii="GHEA Grapalat" w:hAnsi="GHEA Grapalat" w:cs="Arial"/>
          <w:sz w:val="20"/>
          <w:lang w:val="hy-AM"/>
        </w:rPr>
        <w:t>Պայմանագրից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ծագած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վճարային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դադարել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ծագած՝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հակընդդեմ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հաշվանցով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առանց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կնիքով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հաստատված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lastRenderedPageBreak/>
        <w:t>համաձայնության։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ծագած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փոխանցվել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անձի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առանց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պարտապան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գրավոր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համաձայնության։</w:t>
      </w: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0A3F91A5" w14:textId="77777777" w:rsidR="007678FA" w:rsidRPr="00490D05" w:rsidRDefault="007678FA" w:rsidP="007678FA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  <w:t xml:space="preserve">7.3 </w:t>
      </w:r>
      <w:r w:rsidRPr="00490D05">
        <w:rPr>
          <w:rFonts w:ascii="GHEA Grapalat" w:hAnsi="GHEA Grapalat" w:cs="Arial"/>
          <w:sz w:val="20"/>
          <w:lang w:val="hy-AM"/>
        </w:rPr>
        <w:t>Այն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երբ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օրենքով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նախատեսված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օրենքի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հսկողության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վերահսկողության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բողոքների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քննության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գործընթացում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կնքումը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Կատարողը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ներկայացրել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կեղծ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փաստաթղթեր</w:t>
      </w:r>
      <w:r w:rsidRPr="00490D05">
        <w:rPr>
          <w:rFonts w:ascii="GHEA Grapalat" w:hAnsi="GHEA Grapalat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տեղեկություններ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տվյալներ</w:t>
      </w:r>
      <w:r w:rsidRPr="00490D05">
        <w:rPr>
          <w:rFonts w:ascii="GHEA Grapalat" w:hAnsi="GHEA Grapalat"/>
          <w:sz w:val="20"/>
          <w:lang w:val="hy-AM"/>
        </w:rPr>
        <w:t xml:space="preserve">),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վերջինիս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ընտրված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մասնակից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ճանաչելու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որոշումը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համապատասխանում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Հայաստանի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Հանրապետության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օրենսդրությանը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հիմքերն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գալուց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հետո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միակողմանիորեն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</w:t>
      </w:r>
      <w:r w:rsidR="00CD7828" w:rsidRPr="00490D05">
        <w:rPr>
          <w:rFonts w:ascii="GHEA Grapalat" w:hAnsi="GHEA Grapalat" w:cs="Arial"/>
          <w:sz w:val="20"/>
          <w:lang w:val="hy-AM"/>
        </w:rPr>
        <w:t>ում</w:t>
      </w:r>
      <w:r w:rsidR="00CD7828" w:rsidRPr="00490D05">
        <w:rPr>
          <w:rFonts w:ascii="GHEA Grapalat" w:hAnsi="GHEA Grapalat"/>
          <w:sz w:val="20"/>
          <w:lang w:val="hy-AM"/>
        </w:rPr>
        <w:t xml:space="preserve"> </w:t>
      </w:r>
      <w:r w:rsidR="00CD7828" w:rsidRPr="00490D05">
        <w:rPr>
          <w:rFonts w:ascii="GHEA Grapalat" w:hAnsi="GHEA Grapalat" w:cs="Arial"/>
          <w:sz w:val="20"/>
          <w:lang w:val="hy-AM"/>
        </w:rPr>
        <w:t>է</w:t>
      </w:r>
      <w:r w:rsidR="00CD7828"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արձանագրված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խախտումները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կնքումը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հայտնի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լինելու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գնումների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Հայաստանի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Հանրապետության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օրենսդրության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հիմք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կհանդիսանային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չկնքելու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համար։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որում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Պատվիրատուն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միակողմանի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հետևանքով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առաջացող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վնասների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թողնված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օգուտի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ռիսկը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վերջինս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Հայաստանի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Հանրապետության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օրենքով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փոխհատուցել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մեղքով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կրած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վնասներն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ծավալով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մասով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լուծվել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է։</w:t>
      </w:r>
    </w:p>
    <w:p w14:paraId="43C30CB5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sz w:val="20"/>
          <w:lang w:val="hy-AM"/>
        </w:rPr>
        <w:t xml:space="preserve">7.4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կապված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վեճերը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ենթակա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քննության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Հայաստանի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Հանրապետության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դատարաններում։</w:t>
      </w:r>
    </w:p>
    <w:p w14:paraId="2CCB4436" w14:textId="77777777" w:rsidR="007678FA" w:rsidRPr="00490D05" w:rsidRDefault="007678FA" w:rsidP="007678FA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  <w:t xml:space="preserve">7.5 </w:t>
      </w:r>
      <w:r w:rsidRPr="00490D05">
        <w:rPr>
          <w:rFonts w:ascii="GHEA Grapalat" w:hAnsi="GHEA Grapalat" w:cs="Arial"/>
          <w:sz w:val="20"/>
          <w:lang w:val="hy-AM"/>
        </w:rPr>
        <w:t>Պայմանագրում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փոփոխություններ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լրացումներ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միայն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փոխադարձ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համաձայնությամբ՝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համաձայնագիր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կնքելու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կհանդիսանա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անբաժանելի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մասը։</w:t>
      </w:r>
    </w:p>
    <w:p w14:paraId="0D0497E6" w14:textId="77777777" w:rsidR="007678FA" w:rsidRPr="00490D05" w:rsidRDefault="007678FA" w:rsidP="007678FA">
      <w:pPr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 w:cs="Arial"/>
          <w:sz w:val="20"/>
          <w:lang w:val="hy-AM"/>
        </w:rPr>
        <w:t>Արգելվում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պայմանագրում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իսկ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եթե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գինը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գործոնային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ապա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նաև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հաջորդող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յուրաքանչյուր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տարիներին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համաձայնագրում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կատարել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այնպիսի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փոփոխություններ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որոնք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հանգեցնում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գնվող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ծավալների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ձեռք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բերվող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ծառայության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միավորի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գնի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արհեստական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փոփոխման։</w:t>
      </w:r>
    </w:p>
    <w:p w14:paraId="04440296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կողմերից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անկախ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գործոնների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ազդեցությամբ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փոփոխման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յուրաքանչյուր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սահմանում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Հայաստանի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Հանրապետության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կառավարությունը։</w:t>
      </w:r>
    </w:p>
    <w:p w14:paraId="4023F887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pt-BR"/>
        </w:rPr>
        <w:t xml:space="preserve">7.6 </w:t>
      </w:r>
      <w:r w:rsidRPr="00490D05">
        <w:rPr>
          <w:rFonts w:ascii="GHEA Grapalat" w:hAnsi="GHEA Grapalat" w:cs="Arial"/>
          <w:sz w:val="20"/>
          <w:lang w:val="pt-BR"/>
        </w:rPr>
        <w:t>Եթե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պայմանագիրն</w:t>
      </w:r>
      <w:r w:rsidRPr="00490D05">
        <w:rPr>
          <w:rFonts w:ascii="GHEA Grapalat" w:hAnsi="GHEA Grapalat"/>
          <w:sz w:val="20"/>
          <w:lang w:val="pt-BR"/>
        </w:rPr>
        <w:t xml:space="preserve">  </w:t>
      </w:r>
      <w:r w:rsidRPr="00490D05">
        <w:rPr>
          <w:rFonts w:ascii="GHEA Grapalat" w:hAnsi="GHEA Grapalat" w:cs="Arial"/>
          <w:sz w:val="20"/>
          <w:lang w:val="pt-BR"/>
        </w:rPr>
        <w:t>իրականացվ</w:t>
      </w:r>
      <w:r w:rsidRPr="00490D05">
        <w:rPr>
          <w:rFonts w:ascii="GHEA Grapalat" w:hAnsi="GHEA Grapalat" w:cs="Arial"/>
          <w:sz w:val="20"/>
          <w:lang w:val="hy-AM"/>
        </w:rPr>
        <w:t>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գործակալության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պայմանագիր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կնքելու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միջոցով</w:t>
      </w:r>
    </w:p>
    <w:p w14:paraId="3F022A2F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490D05">
        <w:rPr>
          <w:rFonts w:ascii="GHEA Grapalat" w:hAnsi="GHEA Grapalat"/>
          <w:sz w:val="20"/>
          <w:lang w:val="hy-AM"/>
        </w:rPr>
        <w:t>1)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պատասխանատվություն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է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կրում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գործակալի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պարտավորությունների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չկատարման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կամ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ոչ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պատշաճ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կատարման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համար</w:t>
      </w:r>
      <w:r w:rsidRPr="00490D05">
        <w:rPr>
          <w:rFonts w:ascii="GHEA Grapalat" w:hAnsi="GHEA Grapalat"/>
          <w:sz w:val="20"/>
          <w:lang w:val="pt-BR"/>
        </w:rPr>
        <w:t>.</w:t>
      </w:r>
    </w:p>
    <w:p w14:paraId="5119306E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490D05">
        <w:rPr>
          <w:rFonts w:ascii="GHEA Grapalat" w:hAnsi="GHEA Grapalat"/>
          <w:sz w:val="20"/>
          <w:lang w:val="pt-BR"/>
        </w:rPr>
        <w:t xml:space="preserve">2) </w:t>
      </w:r>
      <w:r w:rsidRPr="00490D05">
        <w:rPr>
          <w:rFonts w:ascii="GHEA Grapalat" w:hAnsi="GHEA Grapalat" w:cs="Arial"/>
          <w:sz w:val="20"/>
          <w:lang w:val="pt-BR"/>
        </w:rPr>
        <w:t>պայմանագրի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կատարման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ընթացքում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գործակալի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փոփոխման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դեպքում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</w:t>
      </w:r>
      <w:r w:rsidRPr="00490D05">
        <w:rPr>
          <w:rFonts w:ascii="GHEA Grapalat" w:hAnsi="GHEA Grapalat" w:cs="Arial"/>
          <w:sz w:val="20"/>
          <w:lang w:val="pt-BR"/>
        </w:rPr>
        <w:t>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գրավոր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տեղեկացնում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է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</w:t>
      </w:r>
      <w:r w:rsidRPr="00490D05">
        <w:rPr>
          <w:rFonts w:ascii="GHEA Grapalat" w:hAnsi="GHEA Grapalat" w:cs="Arial"/>
          <w:sz w:val="20"/>
          <w:lang w:val="pt-BR"/>
        </w:rPr>
        <w:t>ատվիրատուին՝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տրամադրելով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գործակալության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պայմանագրի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պատճենը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և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դրա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կողմ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հանդիսացող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անձի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տվյալները՝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փոփոխությունը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կատարվելու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օրվանից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հինգ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աշխատանքային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օրվա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ընթացքում</w:t>
      </w:r>
      <w:r w:rsidRPr="00490D05">
        <w:rPr>
          <w:rFonts w:ascii="GHEA Grapalat" w:hAnsi="GHEA Grapalat"/>
          <w:sz w:val="20"/>
          <w:lang w:val="pt-BR"/>
        </w:rPr>
        <w:t>:</w:t>
      </w:r>
      <w:r w:rsidR="007B297E" w:rsidRPr="00490D05">
        <w:rPr>
          <w:rFonts w:ascii="GHEA Grapalat" w:hAnsi="GHEA Grapalat"/>
          <w:sz w:val="22"/>
          <w:szCs w:val="22"/>
          <w:vertAlign w:val="superscript"/>
          <w:lang w:val="hy-AM"/>
        </w:rPr>
        <w:t>23</w:t>
      </w:r>
      <w:r w:rsidRPr="00490D05">
        <w:rPr>
          <w:rStyle w:val="FootnoteReference"/>
          <w:rFonts w:ascii="GHEA Grapalat" w:hAnsi="GHEA Grapalat"/>
          <w:color w:val="FFFFFF"/>
          <w:sz w:val="20"/>
          <w:lang w:val="pt-BR"/>
        </w:rPr>
        <w:footnoteReference w:id="12"/>
      </w:r>
    </w:p>
    <w:p w14:paraId="4E63C041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490D05">
        <w:rPr>
          <w:rFonts w:ascii="GHEA Grapalat" w:hAnsi="GHEA Grapalat"/>
          <w:sz w:val="20"/>
          <w:lang w:val="pt-BR"/>
        </w:rPr>
        <w:t xml:space="preserve">7.7 </w:t>
      </w:r>
      <w:r w:rsidRPr="00490D05">
        <w:rPr>
          <w:rFonts w:ascii="GHEA Grapalat" w:hAnsi="GHEA Grapalat" w:cs="Arial"/>
          <w:sz w:val="20"/>
          <w:lang w:val="pt-BR"/>
        </w:rPr>
        <w:t>Եթե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պայմանագիրն</w:t>
      </w:r>
      <w:r w:rsidRPr="00490D05">
        <w:rPr>
          <w:rFonts w:ascii="GHEA Grapalat" w:hAnsi="GHEA Grapalat"/>
          <w:sz w:val="20"/>
          <w:lang w:val="pt-BR"/>
        </w:rPr>
        <w:t xml:space="preserve">  </w:t>
      </w:r>
      <w:r w:rsidRPr="00490D05">
        <w:rPr>
          <w:rFonts w:ascii="GHEA Grapalat" w:hAnsi="GHEA Grapalat" w:cs="Arial"/>
          <w:sz w:val="20"/>
          <w:lang w:val="pt-BR"/>
        </w:rPr>
        <w:t>իրականացվում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է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համատեղ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գործունեության</w:t>
      </w:r>
      <w:r w:rsidRPr="00490D05">
        <w:rPr>
          <w:rFonts w:ascii="GHEA Grapalat" w:hAnsi="GHEA Grapalat"/>
          <w:sz w:val="20"/>
          <w:lang w:val="pt-BR"/>
        </w:rPr>
        <w:t xml:space="preserve"> (</w:t>
      </w:r>
      <w:r w:rsidRPr="00490D05">
        <w:rPr>
          <w:rFonts w:ascii="GHEA Grapalat" w:hAnsi="GHEA Grapalat" w:cs="Arial"/>
          <w:sz w:val="20"/>
          <w:lang w:val="pt-BR"/>
        </w:rPr>
        <w:t>կոնսորցիումի</w:t>
      </w:r>
      <w:r w:rsidRPr="00490D05">
        <w:rPr>
          <w:rFonts w:ascii="GHEA Grapalat" w:hAnsi="GHEA Grapalat"/>
          <w:sz w:val="20"/>
          <w:lang w:val="pt-BR"/>
        </w:rPr>
        <w:t xml:space="preserve">) </w:t>
      </w:r>
      <w:r w:rsidRPr="00490D05">
        <w:rPr>
          <w:rFonts w:ascii="GHEA Grapalat" w:hAnsi="GHEA Grapalat" w:cs="Arial"/>
          <w:sz w:val="20"/>
          <w:lang w:val="pt-BR"/>
        </w:rPr>
        <w:t>պայմանագիր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կնքելու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միջոցով</w:t>
      </w:r>
      <w:r w:rsidRPr="00490D05">
        <w:rPr>
          <w:rFonts w:ascii="GHEA Grapalat" w:hAnsi="GHEA Grapalat"/>
          <w:sz w:val="20"/>
          <w:lang w:val="pt-BR"/>
        </w:rPr>
        <w:t xml:space="preserve">, </w:t>
      </w:r>
      <w:r w:rsidRPr="00490D05">
        <w:rPr>
          <w:rFonts w:ascii="GHEA Grapalat" w:hAnsi="GHEA Grapalat" w:cs="Arial"/>
          <w:sz w:val="20"/>
          <w:lang w:val="pt-BR"/>
        </w:rPr>
        <w:t>ապա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այդ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պայմանագրի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մասնակիցները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կրում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են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համատեղ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և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համապարտ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պատասխանատվություն</w:t>
      </w:r>
      <w:r w:rsidRPr="00490D05">
        <w:rPr>
          <w:rFonts w:ascii="GHEA Grapalat" w:hAnsi="GHEA Grapalat"/>
          <w:sz w:val="20"/>
          <w:lang w:val="pt-BR"/>
        </w:rPr>
        <w:t xml:space="preserve">: </w:t>
      </w:r>
      <w:r w:rsidRPr="00490D05">
        <w:rPr>
          <w:rFonts w:ascii="GHEA Grapalat" w:hAnsi="GHEA Grapalat" w:cs="Arial"/>
          <w:sz w:val="20"/>
          <w:lang w:val="pt-BR"/>
        </w:rPr>
        <w:t>Ընդ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որում</w:t>
      </w:r>
      <w:r w:rsidRPr="00490D05">
        <w:rPr>
          <w:rFonts w:ascii="GHEA Grapalat" w:hAnsi="GHEA Grapalat"/>
          <w:sz w:val="20"/>
          <w:lang w:val="pt-BR"/>
        </w:rPr>
        <w:t xml:space="preserve">, </w:t>
      </w:r>
      <w:r w:rsidRPr="00490D05">
        <w:rPr>
          <w:rFonts w:ascii="GHEA Grapalat" w:hAnsi="GHEA Grapalat" w:cs="Arial"/>
          <w:sz w:val="20"/>
          <w:lang w:val="pt-BR"/>
        </w:rPr>
        <w:t>կոնսորցիումի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անդամի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կոնսորցիումից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դուրս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գալու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դեպքում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պայմանագիրը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միակողմանիորեն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լուծվում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է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և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կոնսորցիումի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անդամների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նկատմամբ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կիրառվում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են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պայմանագրով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նախատեսված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պատասխանատվության</w:t>
      </w:r>
      <w:r w:rsidRPr="00490D05">
        <w:rPr>
          <w:rFonts w:ascii="GHEA Grapalat" w:hAnsi="GHEA Grapalat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միջոցները</w:t>
      </w:r>
      <w:r w:rsidRPr="00490D05">
        <w:rPr>
          <w:rFonts w:ascii="GHEA Grapalat" w:hAnsi="GHEA Grapalat"/>
          <w:sz w:val="20"/>
          <w:lang w:val="pt-BR"/>
        </w:rPr>
        <w:t>:</w:t>
      </w:r>
      <w:r w:rsidR="00586E28" w:rsidRPr="00490D05">
        <w:rPr>
          <w:rFonts w:ascii="GHEA Grapalat" w:hAnsi="GHEA Grapalat"/>
          <w:sz w:val="20"/>
          <w:vertAlign w:val="superscript"/>
          <w:lang w:val="hy-AM"/>
        </w:rPr>
        <w:t>24</w:t>
      </w:r>
      <w:r w:rsidRPr="00490D05">
        <w:rPr>
          <w:rStyle w:val="FootnoteReference"/>
          <w:rFonts w:ascii="GHEA Grapalat" w:hAnsi="GHEA Grapalat"/>
          <w:color w:val="FFFFFF"/>
          <w:sz w:val="20"/>
          <w:lang w:val="pt-BR"/>
        </w:rPr>
        <w:footnoteReference w:id="13"/>
      </w:r>
    </w:p>
    <w:p w14:paraId="63D364B6" w14:textId="6FC613FD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490D05">
        <w:rPr>
          <w:rFonts w:ascii="GHEA Grapalat" w:hAnsi="GHEA Grapalat" w:cs="Times Armenian"/>
          <w:sz w:val="20"/>
          <w:lang w:val="pt-BR"/>
        </w:rPr>
        <w:t xml:space="preserve">7.8 </w:t>
      </w:r>
      <w:r w:rsidRPr="00490D05">
        <w:rPr>
          <w:rFonts w:ascii="GHEA Grapalat" w:hAnsi="GHEA Grapalat" w:cs="Arial"/>
          <w:sz w:val="20"/>
          <w:lang w:val="pt-BR"/>
        </w:rPr>
        <w:t>Ծառայության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մատուց</w:t>
      </w:r>
      <w:r w:rsidRPr="00490D05">
        <w:rPr>
          <w:rFonts w:ascii="GHEA Grapalat" w:hAnsi="GHEA Grapalat" w:cs="Arial"/>
          <w:sz w:val="20"/>
          <w:lang w:val="hy-AM"/>
        </w:rPr>
        <w:t>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երկարաձգվել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պայմանագրով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լրանալը</w:t>
      </w:r>
      <w:r w:rsidRPr="00490D05">
        <w:rPr>
          <w:rFonts w:ascii="GHEA Grapalat" w:hAnsi="GHEA Grapalat" w:cs="Sylfaen"/>
          <w:sz w:val="20"/>
          <w:lang w:val="pt-BR"/>
        </w:rPr>
        <w:t>`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Կատարողի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գրավոր</w:t>
      </w:r>
      <w:r w:rsidR="00670CEB"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առաջարկի</w:t>
      </w:r>
      <w:r w:rsidR="00ED004F"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առկայության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պայմանով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ծառայության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մատուցման</w:t>
      </w:r>
      <w:r w:rsidR="00670CEB"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պահանջը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չի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վերացել</w:t>
      </w:r>
      <w:r w:rsidRPr="00490D05">
        <w:rPr>
          <w:rFonts w:ascii="GHEA Grapalat" w:hAnsi="GHEA Grapalat" w:cs="Sylfaen"/>
          <w:sz w:val="20"/>
          <w:lang w:val="pt-BR"/>
        </w:rPr>
        <w:t xml:space="preserve">, </w:t>
      </w:r>
      <w:r w:rsidRPr="00490D05">
        <w:rPr>
          <w:rFonts w:ascii="GHEA Grapalat" w:hAnsi="GHEA Grapalat" w:cs="Arial"/>
          <w:sz w:val="20"/>
        </w:rPr>
        <w:t>իսկ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Կատարողի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գրավոր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="00670CEB" w:rsidRPr="00490D05">
        <w:rPr>
          <w:rFonts w:ascii="GHEA Grapalat" w:hAnsi="GHEA Grapalat" w:cs="Arial"/>
          <w:sz w:val="20"/>
          <w:lang w:val="hy-AM"/>
        </w:rPr>
        <w:t>առաջարկը</w:t>
      </w:r>
      <w:r w:rsidR="00ED004F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ներկայացվել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է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ոչ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ուշ</w:t>
      </w:r>
      <w:r w:rsidRPr="00490D05">
        <w:rPr>
          <w:rFonts w:ascii="GHEA Grapalat" w:hAnsi="GHEA Grapalat" w:cs="Sylfaen"/>
          <w:sz w:val="20"/>
          <w:lang w:val="pt-BR"/>
        </w:rPr>
        <w:t xml:space="preserve">, </w:t>
      </w:r>
      <w:r w:rsidRPr="00490D05">
        <w:rPr>
          <w:rFonts w:ascii="GHEA Grapalat" w:hAnsi="GHEA Grapalat" w:cs="Arial"/>
          <w:sz w:val="20"/>
        </w:rPr>
        <w:t>քան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պայմանագրով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ի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սկզբանե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ծառայությունների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մատուցման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համար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սահմանված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ժամկետը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լրանալուց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առնվազն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="00E41E93" w:rsidRPr="00490D05">
        <w:rPr>
          <w:rFonts w:ascii="GHEA Grapalat" w:hAnsi="GHEA Grapalat" w:cs="Sylfaen"/>
          <w:sz w:val="20"/>
          <w:lang w:val="pt-BR"/>
        </w:rPr>
        <w:t>7</w:t>
      </w:r>
      <w:r w:rsidR="00670CEB"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օրացուցային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օր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առաջ</w:t>
      </w:r>
      <w:r w:rsidRPr="00490D05">
        <w:rPr>
          <w:rFonts w:ascii="GHEA Grapalat" w:hAnsi="GHEA Grapalat" w:cs="Sylfaen"/>
          <w:sz w:val="20"/>
          <w:lang w:val="pt-BR"/>
        </w:rPr>
        <w:t xml:space="preserve">: </w:t>
      </w:r>
      <w:r w:rsidRPr="00490D05">
        <w:rPr>
          <w:rFonts w:ascii="GHEA Grapalat" w:hAnsi="GHEA Grapalat" w:cs="Arial"/>
          <w:sz w:val="20"/>
          <w:lang w:val="pt-BR"/>
        </w:rPr>
        <w:t>Ընդ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որում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սույն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կետով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սահմանված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դեպքում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ծառայության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մատուց</w:t>
      </w:r>
      <w:r w:rsidRPr="00490D05">
        <w:rPr>
          <w:rFonts w:ascii="GHEA Grapalat" w:hAnsi="GHEA Grapalat" w:cs="Arial"/>
          <w:sz w:val="20"/>
          <w:lang w:val="hy-AM"/>
        </w:rPr>
        <w:t>ման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ժամկետը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երկարաձգվել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</w:rPr>
        <w:t>մեկ</w:t>
      </w:r>
      <w:r w:rsidRPr="00490D05">
        <w:rPr>
          <w:rFonts w:ascii="GHEA Grapalat" w:hAnsi="GHEA Grapalat" w:cs="Times Armenia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անգամ</w:t>
      </w:r>
      <w:r w:rsidRPr="00490D05">
        <w:rPr>
          <w:rFonts w:ascii="GHEA Grapalat" w:hAnsi="GHEA Grapalat" w:cs="Times Armenia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մինչև</w:t>
      </w:r>
      <w:r w:rsidRPr="00490D05">
        <w:rPr>
          <w:rFonts w:ascii="GHEA Grapalat" w:hAnsi="GHEA Grapalat" w:cs="Sylfaen"/>
          <w:sz w:val="20"/>
          <w:lang w:val="pt-BR"/>
        </w:rPr>
        <w:t xml:space="preserve"> 30 </w:t>
      </w:r>
      <w:r w:rsidRPr="00490D05">
        <w:rPr>
          <w:rFonts w:ascii="GHEA Grapalat" w:hAnsi="GHEA Grapalat" w:cs="Arial"/>
          <w:sz w:val="20"/>
        </w:rPr>
        <w:t>օրացուցային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</w:rPr>
        <w:t>օրով</w:t>
      </w:r>
      <w:r w:rsidRPr="00490D05">
        <w:rPr>
          <w:rFonts w:ascii="GHEA Grapalat" w:hAnsi="GHEA Grapalat" w:cs="Sylfaen"/>
          <w:sz w:val="20"/>
          <w:lang w:val="pt-BR"/>
        </w:rPr>
        <w:t xml:space="preserve">, </w:t>
      </w:r>
      <w:r w:rsidRPr="00490D05">
        <w:rPr>
          <w:rFonts w:ascii="GHEA Grapalat" w:hAnsi="GHEA Grapalat" w:cs="Arial"/>
          <w:sz w:val="20"/>
          <w:lang w:val="pt-BR"/>
        </w:rPr>
        <w:t>բայց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ոչ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ավել</w:t>
      </w:r>
      <w:r w:rsidR="00670CEB" w:rsidRPr="00490D05">
        <w:rPr>
          <w:rFonts w:ascii="GHEA Grapalat" w:hAnsi="GHEA Grapalat" w:cs="Arial"/>
          <w:sz w:val="20"/>
          <w:lang w:val="hy-AM"/>
        </w:rPr>
        <w:t>ի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քան</w:t>
      </w:r>
      <w:r w:rsidRPr="00490D05">
        <w:rPr>
          <w:rFonts w:ascii="GHEA Grapalat" w:hAnsi="GHEA Grapalat" w:cs="Sylfaen"/>
          <w:sz w:val="20"/>
          <w:lang w:val="pt-BR"/>
        </w:rPr>
        <w:t xml:space="preserve">  </w:t>
      </w:r>
      <w:r w:rsidRPr="00490D05">
        <w:rPr>
          <w:rFonts w:ascii="GHEA Grapalat" w:hAnsi="GHEA Grapalat" w:cs="Arial"/>
          <w:sz w:val="20"/>
          <w:lang w:val="pt-BR"/>
        </w:rPr>
        <w:t>պայմանագրով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սահմանված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ժամկետն</w:t>
      </w:r>
      <w:r w:rsidRPr="00490D05">
        <w:rPr>
          <w:rFonts w:ascii="GHEA Grapalat" w:hAnsi="GHEA Grapalat" w:cs="Sylfaen"/>
          <w:sz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lang w:val="pt-BR"/>
        </w:rPr>
        <w:t>է</w:t>
      </w:r>
      <w:r w:rsidRPr="00490D05">
        <w:rPr>
          <w:rFonts w:ascii="GHEA Grapalat" w:hAnsi="GHEA Grapalat" w:cs="Sylfaen"/>
          <w:sz w:val="20"/>
          <w:lang w:val="pt-BR"/>
        </w:rPr>
        <w:t>:</w:t>
      </w:r>
    </w:p>
    <w:p w14:paraId="3FCB97EC" w14:textId="77777777" w:rsidR="007678FA" w:rsidRPr="00490D05" w:rsidRDefault="007678FA" w:rsidP="007678FA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  <w:t xml:space="preserve">7.9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պատշաճ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պայմաններում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Կատարող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Պատվիրատու</w:t>
      </w:r>
      <w:r w:rsidRPr="00490D05">
        <w:rPr>
          <w:rFonts w:ascii="GHEA Grapalat" w:hAnsi="GHEA Grapalat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օգուտները</w:t>
      </w:r>
      <w:r w:rsidRPr="00490D05">
        <w:rPr>
          <w:rFonts w:ascii="GHEA Grapalat" w:hAnsi="GHEA Grapalat"/>
          <w:sz w:val="20"/>
          <w:lang w:val="hy-AM"/>
        </w:rPr>
        <w:t xml:space="preserve"> (</w:t>
      </w:r>
      <w:r w:rsidRPr="00490D05">
        <w:rPr>
          <w:rFonts w:ascii="GHEA Grapalat" w:hAnsi="GHEA Grapalat" w:cs="Arial"/>
          <w:sz w:val="20"/>
          <w:lang w:val="hy-AM"/>
        </w:rPr>
        <w:t>խնայողություններ</w:t>
      </w:r>
      <w:r w:rsidRPr="00490D05">
        <w:rPr>
          <w:rFonts w:ascii="GHEA Grapalat" w:hAnsi="GHEA Grapalat"/>
          <w:sz w:val="20"/>
          <w:lang w:val="hy-AM"/>
        </w:rPr>
        <w:t xml:space="preserve">)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կրած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վնասները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տվյալ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օգուտը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կրած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վնասն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են։</w:t>
      </w:r>
    </w:p>
    <w:p w14:paraId="0090119B" w14:textId="3362BF1E" w:rsidR="007678FA" w:rsidRPr="00490D05" w:rsidRDefault="007678FA" w:rsidP="007678FA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կողմերի</w:t>
      </w:r>
      <w:r w:rsidRPr="00490D05">
        <w:rPr>
          <w:rFonts w:ascii="GHEA Grapalat" w:hAnsi="GHEA Grapalat"/>
          <w:sz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lang w:val="hy-AM"/>
        </w:rPr>
        <w:t>երրորդ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անձանց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պարտավորությունները՝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ներառյալ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շրջանակում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գործարքները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դրանցից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բխող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պարտավորությունները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դուրս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կարգավորման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="00D13243" w:rsidRPr="00490D05">
        <w:rPr>
          <w:rFonts w:ascii="GHEA Grapalat" w:hAnsi="GHEA Grapalat" w:cs="Arial"/>
          <w:sz w:val="20"/>
          <w:lang w:val="hy-AM"/>
        </w:rPr>
        <w:t>շրջանակներից</w:t>
      </w:r>
      <w:r w:rsidR="00ED004F"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ազդել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արդյունքն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ընդունելու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վրա։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գործարքների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դրանցից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բխող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պարտավորությունների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կապված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հարաբերությունները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կարգավորվում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այդ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գործարքների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հետ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կապված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հարաբերությունները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կարգավորող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նորմերով</w:t>
      </w:r>
      <w:r w:rsidRPr="00490D05">
        <w:rPr>
          <w:rFonts w:ascii="GHEA Grapalat" w:hAnsi="GHEA Grapalat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դրանց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համար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պատասխանատու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Կատարողը։</w:t>
      </w:r>
    </w:p>
    <w:p w14:paraId="320004C2" w14:textId="77777777" w:rsidR="007678FA" w:rsidRPr="00490D05" w:rsidRDefault="007678FA" w:rsidP="007678FA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490D05">
        <w:rPr>
          <w:rFonts w:ascii="GHEA Grapalat" w:hAnsi="GHEA Grapalat"/>
          <w:sz w:val="20"/>
          <w:lang w:val="hy-AM"/>
        </w:rPr>
        <w:tab/>
        <w:t xml:space="preserve">7.10 </w:t>
      </w:r>
      <w:r w:rsidRPr="00490D05">
        <w:rPr>
          <w:rFonts w:ascii="GHEA Grapalat" w:hAnsi="GHEA Grapalat" w:cs="Arial"/>
          <w:sz w:val="20"/>
          <w:lang w:val="hy-AM"/>
        </w:rPr>
        <w:t>Պ</w:t>
      </w:r>
      <w:r w:rsidRPr="00490D05">
        <w:rPr>
          <w:rFonts w:ascii="GHEA Grapalat" w:hAnsi="GHEA Grapalat" w:cs="Arial"/>
          <w:spacing w:val="-4"/>
          <w:sz w:val="20"/>
          <w:szCs w:val="20"/>
          <w:lang w:val="hy-AM" w:eastAsia="ru-RU"/>
        </w:rPr>
        <w:t>այմանագիրը</w:t>
      </w:r>
      <w:r w:rsidRPr="00490D05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pacing w:val="-4"/>
          <w:sz w:val="20"/>
          <w:szCs w:val="20"/>
          <w:lang w:val="hy-AM" w:eastAsia="ru-RU"/>
        </w:rPr>
        <w:t>չի</w:t>
      </w:r>
      <w:r w:rsidRPr="00490D05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կարող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փոփոխվել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կողմերի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պարտա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վորու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թյունների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մասնակի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չկատարման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հետևանքով</w:t>
      </w:r>
      <w:r w:rsidRPr="00490D05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ամբողջությամբ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լուծվել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կողմերի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փոխադարձ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համաձայնությամբ՝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բացառությամբ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Հայաստանի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Հանրապետության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օրենսդրությամբ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սահմանված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կարգով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ծառայության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մատուցման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համար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անհրաժեշտ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lastRenderedPageBreak/>
        <w:t>ֆինանսական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հատկացումների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նվազեցման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դեպքերի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Ընդ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որում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պայմանագրի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կողմերի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պարտավորությունների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մասնակի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չկատարման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ամբողջությամբ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լուծման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կողմերի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փոխադարձ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համաձայնությունն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անհրաժեշտ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է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ձեռք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բերել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նախքան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Հայաստանի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Հանրապետության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օրենսդրությամբ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սահմանված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կարգով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ծառայության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մատուցման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համար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անհրաժեշտ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ֆինանսական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հատկացումների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նվազեցումը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: </w:t>
      </w:r>
    </w:p>
    <w:p w14:paraId="45C348B7" w14:textId="6E4A9F30" w:rsidR="007678FA" w:rsidRPr="00490D05" w:rsidRDefault="007678FA" w:rsidP="007678FA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7.11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Կատարողի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կողմից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ստանձնած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պարտավորությունները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չկատա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րելու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ոչ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պատշաճ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կատարելու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հիմքով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պայմանագիրն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ամբողջությամբ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մասնակի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միակողմանի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լուծելու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մասին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ծանուցումը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Պատվիրատուն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հրապարակում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է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www.procurement.am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հասցեով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գործող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ինտերնետային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կայքի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Franklin Gothic Medium Cond"/>
          <w:sz w:val="20"/>
          <w:szCs w:val="20"/>
          <w:lang w:val="hy-AM" w:eastAsia="ru-RU"/>
        </w:rPr>
        <w:t>«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Պայմանագրերը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միակողմանի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լուծելու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մասին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ծանուցումներ</w:t>
      </w:r>
      <w:r w:rsidRPr="00490D05">
        <w:rPr>
          <w:rFonts w:ascii="GHEA Grapalat" w:hAnsi="GHEA Grapalat" w:cs="Franklin Gothic Medium Cond"/>
          <w:sz w:val="20"/>
          <w:szCs w:val="20"/>
          <w:lang w:val="hy-AM" w:eastAsia="ru-RU"/>
        </w:rPr>
        <w:t>»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բաժնում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նշելով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հրապարակման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ամսաթիվը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Կատարողը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պայմանագիրը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միակողմանի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լուծելու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վերաբերյալ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համարվում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է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պատշաճ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ծանուցված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ծանուցումը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սույն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կետով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սահմանված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հրապարակվելուն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հաջորդող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օրվանից</w:t>
      </w:r>
      <w:r w:rsidRPr="00490D05">
        <w:rPr>
          <w:rFonts w:ascii="GHEA Grapalat" w:hAnsi="GHEA Grapalat"/>
          <w:sz w:val="20"/>
          <w:szCs w:val="20"/>
          <w:lang w:val="hy-AM" w:eastAsia="ru-RU"/>
        </w:rPr>
        <w:t>: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Պայմանագիրն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ամբողջությամբ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կամ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մասնակի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միակողմանի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լուծելու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մասին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ծանուցումը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տեղեկագրում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հրապարակվելու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օրը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Պատվիրատուն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այն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ուղարկում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է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նաև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Կատարողի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էլեկտրոնային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="00D740FE" w:rsidRPr="00490D05">
        <w:rPr>
          <w:rFonts w:ascii="GHEA Grapalat" w:hAnsi="GHEA Grapalat" w:cs="Arial"/>
          <w:sz w:val="20"/>
          <w:szCs w:val="20"/>
          <w:lang w:val="hy-AM" w:eastAsia="ru-RU"/>
        </w:rPr>
        <w:t>փոստին</w:t>
      </w:r>
      <w:r w:rsidR="00D740FE" w:rsidRPr="00490D05">
        <w:rPr>
          <w:rFonts w:ascii="GHEA Grapalat" w:hAnsi="GHEA Grapalat"/>
          <w:sz w:val="20"/>
          <w:szCs w:val="20"/>
          <w:lang w:val="hy-AM" w:eastAsia="ru-RU"/>
        </w:rPr>
        <w:t>:</w:t>
      </w:r>
    </w:p>
    <w:p w14:paraId="6FC96956" w14:textId="3F53E500" w:rsidR="007678FA" w:rsidRPr="00490D05" w:rsidRDefault="007678FA" w:rsidP="007678FA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7.12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կապակցությամբ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ծագած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վեճերը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բանակցությունների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միջոցով։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Համաձայնություն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ձեռք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չբերելու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դեպքում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վեճերը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լուծվում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="00D13243" w:rsidRPr="00490D05">
        <w:rPr>
          <w:rFonts w:ascii="GHEA Grapalat" w:hAnsi="GHEA Grapalat" w:cs="Arial"/>
          <w:sz w:val="20"/>
          <w:lang w:val="hy-AM"/>
        </w:rPr>
        <w:t>դատական</w:t>
      </w:r>
      <w:r w:rsidR="00D13243"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="00D13243" w:rsidRPr="00490D05">
        <w:rPr>
          <w:rFonts w:ascii="GHEA Grapalat" w:hAnsi="GHEA Grapalat" w:cs="Arial"/>
          <w:sz w:val="20"/>
          <w:lang w:val="hy-AM"/>
        </w:rPr>
        <w:t>կարգով</w:t>
      </w:r>
      <w:r w:rsidRPr="00490D05">
        <w:rPr>
          <w:rFonts w:ascii="GHEA Grapalat" w:hAnsi="GHEA Grapalat" w:cs="Arial"/>
          <w:sz w:val="20"/>
          <w:lang w:val="hy-AM"/>
        </w:rPr>
        <w:t>։</w:t>
      </w:r>
    </w:p>
    <w:p w14:paraId="1CDAEA1A" w14:textId="77777777" w:rsidR="007678FA" w:rsidRPr="00490D05" w:rsidRDefault="007678FA" w:rsidP="007678FA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7.13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պայմանագիրը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կազմված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Times Armenian"/>
          <w:b/>
          <w:sz w:val="20"/>
          <w:lang w:val="hy-AM"/>
        </w:rPr>
        <w:t xml:space="preserve">____ </w:t>
      </w:r>
      <w:r w:rsidRPr="00490D05">
        <w:rPr>
          <w:rFonts w:ascii="GHEA Grapalat" w:hAnsi="GHEA Grapalat" w:cs="Arial"/>
          <w:sz w:val="20"/>
          <w:lang w:val="hy-AM"/>
        </w:rPr>
        <w:t>էջից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կնքվում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երկու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օրինակից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որոնք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ունեն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հավասարազոր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իրավաբանական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ուժ։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N 1, N 2, N 3 </w:t>
      </w:r>
      <w:r w:rsidRPr="00490D05">
        <w:rPr>
          <w:rFonts w:ascii="GHEA Grapalat" w:hAnsi="GHEA Grapalat" w:cs="Arial"/>
          <w:sz w:val="20"/>
          <w:lang w:val="hy-AM"/>
        </w:rPr>
        <w:t>և</w:t>
      </w:r>
      <w:r w:rsidRPr="00490D05">
        <w:rPr>
          <w:rFonts w:ascii="GHEA Grapalat" w:hAnsi="GHEA Grapalat" w:cs="Times Armenian"/>
          <w:sz w:val="20"/>
          <w:lang w:val="hy-AM"/>
        </w:rPr>
        <w:t xml:space="preserve"> N 3.1 </w:t>
      </w:r>
      <w:r w:rsidRPr="00490D05">
        <w:rPr>
          <w:rFonts w:ascii="GHEA Grapalat" w:hAnsi="GHEA Grapalat" w:cs="Arial"/>
          <w:sz w:val="20"/>
          <w:lang w:val="hy-AM"/>
        </w:rPr>
        <w:t>հավելվածները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հանդիսանում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են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անբաժանելի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մասը</w:t>
      </w:r>
      <w:r w:rsidRPr="00490D05">
        <w:rPr>
          <w:rFonts w:ascii="GHEA Grapalat" w:hAnsi="GHEA Grapalat" w:cs="Times Armenian"/>
          <w:sz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lang w:val="hy-AM"/>
        </w:rPr>
        <w:t>յուրաքանչյուր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կողմին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տրվում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մեկ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օրինակ։</w:t>
      </w:r>
    </w:p>
    <w:p w14:paraId="1553A39E" w14:textId="77777777" w:rsidR="007678FA" w:rsidRPr="00490D05" w:rsidRDefault="007678FA" w:rsidP="007678FA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7.14 </w:t>
      </w:r>
      <w:r w:rsidRPr="00490D05">
        <w:rPr>
          <w:rFonts w:ascii="GHEA Grapalat" w:hAnsi="GHEA Grapalat" w:cs="Arial"/>
          <w:sz w:val="20"/>
          <w:lang w:val="hy-AM"/>
        </w:rPr>
        <w:t>Սույն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պայմանագրի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նկատմամբ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կիրառվում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է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Հայաստանի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Հանրապետության</w:t>
      </w:r>
      <w:r w:rsidRPr="00490D05">
        <w:rPr>
          <w:rFonts w:ascii="GHEA Grapalat" w:hAnsi="GHEA Grapalat" w:cs="Times Armenia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իրավունքը։</w:t>
      </w:r>
    </w:p>
    <w:p w14:paraId="17970A7F" w14:textId="3F503079" w:rsidR="000D6AAF" w:rsidRPr="00490D05" w:rsidRDefault="000D6AAF" w:rsidP="007678FA">
      <w:pPr>
        <w:ind w:firstLine="567"/>
        <w:jc w:val="both"/>
        <w:rPr>
          <w:rFonts w:ascii="GHEA Grapalat" w:hAnsi="GHEA Grapalat"/>
          <w:bCs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7.15 </w:t>
      </w:r>
      <w:r w:rsidRPr="00490D05">
        <w:rPr>
          <w:rFonts w:ascii="GHEA Grapalat" w:hAnsi="GHEA Grapalat" w:cs="Arial"/>
          <w:sz w:val="20"/>
          <w:szCs w:val="20"/>
          <w:lang w:val="hy-AM" w:eastAsia="ru-RU"/>
        </w:rPr>
        <w:t>Պ</w:t>
      </w:r>
      <w:r w:rsidRPr="00490D05">
        <w:rPr>
          <w:rFonts w:ascii="GHEA Grapalat" w:hAnsi="GHEA Grapalat" w:cs="Arial"/>
          <w:sz w:val="20"/>
          <w:szCs w:val="20"/>
          <w:lang w:val="pt-BR"/>
        </w:rPr>
        <w:t>այմանագրով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490D05">
        <w:rPr>
          <w:rFonts w:ascii="GHEA Grapalat" w:hAnsi="GHEA Grapalat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Պատվիրատուի</w:t>
      </w:r>
      <w:r w:rsidRPr="00490D05">
        <w:rPr>
          <w:rFonts w:ascii="GHEA Grapalat" w:hAnsi="GHEA Grapalat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իրավունքներն</w:t>
      </w:r>
      <w:r w:rsidRPr="00490D05">
        <w:rPr>
          <w:rFonts w:ascii="GHEA Grapalat" w:hAnsi="GHEA Grapalat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ու</w:t>
      </w:r>
      <w:r w:rsidRPr="00490D05">
        <w:rPr>
          <w:rFonts w:ascii="GHEA Grapalat" w:hAnsi="GHEA Grapalat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պարտականությունները</w:t>
      </w:r>
      <w:r w:rsidRPr="00490D0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ՀՀ</w:t>
      </w:r>
      <w:r w:rsidRPr="00490D0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օրենսդրությամբ</w:t>
      </w:r>
      <w:r w:rsidRPr="00490D0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սահմանված</w:t>
      </w:r>
      <w:r w:rsidRPr="00490D0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կարգով</w:t>
      </w:r>
      <w:r w:rsidRPr="00490D05">
        <w:rPr>
          <w:rFonts w:ascii="GHEA Grapalat" w:hAnsi="GHEA Grapalat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իրականացնում</w:t>
      </w:r>
      <w:r w:rsidRPr="00490D05">
        <w:rPr>
          <w:rFonts w:ascii="GHEA Grapalat" w:hAnsi="GHEA Grapalat"/>
          <w:sz w:val="20"/>
          <w:szCs w:val="20"/>
          <w:lang w:val="pt-BR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pt-BR"/>
        </w:rPr>
        <w:t>է</w:t>
      </w:r>
      <w:r w:rsidRPr="00490D0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Երևան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քաղաքի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="00EC33AE" w:rsidRPr="00490D05">
        <w:rPr>
          <w:rFonts w:ascii="GHEA Grapalat" w:hAnsi="GHEA Grapalat" w:cs="Arial"/>
          <w:b/>
          <w:i/>
          <w:sz w:val="20"/>
          <w:lang w:val="hy-AM"/>
        </w:rPr>
        <w:t xml:space="preserve">Նորք-Մարաշ </w:t>
      </w:r>
      <w:r w:rsidRPr="00490D05">
        <w:rPr>
          <w:rFonts w:ascii="GHEA Grapalat" w:hAnsi="GHEA Grapalat" w:cs="Arial"/>
          <w:b/>
          <w:sz w:val="20"/>
          <w:lang w:val="hy-AM"/>
        </w:rPr>
        <w:t>վարչական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շրջանի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ղեկավարի</w:t>
      </w:r>
      <w:r w:rsidRPr="00490D05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hy-AM"/>
        </w:rPr>
        <w:t>աշխատակազմը</w:t>
      </w:r>
      <w:r w:rsidRPr="00490D05">
        <w:rPr>
          <w:rFonts w:ascii="GHEA Grapalat" w:hAnsi="GHEA Grapalat" w:cs="Sylfaen"/>
          <w:b/>
          <w:sz w:val="20"/>
          <w:lang w:val="hy-AM"/>
        </w:rPr>
        <w:t>:</w:t>
      </w:r>
    </w:p>
    <w:p w14:paraId="50EFF9BB" w14:textId="77777777" w:rsidR="007678FA" w:rsidRPr="00490D05" w:rsidRDefault="007678FA" w:rsidP="007678FA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490D05">
        <w:rPr>
          <w:rStyle w:val="FootnoteReference"/>
          <w:rFonts w:ascii="GHEA Grapalat" w:hAnsi="GHEA Grapalat"/>
          <w:color w:val="FFFFFF"/>
          <w:sz w:val="20"/>
          <w:szCs w:val="20"/>
          <w:lang w:val="hy-AM" w:eastAsia="ru-RU"/>
        </w:rPr>
        <w:footnoteReference w:id="14"/>
      </w:r>
    </w:p>
    <w:p w14:paraId="214C542D" w14:textId="77777777" w:rsidR="007678FA" w:rsidRPr="00490D05" w:rsidRDefault="007678FA" w:rsidP="007678FA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18"/>
          <w:szCs w:val="18"/>
          <w:u w:val="single"/>
          <w:lang w:val="nb-NO"/>
        </w:rPr>
      </w:pPr>
    </w:p>
    <w:p w14:paraId="084602A4" w14:textId="77777777" w:rsidR="007678FA" w:rsidRPr="00490D05" w:rsidRDefault="007678FA" w:rsidP="007678FA">
      <w:pPr>
        <w:rPr>
          <w:rFonts w:ascii="GHEA Grapalat" w:hAnsi="GHEA Grapalat"/>
          <w:sz w:val="20"/>
          <w:lang w:val="hy-AM"/>
        </w:rPr>
      </w:pPr>
    </w:p>
    <w:p w14:paraId="00DFFB37" w14:textId="77777777" w:rsidR="007678FA" w:rsidRPr="00490D05" w:rsidRDefault="007678FA" w:rsidP="007678FA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490D05">
        <w:rPr>
          <w:rFonts w:ascii="GHEA Grapalat" w:hAnsi="GHEA Grapalat" w:cs="Sylfaen"/>
          <w:b/>
          <w:sz w:val="20"/>
          <w:lang w:val="hy-AM"/>
        </w:rPr>
        <w:t>8.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b/>
          <w:sz w:val="20"/>
          <w:lang w:val="nb-NO"/>
        </w:rPr>
        <w:t>ԿՈՂՄԵՐԻ</w:t>
      </w:r>
      <w:r w:rsidRPr="00490D05">
        <w:rPr>
          <w:rFonts w:ascii="GHEA Grapalat" w:hAnsi="GHEA Grapalat" w:cs="Times Armenian"/>
          <w:b/>
          <w:sz w:val="20"/>
          <w:lang w:val="nb-NO"/>
        </w:rPr>
        <w:t xml:space="preserve"> </w:t>
      </w:r>
      <w:r w:rsidRPr="00490D05">
        <w:rPr>
          <w:rFonts w:ascii="GHEA Grapalat" w:hAnsi="GHEA Grapalat" w:cs="Arial"/>
          <w:b/>
          <w:sz w:val="20"/>
          <w:lang w:val="nb-NO"/>
        </w:rPr>
        <w:t>ՀԱՍՑԵՆԵՐԸ</w:t>
      </w:r>
      <w:r w:rsidRPr="00490D05">
        <w:rPr>
          <w:rFonts w:ascii="GHEA Grapalat" w:hAnsi="GHEA Grapalat" w:cs="Times Armenian"/>
          <w:b/>
          <w:sz w:val="20"/>
          <w:lang w:val="nb-NO"/>
        </w:rPr>
        <w:t xml:space="preserve">, </w:t>
      </w:r>
      <w:r w:rsidRPr="00490D05">
        <w:rPr>
          <w:rFonts w:ascii="GHEA Grapalat" w:hAnsi="GHEA Grapalat" w:cs="Arial"/>
          <w:b/>
          <w:sz w:val="20"/>
          <w:lang w:val="nb-NO"/>
        </w:rPr>
        <w:t>ԲԱՆԿԱՅԻՆ</w:t>
      </w:r>
      <w:r w:rsidRPr="00490D05">
        <w:rPr>
          <w:rFonts w:ascii="GHEA Grapalat" w:hAnsi="GHEA Grapalat" w:cs="Times Armenian"/>
          <w:b/>
          <w:sz w:val="20"/>
          <w:lang w:val="nb-NO"/>
        </w:rPr>
        <w:t xml:space="preserve"> </w:t>
      </w:r>
      <w:r w:rsidRPr="00490D05">
        <w:rPr>
          <w:rFonts w:ascii="GHEA Grapalat" w:hAnsi="GHEA Grapalat" w:cs="Arial"/>
          <w:b/>
          <w:sz w:val="20"/>
          <w:lang w:val="nb-NO"/>
        </w:rPr>
        <w:t>ՎԱՎԵՐԱՊԱՅՄԱՆՆԵՐԸ</w:t>
      </w:r>
      <w:r w:rsidRPr="00490D05">
        <w:rPr>
          <w:rFonts w:ascii="GHEA Grapalat" w:hAnsi="GHEA Grapalat" w:cs="Times Armenian"/>
          <w:b/>
          <w:sz w:val="20"/>
          <w:lang w:val="nb-NO"/>
        </w:rPr>
        <w:t xml:space="preserve"> </w:t>
      </w:r>
      <w:r w:rsidRPr="00490D05">
        <w:rPr>
          <w:rFonts w:ascii="GHEA Grapalat" w:hAnsi="GHEA Grapalat" w:cs="Arial"/>
          <w:b/>
          <w:sz w:val="20"/>
          <w:lang w:val="nb-NO"/>
        </w:rPr>
        <w:t>ԵՎ</w:t>
      </w:r>
      <w:r w:rsidRPr="00490D05">
        <w:rPr>
          <w:rFonts w:ascii="GHEA Grapalat" w:hAnsi="GHEA Grapalat" w:cs="Times Armenian"/>
          <w:b/>
          <w:sz w:val="20"/>
          <w:lang w:val="nb-NO"/>
        </w:rPr>
        <w:t xml:space="preserve"> </w:t>
      </w:r>
      <w:r w:rsidRPr="00490D05">
        <w:rPr>
          <w:rFonts w:ascii="GHEA Grapalat" w:hAnsi="GHEA Grapalat" w:cs="Arial"/>
          <w:b/>
          <w:sz w:val="20"/>
          <w:lang w:val="nb-NO"/>
        </w:rPr>
        <w:t>ՍՏՈՐԱԳՐՈՒԹՅՈՒՆՆԵՐԸ</w:t>
      </w:r>
    </w:p>
    <w:p w14:paraId="2BB511D9" w14:textId="77777777" w:rsidR="007678FA" w:rsidRPr="00490D05" w:rsidRDefault="007678FA" w:rsidP="007678FA">
      <w:pPr>
        <w:jc w:val="both"/>
        <w:rPr>
          <w:rFonts w:ascii="GHEA Grapalat" w:hAnsi="GHEA Grapalat" w:cs="TimesArmenianPSMT"/>
          <w:sz w:val="18"/>
          <w:szCs w:val="18"/>
          <w:lang w:val="hy-AM"/>
        </w:rPr>
      </w:pPr>
      <w:r w:rsidRPr="00490D05">
        <w:rPr>
          <w:rFonts w:ascii="GHEA Grapalat" w:hAnsi="GHEA Grapalat"/>
          <w:i/>
          <w:sz w:val="20"/>
          <w:lang w:val="hy-AM" w:eastAsia="zh-CN"/>
        </w:rPr>
        <w:t xml:space="preserve"> </w:t>
      </w:r>
    </w:p>
    <w:p w14:paraId="5C7A7365" w14:textId="77777777" w:rsidR="007678FA" w:rsidRPr="00490D05" w:rsidRDefault="007678FA" w:rsidP="007678FA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tbl>
      <w:tblPr>
        <w:tblW w:w="0" w:type="auto"/>
        <w:tblInd w:w="931" w:type="dxa"/>
        <w:tblLayout w:type="fixed"/>
        <w:tblLook w:val="0000" w:firstRow="0" w:lastRow="0" w:firstColumn="0" w:lastColumn="0" w:noHBand="0" w:noVBand="0"/>
      </w:tblPr>
      <w:tblGrid>
        <w:gridCol w:w="4536"/>
        <w:gridCol w:w="4111"/>
      </w:tblGrid>
      <w:tr w:rsidR="007678FA" w:rsidRPr="00490D05" w14:paraId="2CBE2923" w14:textId="77777777" w:rsidTr="00E53C12">
        <w:tc>
          <w:tcPr>
            <w:tcW w:w="4536" w:type="dxa"/>
          </w:tcPr>
          <w:p w14:paraId="60A9CC8F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Պ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Ա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Տ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Վ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Ի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Ր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Ա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Տ</w:t>
            </w:r>
            <w:r w:rsidRPr="00490D05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hy-AM"/>
              </w:rPr>
              <w:t>ՈՒ</w:t>
            </w:r>
          </w:p>
          <w:p w14:paraId="6D196A74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14:paraId="0315E28C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79A0D8D1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2AAAC077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hy-AM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 xml:space="preserve">           --------------------------------------------</w:t>
            </w:r>
          </w:p>
          <w:p w14:paraId="73A66D6B" w14:textId="77777777" w:rsidR="007678FA" w:rsidRPr="00490D05" w:rsidRDefault="007678FA" w:rsidP="00E53C12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 xml:space="preserve">                       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(</w:t>
            </w:r>
            <w:r w:rsidRPr="00490D05">
              <w:rPr>
                <w:rFonts w:ascii="GHEA Grapalat" w:hAnsi="GHEA Grapalat" w:cs="Arial"/>
                <w:sz w:val="16"/>
                <w:szCs w:val="16"/>
                <w:lang w:val="pt-BR"/>
              </w:rPr>
              <w:t>ստորագրություն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</w:p>
          <w:p w14:paraId="52C09A0E" w14:textId="77777777" w:rsidR="007678FA" w:rsidRPr="00490D05" w:rsidRDefault="007678FA" w:rsidP="00E53C12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</w:t>
            </w:r>
          </w:p>
          <w:p w14:paraId="41E2F26A" w14:textId="77777777" w:rsidR="007678FA" w:rsidRPr="00490D05" w:rsidRDefault="007678FA" w:rsidP="00E53C12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       </w:t>
            </w:r>
            <w:r w:rsidRPr="00490D05">
              <w:rPr>
                <w:rFonts w:ascii="GHEA Grapalat" w:hAnsi="GHEA Grapalat" w:cs="Arial"/>
                <w:sz w:val="16"/>
                <w:szCs w:val="16"/>
                <w:lang w:val="pt-BR"/>
              </w:rPr>
              <w:t>Կ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 w:rsidRPr="00490D05">
              <w:rPr>
                <w:rFonts w:ascii="GHEA Grapalat" w:hAnsi="GHEA Grapalat" w:cs="Arial"/>
                <w:sz w:val="16"/>
                <w:szCs w:val="16"/>
                <w:lang w:val="pt-BR"/>
              </w:rPr>
              <w:t>Տ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  <w:p w14:paraId="3A7A927E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0B52B847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111" w:type="dxa"/>
          </w:tcPr>
          <w:p w14:paraId="7F7440B9" w14:textId="77777777" w:rsidR="007678FA" w:rsidRPr="00490D05" w:rsidRDefault="007678FA" w:rsidP="00E53C12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Կ</w:t>
            </w:r>
            <w:r w:rsidRPr="00490D05"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Ա</w:t>
            </w:r>
            <w:r w:rsidRPr="00490D05"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Տ</w:t>
            </w:r>
            <w:r w:rsidRPr="00490D05"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Ա</w:t>
            </w:r>
            <w:r w:rsidRPr="00490D05"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Ր</w:t>
            </w:r>
            <w:r w:rsidRPr="00490D05"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Ո</w:t>
            </w:r>
            <w:r w:rsidRPr="00490D05"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 w:rsidRPr="00490D05">
              <w:rPr>
                <w:rFonts w:ascii="GHEA Grapalat" w:hAnsi="GHEA Grapalat" w:cs="Arial"/>
                <w:b/>
                <w:sz w:val="20"/>
                <w:lang w:val="nb-NO"/>
              </w:rPr>
              <w:t>Ղ</w:t>
            </w:r>
          </w:p>
          <w:p w14:paraId="29E3FD9B" w14:textId="77777777" w:rsidR="007678FA" w:rsidRPr="00490D05" w:rsidRDefault="007678FA" w:rsidP="00E53C12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</w:p>
          <w:p w14:paraId="2A84FBA7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 xml:space="preserve">       </w:t>
            </w:r>
          </w:p>
          <w:p w14:paraId="4AB6EF10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 xml:space="preserve">         --------------------------------------------</w:t>
            </w:r>
          </w:p>
          <w:p w14:paraId="66FE17E5" w14:textId="77777777" w:rsidR="007678FA" w:rsidRPr="00490D05" w:rsidRDefault="007678FA" w:rsidP="00E53C12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 xml:space="preserve">                       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(</w:t>
            </w:r>
            <w:r w:rsidRPr="00490D05">
              <w:rPr>
                <w:rFonts w:ascii="GHEA Grapalat" w:hAnsi="GHEA Grapalat" w:cs="Arial"/>
                <w:sz w:val="16"/>
                <w:szCs w:val="16"/>
                <w:lang w:val="pt-BR"/>
              </w:rPr>
              <w:t>ստորագրություն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</w:p>
          <w:p w14:paraId="3CE7994A" w14:textId="77777777" w:rsidR="007678FA" w:rsidRPr="00490D05" w:rsidRDefault="007678FA" w:rsidP="00E53C12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</w:t>
            </w:r>
          </w:p>
          <w:p w14:paraId="1BF07158" w14:textId="77777777" w:rsidR="007678FA" w:rsidRPr="00490D05" w:rsidRDefault="007678FA" w:rsidP="00E53C12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      </w:t>
            </w:r>
            <w:r w:rsidRPr="00490D05">
              <w:rPr>
                <w:rFonts w:ascii="GHEA Grapalat" w:hAnsi="GHEA Grapalat" w:cs="Arial"/>
                <w:sz w:val="16"/>
                <w:szCs w:val="16"/>
                <w:lang w:val="pt-BR"/>
              </w:rPr>
              <w:t>Կ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 w:rsidRPr="00490D05">
              <w:rPr>
                <w:rFonts w:ascii="GHEA Grapalat" w:hAnsi="GHEA Grapalat" w:cs="Arial"/>
                <w:sz w:val="16"/>
                <w:szCs w:val="16"/>
                <w:lang w:val="pt-BR"/>
              </w:rPr>
              <w:t>Տ</w:t>
            </w:r>
            <w:r w:rsidRPr="00490D05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  <w:p w14:paraId="7238FF0E" w14:textId="77777777" w:rsidR="007678FA" w:rsidRPr="00490D05" w:rsidRDefault="007678FA" w:rsidP="00E53C12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0F9D9DDF" w14:textId="77777777" w:rsidR="007678FA" w:rsidRPr="00490D05" w:rsidRDefault="007678FA" w:rsidP="00E53C12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</w:p>
        </w:tc>
      </w:tr>
    </w:tbl>
    <w:p w14:paraId="163CF53D" w14:textId="77777777" w:rsidR="007678FA" w:rsidRPr="00490D05" w:rsidRDefault="007678FA" w:rsidP="007678FA">
      <w:pPr>
        <w:ind w:firstLine="709"/>
        <w:jc w:val="center"/>
        <w:rPr>
          <w:rFonts w:ascii="GHEA Grapalat" w:hAnsi="GHEA Grapalat"/>
          <w:b/>
          <w:sz w:val="20"/>
          <w:lang w:val="nb-NO"/>
        </w:rPr>
      </w:pPr>
    </w:p>
    <w:p w14:paraId="3B98F09D" w14:textId="77777777" w:rsidR="007678FA" w:rsidRPr="00490D05" w:rsidRDefault="007678FA" w:rsidP="007678FA">
      <w:pPr>
        <w:ind w:firstLine="709"/>
        <w:rPr>
          <w:rFonts w:ascii="GHEA Grapalat" w:hAnsi="GHEA Grapalat" w:cs="Sylfaen"/>
          <w:i/>
          <w:sz w:val="20"/>
          <w:szCs w:val="20"/>
          <w:lang w:val="nb-NO"/>
        </w:rPr>
      </w:pPr>
      <w:r w:rsidRPr="00490D05">
        <w:rPr>
          <w:rFonts w:ascii="GHEA Grapalat" w:hAnsi="GHEA Grapalat" w:cs="Arial"/>
          <w:i/>
          <w:sz w:val="20"/>
          <w:szCs w:val="20"/>
          <w:lang w:val="pt-BR"/>
        </w:rPr>
        <w:t>Անհրաժեշտության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դեպքում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պայմանագրում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կարող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են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ներառվել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ՀՀ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օրենսդրությանը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չհակասող</w:t>
      </w:r>
      <w:r w:rsidRPr="00490D05">
        <w:rPr>
          <w:rFonts w:ascii="GHEA Grapalat" w:hAnsi="GHEA Grapalat" w:cs="Sylfaen"/>
          <w:i/>
          <w:sz w:val="20"/>
          <w:szCs w:val="20"/>
          <w:lang w:val="nb-NO"/>
        </w:rPr>
        <w:t xml:space="preserve"> </w:t>
      </w:r>
      <w:r w:rsidRPr="00490D05">
        <w:rPr>
          <w:rFonts w:ascii="GHEA Grapalat" w:hAnsi="GHEA Grapalat" w:cs="Arial"/>
          <w:i/>
          <w:sz w:val="20"/>
          <w:szCs w:val="20"/>
          <w:lang w:val="pt-BR"/>
        </w:rPr>
        <w:t>դրույթներ</w:t>
      </w:r>
      <w:r w:rsidRPr="00490D05">
        <w:rPr>
          <w:rFonts w:ascii="GHEA Grapalat" w:hAnsi="GHEA Grapalat" w:cs="Arial"/>
          <w:i/>
          <w:sz w:val="20"/>
          <w:szCs w:val="20"/>
          <w:lang w:val="nb-NO"/>
        </w:rPr>
        <w:t>։</w:t>
      </w:r>
    </w:p>
    <w:p w14:paraId="75538D80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20"/>
          <w:szCs w:val="20"/>
          <w:lang w:val="nb-NO"/>
        </w:rPr>
      </w:pPr>
    </w:p>
    <w:p w14:paraId="216858DE" w14:textId="77777777" w:rsidR="007678FA" w:rsidRPr="00490D05" w:rsidRDefault="007678FA" w:rsidP="007678FA">
      <w:pPr>
        <w:rPr>
          <w:rFonts w:ascii="GHEA Grapalat" w:hAnsi="GHEA Grapalat"/>
          <w:sz w:val="20"/>
          <w:szCs w:val="20"/>
          <w:lang w:val="hy-AM"/>
        </w:rPr>
      </w:pPr>
    </w:p>
    <w:p w14:paraId="742AEA3E" w14:textId="77777777" w:rsidR="000B7FDA" w:rsidRPr="00490D05" w:rsidRDefault="007678FA" w:rsidP="00274C6A">
      <w:pPr>
        <w:jc w:val="right"/>
        <w:rPr>
          <w:rFonts w:ascii="GHEA Grapalat" w:hAnsi="GHEA Grapalat"/>
          <w:i/>
          <w:sz w:val="18"/>
          <w:lang w:val="hy-AM"/>
        </w:rPr>
        <w:sectPr w:rsidR="000B7FDA" w:rsidRPr="00490D05" w:rsidSect="000B7FDA">
          <w:footnotePr>
            <w:pos w:val="beneathText"/>
          </w:footnotePr>
          <w:pgSz w:w="11906" w:h="16838" w:code="9"/>
          <w:pgMar w:top="533" w:right="850" w:bottom="720" w:left="662" w:header="562" w:footer="562" w:gutter="0"/>
          <w:cols w:space="720"/>
        </w:sectPr>
      </w:pPr>
      <w:r w:rsidRPr="00490D05">
        <w:rPr>
          <w:rFonts w:ascii="GHEA Grapalat" w:hAnsi="GHEA Grapalat"/>
          <w:i/>
          <w:sz w:val="18"/>
          <w:lang w:val="hy-AM"/>
        </w:rPr>
        <w:br w:type="page"/>
      </w:r>
    </w:p>
    <w:p w14:paraId="53AF4031" w14:textId="3737D674" w:rsidR="00274C6A" w:rsidRPr="00490D05" w:rsidRDefault="00274C6A" w:rsidP="00274C6A">
      <w:pPr>
        <w:jc w:val="right"/>
        <w:rPr>
          <w:rFonts w:ascii="GHEA Grapalat" w:hAnsi="GHEA Grapalat"/>
          <w:i/>
          <w:sz w:val="18"/>
          <w:lang w:val="hy-AM"/>
        </w:rPr>
      </w:pPr>
      <w:r w:rsidRPr="00490D05">
        <w:rPr>
          <w:rFonts w:ascii="GHEA Grapalat" w:hAnsi="GHEA Grapalat" w:cs="Arial"/>
          <w:i/>
          <w:sz w:val="18"/>
          <w:lang w:val="hy-AM"/>
        </w:rPr>
        <w:lastRenderedPageBreak/>
        <w:t>Հավելված</w:t>
      </w:r>
      <w:r w:rsidRPr="00490D05">
        <w:rPr>
          <w:rFonts w:ascii="GHEA Grapalat" w:hAnsi="GHEA Grapalat"/>
          <w:i/>
          <w:sz w:val="18"/>
          <w:lang w:val="hy-AM"/>
        </w:rPr>
        <w:t xml:space="preserve"> N 1</w:t>
      </w:r>
    </w:p>
    <w:p w14:paraId="053E698D" w14:textId="77777777" w:rsidR="00274C6A" w:rsidRPr="00490D05" w:rsidRDefault="00274C6A" w:rsidP="00274C6A">
      <w:pPr>
        <w:jc w:val="right"/>
        <w:rPr>
          <w:rFonts w:ascii="GHEA Grapalat" w:hAnsi="GHEA Grapalat"/>
          <w:i/>
          <w:sz w:val="18"/>
          <w:lang w:val="hy-AM"/>
        </w:rPr>
      </w:pPr>
      <w:r w:rsidRPr="00490D05">
        <w:rPr>
          <w:rFonts w:ascii="GHEA Grapalat" w:hAnsi="GHEA Grapalat"/>
          <w:i/>
          <w:sz w:val="18"/>
          <w:lang w:val="hy-AM"/>
        </w:rPr>
        <w:t xml:space="preserve">«         »              20  </w:t>
      </w:r>
      <w:r w:rsidRPr="00490D05">
        <w:rPr>
          <w:rFonts w:ascii="GHEA Grapalat" w:hAnsi="GHEA Grapalat" w:cs="Arial"/>
          <w:i/>
          <w:sz w:val="18"/>
          <w:lang w:val="hy-AM"/>
        </w:rPr>
        <w:t>թ</w:t>
      </w:r>
      <w:r w:rsidRPr="00490D05">
        <w:rPr>
          <w:rFonts w:ascii="GHEA Grapalat" w:hAnsi="GHEA Grapalat"/>
          <w:i/>
          <w:sz w:val="18"/>
          <w:lang w:val="hy-AM"/>
        </w:rPr>
        <w:t xml:space="preserve">. </w:t>
      </w:r>
      <w:r w:rsidRPr="00490D05">
        <w:rPr>
          <w:rFonts w:ascii="GHEA Grapalat" w:hAnsi="GHEA Grapalat" w:cs="Arial"/>
          <w:i/>
          <w:sz w:val="18"/>
          <w:lang w:val="hy-AM"/>
        </w:rPr>
        <w:t>կնքված</w:t>
      </w:r>
      <w:r w:rsidRPr="00490D05">
        <w:rPr>
          <w:rFonts w:ascii="GHEA Grapalat" w:hAnsi="GHEA Grapalat"/>
          <w:i/>
          <w:sz w:val="18"/>
          <w:lang w:val="hy-AM"/>
        </w:rPr>
        <w:t xml:space="preserve"> </w:t>
      </w:r>
    </w:p>
    <w:p w14:paraId="46640038" w14:textId="77777777" w:rsidR="00274C6A" w:rsidRPr="00490D05" w:rsidRDefault="00274C6A" w:rsidP="00274C6A">
      <w:pPr>
        <w:jc w:val="right"/>
        <w:rPr>
          <w:rFonts w:ascii="GHEA Grapalat" w:hAnsi="GHEA Grapalat"/>
          <w:i/>
          <w:sz w:val="18"/>
          <w:lang w:val="hy-AM"/>
        </w:rPr>
      </w:pPr>
      <w:r w:rsidRPr="00490D05">
        <w:rPr>
          <w:rFonts w:ascii="GHEA Grapalat" w:hAnsi="GHEA Grapalat"/>
          <w:i/>
          <w:sz w:val="18"/>
          <w:lang w:val="hy-AM"/>
        </w:rPr>
        <w:t xml:space="preserve">                      </w:t>
      </w:r>
      <w:r w:rsidRPr="00490D05">
        <w:rPr>
          <w:rFonts w:ascii="GHEA Grapalat" w:hAnsi="GHEA Grapalat" w:cs="Arial"/>
          <w:i/>
          <w:sz w:val="18"/>
          <w:lang w:val="hy-AM"/>
        </w:rPr>
        <w:t>ծածկագրով</w:t>
      </w:r>
      <w:r w:rsidRPr="00490D05">
        <w:rPr>
          <w:rFonts w:ascii="GHEA Grapalat" w:hAnsi="GHEA Grapalat"/>
          <w:i/>
          <w:sz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lang w:val="hy-AM"/>
        </w:rPr>
        <w:t>պայմանագրի</w:t>
      </w:r>
    </w:p>
    <w:p w14:paraId="05692E74" w14:textId="77777777" w:rsidR="00274C6A" w:rsidRPr="00490D05" w:rsidRDefault="00274C6A" w:rsidP="00274C6A">
      <w:pPr>
        <w:jc w:val="center"/>
        <w:rPr>
          <w:rFonts w:ascii="GHEA Grapalat" w:hAnsi="GHEA Grapalat"/>
          <w:sz w:val="18"/>
          <w:lang w:val="hy-AM"/>
        </w:rPr>
      </w:pPr>
    </w:p>
    <w:p w14:paraId="2F27BDE8" w14:textId="77777777" w:rsidR="00274C6A" w:rsidRPr="00490D05" w:rsidRDefault="00274C6A" w:rsidP="00274C6A">
      <w:pPr>
        <w:jc w:val="center"/>
        <w:rPr>
          <w:rFonts w:ascii="GHEA Grapalat" w:hAnsi="GHEA Grapalat"/>
          <w:sz w:val="20"/>
          <w:lang w:val="hy-AM"/>
        </w:rPr>
      </w:pPr>
    </w:p>
    <w:p w14:paraId="22AD35BD" w14:textId="77777777" w:rsidR="00274C6A" w:rsidRPr="00490D05" w:rsidRDefault="00274C6A" w:rsidP="00274C6A">
      <w:pPr>
        <w:jc w:val="center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 w:cs="Arial"/>
          <w:sz w:val="20"/>
          <w:lang w:val="hy-AM"/>
        </w:rPr>
        <w:t>ՏԵԽՆԻԿԱԿԱՆ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ԲՆՈՒԹԱԳԻՐ</w:t>
      </w:r>
      <w:r w:rsidRPr="00490D05">
        <w:rPr>
          <w:rFonts w:ascii="GHEA Grapalat" w:hAnsi="GHEA Grapalat"/>
          <w:sz w:val="20"/>
          <w:lang w:val="hy-AM"/>
        </w:rPr>
        <w:t xml:space="preserve"> - </w:t>
      </w:r>
      <w:r w:rsidRPr="00490D05">
        <w:rPr>
          <w:rFonts w:ascii="GHEA Grapalat" w:hAnsi="GHEA Grapalat" w:cs="Arial"/>
          <w:sz w:val="20"/>
          <w:lang w:val="hy-AM"/>
        </w:rPr>
        <w:t>ԳՆՄԱՆ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ԺԱՄԱՆԱԿԱՑՈՒՅՑ</w:t>
      </w:r>
      <w:r w:rsidRPr="00490D05">
        <w:rPr>
          <w:rFonts w:ascii="GHEA Grapalat" w:hAnsi="GHEA Grapalat"/>
          <w:sz w:val="20"/>
          <w:lang w:val="hy-AM"/>
        </w:rPr>
        <w:t>*</w:t>
      </w:r>
    </w:p>
    <w:p w14:paraId="207E0B68" w14:textId="1CB1386C" w:rsidR="00294BEB" w:rsidRPr="00490D05" w:rsidRDefault="00294BEB" w:rsidP="00274C6A">
      <w:pPr>
        <w:jc w:val="center"/>
        <w:rPr>
          <w:rFonts w:ascii="GHEA Grapalat" w:hAnsi="GHEA Grapalat"/>
          <w:b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 xml:space="preserve"> </w:t>
      </w:r>
    </w:p>
    <w:p w14:paraId="69F35FEF" w14:textId="77777777" w:rsidR="00274C6A" w:rsidRPr="00490D05" w:rsidRDefault="00274C6A" w:rsidP="00274C6A">
      <w:pPr>
        <w:jc w:val="right"/>
        <w:rPr>
          <w:rFonts w:ascii="GHEA Grapalat" w:hAnsi="GHEA Grapalat"/>
          <w:sz w:val="20"/>
          <w:lang w:val="hy-AM"/>
        </w:rPr>
      </w:pP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</w:r>
      <w:r w:rsidRPr="00490D05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490D05">
        <w:rPr>
          <w:rFonts w:ascii="GHEA Grapalat" w:hAnsi="GHEA Grapalat" w:cs="Arial"/>
          <w:sz w:val="20"/>
          <w:lang w:val="hy-AM"/>
        </w:rPr>
        <w:t>ՀՀ</w:t>
      </w: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դրամ</w:t>
      </w:r>
    </w:p>
    <w:tbl>
      <w:tblPr>
        <w:tblW w:w="15277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710"/>
        <w:gridCol w:w="5220"/>
        <w:gridCol w:w="810"/>
        <w:gridCol w:w="1170"/>
        <w:gridCol w:w="990"/>
        <w:gridCol w:w="1980"/>
        <w:gridCol w:w="2790"/>
      </w:tblGrid>
      <w:tr w:rsidR="00274C6A" w:rsidRPr="00490D05" w14:paraId="78842829" w14:textId="77777777" w:rsidTr="00C339E6">
        <w:tc>
          <w:tcPr>
            <w:tcW w:w="15277" w:type="dxa"/>
            <w:gridSpan w:val="8"/>
          </w:tcPr>
          <w:p w14:paraId="38B45095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Ծառայության</w:t>
            </w:r>
          </w:p>
        </w:tc>
      </w:tr>
      <w:tr w:rsidR="00274C6A" w:rsidRPr="00490D05" w14:paraId="26EBDE3E" w14:textId="77777777" w:rsidTr="00EF04C4">
        <w:trPr>
          <w:trHeight w:val="219"/>
        </w:trPr>
        <w:tc>
          <w:tcPr>
            <w:tcW w:w="607" w:type="dxa"/>
            <w:vMerge w:val="restart"/>
            <w:vAlign w:val="center"/>
          </w:tcPr>
          <w:p w14:paraId="0105AA67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հրավերով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համարը</w:t>
            </w:r>
          </w:p>
        </w:tc>
        <w:tc>
          <w:tcPr>
            <w:tcW w:w="1710" w:type="dxa"/>
            <w:vMerge w:val="restart"/>
            <w:vAlign w:val="center"/>
          </w:tcPr>
          <w:p w14:paraId="5166EE7C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ԳՄԱ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5220" w:type="dxa"/>
            <w:vMerge w:val="restart"/>
            <w:vAlign w:val="center"/>
          </w:tcPr>
          <w:p w14:paraId="74D7E64F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14:paraId="19AB5325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1170" w:type="dxa"/>
            <w:vMerge w:val="restart"/>
            <w:vAlign w:val="center"/>
          </w:tcPr>
          <w:p w14:paraId="5CA18263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գինը</w:t>
            </w: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990" w:type="dxa"/>
            <w:vMerge w:val="restart"/>
            <w:vAlign w:val="center"/>
          </w:tcPr>
          <w:p w14:paraId="3B1408E6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4770" w:type="dxa"/>
            <w:gridSpan w:val="2"/>
            <w:vAlign w:val="center"/>
          </w:tcPr>
          <w:p w14:paraId="0AA63FD7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մատուցման</w:t>
            </w:r>
          </w:p>
        </w:tc>
      </w:tr>
      <w:tr w:rsidR="00274C6A" w:rsidRPr="00490D05" w14:paraId="52106E92" w14:textId="77777777" w:rsidTr="00EF04C4">
        <w:trPr>
          <w:trHeight w:val="445"/>
        </w:trPr>
        <w:tc>
          <w:tcPr>
            <w:tcW w:w="607" w:type="dxa"/>
            <w:vMerge/>
            <w:vAlign w:val="center"/>
          </w:tcPr>
          <w:p w14:paraId="41B9C0C6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14:paraId="0E253404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20" w:type="dxa"/>
            <w:vMerge/>
            <w:vAlign w:val="center"/>
          </w:tcPr>
          <w:p w14:paraId="444926E3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14:paraId="4565BD76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6B224064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1C0D2515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3F5447B5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2790" w:type="dxa"/>
            <w:vAlign w:val="center"/>
          </w:tcPr>
          <w:p w14:paraId="1F4FC39F" w14:textId="77777777" w:rsidR="00274C6A" w:rsidRPr="00490D05" w:rsidRDefault="00274C6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490D05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</w:tr>
      <w:tr w:rsidR="00AD5D78" w:rsidRPr="00490D05" w14:paraId="1FDFAD17" w14:textId="77777777" w:rsidTr="00F26CD7">
        <w:trPr>
          <w:trHeight w:val="624"/>
        </w:trPr>
        <w:tc>
          <w:tcPr>
            <w:tcW w:w="607" w:type="dxa"/>
            <w:vAlign w:val="center"/>
          </w:tcPr>
          <w:p w14:paraId="42BABFEF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116206FF" w14:textId="4D291FE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71351540/368</w:t>
            </w:r>
          </w:p>
        </w:tc>
        <w:tc>
          <w:tcPr>
            <w:tcW w:w="5220" w:type="dxa"/>
          </w:tcPr>
          <w:p w14:paraId="78B32FF0" w14:textId="3DB9B9DC" w:rsidR="00AD5D78" w:rsidRPr="00490D05" w:rsidRDefault="00AD5D78" w:rsidP="00AD5D78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Ծառայության մատուցման ընդհանուր պահանջների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1.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նախագծերին, տեխնիկական առանձնահատկություններին և այլ պայմանագրային փաստաթղթերին համապատասխան: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2. Տեխնիկական հսկողության ծառայությունները պետք է իրականացվեն ՀՀ Քաղաքաշինության նախարարի 28.04.1998թ.-ի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3. Տեխնիկական հսկողություն իրականացնողի հիմնական պարտականություններն  են՝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շինարարության սկզբից մինչև ավարտը ընկած ժամանակահատվածում պարբերաբար լուսանկարահանել շինարարության օբյեկտի վիճակը,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• ապահովել կատարվող աշխատանքների համապատասխանությունը կապալի պայմանագրի պայմաններին, շինարարական նորմերին և կանոններին,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Կապալառուի կողմից պայմանագրային պարտավորությունների կատարման շեղում հայտնաբերելուց անհապաղ տեղեկացնել Պատվիրատուին` կցելով համապատասխան հիմնավորումը,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ստուգել և հաստատել աշխատանքային և կատարողական փաստաթղթերը՝ նախապատրաստված Կապալառուի կողմից,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ստուգել և վերահսկել նյութերի որակը և շինարարական աշխատանքների ընթացքը, որպեսզի ապահովվի մասնագրերին և պայմանագրային մյուս փաստաթղթերին համապատասխանությունը: Արգելել կամ փոփոխել այն նյութերը, որոնք չեն համապատասխանում անհրաժեշտ պայմաններին,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վերահսկել և գնահատել շինաշխատանքների գործընթացը, որպեսզի ապահովվի շինաշխատանքների ավարտը՝ համաձայն պայմանագրի մեջ նշված ժամանակացույցի,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ստուգել բոլոր այն փորձարկումների արդյունքները, որոնք անհրաժեշտ են որակի ապահովման համար: Ստուգել բոլոր փաստաթղթերը (այդ թվում՝ բոլոր ծավալային չափերը և հաշվարկները), որոնք անհրաժեշտ են համապատասխան վճարումները իրականացնելու համար, • կատարել որակի և քանակի ամենօրյա հսկումը (համապատասխան նշում կատարելով մատյանում), այն աշխատանքների անհրաժեշտ փորձարկումները, որոնք կատարվում են կապալի պայմանագրի իրականացման շրջանակում,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շինարարության ժամանակ առաջացող խնդիրների դեպքում առաջարկել այն գործողությունները, որոնք անհրաժեշտ կլինեն աշխատանքային ժամանակացույցը պահպանելու համար,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հսկել բոլոր այն հարցերը, որոնք կապված են շինաշխատանքներն անվտանգ իրականացնելու հետ և հրահանգել Կապալառուին տեղադրել նշաններ, լուսավորության անվտանգության սարքերի և այլ համապատասխան միջոցառումների իրականացման համար,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 xml:space="preserve">• կատարել անհրաժեշտ օրական գրառումներ, որոնք անհրաժեշտ են պայմանագրի ընթացքի վերահսկման համար (ընդգրկելով կատարված աշխատանքների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հավաստագրերը և այլ անհրաժեշտ փաստաթղթեր),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կատարել աշխատանքների ծավալների չափագրումներ և մասնակցել կատարողական փաստաթղթերի կազմմանը և հաստատմանը,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շինարարության ավարտից հետո Պատվիրատուին ներկայացնել Հաշվետվություն կատարված աշխատանքների վերաբերյալ` կցելով լուսանկարները, անհրաժեշտ գծագրերը, ծածկված աշխատանքների ակտերը, փորձարկման ակտերը, սերտիֆիկատները,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Պատվիրատուի ցուցումով չափագրել կատարման ենթակա աշխատանքները: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պարտադիր ներկա լինել քաղաքաշինության նախարարի թիվ 44 առ 28.04.1998թ. Շինարարության որակի տեխնիկական հսկողության իրականացման հրահանգ հրամանի հավելված 1-ով նախատեսված ծածկման շինմոնտաժային աշխատանքների իրականացման ընթացքում:      Հաշվետվության ներկայացման պահանջներ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Կատարողը պարտավոր է ներկայացնել Պատվիրատուին ծառայությունների վերաբերյալ ընթացիկ և ավարտական հաշվետվություններ, որոնք հանդիսանում են ծառայությունների հանձնման-ընդունման արձանագրությունները հիմնավորող փաստաթղթեր: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 xml:space="preserve">  Ավարտական հաշվետվությունը պետք է ընդգրկի հետևյալ փաստաթղթերի պատճենները՝ ավարտական կատարողական փաստաթղթեր, ամփոփ նկարագրական տեղեկանք իրականացված շինարարական աշխատանքների ամբողջ ժամանակահատվածի համար, նախքան շինարարության սկիզբը, ինչպես նաև ավարտված շինարարական օբյեկտի լուսանկարներ: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ընթացքում` Ծառայություննների հանձնման-ընդունման արձանագրությունների հետ մեկտեղ: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ընթացքում:</w:t>
            </w:r>
          </w:p>
        </w:tc>
        <w:tc>
          <w:tcPr>
            <w:tcW w:w="810" w:type="dxa"/>
            <w:vAlign w:val="center"/>
          </w:tcPr>
          <w:p w14:paraId="0D42F916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5D5A6DDF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135FCA5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դրամ</w:t>
            </w:r>
          </w:p>
          <w:p w14:paraId="3F2A30B7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09BB02D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FC28410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64515238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1ECC2AA7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198D0942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52A8F27B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366B39CB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4A94E3CE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4CF4457B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521A4BE3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5DE12E3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43877CFC" w14:textId="7777777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14:paraId="5600CE80" w14:textId="77777777" w:rsidR="00AD5D78" w:rsidRPr="00490D05" w:rsidRDefault="00AD5D78" w:rsidP="00AD5D7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Նորք-Մարաշ վարչական շրջանի 13-րդ փողոցի վերջնամասում, N153 հասցեի հարակից տարածքում</w:t>
            </w:r>
          </w:p>
          <w:p w14:paraId="69BD1F69" w14:textId="42F25C73" w:rsidR="00AD5D78" w:rsidRPr="00490D05" w:rsidRDefault="00AD5D78" w:rsidP="00AD5D78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2790" w:type="dxa"/>
            <w:vAlign w:val="center"/>
          </w:tcPr>
          <w:p w14:paraId="0F4331F1" w14:textId="77FEF2F1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Պայմանագիրը ուժի մեջ է մտնում շինարարական աշխատանքների գնման պայմանագիրը  վավերացնելու օրվանից և գործում է շինարարական աշխատանքներին զուգընթաց:</w:t>
            </w:r>
          </w:p>
        </w:tc>
      </w:tr>
      <w:tr w:rsidR="00AD5D78" w:rsidRPr="00490D05" w14:paraId="10F4A37C" w14:textId="77777777" w:rsidTr="00F26CD7">
        <w:trPr>
          <w:trHeight w:val="624"/>
        </w:trPr>
        <w:tc>
          <w:tcPr>
            <w:tcW w:w="607" w:type="dxa"/>
            <w:vAlign w:val="center"/>
          </w:tcPr>
          <w:p w14:paraId="747851A3" w14:textId="6288BF4C" w:rsidR="00AD5D78" w:rsidRPr="00490D05" w:rsidRDefault="00AD5D78" w:rsidP="00AD5D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710" w:type="dxa"/>
            <w:vAlign w:val="center"/>
          </w:tcPr>
          <w:p w14:paraId="46E0BEFE" w14:textId="0E34D339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71351540/369</w:t>
            </w:r>
          </w:p>
        </w:tc>
        <w:tc>
          <w:tcPr>
            <w:tcW w:w="5220" w:type="dxa"/>
          </w:tcPr>
          <w:p w14:paraId="370BFBF4" w14:textId="1B97F1C6" w:rsidR="00AD5D78" w:rsidRPr="00490D05" w:rsidRDefault="00AD5D78" w:rsidP="00AD5D78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Ծառայության մատուցման ընդհանուր պահանջների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 xml:space="preserve">1. Տեխնիկական հսկողությունը պետք է իրականացվի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նախագծերին, տեխնիկական առանձնահատկություններին և այլ պայմանագրային փաստաթղթերին համապատասխան: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2. Տեխնիկական հսկողության ծառայությունները պետք է իրականացվեն ՀՀ Քաղաքաշինության նախարարի 28.04.1998թ.-ի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3. Տեխնիկական հսկողություն իրականացնողի հիմնական պարտականություններն  են՝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շինարարության սկզբից մինչև ավարտը ընկած ժամանակահատվածում պարբերաբար լուսանկարահանել շինարարության օբյեկտի վիճակը,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ապահովել կատարվող աշխատանքների համապատասխանությունը կապալի պայմանագրի պայմաններին, շինարարական նորմերին և կանոններին,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Կապալառուի կողմից պայմանագրային պարտավորությունների կատարման շեղում հայտնաբերելուց անհապաղ տեղեկացնել Պատվիրատուին` կցելով համապատասխան հիմնավորումը,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ստուգել և հաստատել աշխատանքային և կատարողական փաստաթղթերը՝ նախապատրաստված Կապալառուի կողմից,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ստուգել և վերահսկել նյութերի որակը և շինարարական աշխատանքների ընթացքը, որպեսզի ապահովվի մասնագրերին և պայմանագրային մյուս փաստաթղթերին համապատասխանությունը: Արգելել կամ փոփոխել այն նյութերը, որոնք չեն համապատասխանում անհրաժեշտ պայմաններին,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վերահսկել և գնահատել շինաշխատանքների գործընթացը, որպեսզի ապահովվի շինաշխատանքների ավարտը՝ համաձայն պայմանագրի մեջ նշված ժամանակացույցի,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 xml:space="preserve">• ստուգել բոլոր այն փորձարկումների արդյունքները, որոնք անհրաժեշտ են որակի ապահովման համար: Ստուգել բոլոր փաստաթղթերը (այդ թվում՝ բոլոր ծավալային չափերը և հաշվարկները), որոնք անհրաժեշտ են համապատասխան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վճարումները իրականացնելու համար, • կատարել որակի և քանակի ամենօրյա հսկումը (համապատասխան նշում կատարելով մատյանում), այն աշխատանքների անհրաժեշտ փորձարկումները, որոնք կատարվում են կապալի պայմանագրի իրականացման շրջանակում,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շինարարության ժամանակ առաջացող խնդիրների դեպքում առաջարկել այն գործողությունները, որոնք անհրաժեշտ կլինեն աշխատանքային ժամանակացույցը պահպանելու համար,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հսկել բոլոր այն հարցերը, որոնք կապված են շինաշխատանքներն անվտանգ իրականացնելու հետ և հրահանգել Կապալառուին տեղադրել նշաններ, լուսավորության անվտանգության սարքերի և այլ համապատասխան միջոցառումների իրականացման համար,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կատարել անհրաժեշտ օրական գրառումներ, որոնք անհրաժեշտ են պայմանագրի ընթացքի վերահսկման համար (ընդգրկելով կատարված աշխատանքների հավաստագրերը և այլ անհրաժեշտ փաստաթղթեր),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կատարել աշխատանքների ծավալների չափագրումներ և մասնակցել կատարողական փաստաթղթերի կազմմանը և հաստատմանը,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շինարարության ավարտից հետո Պատվիրատուին ներկայացնել Հաշվետվություն կատարված աշխատանքների վերաբերյալ` կցելով լուսանկարները, անհրաժեշտ գծագրերը, ծածկված աշխատանքների ակտերը, փորձարկման ակտերը, սերտիֆիկատները,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Պատվիրատուի ցուցումով չափագրել կատարման ենթակա աշխատանքները: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• պարտադիր ներկա լինել քաղաքաշինության նախարարի թիվ 44 առ 28.04.1998թ. Շինարարության որակի տեխնիկական հսկողության իրականացման հրահանգ հրամանի հավելված 1-ով նախատեսված ծածկման շինմոնտաժային աշխատանքների իրականացման ընթացքում:      Հաշվետվության ներկայացման պահանջներ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Կատարողը պարտավոր է ներկայացնել Պատվիրատուին ծառայությունների վերաբերյալ ընթացիկ և ավարտական հաշվետվություններ, որոնք հանդիսանում են ծառայությունների հանձնման-ընդունման արձանագրությունները հիմնավորող փաստաթղթեր: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 xml:space="preserve">  Ավարտական հաշվետվությունը պետք է ընդգրկի հետևյալ փաստաթղթերի պատճենները՝ ավարտական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կատարողական փաստաթղթեր, ամփոփ նկարագրական տեղեկանք իրականացված շինարարական աշխատանքների ամբողջ ժամանակահատվածի համար, նախքան շինարարության սկիզբը, ինչպես նաև ավարտված շինարարական օբյեկտի լուսանկարներ: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ընթացքում` Ծառայություննների հանձնման-ընդունման արձանագրությունների հետ մեկտեղ: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br/>
              <w:t>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ընթացքում:</w:t>
            </w:r>
          </w:p>
        </w:tc>
        <w:tc>
          <w:tcPr>
            <w:tcW w:w="810" w:type="dxa"/>
            <w:vAlign w:val="center"/>
          </w:tcPr>
          <w:p w14:paraId="543D6508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5259C7EF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59580878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  <w:r w:rsidRPr="00490D05">
              <w:rPr>
                <w:rFonts w:ascii="GHEA Grapalat" w:hAnsi="GHEA Grapalat" w:cs="Arial"/>
                <w:sz w:val="22"/>
                <w:szCs w:val="18"/>
                <w:lang w:val="hy-AM"/>
              </w:rPr>
              <w:lastRenderedPageBreak/>
              <w:t>դրամ</w:t>
            </w:r>
          </w:p>
          <w:p w14:paraId="61CD85C6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2149CBF9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2722C3E9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7BC27AD0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6EEE6E1A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4C02D50E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23B44C6F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56E509B3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2BB20DE4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68CBB2F3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2491D75F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99D0D49" w14:textId="77777777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</w:p>
          <w:p w14:paraId="0A001435" w14:textId="491390C5" w:rsidR="00AD5D78" w:rsidRPr="00490D05" w:rsidRDefault="00AD5D78" w:rsidP="00AD5D78">
            <w:pPr>
              <w:jc w:val="center"/>
              <w:rPr>
                <w:rFonts w:ascii="GHEA Grapalat" w:hAnsi="GHEA Grapalat"/>
                <w:sz w:val="22"/>
                <w:szCs w:val="18"/>
                <w:lang w:val="hy-AM"/>
              </w:rPr>
            </w:pPr>
            <w:r w:rsidRPr="00490D05">
              <w:rPr>
                <w:rFonts w:ascii="GHEA Grapalat" w:hAnsi="GHEA Grapalat"/>
                <w:sz w:val="22"/>
                <w:szCs w:val="18"/>
                <w:lang w:val="hy-AM"/>
              </w:rPr>
              <w:t>1</w:t>
            </w:r>
          </w:p>
        </w:tc>
        <w:tc>
          <w:tcPr>
            <w:tcW w:w="1980" w:type="dxa"/>
            <w:vAlign w:val="center"/>
          </w:tcPr>
          <w:p w14:paraId="5577711D" w14:textId="77777777" w:rsidR="00AD5D78" w:rsidRPr="00490D05" w:rsidRDefault="00AD5D78" w:rsidP="00AD5D7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 xml:space="preserve">Նորք Մարաշ վարչական շրջանի                             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Նորքի այգիներ,                        Էդուարդ Իսաբեկյան,                 Սարգիս Բաղդասարյան,                 Այծեմնիկ ՈՒրարտուի,         Արմենակ Արմենակյան,     Գարեգին Հովսեփյան փողոցներ</w:t>
            </w:r>
          </w:p>
          <w:p w14:paraId="4013EDAD" w14:textId="77777777" w:rsidR="00AD5D78" w:rsidRPr="00490D05" w:rsidRDefault="00AD5D78" w:rsidP="00AD5D78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2790" w:type="dxa"/>
            <w:vAlign w:val="center"/>
          </w:tcPr>
          <w:p w14:paraId="5791D712" w14:textId="623B4538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Պայմանագիրը ուժի մեջ է մտնում շինարարական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lastRenderedPageBreak/>
              <w:t>աշխատանքների գնման պայմանագիրը  վավերացնելու օրվանից և գործում է շինարարական աշխատանքներին զուգընթաց:</w:t>
            </w:r>
          </w:p>
        </w:tc>
      </w:tr>
    </w:tbl>
    <w:p w14:paraId="3ED24537" w14:textId="044D187D" w:rsidR="007678FA" w:rsidRPr="00490D05" w:rsidRDefault="007678FA" w:rsidP="00274C6A">
      <w:pPr>
        <w:jc w:val="right"/>
        <w:rPr>
          <w:rFonts w:ascii="GHEA Grapalat" w:hAnsi="GHEA Grapalat"/>
          <w:sz w:val="20"/>
          <w:lang w:val="hy-AM"/>
        </w:rPr>
      </w:pPr>
    </w:p>
    <w:p w14:paraId="736B3CCF" w14:textId="77777777" w:rsidR="00C36096" w:rsidRPr="00490D05" w:rsidRDefault="00C36096" w:rsidP="00C36096">
      <w:pPr>
        <w:jc w:val="center"/>
        <w:rPr>
          <w:rFonts w:ascii="GHEA Grapalat" w:hAnsi="GHEA Grapalat"/>
          <w:sz w:val="20"/>
          <w:lang w:val="hy-AM"/>
        </w:rPr>
      </w:pPr>
    </w:p>
    <w:p w14:paraId="7408BBD2" w14:textId="77777777" w:rsidR="00C36096" w:rsidRPr="00490D05" w:rsidRDefault="00C36096" w:rsidP="00C36096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490D05">
        <w:rPr>
          <w:rFonts w:ascii="GHEA Grapalat" w:hAnsi="GHEA Grapalat"/>
          <w:sz w:val="20"/>
          <w:lang w:val="hy-AM"/>
        </w:rPr>
        <w:t xml:space="preserve"> 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>*</w:t>
      </w:r>
      <w:r w:rsidRPr="00490D05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hy-AM"/>
        </w:rPr>
        <w:t>Ծառայությունների</w:t>
      </w:r>
      <w:r w:rsidRPr="00490D05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hy-AM"/>
        </w:rPr>
        <w:t>մատուցման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ժամկետը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,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իսկ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փուլային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ձևով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պայմանագրի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կատարման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դեպքում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`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առաջին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փուլի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ժամկետը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,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պետք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է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սահմանվի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առնվազն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20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օրացուցային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օր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,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որի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հաշվարկը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կատարվում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է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պայմանագրով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նախատեսված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կողմերի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իրավունքների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և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պարտականությունների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կատարման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պայմանն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ուժի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մեջ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մտնելու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օրը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,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բացառությամբ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այն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դեպքի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,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երբ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ընտրված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մասնակիցը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համաձայնում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է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hy-AM"/>
        </w:rPr>
        <w:t>ծառայությունները</w:t>
      </w:r>
      <w:r w:rsidRPr="00490D05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hy-AM"/>
        </w:rPr>
        <w:t>մատուցել</w:t>
      </w:r>
      <w:r w:rsidRPr="00490D05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ավելի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կարճ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ժամկետում</w:t>
      </w:r>
    </w:p>
    <w:p w14:paraId="21BC8508" w14:textId="77777777" w:rsidR="007678FA" w:rsidRPr="00490D05" w:rsidRDefault="007678FA" w:rsidP="007678FA">
      <w:pPr>
        <w:jc w:val="both"/>
        <w:rPr>
          <w:rFonts w:ascii="GHEA Grapalat" w:hAnsi="GHEA Grapalat"/>
          <w:sz w:val="20"/>
          <w:lang w:val="pt-BR"/>
        </w:rPr>
      </w:pPr>
    </w:p>
    <w:p w14:paraId="5848440B" w14:textId="77777777" w:rsidR="007678FA" w:rsidRPr="00490D05" w:rsidRDefault="007678FA" w:rsidP="007678FA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678FA" w:rsidRPr="00490D05" w14:paraId="3367EA3C" w14:textId="77777777" w:rsidTr="00E53C12">
        <w:trPr>
          <w:jc w:val="center"/>
        </w:trPr>
        <w:tc>
          <w:tcPr>
            <w:tcW w:w="4536" w:type="dxa"/>
          </w:tcPr>
          <w:p w14:paraId="6767466A" w14:textId="77777777" w:rsidR="007678FA" w:rsidRPr="00490D05" w:rsidRDefault="007678FA" w:rsidP="00E53C12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490D05">
              <w:rPr>
                <w:rFonts w:ascii="GHEA Grapalat" w:hAnsi="GHEA Grapalat" w:cs="Arial"/>
                <w:b/>
                <w:bCs/>
                <w:lang w:val="nb-NO"/>
              </w:rPr>
              <w:t>ՊԱՏՎԻՐԱՏՈՒ</w:t>
            </w:r>
          </w:p>
          <w:p w14:paraId="00054A58" w14:textId="77777777" w:rsidR="007678FA" w:rsidRPr="00490D05" w:rsidRDefault="007678FA" w:rsidP="00E53C1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601D2C8" w14:textId="77777777" w:rsidR="007678FA" w:rsidRPr="00490D05" w:rsidRDefault="007678FA" w:rsidP="00E53C1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F002111" w14:textId="77777777" w:rsidR="007678FA" w:rsidRPr="00490D05" w:rsidRDefault="007678FA" w:rsidP="00E53C1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3016BC7" w14:textId="77777777" w:rsidR="007678FA" w:rsidRPr="00490D05" w:rsidRDefault="007678FA" w:rsidP="00E53C1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1890B2FF" w14:textId="77777777" w:rsidR="007678FA" w:rsidRPr="00490D05" w:rsidRDefault="007678FA" w:rsidP="00E53C12">
            <w:pPr>
              <w:rPr>
                <w:rFonts w:ascii="GHEA Grapalat" w:hAnsi="GHEA Grapalat"/>
                <w:lang w:val="hy-AM"/>
              </w:rPr>
            </w:pPr>
          </w:p>
          <w:p w14:paraId="022FA44D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lang w:val="hy-AM"/>
              </w:rPr>
              <w:t>---------------------------------</w:t>
            </w:r>
          </w:p>
          <w:p w14:paraId="78BED245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ստորագրություն</w:t>
            </w: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  <w:p w14:paraId="4B959907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Կ</w:t>
            </w: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451C8AF8" w14:textId="77777777" w:rsidR="007678FA" w:rsidRPr="00490D05" w:rsidRDefault="007678FA" w:rsidP="00E53C12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30C155F" w14:textId="77777777" w:rsidR="007678FA" w:rsidRPr="00490D05" w:rsidRDefault="007678FA" w:rsidP="00E53C12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490D05">
              <w:rPr>
                <w:rFonts w:ascii="GHEA Grapalat" w:hAnsi="GHEA Grapalat" w:cs="Arial"/>
                <w:b/>
                <w:bCs/>
                <w:lang w:val="pt-BR"/>
              </w:rPr>
              <w:t>ԿԱՏԱՐՈՂ</w:t>
            </w:r>
          </w:p>
          <w:p w14:paraId="319CD014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67E75EC3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322B5454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434EED29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45ED2525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35B6E1D2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lang w:val="hy-AM"/>
              </w:rPr>
              <w:t>---------------------------------</w:t>
            </w:r>
          </w:p>
          <w:p w14:paraId="440205E9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490D05">
              <w:rPr>
                <w:rFonts w:ascii="GHEA Grapalat" w:hAnsi="GHEA Grapalat" w:cs="Arial"/>
                <w:sz w:val="18"/>
                <w:szCs w:val="18"/>
                <w:lang w:val="hy-AM"/>
              </w:rPr>
              <w:t>ստորագրությ</w:t>
            </w: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ուն</w:t>
            </w: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1CA9A692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Կ</w:t>
            </w:r>
            <w:r w:rsidRPr="00490D0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Տ</w:t>
            </w:r>
          </w:p>
        </w:tc>
      </w:tr>
    </w:tbl>
    <w:p w14:paraId="39A344E9" w14:textId="77777777" w:rsidR="000B7FDA" w:rsidRPr="00490D05" w:rsidRDefault="000B7FDA" w:rsidP="005E7CE7">
      <w:pPr>
        <w:autoSpaceDE w:val="0"/>
        <w:autoSpaceDN w:val="0"/>
        <w:adjustRightInd w:val="0"/>
        <w:jc w:val="right"/>
        <w:rPr>
          <w:rFonts w:ascii="GHEA Grapalat" w:hAnsi="GHEA Grapalat"/>
          <w:sz w:val="20"/>
        </w:rPr>
        <w:sectPr w:rsidR="000B7FDA" w:rsidRPr="00490D05" w:rsidSect="000B7FDA">
          <w:footnotePr>
            <w:pos w:val="beneathText"/>
          </w:footnotePr>
          <w:pgSz w:w="16838" w:h="11906" w:orient="landscape" w:code="9"/>
          <w:pgMar w:top="662" w:right="533" w:bottom="850" w:left="720" w:header="562" w:footer="562" w:gutter="0"/>
          <w:cols w:space="720"/>
        </w:sectPr>
      </w:pPr>
    </w:p>
    <w:p w14:paraId="3491C64E" w14:textId="2D693F04" w:rsidR="005E7CE7" w:rsidRPr="00490D05" w:rsidRDefault="007678FA" w:rsidP="005E7CE7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szCs w:val="16"/>
          <w:lang w:val="hy-AM"/>
        </w:rPr>
      </w:pPr>
      <w:r w:rsidRPr="00490D05">
        <w:rPr>
          <w:rFonts w:ascii="GHEA Grapalat" w:hAnsi="GHEA Grapalat"/>
          <w:sz w:val="20"/>
        </w:rPr>
        <w:lastRenderedPageBreak/>
        <w:br w:type="page"/>
      </w:r>
    </w:p>
    <w:p w14:paraId="736D7EA2" w14:textId="0FF134FA" w:rsidR="00193F14" w:rsidRPr="00490D05" w:rsidRDefault="00193F14" w:rsidP="00F71502">
      <w:pPr>
        <w:rPr>
          <w:rFonts w:ascii="GHEA Grapalat" w:hAnsi="GHEA Grapalat"/>
          <w:sz w:val="20"/>
          <w:lang w:val="hy-AM"/>
        </w:rPr>
      </w:pPr>
    </w:p>
    <w:p w14:paraId="4AA01200" w14:textId="77777777" w:rsidR="00193F14" w:rsidRPr="00490D05" w:rsidRDefault="00193F14" w:rsidP="007678FA">
      <w:pPr>
        <w:jc w:val="center"/>
        <w:rPr>
          <w:rFonts w:ascii="GHEA Grapalat" w:hAnsi="GHEA Grapalat"/>
          <w:sz w:val="20"/>
          <w:lang w:val="hy-AM"/>
        </w:rPr>
      </w:pPr>
    </w:p>
    <w:p w14:paraId="79DF5B4B" w14:textId="77777777" w:rsidR="00193F14" w:rsidRPr="00490D05" w:rsidRDefault="00193F14" w:rsidP="007678FA">
      <w:pPr>
        <w:jc w:val="center"/>
        <w:rPr>
          <w:rFonts w:ascii="GHEA Grapalat" w:hAnsi="GHEA Grapalat"/>
          <w:sz w:val="20"/>
          <w:lang w:val="hy-AM"/>
        </w:rPr>
      </w:pPr>
    </w:p>
    <w:p w14:paraId="08BE4F86" w14:textId="77777777" w:rsidR="00193F14" w:rsidRPr="00490D05" w:rsidRDefault="00193F14" w:rsidP="007678FA">
      <w:pPr>
        <w:jc w:val="center"/>
        <w:rPr>
          <w:rFonts w:ascii="GHEA Grapalat" w:hAnsi="GHEA Grapalat"/>
          <w:sz w:val="20"/>
          <w:lang w:val="hy-AM"/>
        </w:rPr>
      </w:pPr>
    </w:p>
    <w:p w14:paraId="07FD8427" w14:textId="77777777" w:rsidR="00193F14" w:rsidRPr="00490D05" w:rsidRDefault="00193F14" w:rsidP="007678FA">
      <w:pPr>
        <w:jc w:val="center"/>
        <w:rPr>
          <w:rFonts w:ascii="GHEA Grapalat" w:hAnsi="GHEA Grapalat"/>
          <w:sz w:val="20"/>
          <w:lang w:val="hy-AM"/>
        </w:rPr>
      </w:pPr>
    </w:p>
    <w:p w14:paraId="23C36FB0" w14:textId="77777777" w:rsidR="007678FA" w:rsidRPr="00490D05" w:rsidRDefault="007678FA" w:rsidP="007678FA">
      <w:pPr>
        <w:jc w:val="right"/>
        <w:rPr>
          <w:rFonts w:ascii="GHEA Grapalat" w:hAnsi="GHEA Grapalat"/>
          <w:sz w:val="20"/>
        </w:rPr>
      </w:pPr>
    </w:p>
    <w:p w14:paraId="484164C3" w14:textId="77777777" w:rsidR="000B7FDA" w:rsidRPr="00490D05" w:rsidRDefault="000B7FDA" w:rsidP="000B7FDA">
      <w:pPr>
        <w:jc w:val="right"/>
        <w:rPr>
          <w:rFonts w:ascii="GHEA Grapalat" w:hAnsi="GHEA Grapalat"/>
          <w:i/>
          <w:sz w:val="18"/>
          <w:lang w:val="hy-AM"/>
        </w:rPr>
      </w:pPr>
    </w:p>
    <w:p w14:paraId="0FC36E53" w14:textId="77777777" w:rsidR="000B7FDA" w:rsidRPr="00490D05" w:rsidRDefault="000B7FDA" w:rsidP="000B7FDA">
      <w:pPr>
        <w:jc w:val="right"/>
        <w:rPr>
          <w:rFonts w:ascii="GHEA Grapalat" w:hAnsi="GHEA Grapalat"/>
          <w:i/>
          <w:sz w:val="18"/>
          <w:lang w:val="hy-AM"/>
        </w:rPr>
      </w:pPr>
      <w:r w:rsidRPr="00490D05">
        <w:rPr>
          <w:rFonts w:ascii="GHEA Grapalat" w:hAnsi="GHEA Grapalat" w:cs="Arial"/>
          <w:i/>
          <w:sz w:val="18"/>
          <w:lang w:val="hy-AM"/>
        </w:rPr>
        <w:t>Հավելված</w:t>
      </w:r>
      <w:r w:rsidRPr="00490D05">
        <w:rPr>
          <w:rFonts w:ascii="GHEA Grapalat" w:hAnsi="GHEA Grapalat"/>
          <w:i/>
          <w:sz w:val="18"/>
          <w:lang w:val="hy-AM"/>
        </w:rPr>
        <w:t xml:space="preserve"> N 2</w:t>
      </w:r>
    </w:p>
    <w:p w14:paraId="576C25B1" w14:textId="77777777" w:rsidR="000B7FDA" w:rsidRPr="00490D05" w:rsidRDefault="000B7FDA" w:rsidP="000B7FDA">
      <w:pPr>
        <w:jc w:val="right"/>
        <w:rPr>
          <w:rFonts w:ascii="GHEA Grapalat" w:hAnsi="GHEA Grapalat"/>
          <w:i/>
          <w:sz w:val="18"/>
          <w:lang w:val="hy-AM"/>
        </w:rPr>
      </w:pPr>
      <w:r w:rsidRPr="00490D05">
        <w:rPr>
          <w:rFonts w:ascii="GHEA Grapalat" w:hAnsi="GHEA Grapalat"/>
          <w:i/>
          <w:sz w:val="18"/>
          <w:lang w:val="hy-AM"/>
        </w:rPr>
        <w:t xml:space="preserve">«         »              20  </w:t>
      </w:r>
      <w:r w:rsidRPr="00490D05">
        <w:rPr>
          <w:rFonts w:ascii="GHEA Grapalat" w:hAnsi="GHEA Grapalat" w:cs="Arial"/>
          <w:i/>
          <w:sz w:val="18"/>
          <w:lang w:val="hy-AM"/>
        </w:rPr>
        <w:t>թ</w:t>
      </w:r>
      <w:r w:rsidRPr="00490D05">
        <w:rPr>
          <w:rFonts w:ascii="GHEA Grapalat" w:hAnsi="GHEA Grapalat"/>
          <w:i/>
          <w:sz w:val="18"/>
          <w:lang w:val="hy-AM"/>
        </w:rPr>
        <w:t xml:space="preserve">. </w:t>
      </w:r>
      <w:r w:rsidRPr="00490D05">
        <w:rPr>
          <w:rFonts w:ascii="GHEA Grapalat" w:hAnsi="GHEA Grapalat" w:cs="Arial"/>
          <w:i/>
          <w:sz w:val="18"/>
          <w:lang w:val="hy-AM"/>
        </w:rPr>
        <w:t>կնքված</w:t>
      </w:r>
      <w:r w:rsidRPr="00490D05">
        <w:rPr>
          <w:rFonts w:ascii="GHEA Grapalat" w:hAnsi="GHEA Grapalat"/>
          <w:i/>
          <w:sz w:val="18"/>
          <w:lang w:val="hy-AM"/>
        </w:rPr>
        <w:t xml:space="preserve"> </w:t>
      </w:r>
    </w:p>
    <w:p w14:paraId="6AEED256" w14:textId="77777777" w:rsidR="000B7FDA" w:rsidRPr="00490D05" w:rsidRDefault="000B7FDA" w:rsidP="000B7FDA">
      <w:pPr>
        <w:jc w:val="right"/>
        <w:rPr>
          <w:rFonts w:ascii="GHEA Grapalat" w:hAnsi="GHEA Grapalat"/>
          <w:i/>
          <w:sz w:val="18"/>
          <w:lang w:val="hy-AM"/>
        </w:rPr>
      </w:pPr>
      <w:r w:rsidRPr="00490D05">
        <w:rPr>
          <w:rFonts w:ascii="GHEA Grapalat" w:hAnsi="GHEA Grapalat"/>
          <w:i/>
          <w:sz w:val="18"/>
          <w:lang w:val="hy-AM"/>
        </w:rPr>
        <w:t xml:space="preserve">                      </w:t>
      </w:r>
      <w:r w:rsidRPr="00490D05">
        <w:rPr>
          <w:rFonts w:ascii="GHEA Grapalat" w:hAnsi="GHEA Grapalat" w:cs="Arial"/>
          <w:i/>
          <w:sz w:val="18"/>
          <w:lang w:val="hy-AM"/>
        </w:rPr>
        <w:t>ծածկագրով</w:t>
      </w:r>
      <w:r w:rsidRPr="00490D05">
        <w:rPr>
          <w:rFonts w:ascii="GHEA Grapalat" w:hAnsi="GHEA Grapalat"/>
          <w:i/>
          <w:sz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lang w:val="hy-AM"/>
        </w:rPr>
        <w:t>պայմանագրի</w:t>
      </w:r>
    </w:p>
    <w:p w14:paraId="670821AE" w14:textId="77777777" w:rsidR="000B7FDA" w:rsidRPr="00490D05" w:rsidRDefault="000B7FDA" w:rsidP="000B7FDA">
      <w:pPr>
        <w:jc w:val="center"/>
        <w:rPr>
          <w:rFonts w:ascii="GHEA Grapalat" w:hAnsi="GHEA Grapalat"/>
          <w:sz w:val="20"/>
        </w:rPr>
      </w:pP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Sylfaen"/>
          <w:b/>
          <w:sz w:val="22"/>
          <w:szCs w:val="22"/>
        </w:rPr>
        <w:softHyphen/>
      </w:r>
      <w:r w:rsidRPr="00490D05">
        <w:rPr>
          <w:rFonts w:ascii="GHEA Grapalat" w:hAnsi="GHEA Grapalat" w:cs="Arial"/>
          <w:sz w:val="20"/>
        </w:rPr>
        <w:t>ՎՃԱՐՄԱՆ</w:t>
      </w:r>
      <w:r w:rsidRPr="00490D05">
        <w:rPr>
          <w:rFonts w:ascii="GHEA Grapalat" w:hAnsi="GHEA Grapalat"/>
          <w:sz w:val="20"/>
        </w:rPr>
        <w:t xml:space="preserve"> </w:t>
      </w:r>
      <w:r w:rsidRPr="00490D05">
        <w:rPr>
          <w:rFonts w:ascii="GHEA Grapalat" w:hAnsi="GHEA Grapalat" w:cs="Arial"/>
          <w:sz w:val="20"/>
        </w:rPr>
        <w:t>ԺԱՄԱՆԱԿԱՑՈՒՅՑ</w:t>
      </w:r>
      <w:r w:rsidRPr="00490D05">
        <w:rPr>
          <w:rFonts w:ascii="GHEA Grapalat" w:hAnsi="GHEA Grapalat"/>
          <w:sz w:val="20"/>
        </w:rPr>
        <w:t>*</w:t>
      </w:r>
    </w:p>
    <w:p w14:paraId="3E00F48A" w14:textId="77777777" w:rsidR="000B7FDA" w:rsidRPr="00490D05" w:rsidRDefault="000B7FDA" w:rsidP="000B7FDA">
      <w:pPr>
        <w:jc w:val="right"/>
        <w:rPr>
          <w:rFonts w:ascii="GHEA Grapalat" w:hAnsi="GHEA Grapalat"/>
          <w:sz w:val="20"/>
        </w:rPr>
      </w:pPr>
      <w:r w:rsidRPr="00490D05">
        <w:rPr>
          <w:rFonts w:ascii="GHEA Grapalat" w:hAnsi="GHEA Grapalat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490D05">
        <w:rPr>
          <w:rFonts w:ascii="GHEA Grapalat" w:hAnsi="GHEA Grapalat" w:cs="Arial"/>
          <w:sz w:val="18"/>
        </w:rPr>
        <w:t>ՀՀ</w:t>
      </w:r>
      <w:r w:rsidRPr="00490D05">
        <w:rPr>
          <w:rFonts w:ascii="GHEA Grapalat" w:hAnsi="GHEA Grapalat" w:cs="Sylfaen"/>
          <w:sz w:val="18"/>
          <w:lang w:val="es-ES"/>
        </w:rPr>
        <w:t xml:space="preserve"> </w:t>
      </w:r>
      <w:r w:rsidRPr="00490D05">
        <w:rPr>
          <w:rFonts w:ascii="GHEA Grapalat" w:hAnsi="GHEA Grapalat" w:cs="Arial"/>
          <w:sz w:val="18"/>
        </w:rPr>
        <w:t>դրամ</w:t>
      </w:r>
    </w:p>
    <w:tbl>
      <w:tblPr>
        <w:tblW w:w="15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206"/>
        <w:gridCol w:w="3339"/>
        <w:gridCol w:w="706"/>
        <w:gridCol w:w="679"/>
        <w:gridCol w:w="720"/>
        <w:gridCol w:w="721"/>
        <w:gridCol w:w="709"/>
        <w:gridCol w:w="708"/>
        <w:gridCol w:w="709"/>
        <w:gridCol w:w="709"/>
        <w:gridCol w:w="708"/>
        <w:gridCol w:w="776"/>
        <w:gridCol w:w="643"/>
        <w:gridCol w:w="709"/>
        <w:gridCol w:w="718"/>
      </w:tblGrid>
      <w:tr w:rsidR="000B7FDA" w:rsidRPr="00490D05" w14:paraId="608CD2C6" w14:textId="77777777" w:rsidTr="00A90B77">
        <w:trPr>
          <w:trHeight w:val="221"/>
          <w:jc w:val="center"/>
        </w:trPr>
        <w:tc>
          <w:tcPr>
            <w:tcW w:w="15565" w:type="dxa"/>
            <w:gridSpan w:val="16"/>
          </w:tcPr>
          <w:p w14:paraId="45B2344A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490D05">
              <w:rPr>
                <w:rFonts w:ascii="GHEA Grapalat" w:hAnsi="GHEA Grapalat" w:cs="Arial"/>
                <w:sz w:val="18"/>
                <w:lang w:val="es-ES"/>
              </w:rPr>
              <w:t>Ծառայության</w:t>
            </w:r>
          </w:p>
        </w:tc>
      </w:tr>
      <w:tr w:rsidR="000B7FDA" w:rsidRPr="00490D05" w14:paraId="604FF4B4" w14:textId="77777777" w:rsidTr="00EF04C4">
        <w:trPr>
          <w:trHeight w:val="435"/>
          <w:jc w:val="center"/>
        </w:trPr>
        <w:tc>
          <w:tcPr>
            <w:tcW w:w="805" w:type="dxa"/>
            <w:vMerge w:val="restart"/>
            <w:vAlign w:val="center"/>
          </w:tcPr>
          <w:p w14:paraId="157ED23F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490D05">
              <w:rPr>
                <w:rFonts w:ascii="GHEA Grapalat" w:hAnsi="GHEA Grapalat" w:cs="Arial"/>
                <w:sz w:val="18"/>
              </w:rPr>
              <w:t>հրավերով</w:t>
            </w:r>
            <w:r w:rsidRPr="00490D05">
              <w:rPr>
                <w:rFonts w:ascii="GHEA Grapalat" w:hAnsi="GHEA Grapalat"/>
                <w:sz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նախատեսված</w:t>
            </w:r>
            <w:r w:rsidRPr="00490D05">
              <w:rPr>
                <w:rFonts w:ascii="GHEA Grapalat" w:hAnsi="GHEA Grapalat"/>
                <w:sz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չափաբաժնի</w:t>
            </w:r>
            <w:r w:rsidRPr="00490D05">
              <w:rPr>
                <w:rFonts w:ascii="GHEA Grapalat" w:hAnsi="GHEA Grapalat"/>
                <w:sz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համարը</w:t>
            </w:r>
          </w:p>
        </w:tc>
        <w:tc>
          <w:tcPr>
            <w:tcW w:w="2206" w:type="dxa"/>
            <w:vMerge w:val="restart"/>
            <w:vAlign w:val="center"/>
          </w:tcPr>
          <w:p w14:paraId="3D5465F9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490D05">
              <w:rPr>
                <w:rFonts w:ascii="GHEA Grapalat" w:hAnsi="GHEA Grapalat" w:cs="Arial"/>
                <w:sz w:val="18"/>
              </w:rPr>
              <w:t>գնումների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պլանով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նախատեսված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միջանցիկ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ծածկագիրը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r w:rsidRPr="00490D05">
              <w:rPr>
                <w:rFonts w:ascii="GHEA Grapalat" w:hAnsi="GHEA Grapalat" w:cs="Arial"/>
                <w:sz w:val="18"/>
              </w:rPr>
              <w:t>ըստ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ԳՄԱ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</w:rPr>
              <w:t>դասակարգման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(CPV)</w:t>
            </w:r>
          </w:p>
        </w:tc>
        <w:tc>
          <w:tcPr>
            <w:tcW w:w="3339" w:type="dxa"/>
            <w:vMerge w:val="restart"/>
            <w:vAlign w:val="center"/>
          </w:tcPr>
          <w:p w14:paraId="69D8C5F0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490D05">
              <w:rPr>
                <w:rFonts w:ascii="GHEA Grapalat" w:hAnsi="GHEA Grapalat" w:cs="Arial"/>
                <w:sz w:val="18"/>
              </w:rPr>
              <w:t>անվանումը</w:t>
            </w:r>
          </w:p>
        </w:tc>
        <w:tc>
          <w:tcPr>
            <w:tcW w:w="9215" w:type="dxa"/>
            <w:gridSpan w:val="13"/>
            <w:vAlign w:val="center"/>
          </w:tcPr>
          <w:p w14:paraId="3C2E8924" w14:textId="77777777" w:rsidR="000B7FDA" w:rsidRPr="00490D05" w:rsidRDefault="000B7FDA" w:rsidP="00C339E6">
            <w:pPr>
              <w:jc w:val="both"/>
              <w:rPr>
                <w:rFonts w:ascii="GHEA Grapalat" w:hAnsi="GHEA Grapalat"/>
                <w:sz w:val="18"/>
                <w:lang w:val="es-ES"/>
              </w:rPr>
            </w:pPr>
            <w:r w:rsidRPr="00490D05">
              <w:rPr>
                <w:rFonts w:ascii="GHEA Grapalat" w:hAnsi="GHEA Grapalat" w:cs="Arial"/>
                <w:sz w:val="18"/>
                <w:lang w:val="es-ES"/>
              </w:rPr>
              <w:t>դիմաց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վճարումները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նախատեսվում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է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իրականացնել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20 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թ</w:t>
            </w:r>
            <w:r w:rsidRPr="00490D05">
              <w:rPr>
                <w:rFonts w:ascii="GHEA Grapalat" w:hAnsi="GHEA Grapalat"/>
                <w:sz w:val="18"/>
                <w:lang w:val="es-ES"/>
              </w:rPr>
              <w:t>-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ին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ըստ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ամիսների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այդ</w:t>
            </w:r>
            <w:r w:rsidRPr="00490D05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lang w:val="es-ES"/>
              </w:rPr>
              <w:t>թվում</w:t>
            </w:r>
            <w:r w:rsidRPr="00490D05">
              <w:rPr>
                <w:rFonts w:ascii="GHEA Grapalat" w:hAnsi="GHEA Grapalat"/>
                <w:sz w:val="18"/>
                <w:lang w:val="es-ES"/>
              </w:rPr>
              <w:t>**</w:t>
            </w:r>
          </w:p>
        </w:tc>
      </w:tr>
      <w:tr w:rsidR="000B7FDA" w:rsidRPr="00490D05" w14:paraId="25381520" w14:textId="77777777" w:rsidTr="00EF04C4">
        <w:trPr>
          <w:trHeight w:val="1155"/>
          <w:jc w:val="center"/>
        </w:trPr>
        <w:tc>
          <w:tcPr>
            <w:tcW w:w="805" w:type="dxa"/>
            <w:vMerge/>
          </w:tcPr>
          <w:p w14:paraId="766B9A4B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206" w:type="dxa"/>
            <w:vMerge/>
          </w:tcPr>
          <w:p w14:paraId="190B2795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3339" w:type="dxa"/>
            <w:vMerge/>
          </w:tcPr>
          <w:p w14:paraId="5BFA4E2D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706" w:type="dxa"/>
            <w:textDirection w:val="btLr"/>
            <w:vAlign w:val="center"/>
          </w:tcPr>
          <w:p w14:paraId="2C960664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679" w:type="dxa"/>
            <w:textDirection w:val="btLr"/>
            <w:vAlign w:val="center"/>
          </w:tcPr>
          <w:p w14:paraId="127FEF57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720" w:type="dxa"/>
            <w:textDirection w:val="btLr"/>
            <w:vAlign w:val="center"/>
          </w:tcPr>
          <w:p w14:paraId="510D9B3F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721" w:type="dxa"/>
            <w:textDirection w:val="btLr"/>
            <w:vAlign w:val="center"/>
          </w:tcPr>
          <w:p w14:paraId="12099409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709" w:type="dxa"/>
            <w:textDirection w:val="btLr"/>
            <w:vAlign w:val="center"/>
          </w:tcPr>
          <w:p w14:paraId="1480D013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708" w:type="dxa"/>
            <w:textDirection w:val="btLr"/>
            <w:vAlign w:val="center"/>
          </w:tcPr>
          <w:p w14:paraId="2CBB2239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709" w:type="dxa"/>
            <w:textDirection w:val="btLr"/>
            <w:vAlign w:val="center"/>
          </w:tcPr>
          <w:p w14:paraId="221CBCD3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հուլիս</w:t>
            </w:r>
            <w:r w:rsidRPr="00490D05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09" w:type="dxa"/>
            <w:textDirection w:val="btLr"/>
            <w:vAlign w:val="center"/>
          </w:tcPr>
          <w:p w14:paraId="4384B581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708" w:type="dxa"/>
            <w:textDirection w:val="btLr"/>
            <w:vAlign w:val="center"/>
          </w:tcPr>
          <w:p w14:paraId="5534014F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սեպտեմբեր</w:t>
            </w:r>
            <w:r w:rsidRPr="00490D05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76" w:type="dxa"/>
            <w:textDirection w:val="btLr"/>
            <w:vAlign w:val="center"/>
          </w:tcPr>
          <w:p w14:paraId="47231FAC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643" w:type="dxa"/>
            <w:textDirection w:val="btLr"/>
            <w:vAlign w:val="center"/>
          </w:tcPr>
          <w:p w14:paraId="2982D982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/>
                <w:sz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709" w:type="dxa"/>
            <w:textDirection w:val="btLr"/>
            <w:vAlign w:val="center"/>
          </w:tcPr>
          <w:p w14:paraId="1BDF29C5" w14:textId="77777777" w:rsidR="000B7FDA" w:rsidRPr="00490D05" w:rsidRDefault="000B7FDA" w:rsidP="00C339E6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718" w:type="dxa"/>
            <w:vAlign w:val="center"/>
          </w:tcPr>
          <w:p w14:paraId="5B52205D" w14:textId="77777777" w:rsidR="000B7FDA" w:rsidRPr="00490D05" w:rsidRDefault="000B7FDA" w:rsidP="00C339E6">
            <w:pPr>
              <w:ind w:right="-1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490D05">
              <w:rPr>
                <w:rFonts w:ascii="GHEA Grapalat" w:hAnsi="GHEA Grapalat" w:cs="Arial"/>
                <w:sz w:val="18"/>
                <w:szCs w:val="22"/>
                <w:lang w:val="pt-BR"/>
              </w:rPr>
              <w:t>Ընդամենը</w:t>
            </w:r>
          </w:p>
          <w:p w14:paraId="78B079A8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AD5D78" w:rsidRPr="00490D05" w14:paraId="0627EF14" w14:textId="77777777" w:rsidTr="008B21CA">
        <w:trPr>
          <w:trHeight w:val="1444"/>
          <w:jc w:val="center"/>
        </w:trPr>
        <w:tc>
          <w:tcPr>
            <w:tcW w:w="805" w:type="dxa"/>
            <w:vAlign w:val="center"/>
          </w:tcPr>
          <w:p w14:paraId="738F2019" w14:textId="16A6BB21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06" w:type="dxa"/>
            <w:vAlign w:val="center"/>
          </w:tcPr>
          <w:p w14:paraId="54CF571E" w14:textId="10BD48EF" w:rsidR="00AD5D78" w:rsidRPr="00490D05" w:rsidRDefault="00AD5D78" w:rsidP="00AD5D78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71351540/368</w:t>
            </w:r>
          </w:p>
        </w:tc>
        <w:tc>
          <w:tcPr>
            <w:tcW w:w="3339" w:type="dxa"/>
          </w:tcPr>
          <w:p w14:paraId="314DF370" w14:textId="2AFB4F6B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szCs w:val="16"/>
                <w:lang w:val="es-ES"/>
              </w:rPr>
            </w:pPr>
            <w:r w:rsidRPr="00490D05">
              <w:rPr>
                <w:rFonts w:ascii="GHEA Grapalat" w:hAnsi="GHEA Grapalat" w:cs="Arial"/>
                <w:b/>
                <w:i/>
                <w:lang w:val="hy-AM"/>
              </w:rPr>
              <w:t>Երևան քաղաքի Նորք-Մարաշ վարչական շրջանի 13-րդ փողոցի վերջնամասում թիվ 153 հասցեի հարակից տարածքի զբոսայգու՝ ծաղիկների պուրակի կառուցման աշխատանքների որակի տեխնիկական հսկողության խորհրդատվական ծառայություններ</w:t>
            </w:r>
          </w:p>
        </w:tc>
        <w:tc>
          <w:tcPr>
            <w:tcW w:w="706" w:type="dxa"/>
            <w:vAlign w:val="center"/>
          </w:tcPr>
          <w:p w14:paraId="1680EBDA" w14:textId="4235E0E1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79" w:type="dxa"/>
            <w:vAlign w:val="center"/>
          </w:tcPr>
          <w:p w14:paraId="6AE4CDB4" w14:textId="499391AB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20" w:type="dxa"/>
            <w:vAlign w:val="center"/>
          </w:tcPr>
          <w:p w14:paraId="66B4657A" w14:textId="129E6D77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21" w:type="dxa"/>
            <w:vAlign w:val="center"/>
          </w:tcPr>
          <w:p w14:paraId="31A5F986" w14:textId="68EC64A7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  <w:vAlign w:val="center"/>
          </w:tcPr>
          <w:p w14:paraId="4CF3306E" w14:textId="1C3D7DA2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8" w:type="dxa"/>
            <w:vAlign w:val="center"/>
          </w:tcPr>
          <w:p w14:paraId="2A07BE40" w14:textId="491A805A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  <w:vAlign w:val="center"/>
          </w:tcPr>
          <w:p w14:paraId="6ACDCB37" w14:textId="6EC851F7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  <w:vAlign w:val="center"/>
          </w:tcPr>
          <w:p w14:paraId="73F9EF18" w14:textId="3746EE1F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8" w:type="dxa"/>
            <w:vAlign w:val="center"/>
          </w:tcPr>
          <w:p w14:paraId="56565E22" w14:textId="5D53F325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76" w:type="dxa"/>
            <w:vAlign w:val="center"/>
          </w:tcPr>
          <w:p w14:paraId="4A662647" w14:textId="5115D495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43" w:type="dxa"/>
            <w:vAlign w:val="center"/>
          </w:tcPr>
          <w:p w14:paraId="4BD74929" w14:textId="23714737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14:paraId="1D1E7BCB" w14:textId="7FE0B7E0" w:rsidR="00AD5D78" w:rsidRPr="00490D05" w:rsidRDefault="00AD5D78" w:rsidP="00AD5D78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8" w:type="dxa"/>
            <w:vAlign w:val="center"/>
          </w:tcPr>
          <w:p w14:paraId="357FE2AE" w14:textId="396C7A8D" w:rsidR="00AD5D78" w:rsidRPr="00490D05" w:rsidRDefault="00AD5D78" w:rsidP="00AD5D78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AD5D78" w:rsidRPr="00490D05" w14:paraId="072FE25F" w14:textId="77777777" w:rsidTr="00A377D9">
        <w:trPr>
          <w:trHeight w:val="530"/>
          <w:jc w:val="center"/>
        </w:trPr>
        <w:tc>
          <w:tcPr>
            <w:tcW w:w="805" w:type="dxa"/>
            <w:vAlign w:val="center"/>
          </w:tcPr>
          <w:p w14:paraId="7905BF4A" w14:textId="370C00D5" w:rsidR="00AD5D78" w:rsidRPr="00490D05" w:rsidRDefault="00AD5D78" w:rsidP="00AD5D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0D05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06" w:type="dxa"/>
            <w:vAlign w:val="center"/>
          </w:tcPr>
          <w:p w14:paraId="6C887463" w14:textId="066D3725" w:rsidR="00AD5D78" w:rsidRPr="00490D05" w:rsidRDefault="00AD5D78" w:rsidP="00AD5D78">
            <w:pPr>
              <w:jc w:val="center"/>
              <w:rPr>
                <w:rFonts w:ascii="GHEA Grapalat" w:hAnsi="GHEA Grapalat" w:cs="Arial"/>
                <w:bCs/>
                <w:iCs/>
                <w:lang w:val="hy-AM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71351540/369</w:t>
            </w:r>
          </w:p>
        </w:tc>
        <w:tc>
          <w:tcPr>
            <w:tcW w:w="3339" w:type="dxa"/>
          </w:tcPr>
          <w:p w14:paraId="49E5F991" w14:textId="77C9495E" w:rsidR="00AD5D78" w:rsidRPr="00490D05" w:rsidRDefault="00AD5D78" w:rsidP="00AD5D78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90D05">
              <w:rPr>
                <w:rFonts w:ascii="GHEA Grapalat" w:hAnsi="GHEA Grapalat" w:cs="Arial"/>
                <w:b/>
                <w:i/>
                <w:lang w:val="hy-AM"/>
              </w:rPr>
              <w:t xml:space="preserve">Երևան քաղաքի Նորք-Մարաշ վարչական շրջանի </w:t>
            </w:r>
            <w:r w:rsidRPr="00490D05">
              <w:rPr>
                <w:rFonts w:ascii="GHEA Grapalat" w:hAnsi="GHEA Grapalat" w:cs="Arial"/>
                <w:b/>
                <w:i/>
                <w:lang w:val="hy-AM"/>
              </w:rPr>
              <w:lastRenderedPageBreak/>
              <w:t xml:space="preserve">մայթերի սալիկապատման աշխատանքների որակի տեխնիկական հսկողության խորհրդատվական ծառայություններ  </w:t>
            </w:r>
          </w:p>
        </w:tc>
        <w:tc>
          <w:tcPr>
            <w:tcW w:w="706" w:type="dxa"/>
            <w:vAlign w:val="center"/>
          </w:tcPr>
          <w:p w14:paraId="16A41668" w14:textId="18F1836C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lastRenderedPageBreak/>
              <w:t>... %</w:t>
            </w:r>
          </w:p>
        </w:tc>
        <w:tc>
          <w:tcPr>
            <w:tcW w:w="679" w:type="dxa"/>
            <w:vAlign w:val="center"/>
          </w:tcPr>
          <w:p w14:paraId="2FFC4862" w14:textId="044B7CB6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20" w:type="dxa"/>
            <w:vAlign w:val="center"/>
          </w:tcPr>
          <w:p w14:paraId="7C719EB5" w14:textId="5EFC079D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21" w:type="dxa"/>
            <w:vAlign w:val="center"/>
          </w:tcPr>
          <w:p w14:paraId="2DE26E0E" w14:textId="05BD0667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  <w:vAlign w:val="center"/>
          </w:tcPr>
          <w:p w14:paraId="62A4E2EE" w14:textId="3FAB5444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8" w:type="dxa"/>
            <w:vAlign w:val="center"/>
          </w:tcPr>
          <w:p w14:paraId="6AA2A81D" w14:textId="2ACC8D0C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  <w:vAlign w:val="center"/>
          </w:tcPr>
          <w:p w14:paraId="7D1850B3" w14:textId="2D8122A3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9" w:type="dxa"/>
            <w:vAlign w:val="center"/>
          </w:tcPr>
          <w:p w14:paraId="28DCE002" w14:textId="6D70B577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08" w:type="dxa"/>
            <w:vAlign w:val="center"/>
          </w:tcPr>
          <w:p w14:paraId="3C8A85AB" w14:textId="33761B75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90D05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76" w:type="dxa"/>
            <w:vAlign w:val="center"/>
          </w:tcPr>
          <w:p w14:paraId="2936BBE7" w14:textId="3B7558D5" w:rsidR="00AD5D78" w:rsidRPr="00490D05" w:rsidRDefault="00AD5D78" w:rsidP="00AD5D7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43" w:type="dxa"/>
            <w:vAlign w:val="center"/>
          </w:tcPr>
          <w:p w14:paraId="33D34B09" w14:textId="1829C519" w:rsidR="00AD5D78" w:rsidRPr="00490D05" w:rsidRDefault="00AD5D78" w:rsidP="00AD5D78">
            <w:pPr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14:paraId="4BF26200" w14:textId="2B7AF42A" w:rsidR="00AD5D78" w:rsidRPr="00490D05" w:rsidRDefault="00AD5D78" w:rsidP="00AD5D78">
            <w:pPr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8" w:type="dxa"/>
            <w:vAlign w:val="center"/>
          </w:tcPr>
          <w:p w14:paraId="2CA669A6" w14:textId="3DE2F93F" w:rsidR="00AD5D78" w:rsidRPr="00490D05" w:rsidRDefault="00AD5D78" w:rsidP="00AD5D78">
            <w:pPr>
              <w:jc w:val="center"/>
              <w:rPr>
                <w:rFonts w:ascii="GHEA Grapalat" w:hAnsi="GHEA Grapalat"/>
                <w:lang w:val="hy-AM"/>
              </w:rPr>
            </w:pPr>
            <w:r w:rsidRPr="00490D05">
              <w:rPr>
                <w:rFonts w:ascii="GHEA Grapalat" w:hAnsi="GHEA Grapalat"/>
                <w:sz w:val="20"/>
                <w:lang w:val="hy-AM"/>
              </w:rPr>
              <w:t>100</w:t>
            </w:r>
            <w:r w:rsidRPr="00490D05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</w:tbl>
    <w:p w14:paraId="79820B44" w14:textId="77777777" w:rsidR="00CD655A" w:rsidRPr="00490D05" w:rsidRDefault="00CD655A" w:rsidP="00CD655A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490D05">
        <w:rPr>
          <w:rFonts w:ascii="GHEA Grapalat" w:hAnsi="GHEA Grapalat"/>
          <w:i/>
          <w:sz w:val="18"/>
          <w:szCs w:val="18"/>
          <w:lang w:val="hy-AM"/>
        </w:rPr>
        <w:lastRenderedPageBreak/>
        <w:t xml:space="preserve">*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Վճարման</w:t>
      </w:r>
      <w:r w:rsidRPr="00490D05">
        <w:rPr>
          <w:rFonts w:ascii="GHEA Grapalat" w:hAnsi="GHEA Grapalat" w:cs="Times Armenia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ենթակա</w:t>
      </w:r>
      <w:r w:rsidRPr="00490D05">
        <w:rPr>
          <w:rFonts w:ascii="GHEA Grapalat" w:hAnsi="GHEA Grapalat" w:cs="Times Armenia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գումարները</w:t>
      </w:r>
      <w:r w:rsidRPr="00490D05">
        <w:rPr>
          <w:rFonts w:ascii="GHEA Grapalat" w:hAnsi="GHEA Grapalat" w:cs="Times Armenia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ներկայացվում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են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աճողական</w:t>
      </w:r>
      <w:r w:rsidRPr="00490D05">
        <w:rPr>
          <w:rFonts w:ascii="GHEA Grapalat" w:hAnsi="GHEA Grapalat" w:cs="Times Armenian"/>
          <w:i/>
          <w:sz w:val="18"/>
          <w:szCs w:val="18"/>
          <w:lang w:val="hy-AM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կարգով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: </w:t>
      </w:r>
    </w:p>
    <w:p w14:paraId="64AF3EE1" w14:textId="77777777" w:rsidR="000B7FDA" w:rsidRPr="00490D05" w:rsidRDefault="000B7FDA" w:rsidP="000B7FDA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**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հրավերում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գումարները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նշվում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են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տոկոսով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,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իսկ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պայմանագիրը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կնքելիս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տոկոսի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փոխարեն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նշվում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է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կոնկրետ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գումարի</w:t>
      </w:r>
      <w:r w:rsidRPr="00490D05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490D05">
        <w:rPr>
          <w:rFonts w:ascii="GHEA Grapalat" w:hAnsi="GHEA Grapalat" w:cs="Arial"/>
          <w:i/>
          <w:sz w:val="18"/>
          <w:szCs w:val="18"/>
          <w:lang w:val="pt-BR"/>
        </w:rPr>
        <w:t>չափ</w:t>
      </w:r>
    </w:p>
    <w:p w14:paraId="320C3241" w14:textId="77777777" w:rsidR="000B7FDA" w:rsidRPr="00490D05" w:rsidRDefault="000B7FDA" w:rsidP="000B7FDA">
      <w:pPr>
        <w:jc w:val="both"/>
        <w:rPr>
          <w:rFonts w:ascii="GHEA Grapalat" w:hAnsi="GHEA Grapalat"/>
          <w:i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B7FDA" w:rsidRPr="00490D05" w14:paraId="2D4238BA" w14:textId="77777777" w:rsidTr="00C339E6">
        <w:trPr>
          <w:jc w:val="center"/>
        </w:trPr>
        <w:tc>
          <w:tcPr>
            <w:tcW w:w="4536" w:type="dxa"/>
          </w:tcPr>
          <w:p w14:paraId="18F0AC66" w14:textId="77777777" w:rsidR="000B7FDA" w:rsidRPr="00490D05" w:rsidRDefault="000B7FDA" w:rsidP="00C339E6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490D05">
              <w:rPr>
                <w:rFonts w:ascii="GHEA Grapalat" w:hAnsi="GHEA Grapalat" w:cs="Arial"/>
                <w:b/>
                <w:bCs/>
                <w:lang w:val="nb-NO"/>
              </w:rPr>
              <w:t>ՊԱՏՎԻՐԱՏՈՒ</w:t>
            </w:r>
          </w:p>
          <w:p w14:paraId="64129527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lang w:val="ru-RU"/>
              </w:rPr>
            </w:pPr>
            <w:r w:rsidRPr="00490D05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37F0D9AD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ստորագրություն</w:t>
            </w: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2DDB99E4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Կ</w:t>
            </w:r>
            <w:r w:rsidRPr="00490D0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CAB83B6" w14:textId="77777777" w:rsidR="000B7FDA" w:rsidRPr="00490D05" w:rsidRDefault="000B7FDA" w:rsidP="00C339E6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3AE8CCB0" w14:textId="77777777" w:rsidR="000B7FDA" w:rsidRPr="00490D05" w:rsidRDefault="000B7FDA" w:rsidP="00C339E6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490D05">
              <w:rPr>
                <w:rFonts w:ascii="GHEA Grapalat" w:hAnsi="GHEA Grapalat" w:cs="Arial"/>
                <w:b/>
                <w:bCs/>
                <w:lang w:val="pt-BR"/>
              </w:rPr>
              <w:t>ԿԱՏԱՐՈՂ</w:t>
            </w:r>
          </w:p>
          <w:p w14:paraId="1001412D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lang w:val="ru-RU"/>
              </w:rPr>
            </w:pPr>
            <w:r w:rsidRPr="00490D05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1B2E0888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ստորագրություն</w:t>
            </w: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500A1130" w14:textId="77777777" w:rsidR="000B7FDA" w:rsidRPr="00490D05" w:rsidRDefault="000B7FDA" w:rsidP="00C339E6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Կ</w:t>
            </w:r>
            <w:r w:rsidRPr="00490D0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490D05">
              <w:rPr>
                <w:rFonts w:ascii="GHEA Grapalat" w:hAnsi="GHEA Grapalat" w:cs="Arial"/>
                <w:sz w:val="18"/>
                <w:szCs w:val="18"/>
                <w:lang w:val="ru-RU"/>
              </w:rPr>
              <w:t>Տ</w:t>
            </w:r>
          </w:p>
        </w:tc>
      </w:tr>
    </w:tbl>
    <w:p w14:paraId="60870CB0" w14:textId="77777777" w:rsidR="000B7FDA" w:rsidRPr="00490D05" w:rsidRDefault="000B7FDA" w:rsidP="000B7FDA">
      <w:pPr>
        <w:rPr>
          <w:rFonts w:ascii="GHEA Grapalat" w:hAnsi="GHEA Grapalat"/>
          <w:sz w:val="20"/>
          <w:lang w:val="ru-RU"/>
        </w:rPr>
        <w:sectPr w:rsidR="000B7FDA" w:rsidRPr="00490D05" w:rsidSect="00C339E6">
          <w:footnotePr>
            <w:pos w:val="beneathText"/>
          </w:footnotePr>
          <w:pgSz w:w="16838" w:h="11906" w:orient="landscape" w:code="9"/>
          <w:pgMar w:top="662" w:right="533" w:bottom="850" w:left="720" w:header="562" w:footer="562" w:gutter="0"/>
          <w:cols w:space="720"/>
        </w:sectPr>
      </w:pPr>
    </w:p>
    <w:p w14:paraId="08C3DA2A" w14:textId="77777777" w:rsidR="007678FA" w:rsidRPr="00490D05" w:rsidRDefault="007678FA" w:rsidP="007678FA">
      <w:pPr>
        <w:rPr>
          <w:rFonts w:ascii="GHEA Grapalat" w:hAnsi="GHEA Grapalat"/>
          <w:sz w:val="20"/>
          <w:lang w:val="ru-RU"/>
        </w:rPr>
        <w:sectPr w:rsidR="007678FA" w:rsidRPr="00490D05" w:rsidSect="000B7FDA">
          <w:footnotePr>
            <w:pos w:val="beneathText"/>
          </w:footnotePr>
          <w:pgSz w:w="11906" w:h="16838" w:code="9"/>
          <w:pgMar w:top="533" w:right="850" w:bottom="720" w:left="662" w:header="562" w:footer="562" w:gutter="0"/>
          <w:cols w:space="720"/>
        </w:sectPr>
      </w:pPr>
    </w:p>
    <w:p w14:paraId="5C95372D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  <w:r w:rsidRPr="00490D05">
        <w:rPr>
          <w:rFonts w:ascii="GHEA Grapalat" w:hAnsi="GHEA Grapalat" w:cs="Arial"/>
          <w:i/>
          <w:sz w:val="20"/>
          <w:lang w:val="ru-RU"/>
        </w:rPr>
        <w:lastRenderedPageBreak/>
        <w:t>Հավելված</w:t>
      </w:r>
      <w:r w:rsidRPr="00490D05">
        <w:rPr>
          <w:rFonts w:ascii="GHEA Grapalat" w:hAnsi="GHEA Grapalat" w:cs="TimesArmenianPSMT"/>
          <w:i/>
          <w:sz w:val="20"/>
          <w:lang w:val="ru-RU"/>
        </w:rPr>
        <w:t xml:space="preserve"> </w:t>
      </w:r>
      <w:r w:rsidRPr="00490D05">
        <w:rPr>
          <w:rFonts w:ascii="GHEA Grapalat" w:hAnsi="GHEA Grapalat" w:cs="TimesArmenianPSMT"/>
          <w:i/>
          <w:sz w:val="20"/>
        </w:rPr>
        <w:t>3</w:t>
      </w:r>
    </w:p>
    <w:p w14:paraId="6372A2D8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  <w:r w:rsidRPr="00490D05">
        <w:rPr>
          <w:rFonts w:ascii="GHEA Grapalat" w:hAnsi="GHEA Grapalat" w:cs="TimesArmenianPSMT"/>
          <w:i/>
          <w:sz w:val="20"/>
          <w:lang w:val="ru-RU"/>
        </w:rPr>
        <w:t xml:space="preserve">«         »              20  </w:t>
      </w:r>
      <w:r w:rsidRPr="00490D05">
        <w:rPr>
          <w:rFonts w:ascii="GHEA Grapalat" w:hAnsi="GHEA Grapalat" w:cs="Arial"/>
          <w:i/>
          <w:sz w:val="20"/>
          <w:lang w:val="ru-RU"/>
        </w:rPr>
        <w:t>թ</w:t>
      </w:r>
      <w:r w:rsidRPr="00490D05">
        <w:rPr>
          <w:rFonts w:ascii="GHEA Grapalat" w:hAnsi="GHEA Grapalat" w:cs="TimesArmenianPSMT"/>
          <w:i/>
          <w:sz w:val="20"/>
          <w:lang w:val="ru-RU"/>
        </w:rPr>
        <w:t xml:space="preserve">. </w:t>
      </w:r>
      <w:r w:rsidRPr="00490D05">
        <w:rPr>
          <w:rFonts w:ascii="GHEA Grapalat" w:hAnsi="GHEA Grapalat" w:cs="Arial"/>
          <w:i/>
          <w:sz w:val="20"/>
          <w:lang w:val="ru-RU"/>
        </w:rPr>
        <w:t>կնքված</w:t>
      </w:r>
      <w:r w:rsidRPr="00490D05">
        <w:rPr>
          <w:rFonts w:ascii="GHEA Grapalat" w:hAnsi="GHEA Grapalat" w:cs="TimesArmenianPSMT"/>
          <w:i/>
          <w:sz w:val="20"/>
          <w:lang w:val="ru-RU"/>
        </w:rPr>
        <w:t xml:space="preserve"> </w:t>
      </w:r>
    </w:p>
    <w:p w14:paraId="3FDE2F15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  <w:r w:rsidRPr="00490D05">
        <w:rPr>
          <w:rFonts w:ascii="GHEA Grapalat" w:hAnsi="GHEA Grapalat" w:cs="TimesArmenianPSMT"/>
          <w:i/>
          <w:sz w:val="20"/>
          <w:lang w:val="ru-RU"/>
        </w:rPr>
        <w:t xml:space="preserve">                      </w:t>
      </w:r>
      <w:r w:rsidRPr="00490D05">
        <w:rPr>
          <w:rFonts w:ascii="GHEA Grapalat" w:hAnsi="GHEA Grapalat" w:cs="Arial"/>
          <w:i/>
          <w:sz w:val="20"/>
          <w:lang w:val="ru-RU"/>
        </w:rPr>
        <w:t>ծածկագրով</w:t>
      </w:r>
      <w:r w:rsidRPr="00490D05">
        <w:rPr>
          <w:rFonts w:ascii="GHEA Grapalat" w:hAnsi="GHEA Grapalat" w:cs="TimesArmenianPSMT"/>
          <w:i/>
          <w:sz w:val="20"/>
          <w:lang w:val="ru-RU"/>
        </w:rPr>
        <w:t xml:space="preserve"> </w:t>
      </w:r>
      <w:r w:rsidRPr="00490D05">
        <w:rPr>
          <w:rFonts w:ascii="GHEA Grapalat" w:hAnsi="GHEA Grapalat" w:cs="Arial"/>
          <w:i/>
          <w:sz w:val="20"/>
          <w:lang w:val="ru-RU"/>
        </w:rPr>
        <w:t>պայմանագրի</w:t>
      </w:r>
    </w:p>
    <w:p w14:paraId="49C100B6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8"/>
        <w:gridCol w:w="14"/>
        <w:gridCol w:w="5098"/>
      </w:tblGrid>
      <w:tr w:rsidR="007678FA" w:rsidRPr="00490D05" w:rsidDel="004B29A5" w14:paraId="68A217E3" w14:textId="77777777" w:rsidTr="00E53C1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</w:tcPr>
          <w:p w14:paraId="0C4515EB" w14:textId="77777777" w:rsidR="007678FA" w:rsidRPr="00490D05" w:rsidDel="004B29A5" w:rsidRDefault="007678FA" w:rsidP="00E53C1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1669D01" w14:textId="77777777" w:rsidR="007678FA" w:rsidRPr="00490D05" w:rsidDel="004B29A5" w:rsidRDefault="007678FA" w:rsidP="00E53C12">
            <w:pPr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</w:pPr>
          </w:p>
        </w:tc>
      </w:tr>
      <w:tr w:rsidR="007678FA" w:rsidRPr="00490D05" w14:paraId="63E4B5FA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D7B4837" w14:textId="77777777" w:rsidR="007678FA" w:rsidRPr="00490D05" w:rsidRDefault="00A802AD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3BB6C5E" wp14:editId="28392B64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9F360"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    </w:pict>
                </mc:Fallback>
              </mc:AlternateContent>
            </w:r>
            <w:r w:rsidR="007678FA"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Պայմանագրի</w:t>
            </w:r>
            <w:r w:rsidR="007678FA"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7678FA"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կողմ</w:t>
            </w:r>
            <w:r w:rsidR="007678FA"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6D8E3D45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04D1715D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71F6A279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գտնվելու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վայրը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1DC3E3CF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հհ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7F074CBE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հվհհ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gridSpan w:val="2"/>
            <w:vAlign w:val="center"/>
          </w:tcPr>
          <w:p w14:paraId="56181F57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Պատվիրատու</w:t>
            </w:r>
          </w:p>
          <w:p w14:paraId="7677326E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55D6A065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25D4150A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գտնվելու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վայրը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5437EC03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հհ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0065FE98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հվհհ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582630D4" w14:textId="77777777" w:rsidR="007678FA" w:rsidRPr="00490D05" w:rsidRDefault="007678FA" w:rsidP="007678FA">
      <w:pPr>
        <w:ind w:firstLine="375"/>
        <w:rPr>
          <w:rFonts w:ascii="GHEA Grapalat" w:hAnsi="GHEA Grapalat" w:cs="Arial"/>
          <w:iCs/>
          <w:color w:val="000000"/>
          <w:sz w:val="21"/>
          <w:szCs w:val="21"/>
          <w:lang w:val="pt-BR"/>
        </w:rPr>
      </w:pPr>
      <w:r w:rsidRPr="00490D05">
        <w:rPr>
          <w:rFonts w:ascii="Calibri" w:hAnsi="Calibri" w:cs="Calibri"/>
          <w:iCs/>
          <w:color w:val="000000"/>
          <w:sz w:val="21"/>
          <w:szCs w:val="21"/>
          <w:lang w:val="pt-BR"/>
        </w:rPr>
        <w:t>  </w:t>
      </w:r>
    </w:p>
    <w:p w14:paraId="4C2C2AA7" w14:textId="77777777" w:rsidR="007678FA" w:rsidRPr="00490D05" w:rsidRDefault="007678FA" w:rsidP="007678FA">
      <w:pPr>
        <w:ind w:firstLine="375"/>
        <w:rPr>
          <w:rFonts w:ascii="GHEA Grapalat" w:hAnsi="GHEA Grapalat"/>
          <w:iCs/>
          <w:color w:val="000000"/>
          <w:sz w:val="15"/>
          <w:szCs w:val="21"/>
          <w:lang w:val="pt-BR"/>
        </w:rPr>
      </w:pPr>
    </w:p>
    <w:p w14:paraId="556D2940" w14:textId="77777777" w:rsidR="007678FA" w:rsidRPr="00490D05" w:rsidRDefault="007678FA" w:rsidP="007678FA">
      <w:pPr>
        <w:ind w:firstLine="375"/>
        <w:jc w:val="center"/>
        <w:rPr>
          <w:rFonts w:ascii="GHEA Grapalat" w:hAnsi="GHEA Grapalat"/>
          <w:iCs/>
          <w:color w:val="000000"/>
          <w:sz w:val="22"/>
          <w:szCs w:val="22"/>
          <w:lang w:val="pt-BR"/>
        </w:rPr>
      </w:pP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ԱՐՁԱՆԱԳՐՈՒԹՅՈՒՆ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57D45B42" w14:textId="77777777" w:rsidR="007678FA" w:rsidRPr="00490D05" w:rsidRDefault="007678FA" w:rsidP="007678FA">
      <w:pPr>
        <w:ind w:firstLine="375"/>
        <w:jc w:val="center"/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</w:pP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ՊԱՅՄԱՆԱԳՐԻ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ԿԱՄ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ԴՐԱ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ՄԻ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ՄԱՍԻ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  <w:lang w:val="pt-BR"/>
        </w:rPr>
        <w:t>ԿԱՏԱՐՄԱՆ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08BDD91C" w14:textId="77777777" w:rsidR="007678FA" w:rsidRPr="00490D05" w:rsidRDefault="007678FA" w:rsidP="007678FA">
      <w:pPr>
        <w:ind w:firstLine="375"/>
        <w:jc w:val="center"/>
        <w:rPr>
          <w:rFonts w:ascii="GHEA Grapalat" w:hAnsi="GHEA Grapalat"/>
          <w:iCs/>
          <w:color w:val="000000"/>
          <w:sz w:val="22"/>
          <w:szCs w:val="22"/>
          <w:lang w:val="pt-BR"/>
        </w:rPr>
      </w:pP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ՀԱՆՁՆՄԱՆ</w:t>
      </w:r>
      <w:r w:rsidRPr="00490D05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>-</w:t>
      </w:r>
      <w:r w:rsidRPr="00490D05">
        <w:rPr>
          <w:rFonts w:ascii="GHEA Grapalat" w:hAnsi="GHEA Grapalat" w:cs="Arial"/>
          <w:b/>
          <w:bCs/>
          <w:iCs/>
          <w:color w:val="000000"/>
          <w:sz w:val="22"/>
          <w:szCs w:val="22"/>
        </w:rPr>
        <w:t>ԸՆԴՈՒՆՄԱՆ</w:t>
      </w:r>
    </w:p>
    <w:p w14:paraId="763EAA63" w14:textId="77777777" w:rsidR="007678FA" w:rsidRPr="00490D05" w:rsidRDefault="007678FA" w:rsidP="007678FA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bCs/>
          <w:iCs/>
          <w:lang w:val="es-ES"/>
        </w:rPr>
      </w:pPr>
    </w:p>
    <w:p w14:paraId="5D1B800A" w14:textId="77777777" w:rsidR="007678FA" w:rsidRPr="00490D05" w:rsidRDefault="007678FA" w:rsidP="007678FA">
      <w:pPr>
        <w:pStyle w:val="BodyTextIndent"/>
        <w:spacing w:line="240" w:lineRule="auto"/>
        <w:ind w:firstLine="540"/>
        <w:rPr>
          <w:rFonts w:ascii="GHEA Grapalat" w:hAnsi="GHEA Grapalat"/>
          <w:iCs/>
          <w:lang w:val="es-ES"/>
        </w:rPr>
      </w:pPr>
      <w:r w:rsidRPr="00490D05">
        <w:rPr>
          <w:rFonts w:ascii="GHEA Grapalat" w:hAnsi="GHEA Grapalat"/>
          <w:color w:val="000000"/>
          <w:sz w:val="21"/>
          <w:szCs w:val="21"/>
          <w:lang w:val="es-ES" w:eastAsia="ru-RU"/>
        </w:rPr>
        <w:t>«      » «              »</w:t>
      </w:r>
      <w:r w:rsidRPr="00490D05">
        <w:rPr>
          <w:rFonts w:ascii="GHEA Grapalat" w:hAnsi="GHEA Grapalat"/>
          <w:iCs/>
          <w:lang w:val="es-ES"/>
        </w:rPr>
        <w:t xml:space="preserve">  </w:t>
      </w:r>
      <w:r w:rsidRPr="00490D05">
        <w:rPr>
          <w:rFonts w:ascii="GHEA Grapalat" w:hAnsi="GHEA Grapalat"/>
          <w:color w:val="000000"/>
          <w:sz w:val="21"/>
          <w:szCs w:val="21"/>
          <w:lang w:val="es-ES" w:eastAsia="ru-RU"/>
        </w:rPr>
        <w:t xml:space="preserve">20    </w:t>
      </w:r>
      <w:r w:rsidRPr="00490D05">
        <w:rPr>
          <w:rFonts w:ascii="GHEA Grapalat" w:hAnsi="GHEA Grapalat" w:cs="Arial"/>
          <w:color w:val="000000"/>
          <w:sz w:val="21"/>
          <w:szCs w:val="21"/>
          <w:lang w:eastAsia="ru-RU"/>
        </w:rPr>
        <w:t>թ</w:t>
      </w:r>
      <w:r w:rsidRPr="00490D05">
        <w:rPr>
          <w:rFonts w:ascii="GHEA Grapalat" w:hAnsi="GHEA Grapalat"/>
          <w:color w:val="000000"/>
          <w:sz w:val="21"/>
          <w:szCs w:val="21"/>
          <w:lang w:val="es-ES" w:eastAsia="ru-RU"/>
        </w:rPr>
        <w:t>.</w:t>
      </w:r>
    </w:p>
    <w:p w14:paraId="030BE504" w14:textId="77777777" w:rsidR="007678FA" w:rsidRPr="00490D05" w:rsidRDefault="007678FA" w:rsidP="007678FA">
      <w:pPr>
        <w:pStyle w:val="BodyTextIndent"/>
        <w:spacing w:line="240" w:lineRule="auto"/>
        <w:ind w:firstLine="0"/>
        <w:rPr>
          <w:rFonts w:ascii="GHEA Grapalat" w:hAnsi="GHEA Grapalat"/>
          <w:iCs/>
          <w:lang w:val="es-ES"/>
        </w:rPr>
      </w:pPr>
    </w:p>
    <w:p w14:paraId="7A5D74B6" w14:textId="77777777" w:rsidR="007678FA" w:rsidRPr="00490D05" w:rsidRDefault="007678FA" w:rsidP="007678FA">
      <w:pPr>
        <w:pStyle w:val="NormalWeb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490D05">
        <w:rPr>
          <w:rFonts w:ascii="GHEA Grapalat" w:hAnsi="GHEA Grapalat" w:cs="Arial"/>
          <w:color w:val="000000"/>
          <w:sz w:val="21"/>
          <w:szCs w:val="21"/>
        </w:rPr>
        <w:t>Պայմանագրի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/</w:t>
      </w:r>
      <w:r w:rsidRPr="00490D05">
        <w:rPr>
          <w:rFonts w:ascii="GHEA Grapalat" w:hAnsi="GHEA Grapalat" w:cs="Arial"/>
          <w:color w:val="000000"/>
          <w:sz w:val="21"/>
          <w:szCs w:val="21"/>
        </w:rPr>
        <w:t>այսուհետ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Պայմանագիր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/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անվանումը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6E53550A" w14:textId="77777777" w:rsidR="007678FA" w:rsidRPr="00490D05" w:rsidRDefault="007678FA" w:rsidP="007678FA">
      <w:pPr>
        <w:pStyle w:val="NormalWeb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490D05">
        <w:rPr>
          <w:rFonts w:ascii="GHEA Grapalat" w:hAnsi="GHEA Grapalat" w:cs="Arial"/>
          <w:color w:val="000000"/>
          <w:sz w:val="21"/>
          <w:szCs w:val="21"/>
        </w:rPr>
        <w:t>Պայմանագրի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կնքման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ամսաթիվը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թ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14:paraId="0DF25932" w14:textId="77777777" w:rsidR="007678FA" w:rsidRPr="00490D05" w:rsidRDefault="007678FA" w:rsidP="007678FA">
      <w:pPr>
        <w:pStyle w:val="NormalWeb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490D05">
        <w:rPr>
          <w:rFonts w:ascii="GHEA Grapalat" w:hAnsi="GHEA Grapalat" w:cs="Arial"/>
          <w:color w:val="000000"/>
          <w:sz w:val="21"/>
          <w:szCs w:val="21"/>
        </w:rPr>
        <w:t>Պայմանագրի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համարը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>`    __________</w:t>
      </w:r>
    </w:p>
    <w:p w14:paraId="255490AF" w14:textId="77777777" w:rsidR="007678FA" w:rsidRPr="00490D05" w:rsidRDefault="007678FA" w:rsidP="007678FA">
      <w:pPr>
        <w:jc w:val="both"/>
        <w:rPr>
          <w:rFonts w:ascii="GHEA Grapalat" w:hAnsi="GHEA Grapalat" w:cs="Sylfaen"/>
          <w:iCs/>
          <w:lang w:val="es-ES"/>
        </w:rPr>
      </w:pPr>
      <w:proofErr w:type="gramStart"/>
      <w:r w:rsidRPr="00490D05">
        <w:rPr>
          <w:rFonts w:ascii="GHEA Grapalat" w:hAnsi="GHEA Grapalat" w:cs="Arial"/>
          <w:iCs/>
          <w:color w:val="000000"/>
          <w:sz w:val="21"/>
          <w:szCs w:val="21"/>
        </w:rPr>
        <w:t>Պատվիրատուն</w:t>
      </w:r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</w:t>
      </w:r>
      <w:r w:rsidRPr="00490D05">
        <w:rPr>
          <w:rFonts w:ascii="GHEA Grapalat" w:hAnsi="GHEA Grapalat" w:cs="Arial"/>
          <w:iCs/>
          <w:color w:val="000000"/>
          <w:sz w:val="21"/>
          <w:szCs w:val="21"/>
        </w:rPr>
        <w:t>և</w:t>
      </w:r>
      <w:proofErr w:type="gramEnd"/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Պայմանագրի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</w:rPr>
        <w:t>կողմը՝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հիմք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ընդունելով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պայմանագրի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կատարման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վերաբերյալ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   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«  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  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»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   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«     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             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»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20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թ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.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դուրս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գրված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N ___  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հաշիվ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hy-AM"/>
        </w:rPr>
        <w:t>ապրանքագիրը</w:t>
      </w:r>
      <w:r w:rsidRPr="00490D05">
        <w:rPr>
          <w:rFonts w:ascii="GHEA Grapalat" w:hAnsi="GHEA Grapalat"/>
          <w:color w:val="000000"/>
          <w:sz w:val="21"/>
          <w:szCs w:val="21"/>
          <w:lang w:val="hy-AM"/>
        </w:rPr>
        <w:t xml:space="preserve">, </w:t>
      </w:r>
      <w:r w:rsidRPr="00490D05">
        <w:rPr>
          <w:rFonts w:ascii="GHEA Grapalat" w:hAnsi="GHEA Grapalat" w:cs="Arial"/>
          <w:color w:val="000000"/>
          <w:sz w:val="21"/>
          <w:szCs w:val="21"/>
          <w:lang w:val="es-ES"/>
        </w:rPr>
        <w:t>կազմեցին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es-ES"/>
        </w:rPr>
        <w:t>սույն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es-ES"/>
        </w:rPr>
        <w:t>արձանագրությունը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es-ES"/>
        </w:rPr>
        <w:t>հետևյալի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es-ES"/>
        </w:rPr>
        <w:t>մասին</w:t>
      </w:r>
      <w:r w:rsidRPr="00490D05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14:paraId="383F41EC" w14:textId="77777777" w:rsidR="007678FA" w:rsidRPr="00490D05" w:rsidRDefault="007678FA" w:rsidP="007678FA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  <w:r w:rsidRPr="00490D05">
        <w:rPr>
          <w:rFonts w:ascii="GHEA Grapalat" w:hAnsi="GHEA Grapalat" w:cs="Arial"/>
          <w:iCs/>
          <w:color w:val="000000"/>
          <w:sz w:val="21"/>
          <w:szCs w:val="21"/>
        </w:rPr>
        <w:t>Պայմանագրի</w:t>
      </w:r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color w:val="000000"/>
          <w:sz w:val="21"/>
          <w:szCs w:val="21"/>
        </w:rPr>
        <w:t>շրջանակներում</w:t>
      </w:r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կողմը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color w:val="000000"/>
          <w:sz w:val="21"/>
          <w:szCs w:val="21"/>
          <w:lang w:val="es-ES"/>
        </w:rPr>
        <w:t>մատուցել</w:t>
      </w:r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color w:val="000000"/>
          <w:sz w:val="21"/>
          <w:szCs w:val="21"/>
          <w:lang w:val="es-ES"/>
        </w:rPr>
        <w:t>է</w:t>
      </w:r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color w:val="000000"/>
          <w:sz w:val="21"/>
          <w:szCs w:val="21"/>
          <w:lang w:val="es-ES"/>
        </w:rPr>
        <w:t>հետևյալ</w:t>
      </w:r>
      <w:r w:rsidRPr="00490D05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color w:val="000000"/>
          <w:sz w:val="21"/>
          <w:szCs w:val="21"/>
          <w:lang w:val="es-ES"/>
        </w:rPr>
        <w:t>ծառայությունները</w:t>
      </w:r>
      <w:r w:rsidRPr="00490D05">
        <w:rPr>
          <w:rFonts w:ascii="GHEA Grapalat" w:hAnsi="GHEA Grapalat" w:cs="Arial"/>
          <w:iCs/>
          <w:color w:val="000000"/>
          <w:sz w:val="21"/>
          <w:szCs w:val="21"/>
        </w:rPr>
        <w:t>՝</w:t>
      </w:r>
    </w:p>
    <w:p w14:paraId="6DD0C4FC" w14:textId="77777777" w:rsidR="007678FA" w:rsidRPr="00490D05" w:rsidRDefault="007678FA" w:rsidP="007678FA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7678FA" w:rsidRPr="00490D05" w14:paraId="0C81D01E" w14:textId="77777777" w:rsidTr="00E53C12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7D21F7F8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1B32F230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Մատուցված</w:t>
            </w:r>
            <w:r w:rsidRPr="00490D05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ծառայությունների</w:t>
            </w:r>
          </w:p>
        </w:tc>
      </w:tr>
      <w:tr w:rsidR="007678FA" w:rsidRPr="00490D05" w14:paraId="65D1F542" w14:textId="77777777" w:rsidTr="00E53C12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B19B69C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547F62DA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3600197E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բնութագրի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համառոտ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3CDEB783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քանակական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4732F408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կատարման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08C8AFC6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Վճարման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ենթակա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գումարը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հազար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դրամ</w:t>
            </w: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160C02BE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Վճարման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վճարման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ժամանակացույցի</w:t>
            </w:r>
            <w:r w:rsidRPr="00490D05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7678FA" w:rsidRPr="00490D05" w14:paraId="6409D39F" w14:textId="77777777" w:rsidTr="00E53C12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BAD4B2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E83D6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4740B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4B8E3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պայմանագրով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հաստատված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գնման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5D613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2692D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պայմանագրով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հաստատված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գնման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9A7C1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59118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C3AD4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678FA" w:rsidRPr="00490D05" w14:paraId="33960883" w14:textId="77777777" w:rsidTr="00E53C12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68085739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3070518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5B25F6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6CC29B4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2168C857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BDA854D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38B0B1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2EDF4859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46E75433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678FA" w:rsidRPr="00490D05" w14:paraId="5C1EBAB3" w14:textId="77777777" w:rsidTr="00E53C12">
        <w:trPr>
          <w:jc w:val="right"/>
        </w:trPr>
        <w:tc>
          <w:tcPr>
            <w:tcW w:w="357" w:type="dxa"/>
            <w:shd w:val="clear" w:color="auto" w:fill="auto"/>
          </w:tcPr>
          <w:p w14:paraId="1DD15738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73" w:type="dxa"/>
            <w:shd w:val="clear" w:color="auto" w:fill="auto"/>
          </w:tcPr>
          <w:p w14:paraId="030BB9B8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14:paraId="73E0680F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14:paraId="03050BB4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16" w:type="dxa"/>
            <w:shd w:val="clear" w:color="auto" w:fill="auto"/>
          </w:tcPr>
          <w:p w14:paraId="739EB35B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42" w:type="dxa"/>
            <w:shd w:val="clear" w:color="auto" w:fill="auto"/>
          </w:tcPr>
          <w:p w14:paraId="2A53A864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shd w:val="clear" w:color="auto" w:fill="auto"/>
          </w:tcPr>
          <w:p w14:paraId="666FD852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68" w:type="dxa"/>
            <w:shd w:val="clear" w:color="auto" w:fill="auto"/>
          </w:tcPr>
          <w:p w14:paraId="6BCAB361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675" w:type="dxa"/>
            <w:shd w:val="clear" w:color="auto" w:fill="auto"/>
          </w:tcPr>
          <w:p w14:paraId="5A50782A" w14:textId="77777777" w:rsidR="007678FA" w:rsidRPr="00490D05" w:rsidRDefault="007678FA" w:rsidP="00E53C1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14:paraId="21ED3DE5" w14:textId="77777777" w:rsidR="007678FA" w:rsidRPr="00490D05" w:rsidRDefault="007678FA" w:rsidP="007678FA">
      <w:pPr>
        <w:ind w:firstLine="375"/>
        <w:jc w:val="both"/>
        <w:rPr>
          <w:rFonts w:ascii="GHEA Grapalat" w:hAnsi="GHEA Grapalat" w:cs="Arial"/>
          <w:iCs/>
          <w:color w:val="000000"/>
          <w:sz w:val="21"/>
          <w:szCs w:val="21"/>
          <w:lang w:val="es-ES"/>
        </w:rPr>
      </w:pPr>
      <w:r w:rsidRPr="00490D05">
        <w:rPr>
          <w:rFonts w:ascii="Calibri" w:hAnsi="Calibri" w:cs="Calibri"/>
          <w:iCs/>
          <w:color w:val="000000"/>
          <w:sz w:val="21"/>
          <w:szCs w:val="21"/>
          <w:lang w:val="es-ES"/>
        </w:rPr>
        <w:t> </w:t>
      </w:r>
    </w:p>
    <w:p w14:paraId="256C3E01" w14:textId="77777777" w:rsidR="007678FA" w:rsidRPr="00490D05" w:rsidRDefault="007678FA" w:rsidP="007678FA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490D05">
        <w:rPr>
          <w:rFonts w:ascii="Calibri" w:hAnsi="Calibri" w:cs="Calibri"/>
          <w:iCs/>
          <w:color w:val="000000"/>
          <w:sz w:val="21"/>
          <w:szCs w:val="21"/>
          <w:lang w:val="es-ES"/>
        </w:rPr>
        <w:t> 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</w:rPr>
        <w:t>արձանագրության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</w:rPr>
        <w:t>երկկողմ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</w:rPr>
        <w:t>հաշիվ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</w:rPr>
        <w:t>ապրանքագիրը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</w:rPr>
        <w:t>և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490D05">
        <w:rPr>
          <w:rFonts w:ascii="GHEA Grapalat" w:hAnsi="GHEA Grapalat" w:cs="Arial"/>
          <w:color w:val="000000"/>
          <w:sz w:val="21"/>
          <w:szCs w:val="21"/>
          <w:lang w:val="es-ES"/>
        </w:rPr>
        <w:t>եզրակացությունը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սույն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մասը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և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կցվում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490D05">
        <w:rPr>
          <w:rFonts w:ascii="GHEA Grapalat" w:hAnsi="GHEA Grapalat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490D05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:</w:t>
      </w:r>
    </w:p>
    <w:p w14:paraId="44936E9A" w14:textId="77777777" w:rsidR="007678FA" w:rsidRPr="00490D05" w:rsidRDefault="007678FA" w:rsidP="007678FA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</w:p>
    <w:p w14:paraId="6706D34C" w14:textId="77777777" w:rsidR="007678FA" w:rsidRPr="00490D05" w:rsidRDefault="007678FA" w:rsidP="007678FA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</w:p>
    <w:p w14:paraId="0BE50426" w14:textId="77777777" w:rsidR="007678FA" w:rsidRPr="00490D05" w:rsidRDefault="007678FA" w:rsidP="007678FA">
      <w:pPr>
        <w:ind w:firstLine="375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  <w:r w:rsidRPr="00490D05">
        <w:rPr>
          <w:rFonts w:ascii="Calibri" w:hAnsi="Calibri" w:cs="Calibri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7678FA" w:rsidRPr="00490D05" w14:paraId="06010F9F" w14:textId="77777777" w:rsidTr="00E53C12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6BDCCABE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Ծառայությունը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հանձնեց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05AC9EC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Ծառայությունն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7678FA" w:rsidRPr="00490D05" w14:paraId="12809720" w14:textId="77777777" w:rsidTr="00E53C12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71C0F2AB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/>
                <w:iCs/>
                <w:sz w:val="21"/>
                <w:szCs w:val="21"/>
              </w:rPr>
              <w:t xml:space="preserve">___________________________ </w:t>
            </w:r>
          </w:p>
          <w:p w14:paraId="122A74E6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 w:cs="Arial"/>
                <w:iCs/>
                <w:sz w:val="15"/>
                <w:szCs w:val="15"/>
              </w:rPr>
              <w:t>ստորագրություն</w:t>
            </w:r>
            <w:r w:rsidRPr="00490D05">
              <w:rPr>
                <w:rFonts w:ascii="GHEA Grapalat" w:hAnsi="GHEA Grapalat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1D348E4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14:paraId="21A0022F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 w:cs="Arial"/>
                <w:iCs/>
                <w:sz w:val="15"/>
                <w:szCs w:val="15"/>
              </w:rPr>
              <w:t>ստորագրություն</w:t>
            </w:r>
            <w:r w:rsidRPr="00490D05">
              <w:rPr>
                <w:rFonts w:ascii="GHEA Grapalat" w:hAnsi="GHEA Grapalat"/>
                <w:iCs/>
                <w:sz w:val="15"/>
                <w:szCs w:val="15"/>
              </w:rPr>
              <w:t xml:space="preserve"> </w:t>
            </w:r>
          </w:p>
        </w:tc>
      </w:tr>
      <w:tr w:rsidR="007678FA" w:rsidRPr="00490D05" w14:paraId="698603A6" w14:textId="77777777" w:rsidTr="00E53C12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6A326D21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/>
                <w:iCs/>
                <w:sz w:val="21"/>
                <w:szCs w:val="21"/>
              </w:rPr>
              <w:t xml:space="preserve">___________________________ </w:t>
            </w:r>
          </w:p>
          <w:p w14:paraId="2B918845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 w:cs="Arial"/>
                <w:iCs/>
                <w:sz w:val="15"/>
                <w:szCs w:val="15"/>
              </w:rPr>
              <w:t>ազգանուն</w:t>
            </w:r>
            <w:r w:rsidRPr="00490D05">
              <w:rPr>
                <w:rFonts w:ascii="GHEA Grapalat" w:hAnsi="GHEA Grapalat"/>
                <w:iCs/>
                <w:sz w:val="15"/>
                <w:szCs w:val="15"/>
              </w:rPr>
              <w:t xml:space="preserve">, </w:t>
            </w:r>
            <w:r w:rsidRPr="00490D05">
              <w:rPr>
                <w:rFonts w:ascii="GHEA Grapalat" w:hAnsi="GHEA Grapalat" w:cs="Arial"/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09258D85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14:paraId="00B2E19D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490D05">
              <w:rPr>
                <w:rFonts w:ascii="GHEA Grapalat" w:hAnsi="GHEA Grapalat" w:cs="Arial"/>
                <w:iCs/>
                <w:sz w:val="15"/>
                <w:szCs w:val="15"/>
              </w:rPr>
              <w:t>ազգանուն</w:t>
            </w:r>
            <w:r w:rsidRPr="00490D05">
              <w:rPr>
                <w:rFonts w:ascii="GHEA Grapalat" w:hAnsi="GHEA Grapalat"/>
                <w:iCs/>
                <w:sz w:val="15"/>
                <w:szCs w:val="15"/>
              </w:rPr>
              <w:t xml:space="preserve">, </w:t>
            </w:r>
            <w:r w:rsidRPr="00490D05">
              <w:rPr>
                <w:rFonts w:ascii="GHEA Grapalat" w:hAnsi="GHEA Grapalat" w:cs="Arial"/>
                <w:iCs/>
                <w:sz w:val="15"/>
                <w:szCs w:val="15"/>
              </w:rPr>
              <w:t>անուն</w:t>
            </w:r>
          </w:p>
        </w:tc>
      </w:tr>
      <w:tr w:rsidR="007678FA" w:rsidRPr="00490D05" w14:paraId="4C24F638" w14:textId="77777777" w:rsidTr="00E53C12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5546D950" w14:textId="77777777" w:rsidR="007678FA" w:rsidRPr="00490D05" w:rsidRDefault="007678FA" w:rsidP="00E53C1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Կ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Տ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490D05">
              <w:rPr>
                <w:rFonts w:ascii="Calibri" w:hAnsi="Calibri" w:cs="Calibri"/>
                <w:iCs/>
                <w:color w:val="000000"/>
                <w:sz w:val="21"/>
                <w:szCs w:val="21"/>
              </w:rPr>
              <w:t> 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1A0BA77C" w14:textId="77777777" w:rsidR="007678FA" w:rsidRPr="00490D05" w:rsidRDefault="007678FA" w:rsidP="00E53C1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490D05">
              <w:rPr>
                <w:rFonts w:ascii="Calibri" w:hAnsi="Calibri" w:cs="Calibri"/>
                <w:iCs/>
                <w:color w:val="000000"/>
                <w:sz w:val="21"/>
                <w:szCs w:val="21"/>
              </w:rPr>
              <w:t> 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 xml:space="preserve">                                    Կ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490D05">
              <w:rPr>
                <w:rFonts w:ascii="GHEA Grapalat" w:hAnsi="GHEA Grapalat" w:cs="Arial"/>
                <w:iCs/>
                <w:color w:val="000000"/>
                <w:sz w:val="21"/>
                <w:szCs w:val="21"/>
              </w:rPr>
              <w:t>Տ</w:t>
            </w:r>
            <w:r w:rsidRPr="00490D05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4106A8B2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18"/>
        </w:rPr>
      </w:pPr>
    </w:p>
    <w:p w14:paraId="37829326" w14:textId="77777777" w:rsidR="007678FA" w:rsidRPr="00490D05" w:rsidRDefault="007678FA" w:rsidP="007678FA">
      <w:pPr>
        <w:rPr>
          <w:rFonts w:ascii="GHEA Grapalat" w:hAnsi="GHEA Grapalat"/>
          <w:lang w:val="ru-RU"/>
        </w:rPr>
      </w:pPr>
    </w:p>
    <w:p w14:paraId="2753F485" w14:textId="77777777" w:rsidR="007678FA" w:rsidRPr="00490D05" w:rsidRDefault="007678FA" w:rsidP="007678FA">
      <w:pPr>
        <w:rPr>
          <w:rFonts w:ascii="GHEA Grapalat" w:hAnsi="GHEA Grapalat"/>
        </w:rPr>
      </w:pPr>
    </w:p>
    <w:p w14:paraId="5AD85261" w14:textId="77777777" w:rsidR="007678FA" w:rsidRPr="00490D05" w:rsidRDefault="007678FA" w:rsidP="007678FA">
      <w:pPr>
        <w:rPr>
          <w:rFonts w:ascii="GHEA Grapalat" w:hAnsi="GHEA Grapalat"/>
        </w:rPr>
      </w:pPr>
    </w:p>
    <w:p w14:paraId="37DD38B1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  <w:r w:rsidRPr="00490D05">
        <w:rPr>
          <w:rFonts w:ascii="GHEA Grapalat" w:hAnsi="GHEA Grapalat" w:cs="Arial"/>
          <w:i/>
          <w:sz w:val="20"/>
          <w:lang w:val="ru-RU"/>
        </w:rPr>
        <w:lastRenderedPageBreak/>
        <w:t>Հավելված</w:t>
      </w:r>
      <w:r w:rsidRPr="00490D05">
        <w:rPr>
          <w:rFonts w:ascii="GHEA Grapalat" w:hAnsi="GHEA Grapalat" w:cs="TimesArmenianPSMT"/>
          <w:i/>
          <w:sz w:val="20"/>
        </w:rPr>
        <w:t xml:space="preserve"> 3.1</w:t>
      </w:r>
    </w:p>
    <w:p w14:paraId="3CD4B5E4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  <w:r w:rsidRPr="00490D05">
        <w:rPr>
          <w:rFonts w:ascii="GHEA Grapalat" w:hAnsi="GHEA Grapalat" w:cs="TimesArmenianPSMT"/>
          <w:i/>
          <w:sz w:val="20"/>
        </w:rPr>
        <w:t xml:space="preserve">«         »              </w:t>
      </w:r>
      <w:proofErr w:type="gramStart"/>
      <w:r w:rsidRPr="00490D05">
        <w:rPr>
          <w:rFonts w:ascii="GHEA Grapalat" w:hAnsi="GHEA Grapalat" w:cs="TimesArmenianPSMT"/>
          <w:i/>
          <w:sz w:val="20"/>
        </w:rPr>
        <w:t xml:space="preserve">20  </w:t>
      </w:r>
      <w:r w:rsidRPr="00490D05">
        <w:rPr>
          <w:rFonts w:ascii="GHEA Grapalat" w:hAnsi="GHEA Grapalat" w:cs="Arial"/>
          <w:i/>
          <w:sz w:val="20"/>
          <w:lang w:val="ru-RU"/>
        </w:rPr>
        <w:t>թ</w:t>
      </w:r>
      <w:proofErr w:type="gramEnd"/>
      <w:r w:rsidRPr="00490D05">
        <w:rPr>
          <w:rFonts w:ascii="GHEA Grapalat" w:hAnsi="GHEA Grapalat" w:cs="TimesArmenianPSMT"/>
          <w:i/>
          <w:sz w:val="20"/>
        </w:rPr>
        <w:t xml:space="preserve">. </w:t>
      </w:r>
      <w:r w:rsidRPr="00490D05">
        <w:rPr>
          <w:rFonts w:ascii="GHEA Grapalat" w:hAnsi="GHEA Grapalat" w:cs="Arial"/>
          <w:i/>
          <w:sz w:val="20"/>
          <w:lang w:val="ru-RU"/>
        </w:rPr>
        <w:t>կնքված</w:t>
      </w:r>
      <w:r w:rsidRPr="00490D05">
        <w:rPr>
          <w:rFonts w:ascii="GHEA Grapalat" w:hAnsi="GHEA Grapalat" w:cs="TimesArmenianPSMT"/>
          <w:i/>
          <w:sz w:val="20"/>
        </w:rPr>
        <w:t xml:space="preserve"> </w:t>
      </w:r>
    </w:p>
    <w:p w14:paraId="4752D2A1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  <w:r w:rsidRPr="00490D05">
        <w:rPr>
          <w:rFonts w:ascii="GHEA Grapalat" w:hAnsi="GHEA Grapalat" w:cs="TimesArmenianPSMT"/>
          <w:i/>
          <w:sz w:val="20"/>
        </w:rPr>
        <w:t xml:space="preserve">                      </w:t>
      </w:r>
      <w:r w:rsidRPr="00490D05">
        <w:rPr>
          <w:rFonts w:ascii="GHEA Grapalat" w:hAnsi="GHEA Grapalat" w:cs="Arial"/>
          <w:i/>
          <w:sz w:val="20"/>
          <w:lang w:val="ru-RU"/>
        </w:rPr>
        <w:t>ծածկագրով</w:t>
      </w:r>
      <w:r w:rsidRPr="00490D05">
        <w:rPr>
          <w:rFonts w:ascii="GHEA Grapalat" w:hAnsi="GHEA Grapalat" w:cs="TimesArmenianPSMT"/>
          <w:i/>
          <w:sz w:val="20"/>
        </w:rPr>
        <w:t xml:space="preserve"> </w:t>
      </w:r>
      <w:r w:rsidRPr="00490D05">
        <w:rPr>
          <w:rFonts w:ascii="GHEA Grapalat" w:hAnsi="GHEA Grapalat" w:cs="Arial"/>
          <w:i/>
          <w:sz w:val="20"/>
          <w:lang w:val="ru-RU"/>
        </w:rPr>
        <w:t>պայմանագրի</w:t>
      </w:r>
    </w:p>
    <w:p w14:paraId="4F674C6B" w14:textId="77777777" w:rsidR="007678FA" w:rsidRPr="00490D05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</w:p>
    <w:p w14:paraId="48EB8E38" w14:textId="77777777" w:rsidR="007678FA" w:rsidRPr="00490D05" w:rsidRDefault="007678FA" w:rsidP="007678FA">
      <w:pPr>
        <w:rPr>
          <w:rFonts w:ascii="GHEA Grapalat" w:hAnsi="GHEA Grapalat"/>
        </w:rPr>
      </w:pPr>
    </w:p>
    <w:p w14:paraId="0FBBE306" w14:textId="77777777" w:rsidR="007678FA" w:rsidRPr="00490D05" w:rsidRDefault="007678FA" w:rsidP="007678FA">
      <w:pPr>
        <w:rPr>
          <w:rFonts w:ascii="GHEA Grapalat" w:hAnsi="GHEA Grapalat"/>
        </w:rPr>
      </w:pPr>
    </w:p>
    <w:p w14:paraId="36010724" w14:textId="77777777" w:rsidR="007678FA" w:rsidRPr="00490D05" w:rsidRDefault="007678FA" w:rsidP="007678FA">
      <w:pPr>
        <w:rPr>
          <w:rFonts w:ascii="GHEA Grapalat" w:hAnsi="GHEA Grapalat"/>
        </w:rPr>
      </w:pPr>
    </w:p>
    <w:p w14:paraId="607BBF20" w14:textId="77777777" w:rsidR="007678FA" w:rsidRPr="00490D05" w:rsidRDefault="007678FA" w:rsidP="007678FA">
      <w:pPr>
        <w:tabs>
          <w:tab w:val="left" w:pos="2250"/>
        </w:tabs>
        <w:spacing w:line="276" w:lineRule="auto"/>
        <w:jc w:val="center"/>
        <w:rPr>
          <w:rFonts w:ascii="GHEA Grapalat" w:hAnsi="GHEA Grapalat" w:cs="Sylfaen"/>
          <w:bCs/>
          <w:sz w:val="18"/>
          <w:szCs w:val="18"/>
        </w:rPr>
      </w:pPr>
      <w:proofErr w:type="gramStart"/>
      <w:r w:rsidRPr="00490D05">
        <w:rPr>
          <w:rFonts w:ascii="GHEA Grapalat" w:hAnsi="GHEA Grapalat" w:cs="Arial"/>
          <w:bCs/>
          <w:sz w:val="18"/>
          <w:szCs w:val="18"/>
        </w:rPr>
        <w:t>ԱԿՏ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 N</w:t>
      </w:r>
      <w:proofErr w:type="gramEnd"/>
      <w:r w:rsidRPr="00490D05">
        <w:rPr>
          <w:rFonts w:ascii="GHEA Grapalat" w:hAnsi="GHEA Grapalat" w:cs="Sylfaen"/>
          <w:bCs/>
          <w:sz w:val="18"/>
          <w:szCs w:val="18"/>
        </w:rPr>
        <w:t xml:space="preserve">    </w:t>
      </w:r>
    </w:p>
    <w:p w14:paraId="066020AB" w14:textId="77777777" w:rsidR="007678FA" w:rsidRPr="00490D05" w:rsidRDefault="007678FA" w:rsidP="007678FA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Cs/>
          <w:sz w:val="18"/>
          <w:szCs w:val="18"/>
        </w:rPr>
      </w:pPr>
      <w:proofErr w:type="gramStart"/>
      <w:r w:rsidRPr="00490D05">
        <w:rPr>
          <w:rFonts w:ascii="GHEA Grapalat" w:hAnsi="GHEA Grapalat" w:cs="Arial"/>
          <w:bCs/>
          <w:sz w:val="18"/>
          <w:szCs w:val="18"/>
        </w:rPr>
        <w:t>պայմանագրի</w:t>
      </w:r>
      <w:proofErr w:type="gramEnd"/>
      <w:r w:rsidRPr="00490D05">
        <w:rPr>
          <w:rFonts w:ascii="GHEA Grapalat" w:hAnsi="GHEA Grapalat" w:cs="Sylfaen"/>
          <w:bCs/>
          <w:sz w:val="18"/>
          <w:szCs w:val="18"/>
        </w:rPr>
        <w:t xml:space="preserve"> </w:t>
      </w:r>
      <w:r w:rsidRPr="00490D05">
        <w:rPr>
          <w:rFonts w:ascii="GHEA Grapalat" w:hAnsi="GHEA Grapalat" w:cs="Arial"/>
          <w:bCs/>
          <w:sz w:val="18"/>
          <w:szCs w:val="18"/>
        </w:rPr>
        <w:t>արդյունքը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</w:t>
      </w:r>
      <w:r w:rsidRPr="00490D05">
        <w:rPr>
          <w:rFonts w:ascii="GHEA Grapalat" w:hAnsi="GHEA Grapalat" w:cs="Arial"/>
          <w:bCs/>
          <w:sz w:val="18"/>
          <w:szCs w:val="18"/>
        </w:rPr>
        <w:t>Պատվիրատուին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</w:t>
      </w:r>
      <w:r w:rsidRPr="00490D05">
        <w:rPr>
          <w:rFonts w:ascii="GHEA Grapalat" w:hAnsi="GHEA Grapalat" w:cs="Arial"/>
          <w:bCs/>
          <w:sz w:val="18"/>
          <w:szCs w:val="18"/>
        </w:rPr>
        <w:t>հանձնելու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</w:t>
      </w:r>
      <w:r w:rsidRPr="00490D05">
        <w:rPr>
          <w:rFonts w:ascii="GHEA Grapalat" w:hAnsi="GHEA Grapalat" w:cs="Arial"/>
          <w:bCs/>
          <w:sz w:val="18"/>
          <w:szCs w:val="18"/>
        </w:rPr>
        <w:t>փաստը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</w:t>
      </w:r>
      <w:r w:rsidRPr="00490D05">
        <w:rPr>
          <w:rFonts w:ascii="GHEA Grapalat" w:hAnsi="GHEA Grapalat" w:cs="Arial"/>
          <w:bCs/>
          <w:sz w:val="18"/>
          <w:szCs w:val="18"/>
        </w:rPr>
        <w:t>ֆիքսելու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</w:t>
      </w:r>
      <w:r w:rsidRPr="00490D05">
        <w:rPr>
          <w:rFonts w:ascii="GHEA Grapalat" w:hAnsi="GHEA Grapalat" w:cs="Arial"/>
          <w:bCs/>
          <w:sz w:val="18"/>
          <w:szCs w:val="18"/>
        </w:rPr>
        <w:t>վերաբերյալ</w:t>
      </w:r>
      <w:r w:rsidRPr="00490D05">
        <w:rPr>
          <w:rFonts w:ascii="GHEA Grapalat" w:hAnsi="GHEA Grapalat" w:cs="Sylfaen"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14:paraId="30D20522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14:paraId="041BA7FF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14:paraId="34088F6B" w14:textId="77777777" w:rsidR="007678FA" w:rsidRPr="00490D05" w:rsidRDefault="007678FA" w:rsidP="007678FA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</w:rPr>
      </w:pPr>
      <w:r w:rsidRPr="00490D05">
        <w:rPr>
          <w:rFonts w:ascii="GHEA Grapalat" w:hAnsi="GHEA Grapalat" w:cs="Sylfaen"/>
        </w:rPr>
        <w:tab/>
      </w:r>
      <w:r w:rsidRPr="00490D05">
        <w:rPr>
          <w:rFonts w:ascii="GHEA Grapalat" w:hAnsi="GHEA Grapalat" w:cs="Arial"/>
          <w:sz w:val="20"/>
          <w:szCs w:val="20"/>
          <w:lang w:val="hy-AM"/>
        </w:rPr>
        <w:t>Սույնով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արձանագրվում</w:t>
      </w:r>
      <w:r w:rsidRPr="00490D05">
        <w:rPr>
          <w:rFonts w:ascii="GHEA Grapalat" w:hAnsi="GHEA Grapalat" w:cs="Sylfaen"/>
          <w:sz w:val="20"/>
          <w:szCs w:val="20"/>
        </w:rPr>
        <w:t xml:space="preserve"> </w:t>
      </w:r>
      <w:r w:rsidRPr="00490D05">
        <w:rPr>
          <w:rFonts w:ascii="GHEA Grapalat" w:hAnsi="GHEA Grapalat" w:cs="Arial"/>
          <w:sz w:val="20"/>
          <w:szCs w:val="20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>,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որ</w:t>
      </w:r>
      <w:r w:rsidRPr="00490D05">
        <w:rPr>
          <w:rFonts w:ascii="GHEA Grapalat" w:hAnsi="GHEA Grapalat" w:cs="Sylfaen"/>
          <w:lang w:val="hy-AM"/>
        </w:rPr>
        <w:t xml:space="preserve"> </w:t>
      </w:r>
      <w:r w:rsidRPr="00490D05">
        <w:rPr>
          <w:rFonts w:ascii="GHEA Grapalat" w:hAnsi="GHEA Grapalat" w:cs="Sylfaen"/>
          <w:sz w:val="20"/>
          <w:u w:val="single"/>
        </w:rPr>
        <w:tab/>
      </w:r>
      <w:r w:rsidRPr="00490D05">
        <w:rPr>
          <w:rFonts w:ascii="GHEA Grapalat" w:hAnsi="GHEA Grapalat" w:cs="Sylfaen"/>
          <w:sz w:val="20"/>
          <w:u w:val="single"/>
        </w:rPr>
        <w:tab/>
        <w:t xml:space="preserve">        </w:t>
      </w:r>
      <w:r w:rsidRPr="00490D05">
        <w:rPr>
          <w:rFonts w:ascii="GHEA Grapalat" w:hAnsi="GHEA Grapalat" w:cs="Sylfaen"/>
          <w:sz w:val="20"/>
        </w:rPr>
        <w:t>-</w:t>
      </w:r>
      <w:r w:rsidRPr="00490D05">
        <w:rPr>
          <w:rFonts w:ascii="GHEA Grapalat" w:hAnsi="GHEA Grapalat" w:cs="Arial"/>
          <w:sz w:val="20"/>
        </w:rPr>
        <w:t>ի</w:t>
      </w:r>
      <w:r w:rsidRPr="00490D05">
        <w:rPr>
          <w:rFonts w:ascii="GHEA Grapalat" w:hAnsi="GHEA Grapalat" w:cs="Sylfaen"/>
        </w:rPr>
        <w:t xml:space="preserve"> </w:t>
      </w:r>
      <w:r w:rsidRPr="00490D05">
        <w:rPr>
          <w:rFonts w:ascii="GHEA Grapalat" w:hAnsi="GHEA Grapalat" w:cs="Sylfaen"/>
          <w:sz w:val="20"/>
          <w:szCs w:val="20"/>
        </w:rPr>
        <w:t>(</w:t>
      </w:r>
      <w:r w:rsidRPr="00490D05">
        <w:rPr>
          <w:rFonts w:ascii="GHEA Grapalat" w:hAnsi="GHEA Grapalat" w:cs="Arial"/>
          <w:sz w:val="20"/>
          <w:szCs w:val="20"/>
        </w:rPr>
        <w:t>այսուհետ</w:t>
      </w:r>
      <w:r w:rsidRPr="00490D05">
        <w:rPr>
          <w:rFonts w:ascii="GHEA Grapalat" w:hAnsi="GHEA Grapalat" w:cs="Sylfaen"/>
          <w:sz w:val="20"/>
          <w:szCs w:val="20"/>
        </w:rPr>
        <w:t xml:space="preserve">` </w:t>
      </w:r>
      <w:r w:rsidRPr="00490D05">
        <w:rPr>
          <w:rFonts w:ascii="GHEA Grapalat" w:hAnsi="GHEA Grapalat" w:cs="Arial"/>
          <w:sz w:val="20"/>
          <w:szCs w:val="20"/>
        </w:rPr>
        <w:t>Պատվիրատու</w:t>
      </w:r>
      <w:r w:rsidRPr="00490D05">
        <w:rPr>
          <w:rFonts w:ascii="GHEA Grapalat" w:hAnsi="GHEA Grapalat" w:cs="Sylfaen"/>
          <w:sz w:val="20"/>
          <w:szCs w:val="20"/>
        </w:rPr>
        <w:t xml:space="preserve">)  </w:t>
      </w:r>
      <w:r w:rsidRPr="00490D05">
        <w:rPr>
          <w:rFonts w:ascii="GHEA Grapalat" w:hAnsi="GHEA Grapalat" w:cs="Arial"/>
          <w:sz w:val="20"/>
          <w:szCs w:val="20"/>
          <w:lang w:val="hy-AM"/>
        </w:rPr>
        <w:t>և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Sylfaen"/>
          <w:sz w:val="20"/>
          <w:u w:val="single"/>
        </w:rPr>
        <w:tab/>
      </w:r>
      <w:r w:rsidRPr="00490D05">
        <w:rPr>
          <w:rFonts w:ascii="GHEA Grapalat" w:hAnsi="GHEA Grapalat" w:cs="Sylfaen"/>
          <w:sz w:val="20"/>
          <w:u w:val="single"/>
        </w:rPr>
        <w:tab/>
        <w:t xml:space="preserve">        </w:t>
      </w:r>
      <w:r w:rsidRPr="00490D05">
        <w:rPr>
          <w:rFonts w:ascii="GHEA Grapalat" w:hAnsi="GHEA Grapalat" w:cs="Sylfaen"/>
          <w:sz w:val="20"/>
        </w:rPr>
        <w:t>-</w:t>
      </w:r>
      <w:r w:rsidRPr="00490D05">
        <w:rPr>
          <w:rFonts w:ascii="GHEA Grapalat" w:hAnsi="GHEA Grapalat" w:cs="Arial"/>
          <w:sz w:val="20"/>
        </w:rPr>
        <w:t>ի</w:t>
      </w:r>
    </w:p>
    <w:p w14:paraId="4772D509" w14:textId="77777777" w:rsidR="007678FA" w:rsidRPr="00490D05" w:rsidRDefault="007678FA" w:rsidP="007678FA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  <w:r w:rsidRPr="00490D05">
        <w:rPr>
          <w:rFonts w:ascii="GHEA Grapalat" w:hAnsi="GHEA Grapalat" w:cs="Sylfaen"/>
        </w:rPr>
        <w:t xml:space="preserve">                                            </w:t>
      </w:r>
      <w:r w:rsidRPr="00490D05">
        <w:rPr>
          <w:rFonts w:ascii="GHEA Grapalat" w:hAnsi="GHEA Grapalat" w:cs="Arial"/>
          <w:sz w:val="12"/>
          <w:szCs w:val="12"/>
        </w:rPr>
        <w:t>Պատվիրատուի</w:t>
      </w:r>
      <w:r w:rsidRPr="00490D05">
        <w:rPr>
          <w:rFonts w:ascii="GHEA Grapalat" w:hAnsi="GHEA Grapalat" w:cs="Sylfaen"/>
          <w:sz w:val="12"/>
          <w:szCs w:val="12"/>
        </w:rPr>
        <w:t xml:space="preserve"> </w:t>
      </w:r>
      <w:r w:rsidRPr="00490D05">
        <w:rPr>
          <w:rFonts w:ascii="GHEA Grapalat" w:hAnsi="GHEA Grapalat" w:cs="Arial"/>
          <w:sz w:val="12"/>
          <w:szCs w:val="12"/>
        </w:rPr>
        <w:t>անունը</w:t>
      </w:r>
      <w:r w:rsidRPr="00490D05">
        <w:rPr>
          <w:rFonts w:ascii="GHEA Grapalat" w:hAnsi="GHEA Grapalat" w:cs="Sylfaen"/>
          <w:sz w:val="12"/>
          <w:szCs w:val="12"/>
        </w:rPr>
        <w:t xml:space="preserve">     </w:t>
      </w:r>
      <w:r w:rsidRPr="00490D05">
        <w:rPr>
          <w:rFonts w:ascii="GHEA Grapalat" w:hAnsi="GHEA Grapalat" w:cs="Sylfaen"/>
          <w:sz w:val="16"/>
          <w:szCs w:val="16"/>
        </w:rPr>
        <w:t xml:space="preserve">                                                           </w:t>
      </w:r>
      <w:r w:rsidRPr="00490D05">
        <w:rPr>
          <w:rFonts w:ascii="GHEA Grapalat" w:hAnsi="GHEA Grapalat" w:cs="Arial"/>
          <w:sz w:val="12"/>
          <w:szCs w:val="12"/>
        </w:rPr>
        <w:t>Կատարողի</w:t>
      </w:r>
      <w:r w:rsidRPr="00490D05">
        <w:rPr>
          <w:rFonts w:ascii="GHEA Grapalat" w:hAnsi="GHEA Grapalat" w:cs="Sylfaen"/>
          <w:sz w:val="12"/>
          <w:szCs w:val="12"/>
        </w:rPr>
        <w:t xml:space="preserve"> </w:t>
      </w:r>
      <w:r w:rsidRPr="00490D05">
        <w:rPr>
          <w:rFonts w:ascii="GHEA Grapalat" w:hAnsi="GHEA Grapalat" w:cs="Arial"/>
          <w:sz w:val="12"/>
          <w:szCs w:val="12"/>
        </w:rPr>
        <w:t>անունը</w:t>
      </w:r>
    </w:p>
    <w:p w14:paraId="1B6399F5" w14:textId="77777777" w:rsidR="007678FA" w:rsidRPr="00490D05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2"/>
          <w:szCs w:val="12"/>
        </w:rPr>
      </w:pPr>
    </w:p>
    <w:p w14:paraId="5715FDC1" w14:textId="77777777" w:rsidR="007678FA" w:rsidRPr="00490D05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u w:val="single"/>
          <w:lang w:val="hy-AM"/>
        </w:rPr>
      </w:pPr>
      <w:r w:rsidRPr="00490D05">
        <w:rPr>
          <w:rFonts w:ascii="GHEA Grapalat" w:hAnsi="GHEA Grapalat" w:cs="Sylfaen"/>
          <w:sz w:val="20"/>
          <w:szCs w:val="20"/>
          <w:lang w:val="hy-AM"/>
        </w:rPr>
        <w:t>(</w:t>
      </w:r>
      <w:r w:rsidRPr="00490D05">
        <w:rPr>
          <w:rFonts w:ascii="GHEA Grapalat" w:hAnsi="GHEA Grapalat" w:cs="Arial"/>
          <w:sz w:val="20"/>
          <w:szCs w:val="20"/>
          <w:lang w:val="hy-AM"/>
        </w:rPr>
        <w:t>այսուհետ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490D05">
        <w:rPr>
          <w:rFonts w:ascii="GHEA Grapalat" w:hAnsi="GHEA Grapalat" w:cs="Arial"/>
          <w:sz w:val="20"/>
          <w:szCs w:val="20"/>
          <w:lang w:val="hy-AM"/>
        </w:rPr>
        <w:t>Կ</w:t>
      </w:r>
      <w:r w:rsidRPr="00490D05">
        <w:rPr>
          <w:rFonts w:ascii="GHEA Grapalat" w:hAnsi="GHEA Grapalat" w:cs="Arial"/>
          <w:sz w:val="20"/>
          <w:szCs w:val="20"/>
        </w:rPr>
        <w:t>ատարող</w:t>
      </w:r>
      <w:r w:rsidRPr="00490D05">
        <w:rPr>
          <w:rFonts w:ascii="GHEA Grapalat" w:hAnsi="GHEA Grapalat" w:cs="Sylfaen"/>
          <w:sz w:val="20"/>
          <w:szCs w:val="20"/>
          <w:lang w:val="hy-AM"/>
        </w:rPr>
        <w:t>)</w:t>
      </w:r>
      <w:r w:rsidRPr="00490D05">
        <w:rPr>
          <w:rFonts w:ascii="GHEA Grapalat" w:hAnsi="GHEA Grapalat" w:cs="Sylfaen"/>
          <w:sz w:val="20"/>
          <w:szCs w:val="20"/>
        </w:rPr>
        <w:t xml:space="preserve"> </w:t>
      </w:r>
      <w:r w:rsidRPr="00490D05">
        <w:rPr>
          <w:rFonts w:ascii="GHEA Grapalat" w:hAnsi="GHEA Grapalat" w:cs="Arial"/>
          <w:sz w:val="20"/>
        </w:rPr>
        <w:t>միջև</w:t>
      </w:r>
      <w:r w:rsidRPr="00490D05">
        <w:rPr>
          <w:rFonts w:ascii="GHEA Grapalat" w:hAnsi="GHEA Grapalat" w:cs="Sylfaen"/>
          <w:sz w:val="20"/>
        </w:rPr>
        <w:t xml:space="preserve"> 20     </w:t>
      </w:r>
      <w:r w:rsidRPr="00490D05">
        <w:rPr>
          <w:rFonts w:ascii="GHEA Grapalat" w:hAnsi="GHEA Grapalat" w:cs="Arial"/>
          <w:sz w:val="20"/>
        </w:rPr>
        <w:t>թ</w:t>
      </w:r>
      <w:r w:rsidRPr="00490D05">
        <w:rPr>
          <w:rFonts w:ascii="GHEA Grapalat" w:hAnsi="GHEA Grapalat" w:cs="Sylfaen"/>
          <w:sz w:val="20"/>
        </w:rPr>
        <w:t xml:space="preserve">. </w:t>
      </w:r>
      <w:r w:rsidRPr="00490D05">
        <w:rPr>
          <w:rFonts w:ascii="GHEA Grapalat" w:hAnsi="GHEA Grapalat" w:cs="Sylfaen"/>
          <w:sz w:val="20"/>
          <w:u w:val="single"/>
        </w:rPr>
        <w:tab/>
      </w:r>
      <w:r w:rsidRPr="00490D05">
        <w:rPr>
          <w:rFonts w:ascii="GHEA Grapalat" w:hAnsi="GHEA Grapalat" w:cs="Sylfaen"/>
          <w:sz w:val="20"/>
          <w:u w:val="single"/>
        </w:rPr>
        <w:tab/>
      </w:r>
      <w:r w:rsidRPr="00490D05">
        <w:rPr>
          <w:rFonts w:ascii="GHEA Grapalat" w:hAnsi="GHEA Grapalat" w:cs="Sylfaen"/>
          <w:sz w:val="20"/>
          <w:u w:val="single"/>
        </w:rPr>
        <w:tab/>
      </w:r>
      <w:r w:rsidRPr="00490D05">
        <w:rPr>
          <w:rFonts w:ascii="GHEA Grapalat" w:hAnsi="GHEA Grapalat" w:cs="Sylfaen"/>
          <w:sz w:val="20"/>
          <w:u w:val="single"/>
        </w:rPr>
        <w:tab/>
      </w:r>
      <w:r w:rsidRPr="00490D05">
        <w:rPr>
          <w:rFonts w:ascii="GHEA Grapalat" w:hAnsi="GHEA Grapalat" w:cs="Sylfaen"/>
          <w:sz w:val="20"/>
          <w:lang w:val="hy-AM"/>
        </w:rPr>
        <w:t xml:space="preserve"> -</w:t>
      </w:r>
      <w:r w:rsidRPr="00490D05">
        <w:rPr>
          <w:rFonts w:ascii="GHEA Grapalat" w:hAnsi="GHEA Grapalat" w:cs="Arial"/>
          <w:sz w:val="20"/>
          <w:lang w:val="hy-AM"/>
        </w:rPr>
        <w:t>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lang w:val="hy-AM"/>
        </w:rPr>
        <w:t>կնքված</w:t>
      </w:r>
      <w:r w:rsidRPr="00490D05">
        <w:rPr>
          <w:rFonts w:ascii="GHEA Grapalat" w:hAnsi="GHEA Grapalat" w:cs="Sylfaen"/>
          <w:sz w:val="20"/>
          <w:lang w:val="hy-AM"/>
        </w:rPr>
        <w:t xml:space="preserve"> N </w:t>
      </w:r>
      <w:r w:rsidRPr="00490D05">
        <w:rPr>
          <w:rFonts w:ascii="GHEA Grapalat" w:hAnsi="GHEA Grapalat" w:cs="Sylfaen"/>
          <w:sz w:val="20"/>
          <w:u w:val="single"/>
          <w:lang w:val="hy-AM"/>
        </w:rPr>
        <w:tab/>
      </w:r>
      <w:r w:rsidRPr="00490D05">
        <w:rPr>
          <w:rFonts w:ascii="GHEA Grapalat" w:hAnsi="GHEA Grapalat" w:cs="Sylfaen"/>
          <w:sz w:val="20"/>
          <w:u w:val="single"/>
          <w:lang w:val="hy-AM"/>
        </w:rPr>
        <w:tab/>
      </w:r>
      <w:r w:rsidRPr="00490D05">
        <w:rPr>
          <w:rFonts w:ascii="GHEA Grapalat" w:hAnsi="GHEA Grapalat" w:cs="Sylfaen"/>
          <w:sz w:val="20"/>
          <w:u w:val="single"/>
          <w:lang w:val="hy-AM"/>
        </w:rPr>
        <w:tab/>
      </w:r>
      <w:r w:rsidRPr="00490D05">
        <w:rPr>
          <w:rFonts w:ascii="GHEA Grapalat" w:hAnsi="GHEA Grapalat" w:cs="Sylfaen"/>
          <w:sz w:val="20"/>
          <w:u w:val="single"/>
          <w:lang w:val="hy-AM"/>
        </w:rPr>
        <w:tab/>
      </w:r>
    </w:p>
    <w:p w14:paraId="01B4C656" w14:textId="77777777" w:rsidR="007678FA" w:rsidRPr="00490D05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lang w:val="hy-AM"/>
        </w:rPr>
      </w:pP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Arial"/>
          <w:sz w:val="12"/>
          <w:szCs w:val="16"/>
          <w:lang w:val="hy-AM"/>
        </w:rPr>
        <w:t>պայմանագրի</w:t>
      </w:r>
      <w:r w:rsidRPr="00490D05">
        <w:rPr>
          <w:rFonts w:ascii="GHEA Grapalat" w:hAnsi="GHEA Grapalat" w:cs="Sylfaen"/>
          <w:sz w:val="12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sz w:val="12"/>
          <w:szCs w:val="16"/>
          <w:lang w:val="hy-AM"/>
        </w:rPr>
        <w:t>կնքման</w:t>
      </w:r>
      <w:r w:rsidRPr="00490D05">
        <w:rPr>
          <w:rFonts w:ascii="GHEA Grapalat" w:hAnsi="GHEA Grapalat" w:cs="Sylfaen"/>
          <w:sz w:val="12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sz w:val="12"/>
          <w:szCs w:val="16"/>
          <w:lang w:val="hy-AM"/>
        </w:rPr>
        <w:t>ամսաթիվը</w:t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</w:r>
      <w:r w:rsidRPr="00490D05">
        <w:rPr>
          <w:rFonts w:ascii="GHEA Grapalat" w:hAnsi="GHEA Grapalat" w:cs="Sylfaen"/>
          <w:sz w:val="12"/>
          <w:szCs w:val="16"/>
          <w:lang w:val="hy-AM"/>
        </w:rPr>
        <w:tab/>
        <w:t xml:space="preserve">      </w:t>
      </w:r>
      <w:r w:rsidRPr="00490D05">
        <w:rPr>
          <w:rFonts w:ascii="GHEA Grapalat" w:hAnsi="GHEA Grapalat" w:cs="Arial"/>
          <w:sz w:val="12"/>
          <w:szCs w:val="16"/>
          <w:lang w:val="hy-AM"/>
        </w:rPr>
        <w:t>պայմանագրի</w:t>
      </w:r>
      <w:r w:rsidRPr="00490D05">
        <w:rPr>
          <w:rFonts w:ascii="GHEA Grapalat" w:hAnsi="GHEA Grapalat" w:cs="Sylfaen"/>
          <w:sz w:val="12"/>
          <w:szCs w:val="16"/>
          <w:lang w:val="hy-AM"/>
        </w:rPr>
        <w:t xml:space="preserve"> </w:t>
      </w:r>
      <w:r w:rsidRPr="00490D05">
        <w:rPr>
          <w:rFonts w:ascii="GHEA Grapalat" w:hAnsi="GHEA Grapalat" w:cs="Arial"/>
          <w:sz w:val="12"/>
          <w:szCs w:val="16"/>
          <w:lang w:val="hy-AM"/>
        </w:rPr>
        <w:t>համարը</w:t>
      </w:r>
      <w:r w:rsidRPr="00490D05">
        <w:rPr>
          <w:rFonts w:ascii="GHEA Grapalat" w:hAnsi="GHEA Grapalat" w:cs="Sylfaen"/>
          <w:lang w:val="hy-AM"/>
        </w:rPr>
        <w:t xml:space="preserve"> </w:t>
      </w:r>
    </w:p>
    <w:p w14:paraId="0F296FF7" w14:textId="77777777" w:rsidR="007678FA" w:rsidRPr="00490D05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գնման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պայմանագրի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շրջանակներում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Կատարողը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490D05">
        <w:rPr>
          <w:rFonts w:ascii="GHEA Grapalat" w:hAnsi="GHEA Grapalat" w:cs="Sylfaen"/>
          <w:sz w:val="20"/>
          <w:lang w:val="hy-AM"/>
        </w:rPr>
        <w:t xml:space="preserve">20  </w:t>
      </w:r>
      <w:r w:rsidRPr="00490D05">
        <w:rPr>
          <w:rFonts w:ascii="GHEA Grapalat" w:hAnsi="GHEA Grapalat" w:cs="Arial"/>
          <w:sz w:val="20"/>
          <w:lang w:val="hy-AM"/>
        </w:rPr>
        <w:t>թ</w:t>
      </w:r>
      <w:r w:rsidRPr="00490D05">
        <w:rPr>
          <w:rFonts w:ascii="GHEA Grapalat" w:hAnsi="GHEA Grapalat" w:cs="Sylfaen"/>
          <w:sz w:val="20"/>
          <w:lang w:val="hy-AM"/>
        </w:rPr>
        <w:t xml:space="preserve">. </w:t>
      </w:r>
      <w:r w:rsidRPr="00490D05">
        <w:rPr>
          <w:rFonts w:ascii="GHEA Grapalat" w:hAnsi="GHEA Grapalat" w:cs="Sylfaen"/>
          <w:sz w:val="20"/>
          <w:u w:val="single"/>
          <w:lang w:val="hy-AM"/>
        </w:rPr>
        <w:tab/>
      </w:r>
      <w:r w:rsidRPr="00490D05">
        <w:rPr>
          <w:rFonts w:ascii="GHEA Grapalat" w:hAnsi="GHEA Grapalat" w:cs="Sylfaen"/>
          <w:sz w:val="20"/>
          <w:u w:val="single"/>
          <w:lang w:val="hy-AM"/>
        </w:rPr>
        <w:tab/>
      </w:r>
      <w:r w:rsidRPr="00490D05">
        <w:rPr>
          <w:rFonts w:ascii="GHEA Grapalat" w:hAnsi="GHEA Grapalat" w:cs="Sylfaen"/>
          <w:sz w:val="20"/>
          <w:lang w:val="hy-AM"/>
        </w:rPr>
        <w:t>-</w:t>
      </w:r>
      <w:r w:rsidRPr="00490D05">
        <w:rPr>
          <w:rFonts w:ascii="GHEA Grapalat" w:hAnsi="GHEA Grapalat" w:cs="Arial"/>
          <w:sz w:val="20"/>
          <w:lang w:val="hy-AM"/>
        </w:rPr>
        <w:t>ին</w:t>
      </w:r>
      <w:r w:rsidRPr="00490D05">
        <w:rPr>
          <w:rFonts w:ascii="GHEA Grapalat" w:hAnsi="GHEA Grapalat" w:cs="Sylfaen"/>
          <w:sz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հանձնման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>-</w:t>
      </w:r>
      <w:r w:rsidRPr="00490D05">
        <w:rPr>
          <w:rFonts w:ascii="GHEA Grapalat" w:hAnsi="GHEA Grapalat" w:cs="Arial"/>
          <w:sz w:val="20"/>
          <w:szCs w:val="20"/>
          <w:lang w:val="hy-AM"/>
        </w:rPr>
        <w:t>ընդունման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43B91C57" w14:textId="77777777" w:rsidR="007678FA" w:rsidRPr="00490D05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նպատակով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Պատվիրատուին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հանձնեց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ստորև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նշված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ծառայությունները</w:t>
      </w:r>
      <w:r w:rsidRPr="00490D05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2F811CA2" w14:textId="77777777" w:rsidR="007678FA" w:rsidRPr="00490D05" w:rsidRDefault="007678FA" w:rsidP="007678FA">
      <w:pPr>
        <w:tabs>
          <w:tab w:val="left" w:pos="2972"/>
        </w:tabs>
        <w:jc w:val="both"/>
        <w:rPr>
          <w:rFonts w:ascii="GHEA Grapalat" w:hAnsi="GHEA Grapalat" w:cs="Sylfaen"/>
          <w:lang w:val="hy-AM"/>
        </w:rPr>
      </w:pPr>
      <w:r w:rsidRPr="00490D05">
        <w:rPr>
          <w:rFonts w:ascii="GHEA Grapalat" w:hAnsi="GHEA Grapalat" w:cs="Sylfaen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7678FA" w:rsidRPr="00490D05" w14:paraId="7B07A423" w14:textId="77777777" w:rsidTr="00E53C12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4354" w14:textId="77777777" w:rsidR="007678FA" w:rsidRPr="00490D05" w:rsidRDefault="007678FA" w:rsidP="00E53C1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 w:eastAsia="ru-RU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Ծառայության</w:t>
            </w:r>
          </w:p>
        </w:tc>
      </w:tr>
      <w:tr w:rsidR="007678FA" w:rsidRPr="00490D05" w14:paraId="287B256F" w14:textId="77777777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0BC83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BCD9B6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490D0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r w:rsidRPr="00490D0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F8F927" w14:textId="77777777" w:rsidR="007678FA" w:rsidRPr="00490D05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0D05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r w:rsidRPr="00490D05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490D05">
              <w:rPr>
                <w:rFonts w:ascii="GHEA Grapalat" w:hAnsi="GHEA Grapalat" w:cs="Arial"/>
                <w:sz w:val="18"/>
                <w:szCs w:val="18"/>
              </w:rPr>
              <w:t>փաստացի</w:t>
            </w:r>
            <w:r w:rsidRPr="00490D05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7678FA" w:rsidRPr="00490D05" w14:paraId="3F9F4A95" w14:textId="77777777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EC1E" w14:textId="77777777" w:rsidR="007678FA" w:rsidRPr="00490D05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9F7BE" w14:textId="77777777" w:rsidR="007678FA" w:rsidRPr="00490D05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1FA61" w14:textId="77777777" w:rsidR="007678FA" w:rsidRPr="00490D05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</w:tr>
      <w:tr w:rsidR="007678FA" w:rsidRPr="00490D05" w14:paraId="1A7B2301" w14:textId="77777777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0CD2" w14:textId="77777777" w:rsidR="007678FA" w:rsidRPr="00490D05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E1B432" w14:textId="77777777" w:rsidR="007678FA" w:rsidRPr="00490D05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ACF2F" w14:textId="77777777" w:rsidR="007678FA" w:rsidRPr="00490D05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</w:tr>
    </w:tbl>
    <w:p w14:paraId="00FAAA8B" w14:textId="77777777" w:rsidR="007678FA" w:rsidRPr="00490D05" w:rsidRDefault="007678FA" w:rsidP="007678FA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14:paraId="2B6D4D6C" w14:textId="77777777" w:rsidR="007678FA" w:rsidRPr="00490D05" w:rsidRDefault="007678FA" w:rsidP="007678FA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90D05">
        <w:rPr>
          <w:rFonts w:ascii="GHEA Grapalat" w:hAnsi="GHEA Grapalat" w:cs="Arial"/>
          <w:sz w:val="20"/>
          <w:szCs w:val="20"/>
          <w:lang w:val="hy-AM"/>
        </w:rPr>
        <w:t>Սույն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ակտը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կազմված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2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օրինակից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490D05">
        <w:rPr>
          <w:rFonts w:ascii="GHEA Grapalat" w:hAnsi="GHEA Grapalat" w:cs="Arial"/>
          <w:sz w:val="20"/>
          <w:szCs w:val="20"/>
          <w:lang w:val="hy-AM"/>
        </w:rPr>
        <w:t>յուրաքանչյուր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կողմին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տրամադրվում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է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մեկական</w:t>
      </w:r>
      <w:r w:rsidRPr="00490D0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val="hy-AM"/>
        </w:rPr>
        <w:t>օրինակ</w:t>
      </w:r>
      <w:r w:rsidRPr="00490D05">
        <w:rPr>
          <w:rFonts w:ascii="GHEA Grapalat" w:hAnsi="GHEA Grapalat" w:cs="Sylfaen"/>
          <w:sz w:val="20"/>
          <w:szCs w:val="20"/>
          <w:lang w:val="hy-AM"/>
        </w:rPr>
        <w:t>:</w:t>
      </w:r>
    </w:p>
    <w:p w14:paraId="1B3FE12F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14:paraId="7CAE88D9" w14:textId="77777777" w:rsidR="007678FA" w:rsidRPr="00490D05" w:rsidRDefault="007678FA" w:rsidP="007678FA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14:paraId="4EC4DAF0" w14:textId="77777777" w:rsidR="007678FA" w:rsidRPr="00490D05" w:rsidRDefault="007678FA" w:rsidP="007678FA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14:paraId="71101335" w14:textId="77777777" w:rsidR="007678FA" w:rsidRPr="00490D05" w:rsidRDefault="007678FA" w:rsidP="007678FA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14:paraId="10BDD949" w14:textId="77777777" w:rsidR="007678FA" w:rsidRPr="00490D05" w:rsidRDefault="007678FA" w:rsidP="007678FA">
      <w:pPr>
        <w:jc w:val="center"/>
        <w:rPr>
          <w:rFonts w:ascii="GHEA Grapalat" w:hAnsi="GHEA Grapalat" w:cs="Sylfaen"/>
          <w:sz w:val="22"/>
          <w:szCs w:val="22"/>
        </w:rPr>
      </w:pPr>
      <w:r w:rsidRPr="00490D05">
        <w:rPr>
          <w:rFonts w:ascii="GHEA Grapalat" w:hAnsi="GHEA Grapalat" w:cs="Arial"/>
          <w:sz w:val="22"/>
          <w:szCs w:val="22"/>
        </w:rPr>
        <w:t>ԿՈՂՄԵՐԸ</w:t>
      </w:r>
    </w:p>
    <w:p w14:paraId="5E4570E7" w14:textId="77777777" w:rsidR="007678FA" w:rsidRPr="00490D05" w:rsidRDefault="007678FA" w:rsidP="007678FA">
      <w:pPr>
        <w:jc w:val="center"/>
        <w:rPr>
          <w:rFonts w:ascii="GHEA Grapalat" w:hAnsi="GHEA Grapalat" w:cs="Sylfaen"/>
          <w:sz w:val="22"/>
          <w:szCs w:val="22"/>
        </w:rPr>
      </w:pPr>
    </w:p>
    <w:p w14:paraId="29092E47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14:paraId="604123E5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7678FA" w:rsidRPr="00490D05" w14:paraId="19B60330" w14:textId="77777777" w:rsidTr="00E53C12">
        <w:tc>
          <w:tcPr>
            <w:tcW w:w="4785" w:type="dxa"/>
          </w:tcPr>
          <w:p w14:paraId="3E0AFAAF" w14:textId="77777777" w:rsidR="007678FA" w:rsidRPr="00490D05" w:rsidRDefault="007678FA" w:rsidP="00E53C1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490D05">
              <w:rPr>
                <w:rFonts w:ascii="GHEA Grapalat" w:hAnsi="GHEA Grapalat" w:cs="Arial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14:paraId="463FD408" w14:textId="77777777" w:rsidR="007678FA" w:rsidRPr="00490D05" w:rsidRDefault="007678FA" w:rsidP="00E53C1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490D05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       </w:t>
            </w:r>
            <w:r w:rsidRPr="00490D05">
              <w:rPr>
                <w:rFonts w:ascii="GHEA Grapalat" w:hAnsi="GHEA Grapalat" w:cs="Arial"/>
                <w:b/>
                <w:bCs/>
                <w:sz w:val="22"/>
                <w:szCs w:val="22"/>
              </w:rPr>
              <w:t>Ընդունեց</w:t>
            </w:r>
          </w:p>
        </w:tc>
      </w:tr>
    </w:tbl>
    <w:p w14:paraId="76A4F877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490D05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proofErr w:type="gramStart"/>
      <w:r w:rsidRPr="00490D05">
        <w:rPr>
          <w:rFonts w:ascii="GHEA Grapalat" w:hAnsi="GHEA Grapalat" w:cs="Arial"/>
          <w:sz w:val="20"/>
          <w:szCs w:val="20"/>
          <w:lang w:eastAsia="ru-RU"/>
        </w:rPr>
        <w:t>հայտը</w:t>
      </w:r>
      <w:proofErr w:type="gramEnd"/>
      <w:r w:rsidRPr="00490D05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eastAsia="ru-RU"/>
        </w:rPr>
        <w:t>նախագծած</w:t>
      </w:r>
      <w:r w:rsidRPr="00490D05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490D05">
        <w:rPr>
          <w:rFonts w:ascii="GHEA Grapalat" w:hAnsi="GHEA Grapalat" w:cs="Arial"/>
          <w:sz w:val="20"/>
          <w:szCs w:val="20"/>
          <w:lang w:eastAsia="ru-RU"/>
        </w:rPr>
        <w:t>ներկայացուցիչ</w:t>
      </w:r>
      <w:r w:rsidRPr="00490D05">
        <w:rPr>
          <w:rFonts w:ascii="GHEA Grapalat" w:hAnsi="GHEA Grapalat" w:cs="Sylfaen"/>
          <w:sz w:val="20"/>
          <w:szCs w:val="20"/>
          <w:lang w:eastAsia="ru-RU"/>
        </w:rPr>
        <w:t>`</w:t>
      </w:r>
    </w:p>
    <w:p w14:paraId="31DCD7A1" w14:textId="77777777" w:rsidR="007678FA" w:rsidRPr="00490D05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7678FA" w:rsidRPr="00490D05" w14:paraId="0B9C6A33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04912A2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0E5C8DD9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Arial"/>
                <w:color w:val="000000"/>
                <w:sz w:val="15"/>
                <w:szCs w:val="15"/>
              </w:rPr>
              <w:t>ազգանուն</w:t>
            </w:r>
            <w:r w:rsidRPr="00490D05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490D05">
              <w:rPr>
                <w:rFonts w:ascii="GHEA Grapalat" w:hAnsi="GHEA Grapalat" w:cs="Arial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0FBA6BC5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14:paraId="7DC50D4E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Arial"/>
                <w:color w:val="000000"/>
                <w:sz w:val="15"/>
                <w:szCs w:val="15"/>
              </w:rPr>
              <w:t>ազգանուն</w:t>
            </w:r>
            <w:r w:rsidRPr="00490D05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490D05">
              <w:rPr>
                <w:rFonts w:ascii="GHEA Grapalat" w:hAnsi="GHEA Grapalat" w:cs="Arial"/>
                <w:color w:val="000000"/>
                <w:sz w:val="15"/>
                <w:szCs w:val="15"/>
              </w:rPr>
              <w:t>անուն</w:t>
            </w:r>
          </w:p>
        </w:tc>
      </w:tr>
      <w:tr w:rsidR="007678FA" w:rsidRPr="00490D05" w14:paraId="423ED868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AA2CBC5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2270029C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Arial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3E20DD6F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14:paraId="0DDBBF19" w14:textId="77777777" w:rsidR="007678FA" w:rsidRPr="00490D05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Arial"/>
                <w:color w:val="000000"/>
                <w:sz w:val="15"/>
                <w:szCs w:val="15"/>
              </w:rPr>
              <w:t>ստորագրություն</w:t>
            </w:r>
            <w:bookmarkStart w:id="13" w:name="_GoBack"/>
            <w:bookmarkEnd w:id="13"/>
          </w:p>
        </w:tc>
      </w:tr>
      <w:tr w:rsidR="007678FA" w:rsidRPr="00490D05" w14:paraId="6E700719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000DBB6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3BF984FF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5ACD3740" w14:textId="77777777" w:rsidR="007678FA" w:rsidRPr="00490D05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p w14:paraId="0DCD851E" w14:textId="77777777" w:rsidR="007678FA" w:rsidRPr="00490D05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p w14:paraId="207894D6" w14:textId="77777777" w:rsidR="007678FA" w:rsidRPr="00490D05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p w14:paraId="4CF28D6A" w14:textId="77777777" w:rsidR="007678FA" w:rsidRPr="00490D05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7678FA" w:rsidRPr="00490D05" w14:paraId="43F7350D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027F3C7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490D05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</w:t>
            </w:r>
          </w:p>
        </w:tc>
        <w:tc>
          <w:tcPr>
            <w:tcW w:w="0" w:type="auto"/>
            <w:vAlign w:val="center"/>
          </w:tcPr>
          <w:p w14:paraId="67BFCBB8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  <w:tr w:rsidR="007678FA" w:rsidRPr="00490D05" w14:paraId="5239D703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7DBAFA14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14:paraId="0918C09D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14:paraId="15A1F784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14:paraId="01A14A70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14:paraId="23B1691B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14:paraId="6819F00C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14:paraId="461AED63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211DC37" w14:textId="77777777" w:rsidR="007678FA" w:rsidRPr="00490D05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30C3D47C" w14:textId="77777777" w:rsidR="00071D1C" w:rsidRPr="00490D05" w:rsidRDefault="00071D1C" w:rsidP="008C64C6">
      <w:pPr>
        <w:rPr>
          <w:rFonts w:ascii="GHEA Grapalat" w:hAnsi="GHEA Grapalat"/>
        </w:rPr>
      </w:pPr>
    </w:p>
    <w:sectPr w:rsidR="00071D1C" w:rsidRPr="00490D05" w:rsidSect="000B7FD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3D55F" w14:textId="77777777" w:rsidR="00F02501" w:rsidRDefault="00F02501">
      <w:r>
        <w:separator/>
      </w:r>
    </w:p>
  </w:endnote>
  <w:endnote w:type="continuationSeparator" w:id="0">
    <w:p w14:paraId="3AC81324" w14:textId="77777777" w:rsidR="00F02501" w:rsidRDefault="00F0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52D27" w14:textId="77777777" w:rsidR="00F02501" w:rsidRDefault="00F02501">
      <w:r>
        <w:separator/>
      </w:r>
    </w:p>
  </w:footnote>
  <w:footnote w:type="continuationSeparator" w:id="0">
    <w:p w14:paraId="7885917F" w14:textId="77777777" w:rsidR="00F02501" w:rsidRDefault="00F02501">
      <w:r>
        <w:continuationSeparator/>
      </w:r>
    </w:p>
  </w:footnote>
  <w:footnote w:id="1">
    <w:p w14:paraId="6ABD0296" w14:textId="77777777" w:rsidR="00315AB5" w:rsidDel="000677B2" w:rsidRDefault="00315AB5" w:rsidP="00AE224E">
      <w:pPr>
        <w:pStyle w:val="FootnoteText"/>
        <w:jc w:val="both"/>
        <w:rPr>
          <w:del w:id="2" w:author="Sergey Shahnazaryan" w:date="2019-10-25T09:28:00Z"/>
        </w:rPr>
      </w:pPr>
      <w:r>
        <w:rPr>
          <w:vertAlign w:val="superscript"/>
          <w:lang w:val="en-US"/>
        </w:rPr>
        <w:t>7</w:t>
      </w:r>
      <w:r w:rsidRPr="00CC3A77">
        <w:rPr>
          <w:rStyle w:val="FootnoteReference"/>
          <w:i/>
          <w:color w:val="FFFFFF"/>
        </w:rPr>
        <w:footnoteRef/>
      </w:r>
      <w:r w:rsidRPr="003053EF">
        <w:t xml:space="preserve"> </w:t>
      </w:r>
      <w:r w:rsidRPr="003053EF">
        <w:rPr>
          <w:rFonts w:ascii="GHEA Grapalat" w:hAnsi="GHEA Grapalat" w:cs="Sylfaen"/>
          <w:i/>
          <w:sz w:val="16"/>
          <w:szCs w:val="16"/>
        </w:rPr>
        <w:t xml:space="preserve">Եթե ընթացակարգը չափաբաժիններով է, ապա առաջին քայլով պետք է Համակարգում «Հայտ» դաշտում նախապես նշել այն չափաբաժինը կամ չափաբաժինները, որոնց համար </w:t>
      </w:r>
      <w:r w:rsidRPr="003053EF">
        <w:rPr>
          <w:rFonts w:ascii="GHEA Grapalat" w:hAnsi="GHEA Grapalat" w:cs="Sylfaen"/>
          <w:i/>
          <w:sz w:val="16"/>
          <w:szCs w:val="16"/>
          <w:lang w:val="en-US"/>
        </w:rPr>
        <w:t>մ</w:t>
      </w:r>
      <w:r w:rsidRPr="003053EF">
        <w:rPr>
          <w:rFonts w:ascii="GHEA Grapalat" w:hAnsi="GHEA Grapalat" w:cs="Sylfaen"/>
          <w:i/>
          <w:sz w:val="16"/>
          <w:szCs w:val="16"/>
        </w:rPr>
        <w:t>ասնակիցը հայտ է ներկայացնում, որից հետո նոր միայն լրացնել մնացած դաշտերը, այլապես հայտի փաստաթղթերը չեն բացվի գնահատման ժամանակ: Սույն նախադասությունը հրավերից հանվում է, եթե գնման ընթացակարգը չի կազմակերպվում չափաբաժիններով:</w:t>
      </w:r>
    </w:p>
  </w:footnote>
  <w:footnote w:id="2">
    <w:p w14:paraId="12272023" w14:textId="77777777" w:rsidR="00315AB5" w:rsidRPr="00334EFB" w:rsidRDefault="00315AB5" w:rsidP="00323B47">
      <w:pPr>
        <w:jc w:val="both"/>
        <w:rPr>
          <w:rFonts w:asciiTheme="minorHAnsi" w:hAnsiTheme="minorHAnsi"/>
          <w:lang w:val="hy-AM"/>
        </w:rPr>
      </w:pPr>
      <w:r>
        <w:rPr>
          <w:rStyle w:val="FootnoteReference"/>
        </w:rPr>
        <w:footnoteRef/>
      </w:r>
      <w:r>
        <w:t xml:space="preserve"> </w:t>
      </w:r>
      <w:r w:rsidRPr="00B744EF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B744EF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3">
    <w:p w14:paraId="65C21C0D" w14:textId="77777777" w:rsidR="00315AB5" w:rsidRPr="00954C1B" w:rsidRDefault="00315AB5" w:rsidP="00C36096">
      <w:pPr>
        <w:pStyle w:val="FootnoteText"/>
        <w:rPr>
          <w:rFonts w:asciiTheme="minorHAnsi" w:hAnsiTheme="minorHAnsi"/>
          <w:lang w:val="hy-AM"/>
        </w:rPr>
      </w:pPr>
      <w:r>
        <w:rPr>
          <w:rStyle w:val="FootnoteReference"/>
        </w:rPr>
        <w:footnoteRef/>
      </w:r>
      <w:r>
        <w:t xml:space="preserve"> </w:t>
      </w:r>
      <w:r w:rsidRPr="002E31CA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4">
    <w:p w14:paraId="2D6503AD" w14:textId="77777777" w:rsidR="00315AB5" w:rsidRPr="004B72E3" w:rsidRDefault="00315AB5" w:rsidP="0058362C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9E1D1C">
        <w:rPr>
          <w:rFonts w:asciiTheme="minorHAnsi" w:hAnsiTheme="minorHAnsi"/>
          <w:vertAlign w:val="superscript"/>
          <w:lang w:val="hy-AM"/>
        </w:rPr>
        <w:t>11.1</w:t>
      </w:r>
      <w:r w:rsidRPr="006B12C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10․1  կետից հանվում է   &lt;&lt; Եթե ապահովումը ներկայացվում է բանկային երաշխիքի ձևով, ապա սույն կետով նախատեսված ժամկետը սահմանվում է 10 աշխատանքային օր։&gt;&gt; նախադասությունը,</w:t>
      </w:r>
    </w:p>
    <w:p w14:paraId="174AC2DD" w14:textId="77777777" w:rsidR="00315AB5" w:rsidRPr="004B72E3" w:rsidRDefault="00315AB5" w:rsidP="0058362C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4B72E3">
        <w:rPr>
          <w:rFonts w:ascii="GHEA Grapalat" w:hAnsi="GHEA Grapalat" w:cs="Sylfaen"/>
          <w:i/>
          <w:sz w:val="16"/>
          <w:szCs w:val="16"/>
          <w:lang w:val="hy-AM"/>
        </w:rPr>
        <w:t>-ե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թ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ե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հայտով տվյալ չափաբաժնի գնման գինը չի գերազանցում գնումների բազային միավորի քսանհինգապատիկը և նախատեսված չէ կանխավճար</w:t>
      </w:r>
    </w:p>
    <w:p w14:paraId="2A2268E9" w14:textId="77777777" w:rsidR="00315AB5" w:rsidRPr="004B72E3" w:rsidRDefault="00315AB5" w:rsidP="0058362C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EF774D">
        <w:rPr>
          <w:rFonts w:ascii="GHEA Grapalat" w:hAnsi="GHEA Grapalat" w:cs="Sylfaen"/>
          <w:i/>
          <w:sz w:val="16"/>
          <w:szCs w:val="16"/>
          <w:lang w:val="hy-AM"/>
        </w:rPr>
        <w:t xml:space="preserve">- ընթացակարգը կազմակերպվում է </w:t>
      </w:r>
      <w:r>
        <w:rPr>
          <w:rFonts w:ascii="GHEA Grapalat" w:hAnsi="GHEA Grapalat" w:cs="Sylfaen"/>
          <w:i/>
          <w:sz w:val="16"/>
          <w:szCs w:val="16"/>
          <w:lang w:val="hy-AM"/>
        </w:rPr>
        <w:t>«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Գնումների մասին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»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 xml:space="preserve">ՀՀ օրենքի 15-րդ հոդվածի 6-րդ մասի հիման վրա, բացառությամբ այն դեպքի, երբ ընթացակարգը կազմակերպելու համար անհրաժեշտ գնման հայտը հաստատվելու օրվա դրությամբ նախատեսված ֆինանսական միջոցների չափը գերազանցում է 25 մլն. ՀՀ դրամը և կնքվելիք պայմանագրի ամբողջական կատարման համար հետագայում ևս պահանջվելու են ֆինանսական միջոցներ, </w:t>
      </w:r>
      <w:r>
        <w:rPr>
          <w:rFonts w:ascii="GHEA Grapalat" w:hAnsi="GHEA Grapalat" w:cs="Sylfaen"/>
          <w:i/>
          <w:sz w:val="16"/>
          <w:szCs w:val="16"/>
          <w:lang w:val="hy-AM"/>
        </w:rPr>
        <w:t>կամ երբ</w:t>
      </w:r>
      <w:r w:rsidRPr="006B12C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հայտը հաստատվելու օրվա դրությամբ նախատեսված ֆինանսական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միջոցների շրջանակում նախատեսվում է կանխավճարի տրամադրում</w:t>
      </w:r>
    </w:p>
    <w:p w14:paraId="051F7735" w14:textId="77777777" w:rsidR="00315AB5" w:rsidRPr="009E1D1C" w:rsidRDefault="00315AB5" w:rsidP="00615D8F">
      <w:pPr>
        <w:pStyle w:val="FootnoteText"/>
        <w:rPr>
          <w:rFonts w:asciiTheme="minorHAnsi" w:hAnsiTheme="minorHAnsi"/>
          <w:vertAlign w:val="superscript"/>
          <w:lang w:val="hy-AM"/>
        </w:rPr>
      </w:pPr>
    </w:p>
    <w:p w14:paraId="232CE773" w14:textId="77777777" w:rsidR="00315AB5" w:rsidRPr="001B25D3" w:rsidRDefault="00315AB5" w:rsidP="00615D8F">
      <w:pPr>
        <w:pStyle w:val="FootnoteText"/>
        <w:rPr>
          <w:rFonts w:ascii="GHEA Grapalat" w:hAnsi="GHEA Grapalat" w:cs="Sylfaen"/>
          <w:i/>
          <w:sz w:val="16"/>
          <w:szCs w:val="16"/>
        </w:rPr>
      </w:pPr>
      <w:r w:rsidRPr="001B25D3">
        <w:rPr>
          <w:rStyle w:val="FootnoteReference"/>
        </w:rPr>
        <w:footnoteRef/>
      </w:r>
      <w:r w:rsidRPr="001B25D3">
        <w:t xml:space="preserve"> </w:t>
      </w:r>
      <w:r w:rsidRPr="001B25D3">
        <w:rPr>
          <w:rFonts w:ascii="Calibri" w:hAnsi="Calibri"/>
          <w:vertAlign w:val="superscript"/>
          <w:lang w:val="hy-AM"/>
        </w:rPr>
        <w:t>.1</w:t>
      </w:r>
      <w:r w:rsidRPr="009E1D1C">
        <w:rPr>
          <w:rFonts w:ascii="Calibri" w:hAnsi="Calibri"/>
          <w:lang w:val="hy-AM"/>
        </w:rPr>
        <w:t xml:space="preserve"> </w:t>
      </w:r>
      <w:r w:rsidRPr="009E1D1C">
        <w:rPr>
          <w:rFonts w:ascii="GHEA Grapalat" w:hAnsi="GHEA Grapalat" w:cs="Sylfaen"/>
          <w:i/>
          <w:sz w:val="16"/>
          <w:szCs w:val="16"/>
        </w:rPr>
        <w:t>Եթե գնման հայտով տվյալ չափաբաժնի</w:t>
      </w:r>
      <w:r w:rsidRPr="009E1D1C">
        <w:rPr>
          <w:rFonts w:ascii="GHEA Grapalat" w:hAnsi="GHEA Grapalat" w:cs="Sylfaen"/>
          <w:i/>
          <w:sz w:val="16"/>
          <w:szCs w:val="16"/>
          <w:lang w:val="hy-AM"/>
        </w:rPr>
        <w:t>գնման</w:t>
      </w:r>
      <w:r w:rsidRPr="009E1D1C">
        <w:rPr>
          <w:rFonts w:ascii="GHEA Grapalat" w:hAnsi="GHEA Grapalat" w:cs="Sylfaen"/>
          <w:i/>
          <w:sz w:val="16"/>
          <w:szCs w:val="16"/>
        </w:rPr>
        <w:t xml:space="preserve"> գինը․</w:t>
      </w:r>
    </w:p>
    <w:p w14:paraId="0CB7ED4A" w14:textId="77777777" w:rsidR="00315AB5" w:rsidRPr="001B25D3" w:rsidRDefault="00315AB5" w:rsidP="00615D8F">
      <w:pPr>
        <w:pStyle w:val="FootnoteText"/>
        <w:rPr>
          <w:rFonts w:ascii="GHEA Grapalat" w:hAnsi="GHEA Grapalat" w:cs="Sylfaen"/>
          <w:i/>
          <w:sz w:val="16"/>
          <w:szCs w:val="16"/>
        </w:rPr>
      </w:pPr>
      <w:r w:rsidRPr="009E1D1C">
        <w:rPr>
          <w:rFonts w:ascii="GHEA Grapalat" w:hAnsi="GHEA Grapalat" w:cs="Sylfaen"/>
          <w:i/>
          <w:sz w:val="16"/>
          <w:szCs w:val="16"/>
        </w:rPr>
        <w:t>-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,ապա սույն պարբերությունից հանվում են &lt;&lt; կամ բանկերի կողմից տրամադրված երաշխիքների &gt;&gt; բառերը․</w:t>
      </w:r>
    </w:p>
    <w:p w14:paraId="0716E071" w14:textId="77777777" w:rsidR="00315AB5" w:rsidRPr="001B25D3" w:rsidRDefault="00315AB5" w:rsidP="00615D8F">
      <w:pPr>
        <w:pStyle w:val="FootnoteText"/>
        <w:rPr>
          <w:rFonts w:ascii="GHEA Grapalat" w:hAnsi="GHEA Grapalat" w:cs="Sylfaen"/>
          <w:i/>
          <w:sz w:val="16"/>
          <w:szCs w:val="16"/>
        </w:rPr>
      </w:pPr>
      <w:r w:rsidRPr="009E1D1C">
        <w:rPr>
          <w:rFonts w:ascii="GHEA Grapalat" w:hAnsi="GHEA Grapalat" w:cs="Sylfaen"/>
          <w:i/>
          <w:sz w:val="16"/>
          <w:szCs w:val="16"/>
        </w:rPr>
        <w:t xml:space="preserve">-- չի գերազանցում գնումների բազային միավորի </w:t>
      </w:r>
      <w:r w:rsidRPr="009E1D1C"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9E1D1C">
        <w:rPr>
          <w:rFonts w:ascii="GHEA Grapalat" w:hAnsi="GHEA Grapalat" w:cs="Sylfaen"/>
          <w:i/>
          <w:sz w:val="16"/>
          <w:szCs w:val="16"/>
        </w:rPr>
        <w:t>, բայց ավելի է քսանհինգապատիկից, կամ պակաս է քսանհինգապատիկից, սակայն գնման առարկա են հանդիսանում շինարարական ծրագրերի կատարման համար անհրաժեշտ նախագծային փաստաթղթերի փորձաքննության ծառայություննեը,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14:paraId="13ACF724" w14:textId="77777777" w:rsidR="00315AB5" w:rsidRPr="00915006" w:rsidRDefault="00315AB5" w:rsidP="00615D8F">
      <w:pPr>
        <w:pStyle w:val="FootnoteText"/>
        <w:rPr>
          <w:rFonts w:ascii="GHEA Grapalat" w:hAnsi="GHEA Grapalat" w:cs="Sylfaen"/>
          <w:i/>
          <w:sz w:val="16"/>
          <w:szCs w:val="16"/>
        </w:rPr>
      </w:pPr>
      <w:r w:rsidRPr="009E1D1C">
        <w:rPr>
          <w:rFonts w:ascii="GHEA Grapalat" w:hAnsi="GHEA Grapalat" w:cs="Sylfaen"/>
          <w:i/>
          <w:sz w:val="16"/>
          <w:szCs w:val="16"/>
        </w:rPr>
        <w:t xml:space="preserve">- գերազանցում է գնումների բազային միավորի </w:t>
      </w:r>
      <w:r w:rsidRPr="009E1D1C"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9E1D1C">
        <w:rPr>
          <w:rFonts w:ascii="GHEA Grapalat" w:hAnsi="GHEA Grapalat" w:cs="Sylfaen"/>
          <w:i/>
          <w:sz w:val="16"/>
          <w:szCs w:val="16"/>
        </w:rPr>
        <w:t>, ապա սույն պարբերությունից հանվում է &lt;&lt; տուժանքի (հավելված 4․2) կամ &gt;&gt; բառերը, &lt;&lt;15&gt;&gt; թիվը փոխարինվում</w:t>
      </w:r>
      <w:r w:rsidRPr="00915006">
        <w:rPr>
          <w:rFonts w:ascii="GHEA Grapalat" w:hAnsi="GHEA Grapalat" w:cs="Sylfaen"/>
          <w:i/>
          <w:sz w:val="16"/>
          <w:szCs w:val="16"/>
        </w:rPr>
        <w:t xml:space="preserve"> է &lt;&lt;30&gt;&gt; թվով, իսկ &lt;&lt;20&gt;&gt; թիվը՝ &lt;&lt;90&gt;&gt; թվով,</w:t>
      </w:r>
    </w:p>
  </w:footnote>
  <w:footnote w:id="5">
    <w:p w14:paraId="6D91DA5F" w14:textId="77777777" w:rsidR="00315AB5" w:rsidRPr="00425161" w:rsidRDefault="00315AB5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0F51AB">
        <w:rPr>
          <w:rStyle w:val="FootnoteReference"/>
          <w:color w:val="FFFFFF"/>
        </w:rPr>
        <w:footnoteRef/>
      </w:r>
      <w:r w:rsidRPr="00B56A92">
        <w:t xml:space="preserve"> </w:t>
      </w:r>
      <w:r>
        <w:rPr>
          <w:vertAlign w:val="superscript"/>
          <w:lang w:val="en-US"/>
        </w:rPr>
        <w:t xml:space="preserve">12 </w:t>
      </w:r>
      <w:r w:rsidRPr="00B56A92">
        <w:rPr>
          <w:rFonts w:ascii="GHEA Grapalat" w:hAnsi="GHEA Grapalat" w:cs="Sylfaen"/>
          <w:i/>
          <w:sz w:val="16"/>
          <w:szCs w:val="16"/>
          <w:lang w:val="en-US"/>
        </w:rPr>
        <w:t>Եթե</w:t>
      </w:r>
      <w:r>
        <w:rPr>
          <w:rFonts w:ascii="GHEA Grapalat" w:hAnsi="GHEA Grapalat" w:cs="Sylfaen"/>
          <w:i/>
          <w:sz w:val="16"/>
          <w:szCs w:val="16"/>
          <w:lang w:val="hy-AM"/>
        </w:rPr>
        <w:t>՝</w:t>
      </w:r>
    </w:p>
    <w:p w14:paraId="0F73547E" w14:textId="77777777" w:rsidR="00315AB5" w:rsidRPr="003C196A" w:rsidRDefault="00315AB5" w:rsidP="005B12E5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CB6DA8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CF18BA">
        <w:rPr>
          <w:rFonts w:ascii="GHEA Grapalat" w:hAnsi="GHEA Grapalat" w:cs="Sylfaen"/>
          <w:i/>
          <w:sz w:val="16"/>
          <w:szCs w:val="16"/>
          <w:lang w:val="hy-AM"/>
        </w:rPr>
        <w:t>- տվյալ ընթացակարգի շրջանակում չի կիրառվում 10.2 կետի 4-րդ պարբերությամբ սահմանված կարգավորումը, ապա տվյալ պարբերությունը հանվում է հրավերից, իսկ 5-րդ պարբերությունից հանվում է “կամ հավելված 4.1” բառերը</w:t>
      </w:r>
      <w:r w:rsidRPr="003C196A">
        <w:rPr>
          <w:rFonts w:ascii="GHEA Grapalat" w:hAnsi="GHEA Grapalat" w:cs="Sylfaen"/>
          <w:i/>
          <w:sz w:val="16"/>
          <w:szCs w:val="16"/>
          <w:lang w:val="hy-AM"/>
        </w:rPr>
        <w:t>.</w:t>
      </w:r>
    </w:p>
    <w:p w14:paraId="567D217E" w14:textId="77777777" w:rsidR="00315AB5" w:rsidRPr="00915006" w:rsidRDefault="00315AB5" w:rsidP="005B12E5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CF18BA">
        <w:rPr>
          <w:rFonts w:ascii="GHEA Grapalat" w:hAnsi="GHEA Grapalat" w:cs="Sylfaen"/>
          <w:i/>
          <w:sz w:val="16"/>
          <w:szCs w:val="16"/>
          <w:lang w:val="hy-AM"/>
        </w:rPr>
        <w:t xml:space="preserve">- տվյալ ընթացակարգի շրջանակում կիրառվում է 10.2 կետի 4-րդ պարբերությամբ սահմանված կարգավորումը, ապա 4-րդ և 5-րդ պարբերությունների փոխարեն սահմանվում է հետևյալ  պայմանը՝ “Պայմանագրի կատարման յուրաքանչյուր փուլի արդյունքն ընդունվելուց հետո որակավորման ապահովման գումարը նվազեցվում է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այդ </w:t>
      </w:r>
      <w:r w:rsidRPr="00D533CD">
        <w:rPr>
          <w:rFonts w:ascii="GHEA Grapalat" w:hAnsi="GHEA Grapalat" w:cs="Sylfaen"/>
          <w:i/>
          <w:sz w:val="16"/>
          <w:szCs w:val="16"/>
          <w:lang w:val="hy-AM"/>
        </w:rPr>
        <w:t>փուլի գումարի նկատմամբ հաշվարկված համամասնությամբ</w:t>
      </w:r>
      <w:r w:rsidRPr="00CF18BA">
        <w:rPr>
          <w:rFonts w:ascii="GHEA Grapalat" w:hAnsi="GHEA Grapalat" w:cs="Sylfaen"/>
          <w:i/>
          <w:sz w:val="16"/>
          <w:szCs w:val="16"/>
          <w:lang w:val="hy-AM"/>
        </w:rPr>
        <w:t xml:space="preserve">:  </w:t>
      </w:r>
      <w:r>
        <w:rPr>
          <w:rFonts w:ascii="GHEA Grapalat" w:hAnsi="GHEA Grapalat" w:cs="Sylfaen"/>
          <w:i/>
          <w:sz w:val="16"/>
          <w:szCs w:val="16"/>
          <w:lang w:val="hy-AM"/>
        </w:rPr>
        <w:t>Ե</w:t>
      </w:r>
      <w:r w:rsidRPr="00CF18BA">
        <w:rPr>
          <w:rFonts w:ascii="GHEA Grapalat" w:hAnsi="GHEA Grapalat" w:cs="Sylfaen"/>
          <w:i/>
          <w:sz w:val="16"/>
          <w:szCs w:val="16"/>
          <w:lang w:val="hy-AM"/>
        </w:rPr>
        <w:t xml:space="preserve">րաշխիքի ձևով որակավորման ապահովումը ընտրված մասնակիցը ներկայացնում է 4.1 հավելվածի համաձայն: ” , իսկ հավելված 4-ը հրավերից հանվում է </w:t>
      </w:r>
      <w:r w:rsidRPr="002C5AB8">
        <w:rPr>
          <w:rFonts w:ascii="GHEA Grapalat" w:hAnsi="GHEA Grapalat" w:cs="Sylfaen"/>
          <w:i/>
          <w:sz w:val="16"/>
          <w:szCs w:val="16"/>
          <w:lang w:val="hy-AM"/>
        </w:rPr>
        <w:t>.</w:t>
      </w:r>
    </w:p>
    <w:p w14:paraId="197AAFB3" w14:textId="77777777" w:rsidR="00315AB5" w:rsidRPr="008519CC" w:rsidRDefault="00315AB5" w:rsidP="005B12E5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1B25D3">
        <w:rPr>
          <w:rFonts w:ascii="GHEA Grapalat" w:hAnsi="GHEA Grapalat" w:cs="Sylfaen"/>
          <w:i/>
          <w:vertAlign w:val="superscript"/>
          <w:lang w:val="hy-AM"/>
        </w:rPr>
        <w:t>13</w:t>
      </w:r>
      <w:r w:rsidRPr="009E1D1C">
        <w:rPr>
          <w:rFonts w:ascii="GHEA Grapalat" w:hAnsi="GHEA Grapalat" w:cs="Sylfaen"/>
          <w:i/>
          <w:sz w:val="16"/>
          <w:szCs w:val="16"/>
          <w:lang w:val="hy-AM"/>
        </w:rPr>
        <w:t>Եթե գնման հայտով գնվելիք ծառայության գինը չի գերազանցում 25 մլն. ՀՀ դրամը</w:t>
      </w:r>
      <w:r w:rsidRPr="009E1D1C">
        <w:rPr>
          <w:rFonts w:ascii="GHEA Grapalat" w:hAnsi="GHEA Grapalat" w:cs="Sylfaen"/>
          <w:i/>
          <w:sz w:val="16"/>
          <w:szCs w:val="16"/>
        </w:rPr>
        <w:t xml:space="preserve"> և գնման առարկա չեն հանդիսանում շինարարական ծրագրերի կատարման համար անհրաժեշտ նախագծային փաստաթղթերի փորձաքննության ծառայությունները</w:t>
      </w:r>
      <w:r w:rsidRPr="009E1D1C">
        <w:rPr>
          <w:rFonts w:ascii="GHEA Grapalat" w:hAnsi="GHEA Grapalat" w:cs="Sylfaen"/>
          <w:i/>
          <w:sz w:val="16"/>
          <w:szCs w:val="16"/>
          <w:lang w:val="hy-AM"/>
        </w:rPr>
        <w:t xml:space="preserve"> , ապա</w:t>
      </w:r>
      <w:r w:rsidRPr="009E1D1C">
        <w:rPr>
          <w:rFonts w:ascii="Times New Roman" w:hAnsi="Times New Roman"/>
          <w:lang w:val="hy-AM"/>
        </w:rPr>
        <w:t xml:space="preserve"> </w:t>
      </w:r>
      <w:r w:rsidRPr="009E1D1C">
        <w:rPr>
          <w:rFonts w:ascii="GHEA Grapalat" w:hAnsi="GHEA Grapalat" w:cs="Sylfaen"/>
          <w:i/>
          <w:sz w:val="16"/>
          <w:szCs w:val="16"/>
          <w:lang w:val="hy-AM"/>
        </w:rPr>
        <w:t>“բանկային երաշխիքի կամ կանխիկ փողի ձևով” բառերը փոխարիվում են “միակողմանի հաստատված հայտարարության՝ տուժանքի (հավելված 5.1) կամ կանխիկ փողի ձևով” բառերով իսկ 3-րդ պարբերության մեջ նշված &lt;&lt;90&gt;&gt; թիվը փոխարինվում է &lt;&lt;20 &gt;&gt; թվով</w:t>
      </w:r>
    </w:p>
    <w:p w14:paraId="12B3201A" w14:textId="77777777" w:rsidR="00315AB5" w:rsidRPr="008519CC" w:rsidRDefault="00315AB5">
      <w:pPr>
        <w:pStyle w:val="FootnoteText"/>
        <w:rPr>
          <w:rFonts w:ascii="Times New Roman" w:hAnsi="Times New Roman"/>
          <w:vertAlign w:val="superscript"/>
          <w:lang w:val="hy-AM"/>
        </w:rPr>
      </w:pPr>
    </w:p>
  </w:footnote>
  <w:footnote w:id="6">
    <w:p w14:paraId="32BB368A" w14:textId="77777777" w:rsidR="00315AB5" w:rsidRPr="00EC2CDE" w:rsidRDefault="00315AB5" w:rsidP="00EF4630">
      <w:pPr>
        <w:pStyle w:val="FootnoteText"/>
        <w:jc w:val="both"/>
        <w:rPr>
          <w:rFonts w:ascii="Sylfaen" w:hAnsi="Sylfaen" w:cs="Sylfaen"/>
          <w:lang w:val="af-ZA"/>
        </w:rPr>
      </w:pPr>
      <w:r>
        <w:rPr>
          <w:rStyle w:val="FootnoteReference"/>
        </w:rPr>
        <w:t>15</w:t>
      </w:r>
      <w:r w:rsidRPr="003053EF">
        <w:t xml:space="preserve"> </w:t>
      </w:r>
      <w:r w:rsidRPr="003053EF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3053EF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կողմից</w:t>
      </w:r>
      <w:r>
        <w:rPr>
          <w:rFonts w:ascii="GHEA Grapalat" w:hAnsi="GHEA Grapalat" w:cs="Sylfaen"/>
          <w:i/>
          <w:sz w:val="16"/>
          <w:szCs w:val="16"/>
        </w:rPr>
        <w:t>:</w:t>
      </w:r>
    </w:p>
  </w:footnote>
  <w:footnote w:id="7">
    <w:p w14:paraId="6D9788EA" w14:textId="77777777" w:rsidR="00315AB5" w:rsidRPr="002A4619" w:rsidRDefault="00315AB5" w:rsidP="00323B47">
      <w:pPr>
        <w:pStyle w:val="FootnoteText"/>
        <w:rPr>
          <w:rFonts w:ascii="GHEA Grapalat" w:hAnsi="GHEA Grapalat"/>
          <w:i/>
          <w:sz w:val="16"/>
          <w:szCs w:val="16"/>
          <w:lang w:val="af-ZA"/>
        </w:rPr>
      </w:pPr>
      <w:r w:rsidRPr="00A65C38">
        <w:rPr>
          <w:rFonts w:ascii="GHEA Grapalat" w:hAnsi="GHEA Grapalat"/>
          <w:i/>
          <w:sz w:val="16"/>
          <w:szCs w:val="16"/>
          <w:lang w:val="hy-AM"/>
        </w:rPr>
        <w:t>*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է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0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A65C38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696C76CF" w14:textId="77777777" w:rsidR="00315AB5" w:rsidRDefault="00315AB5" w:rsidP="00323B47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14:paraId="0116E282" w14:textId="77777777" w:rsidR="00315AB5" w:rsidRDefault="00315AB5" w:rsidP="00323B47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>
        <w:rPr>
          <w:rFonts w:ascii="GHEA Grapalat" w:hAnsi="GHEA Grapalat"/>
          <w:i/>
          <w:sz w:val="16"/>
          <w:szCs w:val="16"/>
          <w:lang w:val="hy-AM" w:eastAsia="ru-RU"/>
        </w:rPr>
        <w:t xml:space="preserve">** </w:t>
      </w:r>
    </w:p>
    <w:p w14:paraId="65FC39A4" w14:textId="77777777" w:rsidR="00315AB5" w:rsidRPr="00334EFB" w:rsidRDefault="00315AB5" w:rsidP="00323B47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334EFB">
        <w:rPr>
          <w:rFonts w:ascii="GHEA Grapalat" w:hAnsi="GHEA Grapalat"/>
          <w:i/>
          <w:sz w:val="16"/>
          <w:szCs w:val="16"/>
          <w:lang w:val="hy-AM"/>
        </w:rPr>
        <w:t>** - ՀՀ ռեզիդենտ հանդիասցող մասնակիցը դիմում հայտարարությունը լրացնելիս նշում է «Իրավաբանական անձանց պետական գրանցման, իրավաբանական անձանց ստորաբաժանումների, հիմնարկների և անհատ ձեռնարկատերերի պետական հաշվառման</w:t>
      </w:r>
      <w:r w:rsidRPr="00334EFB">
        <w:rPr>
          <w:rFonts w:ascii="Calibri" w:hAnsi="Calibri" w:cs="Calibri"/>
          <w:i/>
          <w:sz w:val="16"/>
          <w:szCs w:val="16"/>
          <w:lang w:val="hy-AM"/>
        </w:rPr>
        <w:t> 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մասին»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օրենքի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համաձայն՝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իրավաբանական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անձանց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պետական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ռեգիստրի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գործակալությունում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334EFB">
        <w:rPr>
          <w:rFonts w:ascii="GHEA Grapalat" w:hAnsi="GHEA Grapalat" w:cs="GHEA Grapalat"/>
          <w:i/>
          <w:sz w:val="16"/>
          <w:szCs w:val="16"/>
          <w:lang w:val="hy-AM"/>
        </w:rPr>
        <w:t>գրանցած՝</w:t>
      </w:r>
      <w:r w:rsidRPr="00334EFB">
        <w:rPr>
          <w:rFonts w:ascii="GHEA Grapalat" w:hAnsi="GHEA Grapalat"/>
          <w:i/>
          <w:sz w:val="16"/>
          <w:szCs w:val="16"/>
          <w:lang w:val="hy-AM"/>
        </w:rPr>
        <w:t xml:space="preserve"> իր իրական շահառուների վերաբերյալ տեղեկություններ պարունակող կայքէջի հղումը՝ </w:t>
      </w:r>
    </w:p>
    <w:p w14:paraId="183C2D10" w14:textId="77777777" w:rsidR="00315AB5" w:rsidRPr="00334EFB" w:rsidRDefault="00315AB5" w:rsidP="00323B47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334EFB">
        <w:rPr>
          <w:rFonts w:ascii="GHEA Grapalat" w:hAnsi="GHEA Grapalat"/>
          <w:i/>
          <w:sz w:val="16"/>
          <w:szCs w:val="16"/>
          <w:lang w:val="hy-AM"/>
        </w:rPr>
        <w:t>-  Եթե մասնակիցը չի հանդիսանում ՀՀ ռեզիդենտ, ապա դիմում- հայտարարությունը լրացնելիս &lt;&lt; տեղեկություններ պարունակող կայքէջի հղումը՝ &gt;&gt; բառերը փոխարինում է &lt;&lt;հայտարարագիր՝ համաձայն  հավելված 1,2-ի&gt;&gt; բառերով,</w:t>
      </w:r>
    </w:p>
    <w:p w14:paraId="57996DA4" w14:textId="77777777" w:rsidR="00315AB5" w:rsidRPr="00821851" w:rsidRDefault="00315AB5" w:rsidP="00323B47">
      <w:pPr>
        <w:pStyle w:val="FootnoteText"/>
        <w:rPr>
          <w:rFonts w:ascii="GHEA Grapalat" w:hAnsi="GHEA Grapalat"/>
          <w:i/>
          <w:sz w:val="16"/>
          <w:szCs w:val="16"/>
          <w:lang w:val="hy-AM"/>
        </w:rPr>
      </w:pPr>
      <w:r w:rsidRPr="00821851">
        <w:rPr>
          <w:rFonts w:ascii="GHEA Grapalat" w:hAnsi="GHEA Grapalat"/>
          <w:i/>
          <w:sz w:val="16"/>
          <w:szCs w:val="16"/>
          <w:lang w:val="hy-AM"/>
        </w:rPr>
        <w:t>-եթե մասնակիցը անհատ ձեռնարկատեր  է կամ ֆիզիկական անձ, ապա իրական շահառուների վերաբերյալ տեղեկատվություն չի ներկայացնում:</w:t>
      </w:r>
    </w:p>
    <w:p w14:paraId="198F5CAE" w14:textId="77777777" w:rsidR="00315AB5" w:rsidRPr="00821851" w:rsidRDefault="00315AB5" w:rsidP="00821851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14:paraId="2BE32FFE" w14:textId="77777777" w:rsidR="00315AB5" w:rsidRPr="00821851" w:rsidRDefault="00315AB5" w:rsidP="00821851">
      <w:pPr>
        <w:jc w:val="both"/>
        <w:rPr>
          <w:rFonts w:asciiTheme="minorHAnsi" w:hAnsiTheme="minorHAnsi"/>
          <w:lang w:val="hy-AM"/>
        </w:rPr>
      </w:pPr>
    </w:p>
    <w:p w14:paraId="45B4E044" w14:textId="77777777" w:rsidR="00315AB5" w:rsidRPr="00821851" w:rsidRDefault="00315AB5" w:rsidP="00CE3A99">
      <w:pPr>
        <w:jc w:val="both"/>
        <w:rPr>
          <w:rFonts w:ascii="GHEA Grapalat" w:hAnsi="GHEA Grapalat" w:cs="Sylfaen"/>
          <w:sz w:val="20"/>
          <w:lang w:val="hy-AM"/>
        </w:rPr>
      </w:pPr>
    </w:p>
  </w:footnote>
  <w:footnote w:id="8">
    <w:p w14:paraId="470C64FF" w14:textId="77777777" w:rsidR="00315AB5" w:rsidRPr="001E7733" w:rsidRDefault="00315AB5" w:rsidP="00B2572B">
      <w:pPr>
        <w:pStyle w:val="BodyTextIndent3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5E24FD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է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821851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A65C38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418B71BD" w14:textId="77777777" w:rsidR="00315AB5" w:rsidRPr="0015088E" w:rsidRDefault="00315AB5" w:rsidP="00B2572B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15088E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9E45F3">
        <w:rPr>
          <w:rFonts w:ascii="GHEA Grapalat" w:hAnsi="GHEA Grapalat"/>
          <w:i/>
          <w:sz w:val="16"/>
          <w:szCs w:val="16"/>
        </w:rPr>
        <w:t>եթե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մասնակիցն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ավելացված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արժեքի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հարկ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վճարող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է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9E45F3">
        <w:rPr>
          <w:rFonts w:ascii="GHEA Grapalat" w:hAnsi="GHEA Grapalat"/>
          <w:i/>
          <w:sz w:val="16"/>
          <w:szCs w:val="16"/>
        </w:rPr>
        <w:t>ապա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տվյալ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պայմանագրի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գծով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Հայաստանի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Հանրապետության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պետական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բյուջե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վճարվելիք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ավելացված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արժեքի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հարկի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գումարը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նշվում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է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af-ZA"/>
        </w:rPr>
        <w:t>4</w:t>
      </w:r>
      <w:r w:rsidRPr="001E7733">
        <w:rPr>
          <w:rFonts w:ascii="GHEA Grapalat" w:hAnsi="GHEA Grapalat"/>
          <w:i/>
          <w:sz w:val="16"/>
          <w:szCs w:val="16"/>
          <w:lang w:val="af-ZA"/>
        </w:rPr>
        <w:t>-</w:t>
      </w:r>
      <w:r w:rsidRPr="009E45F3">
        <w:rPr>
          <w:rFonts w:ascii="GHEA Grapalat" w:hAnsi="GHEA Grapalat"/>
          <w:i/>
          <w:sz w:val="16"/>
          <w:szCs w:val="16"/>
        </w:rPr>
        <w:t>րդ</w:t>
      </w:r>
      <w:r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E45F3">
        <w:rPr>
          <w:rFonts w:ascii="GHEA Grapalat" w:hAnsi="GHEA Grapalat"/>
          <w:i/>
          <w:sz w:val="16"/>
          <w:szCs w:val="16"/>
        </w:rPr>
        <w:t>սյունակում։</w:t>
      </w:r>
    </w:p>
    <w:p w14:paraId="1D97371B" w14:textId="77777777" w:rsidR="00315AB5" w:rsidRPr="001E7733" w:rsidDel="00856FDE" w:rsidRDefault="00315AB5" w:rsidP="00B2572B">
      <w:pPr>
        <w:pStyle w:val="FootnoteText"/>
        <w:rPr>
          <w:del w:id="9" w:author="User" w:date="2019-05-26T09:57:00Z"/>
          <w:i/>
          <w:lang w:val="af-ZA"/>
        </w:rPr>
      </w:pPr>
    </w:p>
  </w:footnote>
  <w:footnote w:id="9">
    <w:p w14:paraId="433A0AE3" w14:textId="77777777" w:rsidR="008C460A" w:rsidRPr="005822D7" w:rsidRDefault="008C460A">
      <w:pPr>
        <w:rPr>
          <w:lang w:val="af-ZA"/>
        </w:rPr>
      </w:pPr>
    </w:p>
    <w:p w14:paraId="0A03549D" w14:textId="77777777" w:rsidR="00315AB5" w:rsidRPr="00D35832" w:rsidRDefault="00315AB5">
      <w:pPr>
        <w:pStyle w:val="FootnoteText"/>
        <w:rPr>
          <w:rFonts w:ascii="Sylfaen" w:hAnsi="Sylfaen"/>
          <w:lang w:val="hy-AM"/>
        </w:rPr>
      </w:pPr>
    </w:p>
  </w:footnote>
  <w:footnote w:id="10">
    <w:p w14:paraId="3CD1D464" w14:textId="77777777" w:rsidR="00315AB5" w:rsidRDefault="00315AB5" w:rsidP="006C09E8">
      <w:pPr>
        <w:pStyle w:val="FootnoteText"/>
        <w:rPr>
          <w:rFonts w:ascii="Sylfaen" w:hAnsi="Sylfaen"/>
          <w:lang w:val="hy-AM"/>
        </w:rPr>
      </w:pPr>
    </w:p>
    <w:p w14:paraId="58CDD37F" w14:textId="77777777" w:rsidR="00315AB5" w:rsidRDefault="00315AB5" w:rsidP="007678FA">
      <w:pPr>
        <w:pStyle w:val="FootnoteText"/>
        <w:rPr>
          <w:rFonts w:ascii="GHEA Grapalat" w:hAnsi="GHEA Grapalat"/>
          <w:i/>
          <w:sz w:val="16"/>
          <w:szCs w:val="24"/>
          <w:lang w:val="hy-AM" w:eastAsia="en-US"/>
        </w:rPr>
      </w:pPr>
      <w:r w:rsidRPr="006C09E8">
        <w:rPr>
          <w:rFonts w:ascii="GHEA Grapalat" w:hAnsi="GHEA Grapalat"/>
          <w:i/>
          <w:sz w:val="22"/>
          <w:szCs w:val="22"/>
          <w:vertAlign w:val="superscript"/>
          <w:lang w:val="hy-AM" w:eastAsia="en-US"/>
        </w:rPr>
        <w:t>18</w:t>
      </w:r>
      <w:r w:rsidRPr="006C09E8">
        <w:rPr>
          <w:rFonts w:ascii="GHEA Grapalat" w:hAnsi="GHEA Grapalat"/>
          <w:i/>
          <w:sz w:val="16"/>
          <w:szCs w:val="24"/>
          <w:lang w:val="hy-AM" w:eastAsia="en-US"/>
        </w:rPr>
        <w:t>Եթե Կատարողի կողմից գնային առաջարկը ներկայացվել է առանց ԱԱՀ-ի, ապա պայմանագիրը կնքելիս «ներառյալ ԱԱՀ-ն» բառերը հանվում են:</w:t>
      </w:r>
    </w:p>
    <w:p w14:paraId="6B37A0CD" w14:textId="77777777" w:rsidR="00315AB5" w:rsidRPr="00650D3A" w:rsidRDefault="00315AB5" w:rsidP="007678FA">
      <w:pPr>
        <w:pStyle w:val="FootnoteText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Fonts w:ascii="GHEA Grapalat" w:hAnsi="GHEA Grapalat"/>
          <w:i/>
          <w:sz w:val="16"/>
          <w:szCs w:val="24"/>
          <w:vertAlign w:val="superscript"/>
          <w:lang w:val="hy-AM" w:eastAsia="en-US"/>
        </w:rPr>
        <w:t>18.</w:t>
      </w:r>
      <w:r w:rsidRPr="00994EB2">
        <w:rPr>
          <w:rFonts w:ascii="GHEA Grapalat" w:hAnsi="GHEA Grapalat"/>
          <w:i/>
          <w:sz w:val="16"/>
          <w:szCs w:val="24"/>
          <w:vertAlign w:val="superscript"/>
          <w:lang w:val="hy-AM" w:eastAsia="en-US"/>
        </w:rPr>
        <w:t>1</w:t>
      </w:r>
      <w:r>
        <w:rPr>
          <w:rFonts w:ascii="GHEA Grapalat" w:hAnsi="GHEA Grapalat"/>
          <w:i/>
          <w:sz w:val="16"/>
          <w:szCs w:val="24"/>
          <w:vertAlign w:val="superscript"/>
          <w:lang w:val="hy-AM" w:eastAsia="en-US"/>
        </w:rPr>
        <w:t xml:space="preserve"> </w:t>
      </w:r>
      <w:r w:rsidRPr="00931573">
        <w:rPr>
          <w:rFonts w:ascii="GHEA Grapalat" w:hAnsi="GHEA Grapalat"/>
          <w:i/>
          <w:sz w:val="16"/>
          <w:szCs w:val="24"/>
          <w:lang w:val="hy-AM" w:eastAsia="en-US"/>
        </w:rPr>
        <w:t>Գանձապետարանում 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</w:p>
  </w:footnote>
  <w:footnote w:id="11">
    <w:p w14:paraId="5020C75E" w14:textId="77777777" w:rsidR="00315AB5" w:rsidRDefault="00315AB5" w:rsidP="007678FA">
      <w:pPr>
        <w:pStyle w:val="FootnoteText"/>
        <w:jc w:val="both"/>
        <w:rPr>
          <w:rFonts w:ascii="GHEA Grapalat" w:hAnsi="GHEA Grapalat"/>
          <w:i/>
          <w:sz w:val="16"/>
          <w:szCs w:val="24"/>
          <w:lang w:val="af-ZA" w:eastAsia="en-US"/>
        </w:rPr>
      </w:pPr>
      <w:r w:rsidRPr="00D522A0">
        <w:rPr>
          <w:rFonts w:ascii="GHEA Grapalat" w:hAnsi="GHEA Grapalat"/>
          <w:i/>
          <w:sz w:val="22"/>
          <w:szCs w:val="22"/>
          <w:vertAlign w:val="superscript"/>
          <w:lang w:val="hy-AM"/>
        </w:rPr>
        <w:t>19</w:t>
      </w:r>
      <w:r w:rsidRPr="00D522A0">
        <w:rPr>
          <w:i/>
          <w:vertAlign w:val="superscript"/>
          <w:lang w:val="af-ZA"/>
        </w:rPr>
        <w:t xml:space="preserve"> </w:t>
      </w:r>
      <w:r w:rsidRPr="0089524D">
        <w:rPr>
          <w:rFonts w:ascii="GHEA Grapalat" w:hAnsi="GHEA Grapalat"/>
          <w:i/>
          <w:sz w:val="16"/>
          <w:szCs w:val="24"/>
          <w:lang w:val="hy-AM" w:eastAsia="en-US"/>
        </w:rPr>
        <w:t>Կատարողը</w:t>
      </w:r>
      <w:r w:rsidRPr="009E45F3">
        <w:rPr>
          <w:rFonts w:ascii="GHEA Grapalat" w:hAnsi="GHEA Grapalat"/>
          <w:i/>
          <w:sz w:val="16"/>
          <w:szCs w:val="24"/>
          <w:lang w:val="hy-AM" w:eastAsia="en-US"/>
        </w:rPr>
        <w:t xml:space="preserve"> կարող է հրաժարվել առաջարկված կանխավճարից կամ դրա մի մասից: Ընդ որում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կնքվելիք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պ</w:t>
      </w:r>
      <w:r w:rsidRPr="009E45F3">
        <w:rPr>
          <w:rFonts w:ascii="GHEA Grapalat" w:hAnsi="GHEA Grapalat"/>
          <w:i/>
          <w:sz w:val="16"/>
          <w:szCs w:val="24"/>
          <w:lang w:val="hy-AM" w:eastAsia="en-US"/>
        </w:rPr>
        <w:t>այմանագր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ում</w:t>
      </w:r>
      <w:r w:rsidRPr="009E45F3">
        <w:rPr>
          <w:rFonts w:ascii="GHEA Grapalat" w:hAnsi="GHEA Grapalat"/>
          <w:i/>
          <w:sz w:val="16"/>
          <w:szCs w:val="24"/>
          <w:lang w:val="hy-AM" w:eastAsia="en-US"/>
        </w:rPr>
        <w:t xml:space="preserve"> կանխավճարը սահմանվում է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Պատվիրատուի</w:t>
      </w:r>
      <w:r w:rsidRPr="00D35832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E45F3">
        <w:rPr>
          <w:rFonts w:ascii="GHEA Grapalat" w:hAnsi="GHEA Grapalat"/>
          <w:i/>
          <w:sz w:val="16"/>
          <w:szCs w:val="24"/>
          <w:lang w:val="hy-AM" w:eastAsia="en-US"/>
        </w:rPr>
        <w:t xml:space="preserve">և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Կատարողի</w:t>
      </w:r>
      <w:r w:rsidRPr="00D35832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E45F3">
        <w:rPr>
          <w:rFonts w:ascii="GHEA Grapalat" w:hAnsi="GHEA Grapalat"/>
          <w:i/>
          <w:sz w:val="16"/>
          <w:szCs w:val="24"/>
          <w:lang w:val="hy-AM" w:eastAsia="en-US"/>
        </w:rPr>
        <w:t>միջև համաձայնեցված չափով: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Եթե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պայմանագրով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չի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նախատեսվում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կանխավճարի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հատկացում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ապա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սույն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կետը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հանվում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82655">
        <w:rPr>
          <w:rFonts w:ascii="GHEA Grapalat" w:hAnsi="GHEA Grapalat"/>
          <w:i/>
          <w:sz w:val="16"/>
          <w:szCs w:val="24"/>
          <w:lang w:val="hy-AM" w:eastAsia="en-US"/>
        </w:rPr>
        <w:t>նախագծից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  <w:p w14:paraId="148D3466" w14:textId="77777777" w:rsidR="00315AB5" w:rsidRPr="00CB6DA8" w:rsidRDefault="00315AB5" w:rsidP="007678FA">
      <w:pPr>
        <w:pStyle w:val="FootnoteText"/>
        <w:jc w:val="both"/>
        <w:rPr>
          <w:rFonts w:ascii="GHEA Grapalat" w:hAnsi="GHEA Grapalat"/>
          <w:i/>
          <w:sz w:val="16"/>
          <w:szCs w:val="24"/>
          <w:lang w:val="af-ZA" w:eastAsia="en-US"/>
        </w:rPr>
      </w:pPr>
      <w:r>
        <w:rPr>
          <w:rFonts w:ascii="GHEA Grapalat" w:hAnsi="GHEA Grapalat"/>
          <w:i/>
          <w:vertAlign w:val="superscript"/>
          <w:lang w:val="hy-AM" w:eastAsia="en-US"/>
        </w:rPr>
        <w:t>20</w:t>
      </w:r>
      <w:r w:rsidRPr="005D6F65">
        <w:rPr>
          <w:rFonts w:ascii="GHEA Grapalat" w:hAnsi="GHEA Grapalat"/>
          <w:i/>
          <w:sz w:val="16"/>
          <w:szCs w:val="24"/>
          <w:lang w:val="hy-AM" w:eastAsia="en-US"/>
        </w:rPr>
        <w:t xml:space="preserve">Պարբերությունը հանվում է, եթե ծառայությունը չի վերաբերում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ա</w:t>
      </w:r>
      <w:r w:rsidRPr="005D6F65">
        <w:rPr>
          <w:rFonts w:ascii="GHEA Grapalat" w:hAnsi="GHEA Grapalat"/>
          <w:i/>
          <w:sz w:val="16"/>
          <w:szCs w:val="24"/>
          <w:lang w:val="hy-AM" w:eastAsia="en-US"/>
        </w:rPr>
        <w:t>վտոմեքենաների, սարքերի և սարքավորումների վերանորոգմանը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  <w:p w14:paraId="081FD8F7" w14:textId="77777777" w:rsidR="00315AB5" w:rsidRPr="00CB6DA8" w:rsidRDefault="00315AB5" w:rsidP="007678FA">
      <w:pPr>
        <w:pStyle w:val="FootnoteText"/>
        <w:jc w:val="both"/>
        <w:rPr>
          <w:rFonts w:ascii="GHEA Grapalat" w:hAnsi="GHEA Grapalat"/>
          <w:i/>
          <w:sz w:val="16"/>
          <w:szCs w:val="24"/>
          <w:lang w:val="af-ZA" w:eastAsia="en-US"/>
        </w:rPr>
      </w:pPr>
      <w:r w:rsidRPr="00982655">
        <w:rPr>
          <w:rFonts w:ascii="GHEA Grapalat" w:hAnsi="GHEA Grapalat"/>
          <w:i/>
          <w:vertAlign w:val="superscript"/>
          <w:lang w:val="hy-AM" w:eastAsia="en-US"/>
        </w:rPr>
        <w:t>21</w:t>
      </w:r>
      <w:r>
        <w:rPr>
          <w:rFonts w:ascii="GHEA Grapalat" w:hAnsi="GHEA Grapalat"/>
          <w:i/>
          <w:sz w:val="16"/>
          <w:szCs w:val="24"/>
          <w:lang w:val="en-US" w:eastAsia="en-US"/>
        </w:rPr>
        <w:t>Եթե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պայմանագիրը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կնքվել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hy-AM" w:eastAsia="en-US"/>
        </w:rPr>
        <w:t>«Գնումների մասին» ՀՀ օրենքի 15-րդ հոդվածի 6-րդ կետի հիման վրա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տուգանքը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հաշվարկվում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այն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համաձայնագրի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գնի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նկատմամբ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որի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շրջանակում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արձանագրվել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ստանձնված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պարտավորությունների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չկատարման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կամ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ոչ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պատշաճ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կատարման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en-US" w:eastAsia="en-US"/>
        </w:rPr>
        <w:t>հանգամանքը</w:t>
      </w:r>
      <w:r w:rsidRPr="00CB6DA8">
        <w:rPr>
          <w:rFonts w:ascii="GHEA Grapalat" w:hAnsi="GHEA Grapalat"/>
          <w:i/>
          <w:sz w:val="16"/>
          <w:szCs w:val="24"/>
          <w:lang w:val="af-ZA" w:eastAsia="en-US"/>
        </w:rPr>
        <w:t xml:space="preserve">: </w:t>
      </w:r>
    </w:p>
    <w:p w14:paraId="48D34024" w14:textId="77777777" w:rsidR="00315AB5" w:rsidRPr="00CE432D" w:rsidRDefault="00315AB5" w:rsidP="007678FA">
      <w:pPr>
        <w:pStyle w:val="FootnoteText"/>
        <w:jc w:val="both"/>
        <w:rPr>
          <w:vertAlign w:val="superscript"/>
          <w:lang w:val="af-ZA"/>
        </w:rPr>
      </w:pPr>
      <w:r>
        <w:rPr>
          <w:rFonts w:ascii="GHEA Grapalat" w:hAnsi="GHEA Grapalat"/>
          <w:i/>
          <w:sz w:val="16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  <w:p w14:paraId="7828C505" w14:textId="4402B24B" w:rsidR="00315AB5" w:rsidRDefault="00315AB5" w:rsidP="00ED004F">
      <w:pPr>
        <w:jc w:val="both"/>
        <w:rPr>
          <w:rFonts w:ascii="GHEA Grapalat" w:hAnsi="GHEA Grapalat" w:cs="Sylfaen"/>
          <w:sz w:val="20"/>
          <w:szCs w:val="20"/>
          <w:vertAlign w:val="superscript"/>
          <w:lang w:val="hy-AM"/>
        </w:rPr>
      </w:pPr>
      <w:r w:rsidRPr="00ED004F">
        <w:rPr>
          <w:rFonts w:asciiTheme="minorHAnsi" w:hAnsiTheme="minorHAnsi"/>
          <w:sz w:val="20"/>
          <w:szCs w:val="20"/>
          <w:vertAlign w:val="superscript"/>
          <w:lang w:val="hy-AM" w:eastAsia="ru-RU"/>
        </w:rPr>
        <w:t>21.1</w:t>
      </w:r>
      <w:r>
        <w:rPr>
          <w:rFonts w:asciiTheme="minorHAnsi" w:hAnsiTheme="minorHAnsi"/>
          <w:vertAlign w:val="superscript"/>
          <w:lang w:val="hy-AM"/>
        </w:rPr>
        <w:t xml:space="preserve"> </w:t>
      </w:r>
      <w:r w:rsidRPr="00552B23">
        <w:rPr>
          <w:rFonts w:ascii="GHEA Grapalat" w:hAnsi="GHEA Grapalat"/>
          <w:i/>
          <w:sz w:val="16"/>
        </w:rPr>
        <w:t>Եթե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գնման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առարկա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է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հանդիսանում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շինարարական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ծրագրերի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կատարման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նկատմամբ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տեխնիկական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հսկողության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ծառայությունների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մատուցումը</w:t>
      </w:r>
      <w:r w:rsidRPr="001B2024">
        <w:rPr>
          <w:rFonts w:ascii="GHEA Grapalat" w:hAnsi="GHEA Grapalat"/>
          <w:i/>
          <w:sz w:val="16"/>
          <w:lang w:val="af-ZA"/>
        </w:rPr>
        <w:t xml:space="preserve">, </w:t>
      </w:r>
      <w:r w:rsidRPr="00552B23">
        <w:rPr>
          <w:rFonts w:ascii="GHEA Grapalat" w:hAnsi="GHEA Grapalat"/>
          <w:i/>
          <w:sz w:val="16"/>
        </w:rPr>
        <w:t>ապա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պայմանագրի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նախագծը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լրացվում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է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հետևյալ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բովանդակությամբ</w:t>
      </w:r>
      <w:r w:rsidRPr="001B2024">
        <w:rPr>
          <w:rFonts w:ascii="GHEA Grapalat" w:hAnsi="GHEA Grapalat"/>
          <w:i/>
          <w:sz w:val="16"/>
          <w:lang w:val="af-ZA"/>
        </w:rPr>
        <w:t xml:space="preserve"> 5.1.1 </w:t>
      </w:r>
      <w:r w:rsidRPr="00552B23">
        <w:rPr>
          <w:rFonts w:ascii="GHEA Grapalat" w:hAnsi="GHEA Grapalat"/>
          <w:i/>
          <w:sz w:val="16"/>
        </w:rPr>
        <w:t>կետով</w:t>
      </w:r>
      <w:r w:rsidRPr="001B2024">
        <w:rPr>
          <w:rFonts w:ascii="GHEA Grapalat" w:hAnsi="GHEA Grapalat"/>
          <w:i/>
          <w:sz w:val="16"/>
          <w:lang w:val="af-ZA"/>
        </w:rPr>
        <w:t xml:space="preserve">. «5.5.1 </w:t>
      </w:r>
      <w:r w:rsidRPr="00552B23">
        <w:rPr>
          <w:rFonts w:ascii="GHEA Grapalat" w:hAnsi="GHEA Grapalat"/>
          <w:i/>
          <w:sz w:val="16"/>
        </w:rPr>
        <w:t>Սույն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պայմանագրով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նախատեսված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ծառայությունների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մատուցման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ողջ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ընթացքում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քաղաքաշինական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նորմատիվատեխնիկական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և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հաստատված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նախագծանախահաշվային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փաստաթղթերով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սահմանված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պահանջների</w:t>
      </w:r>
      <w:r w:rsidRPr="001B2024">
        <w:rPr>
          <w:rFonts w:ascii="GHEA Grapalat" w:hAnsi="GHEA Grapalat"/>
          <w:i/>
          <w:sz w:val="16"/>
          <w:lang w:val="af-ZA"/>
        </w:rPr>
        <w:t xml:space="preserve">, </w:t>
      </w:r>
      <w:r w:rsidRPr="00552B23">
        <w:rPr>
          <w:rFonts w:ascii="GHEA Grapalat" w:hAnsi="GHEA Grapalat"/>
          <w:i/>
          <w:sz w:val="16"/>
        </w:rPr>
        <w:t>այդ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թվում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շինարարական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հրապարակի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պատշաճ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կազմակերպման</w:t>
      </w:r>
      <w:r w:rsidRPr="001B2024">
        <w:rPr>
          <w:rFonts w:ascii="GHEA Grapalat" w:hAnsi="GHEA Grapalat"/>
          <w:i/>
          <w:sz w:val="16"/>
          <w:lang w:val="af-ZA"/>
        </w:rPr>
        <w:t>,</w:t>
      </w:r>
      <w:r w:rsidRPr="00ED004F">
        <w:rPr>
          <w:rFonts w:ascii="GHEA Grapalat" w:hAnsi="GHEA Grapalat"/>
          <w:i/>
          <w:sz w:val="16"/>
        </w:rPr>
        <w:t>կահավորման</w:t>
      </w:r>
      <w:r w:rsidRPr="001B2024">
        <w:rPr>
          <w:rFonts w:ascii="GHEA Grapalat" w:hAnsi="GHEA Grapalat"/>
          <w:i/>
          <w:sz w:val="16"/>
          <w:lang w:val="af-ZA"/>
        </w:rPr>
        <w:t xml:space="preserve">, </w:t>
      </w:r>
      <w:r w:rsidRPr="00ED004F">
        <w:rPr>
          <w:rFonts w:ascii="GHEA Grapalat" w:hAnsi="GHEA Grapalat"/>
          <w:i/>
          <w:sz w:val="16"/>
        </w:rPr>
        <w:t>տեխնիկական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անվտանգության</w:t>
      </w:r>
      <w:r w:rsidRPr="001B2024">
        <w:rPr>
          <w:rFonts w:ascii="GHEA Grapalat" w:hAnsi="GHEA Grapalat"/>
          <w:i/>
          <w:sz w:val="16"/>
          <w:lang w:val="af-ZA"/>
        </w:rPr>
        <w:t xml:space="preserve">, </w:t>
      </w:r>
      <w:r w:rsidRPr="00ED004F">
        <w:rPr>
          <w:rFonts w:ascii="GHEA Grapalat" w:hAnsi="GHEA Grapalat"/>
          <w:i/>
          <w:sz w:val="16"/>
        </w:rPr>
        <w:t>սանիտարահիգիենիկ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և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բնապահպանական</w:t>
      </w:r>
      <w:r w:rsidRPr="001B2024">
        <w:rPr>
          <w:rFonts w:ascii="GHEA Grapalat" w:hAnsi="GHEA Grapalat"/>
          <w:i/>
          <w:sz w:val="16"/>
          <w:lang w:val="af-ZA"/>
        </w:rPr>
        <w:t xml:space="preserve"> (</w:t>
      </w:r>
      <w:r w:rsidRPr="00ED004F">
        <w:rPr>
          <w:rFonts w:ascii="GHEA Grapalat" w:hAnsi="GHEA Grapalat"/>
          <w:i/>
          <w:sz w:val="16"/>
        </w:rPr>
        <w:t>այդ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թվում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կլիմայի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փոփոխության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հետ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հարմարվողականության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ED004F">
        <w:rPr>
          <w:rFonts w:ascii="GHEA Grapalat" w:hAnsi="GHEA Grapalat"/>
          <w:i/>
          <w:sz w:val="16"/>
        </w:rPr>
        <w:t>միջոցառումների</w:t>
      </w:r>
      <w:r w:rsidRPr="001B2024">
        <w:rPr>
          <w:rFonts w:ascii="GHEA Grapalat" w:hAnsi="GHEA Grapalat"/>
          <w:i/>
          <w:sz w:val="16"/>
          <w:lang w:val="af-ZA"/>
        </w:rPr>
        <w:t xml:space="preserve">)  </w:t>
      </w:r>
      <w:r w:rsidRPr="00ED004F">
        <w:rPr>
          <w:rFonts w:ascii="GHEA Grapalat" w:hAnsi="GHEA Grapalat"/>
          <w:i/>
          <w:sz w:val="16"/>
        </w:rPr>
        <w:t>նորմերի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չպահպանման</w:t>
      </w:r>
      <w:r w:rsidRPr="001B2024">
        <w:rPr>
          <w:rFonts w:ascii="GHEA Grapalat" w:hAnsi="GHEA Grapalat"/>
          <w:i/>
          <w:sz w:val="16"/>
          <w:lang w:val="af-ZA"/>
        </w:rPr>
        <w:t xml:space="preserve">, </w:t>
      </w:r>
      <w:r w:rsidRPr="00552B23">
        <w:rPr>
          <w:rFonts w:ascii="GHEA Grapalat" w:hAnsi="GHEA Grapalat"/>
          <w:i/>
          <w:sz w:val="16"/>
        </w:rPr>
        <w:t>ինչպես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նաև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սույն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պայմանագրի</w:t>
      </w:r>
      <w:r w:rsidRPr="001B2024">
        <w:rPr>
          <w:rFonts w:ascii="GHEA Grapalat" w:hAnsi="GHEA Grapalat"/>
          <w:i/>
          <w:sz w:val="16"/>
          <w:lang w:val="af-ZA"/>
        </w:rPr>
        <w:t xml:space="preserve"> 3.1 </w:t>
      </w:r>
      <w:r w:rsidRPr="00552B23">
        <w:rPr>
          <w:rFonts w:ascii="GHEA Grapalat" w:hAnsi="GHEA Grapalat"/>
          <w:i/>
          <w:sz w:val="16"/>
        </w:rPr>
        <w:t>կետում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նշված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գրավոր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հավաստումը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չտրամադրելու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համար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Կատարողի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նկատմամբ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կիրառվում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է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պատասխանատվության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հետևյալ</w:t>
      </w:r>
      <w:r w:rsidRPr="001B2024">
        <w:rPr>
          <w:rFonts w:ascii="GHEA Grapalat" w:hAnsi="GHEA Grapalat"/>
          <w:i/>
          <w:sz w:val="16"/>
          <w:lang w:val="af-ZA"/>
        </w:rPr>
        <w:t xml:space="preserve"> </w:t>
      </w:r>
      <w:r w:rsidRPr="00552B23">
        <w:rPr>
          <w:rFonts w:ascii="GHEA Grapalat" w:hAnsi="GHEA Grapalat"/>
          <w:i/>
          <w:sz w:val="16"/>
        </w:rPr>
        <w:t>միջոցները</w:t>
      </w:r>
      <w:r w:rsidRPr="001B2024">
        <w:rPr>
          <w:rFonts w:ascii="GHEA Grapalat" w:hAnsi="GHEA Grapalat"/>
          <w:i/>
          <w:sz w:val="16"/>
          <w:lang w:val="af-Z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1"/>
        <w:gridCol w:w="2631"/>
        <w:gridCol w:w="2632"/>
      </w:tblGrid>
      <w:tr w:rsidR="00315AB5" w:rsidRPr="00552B23" w14:paraId="06BB7D8D" w14:textId="77777777" w:rsidTr="003B7581">
        <w:tc>
          <w:tcPr>
            <w:tcW w:w="2631" w:type="dxa"/>
          </w:tcPr>
          <w:p w14:paraId="4F1B4CE6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  <w:r w:rsidRPr="00552B23">
              <w:rPr>
                <w:rFonts w:ascii="GHEA Grapalat" w:hAnsi="GHEA Grapalat"/>
                <w:i/>
                <w:sz w:val="16"/>
              </w:rPr>
              <w:t>N</w:t>
            </w:r>
          </w:p>
        </w:tc>
        <w:tc>
          <w:tcPr>
            <w:tcW w:w="2631" w:type="dxa"/>
          </w:tcPr>
          <w:p w14:paraId="6561E599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  <w:r w:rsidRPr="00552B23">
              <w:rPr>
                <w:rFonts w:ascii="GHEA Grapalat" w:hAnsi="GHEA Grapalat"/>
                <w:i/>
                <w:sz w:val="16"/>
              </w:rPr>
              <w:t>Խախտումը</w:t>
            </w:r>
          </w:p>
        </w:tc>
        <w:tc>
          <w:tcPr>
            <w:tcW w:w="2632" w:type="dxa"/>
          </w:tcPr>
          <w:p w14:paraId="77B21ACF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  <w:r w:rsidRPr="00552B23">
              <w:rPr>
                <w:rFonts w:ascii="GHEA Grapalat" w:hAnsi="GHEA Grapalat"/>
                <w:i/>
                <w:sz w:val="16"/>
              </w:rPr>
              <w:t>Պատասխանատվությունը</w:t>
            </w:r>
          </w:p>
        </w:tc>
      </w:tr>
      <w:tr w:rsidR="00315AB5" w:rsidRPr="00552B23" w14:paraId="779C8752" w14:textId="77777777" w:rsidTr="003B7581">
        <w:tc>
          <w:tcPr>
            <w:tcW w:w="2631" w:type="dxa"/>
          </w:tcPr>
          <w:p w14:paraId="61CC318F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719622A6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27BC2322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  <w:tr w:rsidR="00315AB5" w:rsidRPr="00552B23" w14:paraId="4E7DB7B2" w14:textId="77777777" w:rsidTr="003B7581">
        <w:tc>
          <w:tcPr>
            <w:tcW w:w="2631" w:type="dxa"/>
          </w:tcPr>
          <w:p w14:paraId="4B0048ED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64FA9AEA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7D15F5A5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  <w:tr w:rsidR="00315AB5" w:rsidRPr="00552B23" w14:paraId="0CCB9823" w14:textId="77777777" w:rsidTr="003B7581">
        <w:tc>
          <w:tcPr>
            <w:tcW w:w="2631" w:type="dxa"/>
          </w:tcPr>
          <w:p w14:paraId="47FD1223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52ADA6D3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6AE5CBE2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  <w:tr w:rsidR="00315AB5" w:rsidRPr="00552B23" w14:paraId="5CDE7110" w14:textId="77777777" w:rsidTr="003B7581">
        <w:tc>
          <w:tcPr>
            <w:tcW w:w="2631" w:type="dxa"/>
          </w:tcPr>
          <w:p w14:paraId="79983414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5F12DA66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71517410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  <w:tr w:rsidR="00315AB5" w:rsidRPr="00552B23" w14:paraId="056B127F" w14:textId="77777777" w:rsidTr="003B7581">
        <w:tc>
          <w:tcPr>
            <w:tcW w:w="2631" w:type="dxa"/>
          </w:tcPr>
          <w:p w14:paraId="5CA45857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27DDE02B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05ED8DF1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  <w:tr w:rsidR="00315AB5" w:rsidRPr="00552B23" w14:paraId="77251FD9" w14:textId="77777777" w:rsidTr="003B7581">
        <w:tc>
          <w:tcPr>
            <w:tcW w:w="2631" w:type="dxa"/>
          </w:tcPr>
          <w:p w14:paraId="77B15199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68945503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1D8E4CCD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  <w:tr w:rsidR="00315AB5" w:rsidRPr="00552B23" w14:paraId="3C5559AF" w14:textId="77777777" w:rsidTr="003B7581">
        <w:tc>
          <w:tcPr>
            <w:tcW w:w="2631" w:type="dxa"/>
          </w:tcPr>
          <w:p w14:paraId="6643BDB1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1" w:type="dxa"/>
          </w:tcPr>
          <w:p w14:paraId="4FD124DD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  <w:tc>
          <w:tcPr>
            <w:tcW w:w="2632" w:type="dxa"/>
          </w:tcPr>
          <w:p w14:paraId="25800BE7" w14:textId="77777777" w:rsidR="00315AB5" w:rsidRPr="00552B23" w:rsidRDefault="00315AB5" w:rsidP="0026554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i/>
                <w:sz w:val="16"/>
              </w:rPr>
            </w:pPr>
          </w:p>
        </w:tc>
      </w:tr>
    </w:tbl>
    <w:p w14:paraId="6B5078B2" w14:textId="175FE08A" w:rsidR="00315AB5" w:rsidRPr="000C16A4" w:rsidDel="00343637" w:rsidRDefault="00315AB5" w:rsidP="00ED004F">
      <w:pPr>
        <w:spacing w:line="360" w:lineRule="auto"/>
        <w:ind w:firstLine="720"/>
        <w:jc w:val="both"/>
        <w:rPr>
          <w:del w:id="10" w:author="User" w:date="2019-05-26T11:24:00Z"/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...</w:t>
      </w:r>
      <w:r>
        <w:rPr>
          <w:rFonts w:ascii="GHEA Grapalat" w:hAnsi="GHEA Grapalat"/>
          <w:lang w:val="hy-AM"/>
        </w:rPr>
        <w:t>»</w:t>
      </w:r>
      <w:r w:rsidRPr="009C7F84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i/>
          <w:sz w:val="16"/>
          <w:lang w:val="hy-AM"/>
        </w:rPr>
        <w:t>իսկ 5.4 կետում  «</w:t>
      </w:r>
      <w:r w:rsidRPr="00F566BF">
        <w:rPr>
          <w:rFonts w:ascii="GHEA Grapalat" w:hAnsi="GHEA Grapalat" w:cs="Sylfaen"/>
          <w:sz w:val="20"/>
          <w:lang w:val="hy-AM"/>
        </w:rPr>
        <w:t>5.2</w:t>
      </w:r>
      <w:r>
        <w:rPr>
          <w:rFonts w:ascii="GHEA Grapalat" w:hAnsi="GHEA Grapalat" w:cs="Sylfaen"/>
          <w:sz w:val="20"/>
          <w:lang w:val="hy-AM"/>
        </w:rPr>
        <w:t xml:space="preserve"> և </w:t>
      </w:r>
      <w:r w:rsidRPr="00F566BF">
        <w:rPr>
          <w:rFonts w:ascii="GHEA Grapalat" w:hAnsi="GHEA Grapalat" w:cs="Sylfaen"/>
          <w:sz w:val="20"/>
          <w:lang w:val="hy-AM"/>
        </w:rPr>
        <w:t xml:space="preserve">5.3 </w:t>
      </w:r>
      <w:r>
        <w:rPr>
          <w:rFonts w:ascii="GHEA Grapalat" w:hAnsi="GHEA Grapalat"/>
          <w:i/>
          <w:sz w:val="16"/>
          <w:lang w:val="hy-AM"/>
        </w:rPr>
        <w:t>» թվերը փոխարինվում են «</w:t>
      </w:r>
      <w:r w:rsidRPr="00F566BF">
        <w:rPr>
          <w:rFonts w:ascii="GHEA Grapalat" w:hAnsi="GHEA Grapalat" w:cs="Sylfaen"/>
          <w:sz w:val="20"/>
          <w:lang w:val="hy-AM"/>
        </w:rPr>
        <w:t>5.2</w:t>
      </w:r>
      <w:r>
        <w:rPr>
          <w:rFonts w:ascii="GHEA Grapalat" w:hAnsi="GHEA Grapalat" w:cs="Sylfaen"/>
          <w:sz w:val="20"/>
          <w:lang w:val="hy-AM"/>
        </w:rPr>
        <w:t>,</w:t>
      </w:r>
      <w:r w:rsidRPr="00F566BF">
        <w:rPr>
          <w:rFonts w:ascii="GHEA Grapalat" w:hAnsi="GHEA Grapalat" w:cs="Sylfaen"/>
          <w:sz w:val="20"/>
          <w:lang w:val="hy-AM"/>
        </w:rPr>
        <w:t xml:space="preserve">5.3 </w:t>
      </w:r>
      <w:r>
        <w:rPr>
          <w:rFonts w:ascii="GHEA Grapalat" w:hAnsi="GHEA Grapalat" w:cs="Sylfaen"/>
          <w:sz w:val="20"/>
          <w:lang w:val="hy-AM"/>
        </w:rPr>
        <w:t xml:space="preserve"> և 5.5.1</w:t>
      </w:r>
      <w:r>
        <w:rPr>
          <w:rFonts w:ascii="GHEA Grapalat" w:hAnsi="GHEA Grapalat"/>
          <w:i/>
          <w:sz w:val="16"/>
          <w:lang w:val="hy-AM"/>
        </w:rPr>
        <w:t>» թվերով:</w:t>
      </w:r>
    </w:p>
  </w:footnote>
  <w:footnote w:id="12">
    <w:p w14:paraId="0D3C5D8A" w14:textId="77777777" w:rsidR="00315AB5" w:rsidRPr="006411BD" w:rsidDel="00CE70A2" w:rsidRDefault="00315AB5" w:rsidP="007678FA">
      <w:pPr>
        <w:pStyle w:val="FootnoteText"/>
        <w:jc w:val="both"/>
        <w:rPr>
          <w:del w:id="11" w:author="User" w:date="2019-05-26T11:27:00Z"/>
          <w:lang w:val="hy-AM"/>
        </w:rPr>
      </w:pPr>
      <w:r w:rsidRPr="00456683">
        <w:rPr>
          <w:rFonts w:ascii="Sylfaen" w:hAnsi="Sylfaen"/>
          <w:color w:val="FFFFFF"/>
          <w:sz w:val="22"/>
          <w:szCs w:val="22"/>
          <w:vertAlign w:val="superscript"/>
          <w:lang w:val="hy-AM"/>
        </w:rPr>
        <w:t>23</w:t>
      </w:r>
      <w:r w:rsidRPr="00ED004F">
        <w:rPr>
          <w:sz w:val="22"/>
          <w:szCs w:val="22"/>
          <w:vertAlign w:val="superscript"/>
          <w:lang w:val="hy-AM"/>
        </w:rPr>
        <w:t xml:space="preserve"> </w:t>
      </w:r>
      <w:r w:rsidRPr="00456683">
        <w:rPr>
          <w:rFonts w:ascii="Sylfaen" w:hAnsi="Sylfaen"/>
          <w:sz w:val="22"/>
          <w:szCs w:val="22"/>
          <w:vertAlign w:val="superscript"/>
          <w:lang w:val="hy-AM"/>
        </w:rPr>
        <w:t>23</w:t>
      </w:r>
      <w:r w:rsidRPr="002B5F7E">
        <w:rPr>
          <w:rFonts w:ascii="GHEA Grapalat" w:hAnsi="GHEA Grapalat"/>
          <w:i/>
          <w:sz w:val="16"/>
          <w:szCs w:val="24"/>
          <w:lang w:val="hy-AM" w:eastAsia="en-US"/>
        </w:rPr>
        <w:t>Սույն</w:t>
      </w:r>
      <w:r w:rsidRPr="002B5F7E">
        <w:rPr>
          <w:rFonts w:ascii="GHEA Grapalat" w:hAnsi="GHEA Grapalat"/>
          <w:i/>
          <w:sz w:val="16"/>
          <w:szCs w:val="24"/>
          <w:lang w:eastAsia="en-US"/>
        </w:rPr>
        <w:t xml:space="preserve"> կետը</w:t>
      </w:r>
      <w:r w:rsidRPr="002B5F7E">
        <w:rPr>
          <w:rFonts w:ascii="GHEA Grapalat" w:hAnsi="GHEA Grapalat"/>
          <w:i/>
          <w:sz w:val="16"/>
          <w:szCs w:val="24"/>
          <w:lang w:val="hy-AM" w:eastAsia="en-US"/>
        </w:rPr>
        <w:t xml:space="preserve"> հանվում </w:t>
      </w:r>
      <w:r w:rsidRPr="002B5F7E">
        <w:rPr>
          <w:rFonts w:ascii="GHEA Grapalat" w:hAnsi="GHEA Grapalat"/>
          <w:i/>
          <w:sz w:val="16"/>
          <w:szCs w:val="24"/>
          <w:lang w:eastAsia="en-US"/>
        </w:rPr>
        <w:t>է պայմանագրից</w:t>
      </w:r>
      <w:r w:rsidRPr="003B6FB5">
        <w:rPr>
          <w:rFonts w:ascii="GHEA Grapalat" w:hAnsi="GHEA Grapalat"/>
          <w:i/>
          <w:sz w:val="16"/>
          <w:szCs w:val="24"/>
          <w:lang w:val="hy-AM" w:eastAsia="en-US"/>
        </w:rPr>
        <w:t>, եթե պայմանագիրը չի իրականացվում գործակալության պայմանագիր կնքելու միջոցով:</w:t>
      </w:r>
    </w:p>
  </w:footnote>
  <w:footnote w:id="13">
    <w:p w14:paraId="5FDD2D3B" w14:textId="77777777" w:rsidR="00315AB5" w:rsidDel="00D90DD6" w:rsidRDefault="00315AB5" w:rsidP="007678FA">
      <w:pPr>
        <w:pStyle w:val="FootnoteText"/>
        <w:jc w:val="both"/>
        <w:rPr>
          <w:del w:id="12" w:author="User" w:date="2019-05-26T11:28:00Z"/>
        </w:rPr>
      </w:pPr>
      <w:r w:rsidRPr="001330C0">
        <w:rPr>
          <w:color w:val="FFFFFF"/>
          <w:sz w:val="22"/>
          <w:szCs w:val="22"/>
          <w:vertAlign w:val="superscript"/>
          <w:lang w:val="hy-AM"/>
        </w:rPr>
        <w:t>35</w:t>
      </w:r>
      <w:r w:rsidRPr="001330C0">
        <w:rPr>
          <w:sz w:val="22"/>
          <w:szCs w:val="22"/>
          <w:vertAlign w:val="superscript"/>
          <w:lang w:val="hy-AM"/>
        </w:rPr>
        <w:t xml:space="preserve"> </w:t>
      </w:r>
      <w:r w:rsidRPr="001330C0">
        <w:rPr>
          <w:rFonts w:ascii="Sylfaen" w:hAnsi="Sylfaen"/>
          <w:sz w:val="22"/>
          <w:szCs w:val="22"/>
          <w:vertAlign w:val="superscript"/>
          <w:lang w:val="hy-AM"/>
        </w:rPr>
        <w:t>24</w:t>
      </w:r>
      <w:r w:rsidRPr="00FD0A95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</w:t>
      </w:r>
      <w:r>
        <w:rPr>
          <w:rFonts w:ascii="GHEA Grapalat" w:hAnsi="GHEA Grapalat"/>
          <w:i/>
          <w:sz w:val="16"/>
          <w:szCs w:val="24"/>
          <w:lang w:eastAsia="en-US"/>
        </w:rPr>
        <w:t xml:space="preserve"> պայմանագրից</w:t>
      </w:r>
      <w:r w:rsidRPr="00FD0A95">
        <w:rPr>
          <w:rFonts w:ascii="GHEA Grapalat" w:hAnsi="GHEA Grapalat"/>
          <w:i/>
          <w:sz w:val="16"/>
          <w:szCs w:val="24"/>
          <w:lang w:val="hy-AM" w:eastAsia="en-US"/>
        </w:rPr>
        <w:t>, եթե պայմանագիրը չի իրականացվում համատեղ գործունեության (կոնսորցիումի) պայմանագիր կնքելու միջոցով:</w:t>
      </w:r>
    </w:p>
  </w:footnote>
  <w:footnote w:id="14">
    <w:p w14:paraId="4CF4A788" w14:textId="77777777" w:rsidR="00315AB5" w:rsidRPr="005C6BE8" w:rsidRDefault="00315AB5" w:rsidP="007678FA">
      <w:pPr>
        <w:pStyle w:val="FootnoteText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</w:p>
    <w:p w14:paraId="60CBE7BE" w14:textId="77777777" w:rsidR="00315AB5" w:rsidRPr="005C6BE8" w:rsidRDefault="00315AB5" w:rsidP="007678FA">
      <w:pPr>
        <w:pStyle w:val="FootnoteText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7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6"/>
  </w:num>
  <w:num w:numId="12">
    <w:abstractNumId w:val="26"/>
  </w:num>
  <w:num w:numId="13">
    <w:abstractNumId w:val="23"/>
  </w:num>
  <w:num w:numId="14">
    <w:abstractNumId w:val="10"/>
  </w:num>
  <w:num w:numId="15">
    <w:abstractNumId w:val="24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7"/>
  </w:num>
  <w:num w:numId="22">
    <w:abstractNumId w:val="25"/>
  </w:num>
  <w:num w:numId="23">
    <w:abstractNumId w:val="21"/>
  </w:num>
  <w:num w:numId="24">
    <w:abstractNumId w:val="0"/>
  </w:num>
  <w:num w:numId="25">
    <w:abstractNumId w:val="12"/>
  </w:num>
  <w:num w:numId="26">
    <w:abstractNumId w:val="15"/>
  </w:num>
  <w:num w:numId="27">
    <w:abstractNumId w:val="19"/>
  </w:num>
  <w:num w:numId="28">
    <w:abstractNumId w:val="9"/>
  </w:num>
  <w:num w:numId="29">
    <w:abstractNumId w:val="8"/>
  </w:num>
  <w:num w:numId="30">
    <w:abstractNumId w:val="11"/>
  </w:num>
  <w:num w:numId="3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1B"/>
    <w:rsid w:val="00000958"/>
    <w:rsid w:val="000013D6"/>
    <w:rsid w:val="000016BB"/>
    <w:rsid w:val="00002C23"/>
    <w:rsid w:val="000031E3"/>
    <w:rsid w:val="000033BC"/>
    <w:rsid w:val="00003DF0"/>
    <w:rsid w:val="000043D3"/>
    <w:rsid w:val="000048B5"/>
    <w:rsid w:val="00004D46"/>
    <w:rsid w:val="00004E40"/>
    <w:rsid w:val="0000514C"/>
    <w:rsid w:val="000058CF"/>
    <w:rsid w:val="00005D30"/>
    <w:rsid w:val="000076A1"/>
    <w:rsid w:val="0000776B"/>
    <w:rsid w:val="0001095E"/>
    <w:rsid w:val="0001156A"/>
    <w:rsid w:val="00012347"/>
    <w:rsid w:val="00012E2C"/>
    <w:rsid w:val="00013093"/>
    <w:rsid w:val="000132F3"/>
    <w:rsid w:val="00013C24"/>
    <w:rsid w:val="00014775"/>
    <w:rsid w:val="000149F3"/>
    <w:rsid w:val="00017159"/>
    <w:rsid w:val="00017484"/>
    <w:rsid w:val="000206DA"/>
    <w:rsid w:val="00020C83"/>
    <w:rsid w:val="000216CF"/>
    <w:rsid w:val="00021831"/>
    <w:rsid w:val="00021C2E"/>
    <w:rsid w:val="00023384"/>
    <w:rsid w:val="000238FE"/>
    <w:rsid w:val="000246E6"/>
    <w:rsid w:val="00025353"/>
    <w:rsid w:val="00026351"/>
    <w:rsid w:val="00026666"/>
    <w:rsid w:val="000272DA"/>
    <w:rsid w:val="000275BF"/>
    <w:rsid w:val="0002782D"/>
    <w:rsid w:val="00030D40"/>
    <w:rsid w:val="000312D9"/>
    <w:rsid w:val="000313A6"/>
    <w:rsid w:val="00032531"/>
    <w:rsid w:val="000330A3"/>
    <w:rsid w:val="00033946"/>
    <w:rsid w:val="00033B20"/>
    <w:rsid w:val="0003466E"/>
    <w:rsid w:val="000346E9"/>
    <w:rsid w:val="00034CED"/>
    <w:rsid w:val="000356CC"/>
    <w:rsid w:val="0003630C"/>
    <w:rsid w:val="00037597"/>
    <w:rsid w:val="00037DDE"/>
    <w:rsid w:val="000408D8"/>
    <w:rsid w:val="0004387F"/>
    <w:rsid w:val="00045937"/>
    <w:rsid w:val="00046BAC"/>
    <w:rsid w:val="00047327"/>
    <w:rsid w:val="0004759D"/>
    <w:rsid w:val="00047D34"/>
    <w:rsid w:val="0005035B"/>
    <w:rsid w:val="00051202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8BA"/>
    <w:rsid w:val="00060FB1"/>
    <w:rsid w:val="00061C85"/>
    <w:rsid w:val="0006220B"/>
    <w:rsid w:val="0006311D"/>
    <w:rsid w:val="000644FD"/>
    <w:rsid w:val="00065A86"/>
    <w:rsid w:val="00065C3B"/>
    <w:rsid w:val="00066FAC"/>
    <w:rsid w:val="000677B2"/>
    <w:rsid w:val="000704B9"/>
    <w:rsid w:val="00070880"/>
    <w:rsid w:val="00070DBB"/>
    <w:rsid w:val="0007131E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0EC6"/>
    <w:rsid w:val="000822C1"/>
    <w:rsid w:val="000825DF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84D"/>
    <w:rsid w:val="00095EB1"/>
    <w:rsid w:val="00096865"/>
    <w:rsid w:val="00096F53"/>
    <w:rsid w:val="00097DE8"/>
    <w:rsid w:val="000A025B"/>
    <w:rsid w:val="000A37CE"/>
    <w:rsid w:val="000A4A37"/>
    <w:rsid w:val="000A5B16"/>
    <w:rsid w:val="000A6B75"/>
    <w:rsid w:val="000A72AD"/>
    <w:rsid w:val="000A7528"/>
    <w:rsid w:val="000B033F"/>
    <w:rsid w:val="000B0FF9"/>
    <w:rsid w:val="000B1088"/>
    <w:rsid w:val="000B2293"/>
    <w:rsid w:val="000B259E"/>
    <w:rsid w:val="000B3C9F"/>
    <w:rsid w:val="000B4828"/>
    <w:rsid w:val="000B54D5"/>
    <w:rsid w:val="000B5AE5"/>
    <w:rsid w:val="000B6798"/>
    <w:rsid w:val="000B700B"/>
    <w:rsid w:val="000B7641"/>
    <w:rsid w:val="000B7C54"/>
    <w:rsid w:val="000B7FDA"/>
    <w:rsid w:val="000C0396"/>
    <w:rsid w:val="000C062F"/>
    <w:rsid w:val="000C0649"/>
    <w:rsid w:val="000C0A9D"/>
    <w:rsid w:val="000C0C8A"/>
    <w:rsid w:val="000C165F"/>
    <w:rsid w:val="000C16A4"/>
    <w:rsid w:val="000C1C95"/>
    <w:rsid w:val="000C2E6D"/>
    <w:rsid w:val="000C36C6"/>
    <w:rsid w:val="000C39F8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9BB"/>
    <w:rsid w:val="000D3B6D"/>
    <w:rsid w:val="000D4471"/>
    <w:rsid w:val="000D4529"/>
    <w:rsid w:val="000D52A5"/>
    <w:rsid w:val="000D5766"/>
    <w:rsid w:val="000D590A"/>
    <w:rsid w:val="000D6A89"/>
    <w:rsid w:val="000D6AAF"/>
    <w:rsid w:val="000D6C21"/>
    <w:rsid w:val="000D701E"/>
    <w:rsid w:val="000D77C1"/>
    <w:rsid w:val="000E008C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66A"/>
    <w:rsid w:val="000F3939"/>
    <w:rsid w:val="000F3B31"/>
    <w:rsid w:val="000F3D76"/>
    <w:rsid w:val="000F494F"/>
    <w:rsid w:val="000F4B86"/>
    <w:rsid w:val="000F4D7B"/>
    <w:rsid w:val="000F5032"/>
    <w:rsid w:val="000F51AB"/>
    <w:rsid w:val="000F5900"/>
    <w:rsid w:val="000F6E48"/>
    <w:rsid w:val="000F7026"/>
    <w:rsid w:val="000F74C4"/>
    <w:rsid w:val="000F78B8"/>
    <w:rsid w:val="000F7AE0"/>
    <w:rsid w:val="000F7D9A"/>
    <w:rsid w:val="0010050E"/>
    <w:rsid w:val="00101445"/>
    <w:rsid w:val="00101C9A"/>
    <w:rsid w:val="00101F06"/>
    <w:rsid w:val="00102291"/>
    <w:rsid w:val="0010323D"/>
    <w:rsid w:val="00103C28"/>
    <w:rsid w:val="0010465B"/>
    <w:rsid w:val="00104861"/>
    <w:rsid w:val="00106365"/>
    <w:rsid w:val="00106680"/>
    <w:rsid w:val="00106D44"/>
    <w:rsid w:val="00106DEE"/>
    <w:rsid w:val="00106F3B"/>
    <w:rsid w:val="00110D13"/>
    <w:rsid w:val="00113F0D"/>
    <w:rsid w:val="00115905"/>
    <w:rsid w:val="001159FA"/>
    <w:rsid w:val="0011611E"/>
    <w:rsid w:val="00116230"/>
    <w:rsid w:val="00116E47"/>
    <w:rsid w:val="00117020"/>
    <w:rsid w:val="00117964"/>
    <w:rsid w:val="00117DAA"/>
    <w:rsid w:val="001242C4"/>
    <w:rsid w:val="00124461"/>
    <w:rsid w:val="0012477E"/>
    <w:rsid w:val="00125AB7"/>
    <w:rsid w:val="001273BA"/>
    <w:rsid w:val="001276C9"/>
    <w:rsid w:val="00130202"/>
    <w:rsid w:val="001305C6"/>
    <w:rsid w:val="00131E9C"/>
    <w:rsid w:val="001322B8"/>
    <w:rsid w:val="00132FA8"/>
    <w:rsid w:val="001330C0"/>
    <w:rsid w:val="00133A5A"/>
    <w:rsid w:val="00133A7E"/>
    <w:rsid w:val="00133CE4"/>
    <w:rsid w:val="00134D6E"/>
    <w:rsid w:val="00134DC5"/>
    <w:rsid w:val="00134E80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7C1"/>
    <w:rsid w:val="001458D6"/>
    <w:rsid w:val="00145CC3"/>
    <w:rsid w:val="001466E7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442"/>
    <w:rsid w:val="00161A63"/>
    <w:rsid w:val="00161FE4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AC8"/>
    <w:rsid w:val="00184D18"/>
    <w:rsid w:val="00184F17"/>
    <w:rsid w:val="00185684"/>
    <w:rsid w:val="0018591C"/>
    <w:rsid w:val="00185DF9"/>
    <w:rsid w:val="00186B27"/>
    <w:rsid w:val="00191D5F"/>
    <w:rsid w:val="00192606"/>
    <w:rsid w:val="00192A1F"/>
    <w:rsid w:val="0019305C"/>
    <w:rsid w:val="001932A7"/>
    <w:rsid w:val="00193871"/>
    <w:rsid w:val="00193F14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F72"/>
    <w:rsid w:val="001A3FEC"/>
    <w:rsid w:val="001A43A4"/>
    <w:rsid w:val="001A48BE"/>
    <w:rsid w:val="001A4EF7"/>
    <w:rsid w:val="001A5BC8"/>
    <w:rsid w:val="001A5C02"/>
    <w:rsid w:val="001B0D9A"/>
    <w:rsid w:val="001B1341"/>
    <w:rsid w:val="001B1370"/>
    <w:rsid w:val="001B1D23"/>
    <w:rsid w:val="001B1FC4"/>
    <w:rsid w:val="001B2024"/>
    <w:rsid w:val="001B21A3"/>
    <w:rsid w:val="001B25D3"/>
    <w:rsid w:val="001B37D2"/>
    <w:rsid w:val="001B45A9"/>
    <w:rsid w:val="001B478E"/>
    <w:rsid w:val="001B4854"/>
    <w:rsid w:val="001B50B6"/>
    <w:rsid w:val="001B6FCF"/>
    <w:rsid w:val="001B7698"/>
    <w:rsid w:val="001C07C6"/>
    <w:rsid w:val="001C0849"/>
    <w:rsid w:val="001C0888"/>
    <w:rsid w:val="001C0B2D"/>
    <w:rsid w:val="001C129D"/>
    <w:rsid w:val="001C1E20"/>
    <w:rsid w:val="001C267B"/>
    <w:rsid w:val="001C3D83"/>
    <w:rsid w:val="001C3F6C"/>
    <w:rsid w:val="001C46A5"/>
    <w:rsid w:val="001C76F7"/>
    <w:rsid w:val="001C7C1A"/>
    <w:rsid w:val="001D1139"/>
    <w:rsid w:val="001D1D00"/>
    <w:rsid w:val="001D2D62"/>
    <w:rsid w:val="001D3DFC"/>
    <w:rsid w:val="001D3E57"/>
    <w:rsid w:val="001D4A60"/>
    <w:rsid w:val="001D5FF7"/>
    <w:rsid w:val="001D6531"/>
    <w:rsid w:val="001D7228"/>
    <w:rsid w:val="001D74FA"/>
    <w:rsid w:val="001D778F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598"/>
    <w:rsid w:val="001F0C87"/>
    <w:rsid w:val="001F1DF0"/>
    <w:rsid w:val="001F3086"/>
    <w:rsid w:val="001F3237"/>
    <w:rsid w:val="001F378A"/>
    <w:rsid w:val="001F386B"/>
    <w:rsid w:val="001F4794"/>
    <w:rsid w:val="001F5636"/>
    <w:rsid w:val="001F5FDE"/>
    <w:rsid w:val="001F6578"/>
    <w:rsid w:val="001F760C"/>
    <w:rsid w:val="00201683"/>
    <w:rsid w:val="002017CB"/>
    <w:rsid w:val="00201AF5"/>
    <w:rsid w:val="00201DA0"/>
    <w:rsid w:val="00201F2E"/>
    <w:rsid w:val="00202F4D"/>
    <w:rsid w:val="002032CE"/>
    <w:rsid w:val="00203756"/>
    <w:rsid w:val="00203917"/>
    <w:rsid w:val="00204B03"/>
    <w:rsid w:val="00204E53"/>
    <w:rsid w:val="00204EFE"/>
    <w:rsid w:val="00205034"/>
    <w:rsid w:val="00205689"/>
    <w:rsid w:val="0020701A"/>
    <w:rsid w:val="0020729F"/>
    <w:rsid w:val="00207CF7"/>
    <w:rsid w:val="002100B3"/>
    <w:rsid w:val="002101F2"/>
    <w:rsid w:val="002106E6"/>
    <w:rsid w:val="00210F0C"/>
    <w:rsid w:val="00211425"/>
    <w:rsid w:val="002115A9"/>
    <w:rsid w:val="00213263"/>
    <w:rsid w:val="002137E6"/>
    <w:rsid w:val="00213EB8"/>
    <w:rsid w:val="0021455A"/>
    <w:rsid w:val="00217710"/>
    <w:rsid w:val="00220491"/>
    <w:rsid w:val="00220ACB"/>
    <w:rsid w:val="00220C7C"/>
    <w:rsid w:val="00221608"/>
    <w:rsid w:val="002218FE"/>
    <w:rsid w:val="00221D5F"/>
    <w:rsid w:val="00221D97"/>
    <w:rsid w:val="00223383"/>
    <w:rsid w:val="00224049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808"/>
    <w:rsid w:val="0023354E"/>
    <w:rsid w:val="0023571C"/>
    <w:rsid w:val="00236B75"/>
    <w:rsid w:val="0024027D"/>
    <w:rsid w:val="00240289"/>
    <w:rsid w:val="0024041A"/>
    <w:rsid w:val="0024186B"/>
    <w:rsid w:val="0024205E"/>
    <w:rsid w:val="00244642"/>
    <w:rsid w:val="00244B38"/>
    <w:rsid w:val="002464D0"/>
    <w:rsid w:val="00246F46"/>
    <w:rsid w:val="0025145E"/>
    <w:rsid w:val="00251E84"/>
    <w:rsid w:val="002522D1"/>
    <w:rsid w:val="00252C9C"/>
    <w:rsid w:val="002542AE"/>
    <w:rsid w:val="00254A36"/>
    <w:rsid w:val="00254E85"/>
    <w:rsid w:val="002559B9"/>
    <w:rsid w:val="00257773"/>
    <w:rsid w:val="00260569"/>
    <w:rsid w:val="00260A2C"/>
    <w:rsid w:val="00260E64"/>
    <w:rsid w:val="00261272"/>
    <w:rsid w:val="0026158D"/>
    <w:rsid w:val="002621BF"/>
    <w:rsid w:val="00263035"/>
    <w:rsid w:val="00263094"/>
    <w:rsid w:val="00263ADA"/>
    <w:rsid w:val="00263D72"/>
    <w:rsid w:val="00263E28"/>
    <w:rsid w:val="0026426F"/>
    <w:rsid w:val="00265540"/>
    <w:rsid w:val="0026557B"/>
    <w:rsid w:val="00265D18"/>
    <w:rsid w:val="002665A4"/>
    <w:rsid w:val="002679BE"/>
    <w:rsid w:val="0027052A"/>
    <w:rsid w:val="00270AF6"/>
    <w:rsid w:val="00270D59"/>
    <w:rsid w:val="00271DF6"/>
    <w:rsid w:val="0027208C"/>
    <w:rsid w:val="00273767"/>
    <w:rsid w:val="002737E0"/>
    <w:rsid w:val="002738E8"/>
    <w:rsid w:val="00273A88"/>
    <w:rsid w:val="00273B4F"/>
    <w:rsid w:val="00274353"/>
    <w:rsid w:val="0027499F"/>
    <w:rsid w:val="00274BDF"/>
    <w:rsid w:val="00274C6A"/>
    <w:rsid w:val="00274F0E"/>
    <w:rsid w:val="002754C4"/>
    <w:rsid w:val="00276407"/>
    <w:rsid w:val="00276441"/>
    <w:rsid w:val="00276B03"/>
    <w:rsid w:val="00277BDB"/>
    <w:rsid w:val="00277F14"/>
    <w:rsid w:val="0028014C"/>
    <w:rsid w:val="00280DE2"/>
    <w:rsid w:val="00280E91"/>
    <w:rsid w:val="00281740"/>
    <w:rsid w:val="00281D16"/>
    <w:rsid w:val="00283198"/>
    <w:rsid w:val="002836C2"/>
    <w:rsid w:val="00283E26"/>
    <w:rsid w:val="00283F0A"/>
    <w:rsid w:val="002846B1"/>
    <w:rsid w:val="00284EEA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BEB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E43"/>
    <w:rsid w:val="002A7293"/>
    <w:rsid w:val="002A7380"/>
    <w:rsid w:val="002A76C6"/>
    <w:rsid w:val="002A7A40"/>
    <w:rsid w:val="002B01B8"/>
    <w:rsid w:val="002B0631"/>
    <w:rsid w:val="002B0AEA"/>
    <w:rsid w:val="002B0E49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68"/>
    <w:rsid w:val="002B4FD9"/>
    <w:rsid w:val="002B5F87"/>
    <w:rsid w:val="002B669C"/>
    <w:rsid w:val="002B7388"/>
    <w:rsid w:val="002B7594"/>
    <w:rsid w:val="002C071B"/>
    <w:rsid w:val="002C0DD6"/>
    <w:rsid w:val="002C1050"/>
    <w:rsid w:val="002C1AE5"/>
    <w:rsid w:val="002C205F"/>
    <w:rsid w:val="002C27EB"/>
    <w:rsid w:val="002C283F"/>
    <w:rsid w:val="002C2AAB"/>
    <w:rsid w:val="002C2BB4"/>
    <w:rsid w:val="002C3CAA"/>
    <w:rsid w:val="002C4DBF"/>
    <w:rsid w:val="002C5AB8"/>
    <w:rsid w:val="002C6CF7"/>
    <w:rsid w:val="002C7037"/>
    <w:rsid w:val="002D02FE"/>
    <w:rsid w:val="002D1AAA"/>
    <w:rsid w:val="002D20E8"/>
    <w:rsid w:val="002D236D"/>
    <w:rsid w:val="002D3B67"/>
    <w:rsid w:val="002D3C61"/>
    <w:rsid w:val="002D4250"/>
    <w:rsid w:val="002D4575"/>
    <w:rsid w:val="002D4DC4"/>
    <w:rsid w:val="002D5C3F"/>
    <w:rsid w:val="002D5CF0"/>
    <w:rsid w:val="002D601F"/>
    <w:rsid w:val="002E0768"/>
    <w:rsid w:val="002E0877"/>
    <w:rsid w:val="002E0966"/>
    <w:rsid w:val="002E11D1"/>
    <w:rsid w:val="002E2DE4"/>
    <w:rsid w:val="002E3165"/>
    <w:rsid w:val="002E4305"/>
    <w:rsid w:val="002E517C"/>
    <w:rsid w:val="002E530A"/>
    <w:rsid w:val="002E531D"/>
    <w:rsid w:val="002E67D3"/>
    <w:rsid w:val="002E6C2D"/>
    <w:rsid w:val="002E7EE1"/>
    <w:rsid w:val="002F1AB3"/>
    <w:rsid w:val="002F1D6C"/>
    <w:rsid w:val="002F2312"/>
    <w:rsid w:val="002F2B23"/>
    <w:rsid w:val="002F2C5F"/>
    <w:rsid w:val="002F2CE0"/>
    <w:rsid w:val="002F35FE"/>
    <w:rsid w:val="002F4517"/>
    <w:rsid w:val="002F6164"/>
    <w:rsid w:val="002F6FA0"/>
    <w:rsid w:val="002F7A7E"/>
    <w:rsid w:val="002F7BB6"/>
    <w:rsid w:val="00301193"/>
    <w:rsid w:val="003011FC"/>
    <w:rsid w:val="0030129D"/>
    <w:rsid w:val="00303732"/>
    <w:rsid w:val="0030380E"/>
    <w:rsid w:val="00303F23"/>
    <w:rsid w:val="003041A8"/>
    <w:rsid w:val="00304436"/>
    <w:rsid w:val="00304D64"/>
    <w:rsid w:val="0030506D"/>
    <w:rsid w:val="003053EF"/>
    <w:rsid w:val="00305E59"/>
    <w:rsid w:val="00305F6D"/>
    <w:rsid w:val="00306104"/>
    <w:rsid w:val="003064D4"/>
    <w:rsid w:val="00307237"/>
    <w:rsid w:val="00307F3C"/>
    <w:rsid w:val="003101E4"/>
    <w:rsid w:val="00310A82"/>
    <w:rsid w:val="00310B6E"/>
    <w:rsid w:val="00310ED2"/>
    <w:rsid w:val="00311076"/>
    <w:rsid w:val="00311330"/>
    <w:rsid w:val="003118CD"/>
    <w:rsid w:val="00311D9F"/>
    <w:rsid w:val="00312DD0"/>
    <w:rsid w:val="003141B6"/>
    <w:rsid w:val="00315AB5"/>
    <w:rsid w:val="00315C31"/>
    <w:rsid w:val="00316381"/>
    <w:rsid w:val="003169A4"/>
    <w:rsid w:val="00317635"/>
    <w:rsid w:val="0032071C"/>
    <w:rsid w:val="00321A56"/>
    <w:rsid w:val="00321B20"/>
    <w:rsid w:val="00322AC7"/>
    <w:rsid w:val="00323B33"/>
    <w:rsid w:val="00323B47"/>
    <w:rsid w:val="00323D51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4D3"/>
    <w:rsid w:val="00334564"/>
    <w:rsid w:val="00334B2F"/>
    <w:rsid w:val="0033571F"/>
    <w:rsid w:val="00335C2A"/>
    <w:rsid w:val="00336F9A"/>
    <w:rsid w:val="003370B4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0A8"/>
    <w:rsid w:val="003528E9"/>
    <w:rsid w:val="00352B7C"/>
    <w:rsid w:val="00352DB8"/>
    <w:rsid w:val="003535EB"/>
    <w:rsid w:val="003536A6"/>
    <w:rsid w:val="00353890"/>
    <w:rsid w:val="00355533"/>
    <w:rsid w:val="0035555B"/>
    <w:rsid w:val="00355D66"/>
    <w:rsid w:val="00357179"/>
    <w:rsid w:val="003572A0"/>
    <w:rsid w:val="003579C1"/>
    <w:rsid w:val="00357A33"/>
    <w:rsid w:val="00357AA2"/>
    <w:rsid w:val="00357D48"/>
    <w:rsid w:val="00357E1B"/>
    <w:rsid w:val="00357E6C"/>
    <w:rsid w:val="00361308"/>
    <w:rsid w:val="00362238"/>
    <w:rsid w:val="0036230B"/>
    <w:rsid w:val="003626E7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364"/>
    <w:rsid w:val="00372935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1929"/>
    <w:rsid w:val="0038317B"/>
    <w:rsid w:val="0038400D"/>
    <w:rsid w:val="00384285"/>
    <w:rsid w:val="0038438D"/>
    <w:rsid w:val="003850A0"/>
    <w:rsid w:val="0038517B"/>
    <w:rsid w:val="0038579B"/>
    <w:rsid w:val="003862E0"/>
    <w:rsid w:val="00386369"/>
    <w:rsid w:val="00386DB7"/>
    <w:rsid w:val="00386E4B"/>
    <w:rsid w:val="00386F38"/>
    <w:rsid w:val="003871DA"/>
    <w:rsid w:val="00387F66"/>
    <w:rsid w:val="0039188E"/>
    <w:rsid w:val="00391E56"/>
    <w:rsid w:val="00391EA8"/>
    <w:rsid w:val="00392525"/>
    <w:rsid w:val="0039338D"/>
    <w:rsid w:val="003946B4"/>
    <w:rsid w:val="003949A5"/>
    <w:rsid w:val="00395D6D"/>
    <w:rsid w:val="0039646A"/>
    <w:rsid w:val="00396D60"/>
    <w:rsid w:val="00396F13"/>
    <w:rsid w:val="003972CC"/>
    <w:rsid w:val="003975FD"/>
    <w:rsid w:val="00397DC0"/>
    <w:rsid w:val="003A0A31"/>
    <w:rsid w:val="003A145D"/>
    <w:rsid w:val="003A17B2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32B"/>
    <w:rsid w:val="003B0598"/>
    <w:rsid w:val="003B0939"/>
    <w:rsid w:val="003B0D6E"/>
    <w:rsid w:val="003B1FC0"/>
    <w:rsid w:val="003B3A13"/>
    <w:rsid w:val="003B4A74"/>
    <w:rsid w:val="003B5004"/>
    <w:rsid w:val="003B585C"/>
    <w:rsid w:val="003B5AE9"/>
    <w:rsid w:val="003B5F2B"/>
    <w:rsid w:val="003B60D5"/>
    <w:rsid w:val="003B6791"/>
    <w:rsid w:val="003B681E"/>
    <w:rsid w:val="003B7086"/>
    <w:rsid w:val="003B7581"/>
    <w:rsid w:val="003B7D9D"/>
    <w:rsid w:val="003C11FC"/>
    <w:rsid w:val="003C1322"/>
    <w:rsid w:val="003C14BE"/>
    <w:rsid w:val="003C196A"/>
    <w:rsid w:val="003C29C6"/>
    <w:rsid w:val="003C2B7E"/>
    <w:rsid w:val="003C2BAE"/>
    <w:rsid w:val="003C2BDB"/>
    <w:rsid w:val="003C2BDC"/>
    <w:rsid w:val="003C3521"/>
    <w:rsid w:val="003C3660"/>
    <w:rsid w:val="003C39EA"/>
    <w:rsid w:val="003C3BFB"/>
    <w:rsid w:val="003C3E7A"/>
    <w:rsid w:val="003C4071"/>
    <w:rsid w:val="003C4576"/>
    <w:rsid w:val="003C53D4"/>
    <w:rsid w:val="003C5E16"/>
    <w:rsid w:val="003C6276"/>
    <w:rsid w:val="003C66CF"/>
    <w:rsid w:val="003C6A92"/>
    <w:rsid w:val="003C7160"/>
    <w:rsid w:val="003D0075"/>
    <w:rsid w:val="003D0940"/>
    <w:rsid w:val="003D0C33"/>
    <w:rsid w:val="003D14E9"/>
    <w:rsid w:val="003D1A66"/>
    <w:rsid w:val="003D1AA6"/>
    <w:rsid w:val="003D1BB7"/>
    <w:rsid w:val="003D1CF4"/>
    <w:rsid w:val="003D1FE3"/>
    <w:rsid w:val="003D20D8"/>
    <w:rsid w:val="003D2EE8"/>
    <w:rsid w:val="003D39F7"/>
    <w:rsid w:val="003D4374"/>
    <w:rsid w:val="003D4BFB"/>
    <w:rsid w:val="003D56A5"/>
    <w:rsid w:val="003D7720"/>
    <w:rsid w:val="003D7F8E"/>
    <w:rsid w:val="003E01D5"/>
    <w:rsid w:val="003E029A"/>
    <w:rsid w:val="003E093F"/>
    <w:rsid w:val="003E1421"/>
    <w:rsid w:val="003E150B"/>
    <w:rsid w:val="003E1BE2"/>
    <w:rsid w:val="003E246C"/>
    <w:rsid w:val="003E2931"/>
    <w:rsid w:val="003E316E"/>
    <w:rsid w:val="003E3996"/>
    <w:rsid w:val="003E3B26"/>
    <w:rsid w:val="003E3FD0"/>
    <w:rsid w:val="003E4184"/>
    <w:rsid w:val="003E47CD"/>
    <w:rsid w:val="003E6971"/>
    <w:rsid w:val="003E7802"/>
    <w:rsid w:val="003E7941"/>
    <w:rsid w:val="003F1EEA"/>
    <w:rsid w:val="003F208A"/>
    <w:rsid w:val="003F264A"/>
    <w:rsid w:val="003F288F"/>
    <w:rsid w:val="003F2E96"/>
    <w:rsid w:val="003F300B"/>
    <w:rsid w:val="003F3613"/>
    <w:rsid w:val="003F3AE8"/>
    <w:rsid w:val="003F4C5E"/>
    <w:rsid w:val="003F6CF8"/>
    <w:rsid w:val="003F7B41"/>
    <w:rsid w:val="00400E4B"/>
    <w:rsid w:val="0040112D"/>
    <w:rsid w:val="00401BA5"/>
    <w:rsid w:val="00401FFA"/>
    <w:rsid w:val="004021AA"/>
    <w:rsid w:val="00402941"/>
    <w:rsid w:val="00402AD9"/>
    <w:rsid w:val="00403109"/>
    <w:rsid w:val="00403403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B18"/>
    <w:rsid w:val="00412F77"/>
    <w:rsid w:val="004134BB"/>
    <w:rsid w:val="00413A8A"/>
    <w:rsid w:val="00416F1E"/>
    <w:rsid w:val="00417553"/>
    <w:rsid w:val="004175B6"/>
    <w:rsid w:val="0042084B"/>
    <w:rsid w:val="00423031"/>
    <w:rsid w:val="00424321"/>
    <w:rsid w:val="00425161"/>
    <w:rsid w:val="0042788F"/>
    <w:rsid w:val="00427EAA"/>
    <w:rsid w:val="004306D6"/>
    <w:rsid w:val="0043097F"/>
    <w:rsid w:val="00431998"/>
    <w:rsid w:val="004320F2"/>
    <w:rsid w:val="0043390C"/>
    <w:rsid w:val="00433F39"/>
    <w:rsid w:val="00434730"/>
    <w:rsid w:val="00434D1C"/>
    <w:rsid w:val="0043537C"/>
    <w:rsid w:val="0043558D"/>
    <w:rsid w:val="004361D6"/>
    <w:rsid w:val="0043641B"/>
    <w:rsid w:val="00436DF8"/>
    <w:rsid w:val="00437CDB"/>
    <w:rsid w:val="00440390"/>
    <w:rsid w:val="00441C20"/>
    <w:rsid w:val="00441CC1"/>
    <w:rsid w:val="00441D04"/>
    <w:rsid w:val="0044241A"/>
    <w:rsid w:val="00443197"/>
    <w:rsid w:val="00443208"/>
    <w:rsid w:val="00443B7A"/>
    <w:rsid w:val="00444069"/>
    <w:rsid w:val="00444A5A"/>
    <w:rsid w:val="004454D8"/>
    <w:rsid w:val="0044556F"/>
    <w:rsid w:val="0044660E"/>
    <w:rsid w:val="00446E15"/>
    <w:rsid w:val="00447808"/>
    <w:rsid w:val="00447FFD"/>
    <w:rsid w:val="004504F0"/>
    <w:rsid w:val="004513A2"/>
    <w:rsid w:val="00451CC7"/>
    <w:rsid w:val="00452024"/>
    <w:rsid w:val="00452896"/>
    <w:rsid w:val="004534DB"/>
    <w:rsid w:val="0045359E"/>
    <w:rsid w:val="00453F42"/>
    <w:rsid w:val="00454D73"/>
    <w:rsid w:val="004550C9"/>
    <w:rsid w:val="0045525D"/>
    <w:rsid w:val="004553DE"/>
    <w:rsid w:val="00456683"/>
    <w:rsid w:val="00457745"/>
    <w:rsid w:val="00457A49"/>
    <w:rsid w:val="00460CA5"/>
    <w:rsid w:val="004611BA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D9"/>
    <w:rsid w:val="0047090F"/>
    <w:rsid w:val="0047117B"/>
    <w:rsid w:val="00471867"/>
    <w:rsid w:val="004722BC"/>
    <w:rsid w:val="00472963"/>
    <w:rsid w:val="00472E68"/>
    <w:rsid w:val="00473CF5"/>
    <w:rsid w:val="004749BD"/>
    <w:rsid w:val="00475591"/>
    <w:rsid w:val="00475B16"/>
    <w:rsid w:val="0047619C"/>
    <w:rsid w:val="00476579"/>
    <w:rsid w:val="00476A47"/>
    <w:rsid w:val="0047719A"/>
    <w:rsid w:val="00477986"/>
    <w:rsid w:val="00480162"/>
    <w:rsid w:val="004813B3"/>
    <w:rsid w:val="00481B60"/>
    <w:rsid w:val="004830AB"/>
    <w:rsid w:val="00483944"/>
    <w:rsid w:val="00483FAF"/>
    <w:rsid w:val="0048419C"/>
    <w:rsid w:val="00484A9B"/>
    <w:rsid w:val="00484EB1"/>
    <w:rsid w:val="00484FED"/>
    <w:rsid w:val="004859E2"/>
    <w:rsid w:val="004863E1"/>
    <w:rsid w:val="00486B55"/>
    <w:rsid w:val="004874EC"/>
    <w:rsid w:val="0048774C"/>
    <w:rsid w:val="00490D05"/>
    <w:rsid w:val="0049223B"/>
    <w:rsid w:val="004929E4"/>
    <w:rsid w:val="004930FB"/>
    <w:rsid w:val="0049343C"/>
    <w:rsid w:val="00493AF9"/>
    <w:rsid w:val="00496328"/>
    <w:rsid w:val="00496E18"/>
    <w:rsid w:val="004974D8"/>
    <w:rsid w:val="00497F18"/>
    <w:rsid w:val="004A0A00"/>
    <w:rsid w:val="004A1734"/>
    <w:rsid w:val="004A1C5D"/>
    <w:rsid w:val="004A1CC7"/>
    <w:rsid w:val="004A3051"/>
    <w:rsid w:val="004A3507"/>
    <w:rsid w:val="004A4D69"/>
    <w:rsid w:val="004A712A"/>
    <w:rsid w:val="004A7722"/>
    <w:rsid w:val="004B0A7C"/>
    <w:rsid w:val="004B2224"/>
    <w:rsid w:val="004B2363"/>
    <w:rsid w:val="004B24A0"/>
    <w:rsid w:val="004B28E1"/>
    <w:rsid w:val="004B29B7"/>
    <w:rsid w:val="004B2F56"/>
    <w:rsid w:val="004B383E"/>
    <w:rsid w:val="004B4580"/>
    <w:rsid w:val="004B5522"/>
    <w:rsid w:val="004B61C2"/>
    <w:rsid w:val="004B6A3E"/>
    <w:rsid w:val="004B6D52"/>
    <w:rsid w:val="004B7B69"/>
    <w:rsid w:val="004B7C9F"/>
    <w:rsid w:val="004C090C"/>
    <w:rsid w:val="004C17D2"/>
    <w:rsid w:val="004C1D9B"/>
    <w:rsid w:val="004C217A"/>
    <w:rsid w:val="004C289B"/>
    <w:rsid w:val="004C35CD"/>
    <w:rsid w:val="004C3803"/>
    <w:rsid w:val="004C5CF3"/>
    <w:rsid w:val="004C5EFF"/>
    <w:rsid w:val="004C77DB"/>
    <w:rsid w:val="004D0281"/>
    <w:rsid w:val="004D0AE2"/>
    <w:rsid w:val="004D0F31"/>
    <w:rsid w:val="004D1C32"/>
    <w:rsid w:val="004D1E87"/>
    <w:rsid w:val="004D2727"/>
    <w:rsid w:val="004D28BA"/>
    <w:rsid w:val="004D2B4B"/>
    <w:rsid w:val="004D304E"/>
    <w:rsid w:val="004D4C3B"/>
    <w:rsid w:val="004D557A"/>
    <w:rsid w:val="004D5671"/>
    <w:rsid w:val="004D5D9B"/>
    <w:rsid w:val="004D6073"/>
    <w:rsid w:val="004D71DC"/>
    <w:rsid w:val="004D7784"/>
    <w:rsid w:val="004D77AD"/>
    <w:rsid w:val="004E0603"/>
    <w:rsid w:val="004E10D5"/>
    <w:rsid w:val="004E120F"/>
    <w:rsid w:val="004E144F"/>
    <w:rsid w:val="004E1503"/>
    <w:rsid w:val="004E1977"/>
    <w:rsid w:val="004E1B0A"/>
    <w:rsid w:val="004E1C8E"/>
    <w:rsid w:val="004E27C5"/>
    <w:rsid w:val="004E2F96"/>
    <w:rsid w:val="004E2FC6"/>
    <w:rsid w:val="004E34F8"/>
    <w:rsid w:val="004E386A"/>
    <w:rsid w:val="004E4706"/>
    <w:rsid w:val="004E54F5"/>
    <w:rsid w:val="004E5843"/>
    <w:rsid w:val="004E6A12"/>
    <w:rsid w:val="004E6E9A"/>
    <w:rsid w:val="004F18BD"/>
    <w:rsid w:val="004F1DB0"/>
    <w:rsid w:val="004F2130"/>
    <w:rsid w:val="004F2639"/>
    <w:rsid w:val="004F2E2A"/>
    <w:rsid w:val="004F30DA"/>
    <w:rsid w:val="004F3584"/>
    <w:rsid w:val="004F3B83"/>
    <w:rsid w:val="004F4D14"/>
    <w:rsid w:val="004F5190"/>
    <w:rsid w:val="004F5518"/>
    <w:rsid w:val="004F5616"/>
    <w:rsid w:val="004F6F65"/>
    <w:rsid w:val="004F7738"/>
    <w:rsid w:val="004F78EF"/>
    <w:rsid w:val="004F7DB6"/>
    <w:rsid w:val="00501516"/>
    <w:rsid w:val="0050161D"/>
    <w:rsid w:val="00501A05"/>
    <w:rsid w:val="00502330"/>
    <w:rsid w:val="00502397"/>
    <w:rsid w:val="005024D2"/>
    <w:rsid w:val="005026B0"/>
    <w:rsid w:val="005032F4"/>
    <w:rsid w:val="00503BEE"/>
    <w:rsid w:val="00503BFB"/>
    <w:rsid w:val="0050401E"/>
    <w:rsid w:val="00504105"/>
    <w:rsid w:val="00504841"/>
    <w:rsid w:val="00504862"/>
    <w:rsid w:val="00505AD4"/>
    <w:rsid w:val="00505C33"/>
    <w:rsid w:val="00507ED1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342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489E"/>
    <w:rsid w:val="00524982"/>
    <w:rsid w:val="00524995"/>
    <w:rsid w:val="00524DDF"/>
    <w:rsid w:val="00524EFA"/>
    <w:rsid w:val="005250B5"/>
    <w:rsid w:val="0052546C"/>
    <w:rsid w:val="00525BD2"/>
    <w:rsid w:val="00525F57"/>
    <w:rsid w:val="00530C17"/>
    <w:rsid w:val="00530DA1"/>
    <w:rsid w:val="00530F97"/>
    <w:rsid w:val="0053262C"/>
    <w:rsid w:val="00532A65"/>
    <w:rsid w:val="00533989"/>
    <w:rsid w:val="00533ED1"/>
    <w:rsid w:val="00534395"/>
    <w:rsid w:val="00534468"/>
    <w:rsid w:val="005358F3"/>
    <w:rsid w:val="005358F5"/>
    <w:rsid w:val="00536021"/>
    <w:rsid w:val="00536B6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7DD"/>
    <w:rsid w:val="005409F4"/>
    <w:rsid w:val="00540D68"/>
    <w:rsid w:val="005422AF"/>
    <w:rsid w:val="00542491"/>
    <w:rsid w:val="00543250"/>
    <w:rsid w:val="00543262"/>
    <w:rsid w:val="00544728"/>
    <w:rsid w:val="005457B4"/>
    <w:rsid w:val="00545BDE"/>
    <w:rsid w:val="00545F4E"/>
    <w:rsid w:val="0054752B"/>
    <w:rsid w:val="00547AE2"/>
    <w:rsid w:val="00551E52"/>
    <w:rsid w:val="005525A4"/>
    <w:rsid w:val="00552D6E"/>
    <w:rsid w:val="005538A6"/>
    <w:rsid w:val="00553DFD"/>
    <w:rsid w:val="00556113"/>
    <w:rsid w:val="0055623A"/>
    <w:rsid w:val="005563D9"/>
    <w:rsid w:val="00557E3D"/>
    <w:rsid w:val="00560961"/>
    <w:rsid w:val="005618DF"/>
    <w:rsid w:val="00561C56"/>
    <w:rsid w:val="005624A7"/>
    <w:rsid w:val="00562EB1"/>
    <w:rsid w:val="00563192"/>
    <w:rsid w:val="0056331A"/>
    <w:rsid w:val="005639B0"/>
    <w:rsid w:val="00564604"/>
    <w:rsid w:val="00564FB7"/>
    <w:rsid w:val="00565307"/>
    <w:rsid w:val="0056625A"/>
    <w:rsid w:val="00566462"/>
    <w:rsid w:val="00566FD6"/>
    <w:rsid w:val="00567040"/>
    <w:rsid w:val="005670AA"/>
    <w:rsid w:val="005716B8"/>
    <w:rsid w:val="00571702"/>
    <w:rsid w:val="00571A83"/>
    <w:rsid w:val="00571F29"/>
    <w:rsid w:val="005739AB"/>
    <w:rsid w:val="00574CD1"/>
    <w:rsid w:val="005754F7"/>
    <w:rsid w:val="00575C75"/>
    <w:rsid w:val="00576013"/>
    <w:rsid w:val="00577582"/>
    <w:rsid w:val="00581057"/>
    <w:rsid w:val="005812BE"/>
    <w:rsid w:val="00581DC3"/>
    <w:rsid w:val="005822D7"/>
    <w:rsid w:val="0058298C"/>
    <w:rsid w:val="00582FEB"/>
    <w:rsid w:val="00583092"/>
    <w:rsid w:val="00583117"/>
    <w:rsid w:val="0058362C"/>
    <w:rsid w:val="0058472E"/>
    <w:rsid w:val="00584A70"/>
    <w:rsid w:val="005855C3"/>
    <w:rsid w:val="005856C5"/>
    <w:rsid w:val="00585DD4"/>
    <w:rsid w:val="00585E16"/>
    <w:rsid w:val="0058649C"/>
    <w:rsid w:val="00586AF5"/>
    <w:rsid w:val="00586CD2"/>
    <w:rsid w:val="00586E28"/>
    <w:rsid w:val="00587072"/>
    <w:rsid w:val="005900F2"/>
    <w:rsid w:val="005918A4"/>
    <w:rsid w:val="00591BD6"/>
    <w:rsid w:val="00592A50"/>
    <w:rsid w:val="005939DE"/>
    <w:rsid w:val="0059404D"/>
    <w:rsid w:val="00594FEE"/>
    <w:rsid w:val="00595213"/>
    <w:rsid w:val="005953F4"/>
    <w:rsid w:val="005960B4"/>
    <w:rsid w:val="0059636E"/>
    <w:rsid w:val="00597205"/>
    <w:rsid w:val="005A043A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12E5"/>
    <w:rsid w:val="005B1797"/>
    <w:rsid w:val="005B18D8"/>
    <w:rsid w:val="005B1CFC"/>
    <w:rsid w:val="005B1DD6"/>
    <w:rsid w:val="005B1E95"/>
    <w:rsid w:val="005B20E7"/>
    <w:rsid w:val="005B3BA0"/>
    <w:rsid w:val="005B3CED"/>
    <w:rsid w:val="005B598A"/>
    <w:rsid w:val="005B59EB"/>
    <w:rsid w:val="005B5A3A"/>
    <w:rsid w:val="005B5AA1"/>
    <w:rsid w:val="005B5D4C"/>
    <w:rsid w:val="005B6B3E"/>
    <w:rsid w:val="005B7350"/>
    <w:rsid w:val="005B782F"/>
    <w:rsid w:val="005C1C00"/>
    <w:rsid w:val="005C4C12"/>
    <w:rsid w:val="005C6159"/>
    <w:rsid w:val="005C68B0"/>
    <w:rsid w:val="005C6BE8"/>
    <w:rsid w:val="005D00A5"/>
    <w:rsid w:val="005D00D6"/>
    <w:rsid w:val="005D058C"/>
    <w:rsid w:val="005D07B2"/>
    <w:rsid w:val="005D0D93"/>
    <w:rsid w:val="005D1A14"/>
    <w:rsid w:val="005D1F6F"/>
    <w:rsid w:val="005D26DF"/>
    <w:rsid w:val="005D2EDB"/>
    <w:rsid w:val="005D3674"/>
    <w:rsid w:val="005D49A1"/>
    <w:rsid w:val="005D4D30"/>
    <w:rsid w:val="005D4D37"/>
    <w:rsid w:val="005D5D7D"/>
    <w:rsid w:val="005D6138"/>
    <w:rsid w:val="005D71EF"/>
    <w:rsid w:val="005D7469"/>
    <w:rsid w:val="005E0B28"/>
    <w:rsid w:val="005E0E50"/>
    <w:rsid w:val="005E0F45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5D1"/>
    <w:rsid w:val="005E6606"/>
    <w:rsid w:val="005E6D42"/>
    <w:rsid w:val="005E79C4"/>
    <w:rsid w:val="005E7CE7"/>
    <w:rsid w:val="005F1793"/>
    <w:rsid w:val="005F1B96"/>
    <w:rsid w:val="005F1DBB"/>
    <w:rsid w:val="005F1F95"/>
    <w:rsid w:val="005F35FC"/>
    <w:rsid w:val="005F425D"/>
    <w:rsid w:val="005F53F2"/>
    <w:rsid w:val="005F56F2"/>
    <w:rsid w:val="005F7C1D"/>
    <w:rsid w:val="00600DD3"/>
    <w:rsid w:val="00604824"/>
    <w:rsid w:val="00604C5B"/>
    <w:rsid w:val="0060505A"/>
    <w:rsid w:val="0060526C"/>
    <w:rsid w:val="00606328"/>
    <w:rsid w:val="0060652B"/>
    <w:rsid w:val="00606B84"/>
    <w:rsid w:val="0060715C"/>
    <w:rsid w:val="006076B3"/>
    <w:rsid w:val="00611C0C"/>
    <w:rsid w:val="006124A7"/>
    <w:rsid w:val="00613724"/>
    <w:rsid w:val="00614934"/>
    <w:rsid w:val="00615570"/>
    <w:rsid w:val="006158AD"/>
    <w:rsid w:val="00615D8F"/>
    <w:rsid w:val="00616808"/>
    <w:rsid w:val="00617249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3AB0"/>
    <w:rsid w:val="00627101"/>
    <w:rsid w:val="0062728A"/>
    <w:rsid w:val="00627E00"/>
    <w:rsid w:val="0063043F"/>
    <w:rsid w:val="00630BF1"/>
    <w:rsid w:val="00630CC3"/>
    <w:rsid w:val="00630FDC"/>
    <w:rsid w:val="0063101C"/>
    <w:rsid w:val="00631658"/>
    <w:rsid w:val="00631744"/>
    <w:rsid w:val="00632618"/>
    <w:rsid w:val="00632813"/>
    <w:rsid w:val="0063292B"/>
    <w:rsid w:val="00633389"/>
    <w:rsid w:val="00633E1E"/>
    <w:rsid w:val="006340E0"/>
    <w:rsid w:val="00634DC9"/>
    <w:rsid w:val="00635D52"/>
    <w:rsid w:val="0063664D"/>
    <w:rsid w:val="006375D3"/>
    <w:rsid w:val="00637DAB"/>
    <w:rsid w:val="006417DC"/>
    <w:rsid w:val="00641A7F"/>
    <w:rsid w:val="00641AD5"/>
    <w:rsid w:val="00642EFE"/>
    <w:rsid w:val="00644CE2"/>
    <w:rsid w:val="006456C9"/>
    <w:rsid w:val="00645A98"/>
    <w:rsid w:val="00647B5C"/>
    <w:rsid w:val="00650073"/>
    <w:rsid w:val="00650458"/>
    <w:rsid w:val="006505D2"/>
    <w:rsid w:val="00650682"/>
    <w:rsid w:val="006507FA"/>
    <w:rsid w:val="00650D3A"/>
    <w:rsid w:val="00650F5A"/>
    <w:rsid w:val="00651408"/>
    <w:rsid w:val="00651E02"/>
    <w:rsid w:val="006521E5"/>
    <w:rsid w:val="00653219"/>
    <w:rsid w:val="00654ADD"/>
    <w:rsid w:val="00654D3D"/>
    <w:rsid w:val="00655E71"/>
    <w:rsid w:val="00655EBD"/>
    <w:rsid w:val="006568C9"/>
    <w:rsid w:val="00657DDC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6907"/>
    <w:rsid w:val="00667A56"/>
    <w:rsid w:val="0067014B"/>
    <w:rsid w:val="00670CEB"/>
    <w:rsid w:val="0067102D"/>
    <w:rsid w:val="00671A82"/>
    <w:rsid w:val="0067229B"/>
    <w:rsid w:val="00672E7B"/>
    <w:rsid w:val="0067579A"/>
    <w:rsid w:val="00675B71"/>
    <w:rsid w:val="00676178"/>
    <w:rsid w:val="00677658"/>
    <w:rsid w:val="00677C72"/>
    <w:rsid w:val="00680A96"/>
    <w:rsid w:val="006818C6"/>
    <w:rsid w:val="00685962"/>
    <w:rsid w:val="00685A30"/>
    <w:rsid w:val="00685C48"/>
    <w:rsid w:val="00687086"/>
    <w:rsid w:val="00691009"/>
    <w:rsid w:val="006912BB"/>
    <w:rsid w:val="00691C47"/>
    <w:rsid w:val="00692C09"/>
    <w:rsid w:val="00692D55"/>
    <w:rsid w:val="00692FA3"/>
    <w:rsid w:val="00693975"/>
    <w:rsid w:val="00693C4E"/>
    <w:rsid w:val="006953B6"/>
    <w:rsid w:val="0069568D"/>
    <w:rsid w:val="006968E8"/>
    <w:rsid w:val="00697C27"/>
    <w:rsid w:val="00697C38"/>
    <w:rsid w:val="006A0D8B"/>
    <w:rsid w:val="006A0F27"/>
    <w:rsid w:val="006A134C"/>
    <w:rsid w:val="006A14B3"/>
    <w:rsid w:val="006A15BC"/>
    <w:rsid w:val="006A1922"/>
    <w:rsid w:val="006A1BEA"/>
    <w:rsid w:val="006A1F61"/>
    <w:rsid w:val="006A26BE"/>
    <w:rsid w:val="006A2D46"/>
    <w:rsid w:val="006A475C"/>
    <w:rsid w:val="006A5862"/>
    <w:rsid w:val="006A6D19"/>
    <w:rsid w:val="006B0116"/>
    <w:rsid w:val="006B0566"/>
    <w:rsid w:val="006B2536"/>
    <w:rsid w:val="006B2824"/>
    <w:rsid w:val="006B2F02"/>
    <w:rsid w:val="006B3482"/>
    <w:rsid w:val="006B38AC"/>
    <w:rsid w:val="006B3E66"/>
    <w:rsid w:val="006B4238"/>
    <w:rsid w:val="006B5588"/>
    <w:rsid w:val="006B572D"/>
    <w:rsid w:val="006B5849"/>
    <w:rsid w:val="006B6951"/>
    <w:rsid w:val="006B739E"/>
    <w:rsid w:val="006B7A24"/>
    <w:rsid w:val="006B7B53"/>
    <w:rsid w:val="006C08B6"/>
    <w:rsid w:val="006C09E8"/>
    <w:rsid w:val="006C1293"/>
    <w:rsid w:val="006C12EC"/>
    <w:rsid w:val="006C135E"/>
    <w:rsid w:val="006C1D25"/>
    <w:rsid w:val="006C2F95"/>
    <w:rsid w:val="006C3115"/>
    <w:rsid w:val="006C3873"/>
    <w:rsid w:val="006C3909"/>
    <w:rsid w:val="006C47F0"/>
    <w:rsid w:val="006C639B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E1D"/>
    <w:rsid w:val="006D5516"/>
    <w:rsid w:val="006D599C"/>
    <w:rsid w:val="006D5E0B"/>
    <w:rsid w:val="006D6150"/>
    <w:rsid w:val="006E0F22"/>
    <w:rsid w:val="006E2003"/>
    <w:rsid w:val="006E2FB6"/>
    <w:rsid w:val="006E35A0"/>
    <w:rsid w:val="006E35C3"/>
    <w:rsid w:val="006E3FB9"/>
    <w:rsid w:val="006E4901"/>
    <w:rsid w:val="006E49D7"/>
    <w:rsid w:val="006E732A"/>
    <w:rsid w:val="006E73AC"/>
    <w:rsid w:val="006E77EF"/>
    <w:rsid w:val="006E7900"/>
    <w:rsid w:val="006E7947"/>
    <w:rsid w:val="006E7F44"/>
    <w:rsid w:val="006F012B"/>
    <w:rsid w:val="006F0D3F"/>
    <w:rsid w:val="006F0E67"/>
    <w:rsid w:val="006F1542"/>
    <w:rsid w:val="006F1805"/>
    <w:rsid w:val="006F1A8E"/>
    <w:rsid w:val="006F246F"/>
    <w:rsid w:val="006F2817"/>
    <w:rsid w:val="006F2E04"/>
    <w:rsid w:val="006F3372"/>
    <w:rsid w:val="006F3B78"/>
    <w:rsid w:val="006F49AA"/>
    <w:rsid w:val="006F6413"/>
    <w:rsid w:val="006F747E"/>
    <w:rsid w:val="006F77E4"/>
    <w:rsid w:val="007001FE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3F2C"/>
    <w:rsid w:val="00704862"/>
    <w:rsid w:val="00704898"/>
    <w:rsid w:val="00705492"/>
    <w:rsid w:val="00705706"/>
    <w:rsid w:val="00706A4E"/>
    <w:rsid w:val="0070731F"/>
    <w:rsid w:val="00707B86"/>
    <w:rsid w:val="00712311"/>
    <w:rsid w:val="007124C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29"/>
    <w:rsid w:val="007210AC"/>
    <w:rsid w:val="007212CC"/>
    <w:rsid w:val="0072168C"/>
    <w:rsid w:val="00721CBC"/>
    <w:rsid w:val="007224D2"/>
    <w:rsid w:val="00722665"/>
    <w:rsid w:val="00723462"/>
    <w:rsid w:val="007248F1"/>
    <w:rsid w:val="00725ED3"/>
    <w:rsid w:val="007268F5"/>
    <w:rsid w:val="007317F3"/>
    <w:rsid w:val="00731BD1"/>
    <w:rsid w:val="00731D26"/>
    <w:rsid w:val="00734E6F"/>
    <w:rsid w:val="00735365"/>
    <w:rsid w:val="0073644C"/>
    <w:rsid w:val="007367E3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7E4"/>
    <w:rsid w:val="007477A8"/>
    <w:rsid w:val="00747893"/>
    <w:rsid w:val="007478B5"/>
    <w:rsid w:val="00750406"/>
    <w:rsid w:val="0075067F"/>
    <w:rsid w:val="00750AED"/>
    <w:rsid w:val="00751116"/>
    <w:rsid w:val="007525C0"/>
    <w:rsid w:val="0075332C"/>
    <w:rsid w:val="00753C9B"/>
    <w:rsid w:val="00753E6E"/>
    <w:rsid w:val="007542A6"/>
    <w:rsid w:val="00754697"/>
    <w:rsid w:val="007547BE"/>
    <w:rsid w:val="007554B5"/>
    <w:rsid w:val="00755AA2"/>
    <w:rsid w:val="00755F9C"/>
    <w:rsid w:val="007567B1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7E4"/>
    <w:rsid w:val="0076368E"/>
    <w:rsid w:val="0076384C"/>
    <w:rsid w:val="00763EF7"/>
    <w:rsid w:val="00764AAD"/>
    <w:rsid w:val="00767670"/>
    <w:rsid w:val="0076785A"/>
    <w:rsid w:val="007678F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77C43"/>
    <w:rsid w:val="007811AE"/>
    <w:rsid w:val="007813EB"/>
    <w:rsid w:val="00781688"/>
    <w:rsid w:val="00782D3C"/>
    <w:rsid w:val="0078387F"/>
    <w:rsid w:val="007839E7"/>
    <w:rsid w:val="0078430A"/>
    <w:rsid w:val="00784B86"/>
    <w:rsid w:val="00784CB7"/>
    <w:rsid w:val="007862B1"/>
    <w:rsid w:val="00787723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68E2"/>
    <w:rsid w:val="0079727E"/>
    <w:rsid w:val="00797637"/>
    <w:rsid w:val="007A0DD2"/>
    <w:rsid w:val="007A16FB"/>
    <w:rsid w:val="007A2020"/>
    <w:rsid w:val="007A2E03"/>
    <w:rsid w:val="007A2E3D"/>
    <w:rsid w:val="007A2FC9"/>
    <w:rsid w:val="007A38EF"/>
    <w:rsid w:val="007A3B0E"/>
    <w:rsid w:val="007A3EE6"/>
    <w:rsid w:val="007A3F75"/>
    <w:rsid w:val="007A4BB9"/>
    <w:rsid w:val="007A5810"/>
    <w:rsid w:val="007A5E2D"/>
    <w:rsid w:val="007A7DEB"/>
    <w:rsid w:val="007B188A"/>
    <w:rsid w:val="007B207A"/>
    <w:rsid w:val="007B297E"/>
    <w:rsid w:val="007B36E4"/>
    <w:rsid w:val="007B3CBE"/>
    <w:rsid w:val="007B3D9D"/>
    <w:rsid w:val="007B56A5"/>
    <w:rsid w:val="007B5E8C"/>
    <w:rsid w:val="007B60F3"/>
    <w:rsid w:val="007B6811"/>
    <w:rsid w:val="007C009B"/>
    <w:rsid w:val="007C035E"/>
    <w:rsid w:val="007C081F"/>
    <w:rsid w:val="007C0837"/>
    <w:rsid w:val="007C0B21"/>
    <w:rsid w:val="007C1158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76E"/>
    <w:rsid w:val="007C6F4D"/>
    <w:rsid w:val="007D078C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1F50"/>
    <w:rsid w:val="007E231A"/>
    <w:rsid w:val="007E238F"/>
    <w:rsid w:val="007E3AEE"/>
    <w:rsid w:val="007E3CA8"/>
    <w:rsid w:val="007E46FE"/>
    <w:rsid w:val="007E658C"/>
    <w:rsid w:val="007E6804"/>
    <w:rsid w:val="007E6E01"/>
    <w:rsid w:val="007E7500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243"/>
    <w:rsid w:val="0080437A"/>
    <w:rsid w:val="008061D6"/>
    <w:rsid w:val="008069F0"/>
    <w:rsid w:val="00806B92"/>
    <w:rsid w:val="00807178"/>
    <w:rsid w:val="0080763E"/>
    <w:rsid w:val="00807F1E"/>
    <w:rsid w:val="00807F3B"/>
    <w:rsid w:val="008105B4"/>
    <w:rsid w:val="00811A9F"/>
    <w:rsid w:val="00811D16"/>
    <w:rsid w:val="008128C9"/>
    <w:rsid w:val="008138CD"/>
    <w:rsid w:val="00814170"/>
    <w:rsid w:val="0081420E"/>
    <w:rsid w:val="00814DBD"/>
    <w:rsid w:val="00816505"/>
    <w:rsid w:val="0081697A"/>
    <w:rsid w:val="00820257"/>
    <w:rsid w:val="008203E5"/>
    <w:rsid w:val="0082102B"/>
    <w:rsid w:val="00821851"/>
    <w:rsid w:val="00821921"/>
    <w:rsid w:val="008223F5"/>
    <w:rsid w:val="008225FF"/>
    <w:rsid w:val="00822942"/>
    <w:rsid w:val="008229D3"/>
    <w:rsid w:val="00824F68"/>
    <w:rsid w:val="008258A1"/>
    <w:rsid w:val="00825D86"/>
    <w:rsid w:val="00826193"/>
    <w:rsid w:val="008264EB"/>
    <w:rsid w:val="00830036"/>
    <w:rsid w:val="008312E9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6B6"/>
    <w:rsid w:val="00836C9C"/>
    <w:rsid w:val="00837337"/>
    <w:rsid w:val="00837F16"/>
    <w:rsid w:val="00842193"/>
    <w:rsid w:val="00842815"/>
    <w:rsid w:val="00842CDF"/>
    <w:rsid w:val="00842DEA"/>
    <w:rsid w:val="008435A4"/>
    <w:rsid w:val="008435DB"/>
    <w:rsid w:val="00843892"/>
    <w:rsid w:val="00844434"/>
    <w:rsid w:val="00845AA5"/>
    <w:rsid w:val="0084628D"/>
    <w:rsid w:val="00846E52"/>
    <w:rsid w:val="00847EB9"/>
    <w:rsid w:val="008504E0"/>
    <w:rsid w:val="00850570"/>
    <w:rsid w:val="00850857"/>
    <w:rsid w:val="008510F1"/>
    <w:rsid w:val="008519CC"/>
    <w:rsid w:val="0085236E"/>
    <w:rsid w:val="00852545"/>
    <w:rsid w:val="00852650"/>
    <w:rsid w:val="00853563"/>
    <w:rsid w:val="008546A0"/>
    <w:rsid w:val="00854AD4"/>
    <w:rsid w:val="008558B3"/>
    <w:rsid w:val="00855F55"/>
    <w:rsid w:val="0085683F"/>
    <w:rsid w:val="008568E9"/>
    <w:rsid w:val="00856FDE"/>
    <w:rsid w:val="0085736F"/>
    <w:rsid w:val="00857B88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6527"/>
    <w:rsid w:val="00867987"/>
    <w:rsid w:val="008702CB"/>
    <w:rsid w:val="0087155D"/>
    <w:rsid w:val="00871E55"/>
    <w:rsid w:val="00871E9B"/>
    <w:rsid w:val="0087341E"/>
    <w:rsid w:val="0087360C"/>
    <w:rsid w:val="00873E83"/>
    <w:rsid w:val="00873FE9"/>
    <w:rsid w:val="008743F2"/>
    <w:rsid w:val="0087619B"/>
    <w:rsid w:val="008769B4"/>
    <w:rsid w:val="008777E0"/>
    <w:rsid w:val="00877F78"/>
    <w:rsid w:val="0088001E"/>
    <w:rsid w:val="008801F0"/>
    <w:rsid w:val="00880500"/>
    <w:rsid w:val="00881A24"/>
    <w:rsid w:val="00881C05"/>
    <w:rsid w:val="00881C22"/>
    <w:rsid w:val="00882697"/>
    <w:rsid w:val="00882B3F"/>
    <w:rsid w:val="00883754"/>
    <w:rsid w:val="0088384C"/>
    <w:rsid w:val="00883852"/>
    <w:rsid w:val="00884204"/>
    <w:rsid w:val="00884414"/>
    <w:rsid w:val="00884822"/>
    <w:rsid w:val="00885E92"/>
    <w:rsid w:val="00886035"/>
    <w:rsid w:val="00886AA6"/>
    <w:rsid w:val="00886EFE"/>
    <w:rsid w:val="008870AF"/>
    <w:rsid w:val="00887807"/>
    <w:rsid w:val="00887CB1"/>
    <w:rsid w:val="00890D76"/>
    <w:rsid w:val="00890EE0"/>
    <w:rsid w:val="008916DE"/>
    <w:rsid w:val="0089203F"/>
    <w:rsid w:val="008920F8"/>
    <w:rsid w:val="0089384E"/>
    <w:rsid w:val="0089524D"/>
    <w:rsid w:val="00896212"/>
    <w:rsid w:val="0089622B"/>
    <w:rsid w:val="00896A13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B05C1"/>
    <w:rsid w:val="008B12AF"/>
    <w:rsid w:val="008B1605"/>
    <w:rsid w:val="008B1B4F"/>
    <w:rsid w:val="008B21CA"/>
    <w:rsid w:val="008B32AF"/>
    <w:rsid w:val="008B3888"/>
    <w:rsid w:val="008B4DB1"/>
    <w:rsid w:val="008B4FDA"/>
    <w:rsid w:val="008B51FB"/>
    <w:rsid w:val="008B56CC"/>
    <w:rsid w:val="008B5D89"/>
    <w:rsid w:val="008B6255"/>
    <w:rsid w:val="008B73CD"/>
    <w:rsid w:val="008B7867"/>
    <w:rsid w:val="008C0E12"/>
    <w:rsid w:val="008C115C"/>
    <w:rsid w:val="008C17DA"/>
    <w:rsid w:val="008C2DF3"/>
    <w:rsid w:val="008C343E"/>
    <w:rsid w:val="008C353D"/>
    <w:rsid w:val="008C417C"/>
    <w:rsid w:val="008C460A"/>
    <w:rsid w:val="008C5FC1"/>
    <w:rsid w:val="008C64C6"/>
    <w:rsid w:val="008C6A78"/>
    <w:rsid w:val="008C750C"/>
    <w:rsid w:val="008C7A16"/>
    <w:rsid w:val="008D0121"/>
    <w:rsid w:val="008D0FB6"/>
    <w:rsid w:val="008D11AA"/>
    <w:rsid w:val="008D1E4D"/>
    <w:rsid w:val="008D294A"/>
    <w:rsid w:val="008D2B99"/>
    <w:rsid w:val="008D3C71"/>
    <w:rsid w:val="008D3F72"/>
    <w:rsid w:val="008D493D"/>
    <w:rsid w:val="008D5016"/>
    <w:rsid w:val="008D5704"/>
    <w:rsid w:val="008D5EE7"/>
    <w:rsid w:val="008D6CA0"/>
    <w:rsid w:val="008D6E32"/>
    <w:rsid w:val="008D6EF8"/>
    <w:rsid w:val="008D77B2"/>
    <w:rsid w:val="008D7FF8"/>
    <w:rsid w:val="008E00F2"/>
    <w:rsid w:val="008E027E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5F9B"/>
    <w:rsid w:val="008E60B3"/>
    <w:rsid w:val="008F1323"/>
    <w:rsid w:val="008F13BF"/>
    <w:rsid w:val="008F2365"/>
    <w:rsid w:val="008F2B76"/>
    <w:rsid w:val="008F527F"/>
    <w:rsid w:val="008F6B74"/>
    <w:rsid w:val="008F78BE"/>
    <w:rsid w:val="008F7A2B"/>
    <w:rsid w:val="00902BB9"/>
    <w:rsid w:val="00902D0C"/>
    <w:rsid w:val="009030CA"/>
    <w:rsid w:val="00903898"/>
    <w:rsid w:val="0090481C"/>
    <w:rsid w:val="00904926"/>
    <w:rsid w:val="0090510C"/>
    <w:rsid w:val="00905984"/>
    <w:rsid w:val="00906072"/>
    <w:rsid w:val="00906104"/>
    <w:rsid w:val="00906204"/>
    <w:rsid w:val="009068ED"/>
    <w:rsid w:val="00906D65"/>
    <w:rsid w:val="0091042F"/>
    <w:rsid w:val="0091064F"/>
    <w:rsid w:val="00910F71"/>
    <w:rsid w:val="009114A5"/>
    <w:rsid w:val="009123CA"/>
    <w:rsid w:val="00912E0D"/>
    <w:rsid w:val="00915006"/>
    <w:rsid w:val="00915104"/>
    <w:rsid w:val="00915337"/>
    <w:rsid w:val="009160C2"/>
    <w:rsid w:val="00916A53"/>
    <w:rsid w:val="00917234"/>
    <w:rsid w:val="00917389"/>
    <w:rsid w:val="0091775C"/>
    <w:rsid w:val="00917FAA"/>
    <w:rsid w:val="00920009"/>
    <w:rsid w:val="009211B8"/>
    <w:rsid w:val="00921327"/>
    <w:rsid w:val="00922306"/>
    <w:rsid w:val="00922407"/>
    <w:rsid w:val="009229DF"/>
    <w:rsid w:val="00923D4D"/>
    <w:rsid w:val="0092445C"/>
    <w:rsid w:val="00926875"/>
    <w:rsid w:val="0092772B"/>
    <w:rsid w:val="00931A1F"/>
    <w:rsid w:val="00932182"/>
    <w:rsid w:val="009334DB"/>
    <w:rsid w:val="009335A0"/>
    <w:rsid w:val="0093460D"/>
    <w:rsid w:val="00934B33"/>
    <w:rsid w:val="00935003"/>
    <w:rsid w:val="009354D8"/>
    <w:rsid w:val="00935C26"/>
    <w:rsid w:val="00936000"/>
    <w:rsid w:val="009365B5"/>
    <w:rsid w:val="0093713C"/>
    <w:rsid w:val="009371D2"/>
    <w:rsid w:val="009374A0"/>
    <w:rsid w:val="00937B6A"/>
    <w:rsid w:val="00940C2A"/>
    <w:rsid w:val="00941136"/>
    <w:rsid w:val="009414B2"/>
    <w:rsid w:val="00941728"/>
    <w:rsid w:val="00941924"/>
    <w:rsid w:val="009427CA"/>
    <w:rsid w:val="00943563"/>
    <w:rsid w:val="0094684E"/>
    <w:rsid w:val="009471C4"/>
    <w:rsid w:val="00947D03"/>
    <w:rsid w:val="009501E7"/>
    <w:rsid w:val="0095176C"/>
    <w:rsid w:val="0095199F"/>
    <w:rsid w:val="00953F12"/>
    <w:rsid w:val="00954F59"/>
    <w:rsid w:val="00954FEA"/>
    <w:rsid w:val="0095560B"/>
    <w:rsid w:val="00955A1E"/>
    <w:rsid w:val="00955CC1"/>
    <w:rsid w:val="00955E87"/>
    <w:rsid w:val="00956D11"/>
    <w:rsid w:val="009571AC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6859"/>
    <w:rsid w:val="00971CAE"/>
    <w:rsid w:val="00971D05"/>
    <w:rsid w:val="009724A5"/>
    <w:rsid w:val="00972668"/>
    <w:rsid w:val="009732B6"/>
    <w:rsid w:val="00973601"/>
    <w:rsid w:val="0097362A"/>
    <w:rsid w:val="00973BAB"/>
    <w:rsid w:val="00973FB1"/>
    <w:rsid w:val="00974713"/>
    <w:rsid w:val="009750D7"/>
    <w:rsid w:val="00975F7E"/>
    <w:rsid w:val="009771B9"/>
    <w:rsid w:val="009775DB"/>
    <w:rsid w:val="0098011A"/>
    <w:rsid w:val="009813C4"/>
    <w:rsid w:val="00981540"/>
    <w:rsid w:val="0098244A"/>
    <w:rsid w:val="00982655"/>
    <w:rsid w:val="0098370E"/>
    <w:rsid w:val="00983AF5"/>
    <w:rsid w:val="00984456"/>
    <w:rsid w:val="00984BDB"/>
    <w:rsid w:val="00985291"/>
    <w:rsid w:val="00986F84"/>
    <w:rsid w:val="00987E76"/>
    <w:rsid w:val="0099029A"/>
    <w:rsid w:val="009902F8"/>
    <w:rsid w:val="00990375"/>
    <w:rsid w:val="00990561"/>
    <w:rsid w:val="00990C42"/>
    <w:rsid w:val="009911F4"/>
    <w:rsid w:val="00991E56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6B5D"/>
    <w:rsid w:val="009A73D5"/>
    <w:rsid w:val="009A73F9"/>
    <w:rsid w:val="009A796C"/>
    <w:rsid w:val="009A7E8F"/>
    <w:rsid w:val="009B0273"/>
    <w:rsid w:val="009B0824"/>
    <w:rsid w:val="009B0DA1"/>
    <w:rsid w:val="009B3CA3"/>
    <w:rsid w:val="009B46B2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6103"/>
    <w:rsid w:val="009C6197"/>
    <w:rsid w:val="009C7DD3"/>
    <w:rsid w:val="009D03A4"/>
    <w:rsid w:val="009D1178"/>
    <w:rsid w:val="009D158E"/>
    <w:rsid w:val="009D2415"/>
    <w:rsid w:val="009D2800"/>
    <w:rsid w:val="009D286E"/>
    <w:rsid w:val="009D295A"/>
    <w:rsid w:val="009D352B"/>
    <w:rsid w:val="009D3747"/>
    <w:rsid w:val="009D3BBE"/>
    <w:rsid w:val="009D3C21"/>
    <w:rsid w:val="009D47AF"/>
    <w:rsid w:val="009D5B47"/>
    <w:rsid w:val="009D64FE"/>
    <w:rsid w:val="009D6D1A"/>
    <w:rsid w:val="009D78BC"/>
    <w:rsid w:val="009E1525"/>
    <w:rsid w:val="009E19C7"/>
    <w:rsid w:val="009E1D1C"/>
    <w:rsid w:val="009E1EE8"/>
    <w:rsid w:val="009E2620"/>
    <w:rsid w:val="009E27FC"/>
    <w:rsid w:val="009E3568"/>
    <w:rsid w:val="009E35C5"/>
    <w:rsid w:val="009E38B9"/>
    <w:rsid w:val="009E3FF4"/>
    <w:rsid w:val="009E45F3"/>
    <w:rsid w:val="009E4A0F"/>
    <w:rsid w:val="009E628A"/>
    <w:rsid w:val="009E7100"/>
    <w:rsid w:val="009E7554"/>
    <w:rsid w:val="009F05A6"/>
    <w:rsid w:val="009F0660"/>
    <w:rsid w:val="009F06BA"/>
    <w:rsid w:val="009F079F"/>
    <w:rsid w:val="009F18D0"/>
    <w:rsid w:val="009F1FF7"/>
    <w:rsid w:val="009F21B2"/>
    <w:rsid w:val="009F337A"/>
    <w:rsid w:val="009F383A"/>
    <w:rsid w:val="009F4638"/>
    <w:rsid w:val="009F5D9B"/>
    <w:rsid w:val="009F64A7"/>
    <w:rsid w:val="009F7683"/>
    <w:rsid w:val="009F7C54"/>
    <w:rsid w:val="009F7D78"/>
    <w:rsid w:val="00A00BCA"/>
    <w:rsid w:val="00A00E74"/>
    <w:rsid w:val="00A0181D"/>
    <w:rsid w:val="00A0285A"/>
    <w:rsid w:val="00A04DB0"/>
    <w:rsid w:val="00A05927"/>
    <w:rsid w:val="00A0752B"/>
    <w:rsid w:val="00A10D1E"/>
    <w:rsid w:val="00A10D1F"/>
    <w:rsid w:val="00A112E2"/>
    <w:rsid w:val="00A1152B"/>
    <w:rsid w:val="00A11B63"/>
    <w:rsid w:val="00A11BD0"/>
    <w:rsid w:val="00A11F49"/>
    <w:rsid w:val="00A12260"/>
    <w:rsid w:val="00A1295D"/>
    <w:rsid w:val="00A12A5E"/>
    <w:rsid w:val="00A12C95"/>
    <w:rsid w:val="00A13015"/>
    <w:rsid w:val="00A14ED9"/>
    <w:rsid w:val="00A150A9"/>
    <w:rsid w:val="00A1623D"/>
    <w:rsid w:val="00A16F0B"/>
    <w:rsid w:val="00A20B69"/>
    <w:rsid w:val="00A222D7"/>
    <w:rsid w:val="00A22548"/>
    <w:rsid w:val="00A22EB5"/>
    <w:rsid w:val="00A237E1"/>
    <w:rsid w:val="00A24827"/>
    <w:rsid w:val="00A249DB"/>
    <w:rsid w:val="00A24DA5"/>
    <w:rsid w:val="00A24F80"/>
    <w:rsid w:val="00A2572F"/>
    <w:rsid w:val="00A27FAF"/>
    <w:rsid w:val="00A3062D"/>
    <w:rsid w:val="00A30B3F"/>
    <w:rsid w:val="00A3101A"/>
    <w:rsid w:val="00A315F1"/>
    <w:rsid w:val="00A31A12"/>
    <w:rsid w:val="00A31F51"/>
    <w:rsid w:val="00A32117"/>
    <w:rsid w:val="00A3284C"/>
    <w:rsid w:val="00A34587"/>
    <w:rsid w:val="00A34E58"/>
    <w:rsid w:val="00A363C5"/>
    <w:rsid w:val="00A37070"/>
    <w:rsid w:val="00A377D9"/>
    <w:rsid w:val="00A40446"/>
    <w:rsid w:val="00A4071E"/>
    <w:rsid w:val="00A408CE"/>
    <w:rsid w:val="00A40984"/>
    <w:rsid w:val="00A4127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22E"/>
    <w:rsid w:val="00A5473D"/>
    <w:rsid w:val="00A5512C"/>
    <w:rsid w:val="00A558B9"/>
    <w:rsid w:val="00A55E59"/>
    <w:rsid w:val="00A55FEE"/>
    <w:rsid w:val="00A572D8"/>
    <w:rsid w:val="00A57DFD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6F0C"/>
    <w:rsid w:val="00A6756D"/>
    <w:rsid w:val="00A67EAC"/>
    <w:rsid w:val="00A70355"/>
    <w:rsid w:val="00A7178B"/>
    <w:rsid w:val="00A71BBC"/>
    <w:rsid w:val="00A72DE2"/>
    <w:rsid w:val="00A731B5"/>
    <w:rsid w:val="00A73661"/>
    <w:rsid w:val="00A738F6"/>
    <w:rsid w:val="00A73D76"/>
    <w:rsid w:val="00A74100"/>
    <w:rsid w:val="00A747D4"/>
    <w:rsid w:val="00A74B2F"/>
    <w:rsid w:val="00A74D0E"/>
    <w:rsid w:val="00A7548B"/>
    <w:rsid w:val="00A76200"/>
    <w:rsid w:val="00A76C15"/>
    <w:rsid w:val="00A779D8"/>
    <w:rsid w:val="00A802AD"/>
    <w:rsid w:val="00A807AB"/>
    <w:rsid w:val="00A8134C"/>
    <w:rsid w:val="00A81620"/>
    <w:rsid w:val="00A81DD5"/>
    <w:rsid w:val="00A821AE"/>
    <w:rsid w:val="00A8328A"/>
    <w:rsid w:val="00A85E5D"/>
    <w:rsid w:val="00A87140"/>
    <w:rsid w:val="00A905A7"/>
    <w:rsid w:val="00A90B77"/>
    <w:rsid w:val="00A921FF"/>
    <w:rsid w:val="00A93710"/>
    <w:rsid w:val="00A9429C"/>
    <w:rsid w:val="00A95C09"/>
    <w:rsid w:val="00A95C51"/>
    <w:rsid w:val="00A96293"/>
    <w:rsid w:val="00A96817"/>
    <w:rsid w:val="00AA0AD8"/>
    <w:rsid w:val="00AA0BA7"/>
    <w:rsid w:val="00AA0C89"/>
    <w:rsid w:val="00AA0F00"/>
    <w:rsid w:val="00AA13E4"/>
    <w:rsid w:val="00AA1568"/>
    <w:rsid w:val="00AA18C8"/>
    <w:rsid w:val="00AA1A92"/>
    <w:rsid w:val="00AA1BBF"/>
    <w:rsid w:val="00AA1CBD"/>
    <w:rsid w:val="00AA2EFA"/>
    <w:rsid w:val="00AA5305"/>
    <w:rsid w:val="00AA632C"/>
    <w:rsid w:val="00AA697C"/>
    <w:rsid w:val="00AA6A31"/>
    <w:rsid w:val="00AA6F53"/>
    <w:rsid w:val="00AA75FA"/>
    <w:rsid w:val="00AA7805"/>
    <w:rsid w:val="00AB00B1"/>
    <w:rsid w:val="00AB0304"/>
    <w:rsid w:val="00AB08CD"/>
    <w:rsid w:val="00AB0AA1"/>
    <w:rsid w:val="00AB14F4"/>
    <w:rsid w:val="00AB16AE"/>
    <w:rsid w:val="00AB1DD6"/>
    <w:rsid w:val="00AB21CA"/>
    <w:rsid w:val="00AB227A"/>
    <w:rsid w:val="00AB2618"/>
    <w:rsid w:val="00AB2648"/>
    <w:rsid w:val="00AB3FFE"/>
    <w:rsid w:val="00AB48CD"/>
    <w:rsid w:val="00AB5AF2"/>
    <w:rsid w:val="00AB5D5B"/>
    <w:rsid w:val="00AB5E50"/>
    <w:rsid w:val="00AB64C0"/>
    <w:rsid w:val="00AB6EFD"/>
    <w:rsid w:val="00AB71E2"/>
    <w:rsid w:val="00AB77E2"/>
    <w:rsid w:val="00AB7D2E"/>
    <w:rsid w:val="00AC018F"/>
    <w:rsid w:val="00AC082E"/>
    <w:rsid w:val="00AC12AD"/>
    <w:rsid w:val="00AC3F2F"/>
    <w:rsid w:val="00AC45C7"/>
    <w:rsid w:val="00AC4EAF"/>
    <w:rsid w:val="00AC5807"/>
    <w:rsid w:val="00AC743C"/>
    <w:rsid w:val="00AC7A2E"/>
    <w:rsid w:val="00AD0AB3"/>
    <w:rsid w:val="00AD0BEB"/>
    <w:rsid w:val="00AD12B1"/>
    <w:rsid w:val="00AD1BFE"/>
    <w:rsid w:val="00AD2FAF"/>
    <w:rsid w:val="00AD305B"/>
    <w:rsid w:val="00AD34C9"/>
    <w:rsid w:val="00AD522C"/>
    <w:rsid w:val="00AD5D78"/>
    <w:rsid w:val="00AD6D6A"/>
    <w:rsid w:val="00AD7B20"/>
    <w:rsid w:val="00AD7C10"/>
    <w:rsid w:val="00AE1606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694"/>
    <w:rsid w:val="00AF1CF1"/>
    <w:rsid w:val="00AF20D6"/>
    <w:rsid w:val="00AF2160"/>
    <w:rsid w:val="00AF2710"/>
    <w:rsid w:val="00AF27D0"/>
    <w:rsid w:val="00AF3D6A"/>
    <w:rsid w:val="00AF4C36"/>
    <w:rsid w:val="00AF4E1A"/>
    <w:rsid w:val="00AF564E"/>
    <w:rsid w:val="00AF582B"/>
    <w:rsid w:val="00AF591C"/>
    <w:rsid w:val="00AF5B0F"/>
    <w:rsid w:val="00AF5CA3"/>
    <w:rsid w:val="00AF6C6F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4B74"/>
    <w:rsid w:val="00B051BE"/>
    <w:rsid w:val="00B07942"/>
    <w:rsid w:val="00B07E76"/>
    <w:rsid w:val="00B10950"/>
    <w:rsid w:val="00B11297"/>
    <w:rsid w:val="00B11B38"/>
    <w:rsid w:val="00B11FCA"/>
    <w:rsid w:val="00B12288"/>
    <w:rsid w:val="00B12330"/>
    <w:rsid w:val="00B12C72"/>
    <w:rsid w:val="00B1537B"/>
    <w:rsid w:val="00B15AD9"/>
    <w:rsid w:val="00B15CBF"/>
    <w:rsid w:val="00B1695D"/>
    <w:rsid w:val="00B169A3"/>
    <w:rsid w:val="00B16E83"/>
    <w:rsid w:val="00B176AF"/>
    <w:rsid w:val="00B2066D"/>
    <w:rsid w:val="00B21689"/>
    <w:rsid w:val="00B217A5"/>
    <w:rsid w:val="00B21B35"/>
    <w:rsid w:val="00B2228B"/>
    <w:rsid w:val="00B2283B"/>
    <w:rsid w:val="00B22C21"/>
    <w:rsid w:val="00B2394E"/>
    <w:rsid w:val="00B23ACD"/>
    <w:rsid w:val="00B253B8"/>
    <w:rsid w:val="00B25447"/>
    <w:rsid w:val="00B2544D"/>
    <w:rsid w:val="00B2561E"/>
    <w:rsid w:val="00B2572B"/>
    <w:rsid w:val="00B25FC4"/>
    <w:rsid w:val="00B25FEC"/>
    <w:rsid w:val="00B26428"/>
    <w:rsid w:val="00B2681D"/>
    <w:rsid w:val="00B2752E"/>
    <w:rsid w:val="00B27550"/>
    <w:rsid w:val="00B30994"/>
    <w:rsid w:val="00B32124"/>
    <w:rsid w:val="00B323FD"/>
    <w:rsid w:val="00B32C46"/>
    <w:rsid w:val="00B333DF"/>
    <w:rsid w:val="00B36E56"/>
    <w:rsid w:val="00B37250"/>
    <w:rsid w:val="00B373D2"/>
    <w:rsid w:val="00B40121"/>
    <w:rsid w:val="00B40233"/>
    <w:rsid w:val="00B413A8"/>
    <w:rsid w:val="00B425F0"/>
    <w:rsid w:val="00B4364F"/>
    <w:rsid w:val="00B43EE5"/>
    <w:rsid w:val="00B4442C"/>
    <w:rsid w:val="00B44A67"/>
    <w:rsid w:val="00B44DC4"/>
    <w:rsid w:val="00B46279"/>
    <w:rsid w:val="00B46832"/>
    <w:rsid w:val="00B46AA0"/>
    <w:rsid w:val="00B4794D"/>
    <w:rsid w:val="00B47D42"/>
    <w:rsid w:val="00B50E19"/>
    <w:rsid w:val="00B50F8D"/>
    <w:rsid w:val="00B514E8"/>
    <w:rsid w:val="00B51D9F"/>
    <w:rsid w:val="00B52987"/>
    <w:rsid w:val="00B52C16"/>
    <w:rsid w:val="00B5319F"/>
    <w:rsid w:val="00B53B93"/>
    <w:rsid w:val="00B53D73"/>
    <w:rsid w:val="00B545EE"/>
    <w:rsid w:val="00B54C65"/>
    <w:rsid w:val="00B54F63"/>
    <w:rsid w:val="00B553D4"/>
    <w:rsid w:val="00B56A92"/>
    <w:rsid w:val="00B5713B"/>
    <w:rsid w:val="00B57948"/>
    <w:rsid w:val="00B57B59"/>
    <w:rsid w:val="00B57D12"/>
    <w:rsid w:val="00B57F55"/>
    <w:rsid w:val="00B607B8"/>
    <w:rsid w:val="00B61677"/>
    <w:rsid w:val="00B62020"/>
    <w:rsid w:val="00B62122"/>
    <w:rsid w:val="00B62D06"/>
    <w:rsid w:val="00B62D3B"/>
    <w:rsid w:val="00B62DDA"/>
    <w:rsid w:val="00B63078"/>
    <w:rsid w:val="00B64118"/>
    <w:rsid w:val="00B64BF8"/>
    <w:rsid w:val="00B655B6"/>
    <w:rsid w:val="00B66C0B"/>
    <w:rsid w:val="00B67CCD"/>
    <w:rsid w:val="00B70FF9"/>
    <w:rsid w:val="00B71D73"/>
    <w:rsid w:val="00B73AB8"/>
    <w:rsid w:val="00B73DE0"/>
    <w:rsid w:val="00B744F6"/>
    <w:rsid w:val="00B75687"/>
    <w:rsid w:val="00B76154"/>
    <w:rsid w:val="00B7771E"/>
    <w:rsid w:val="00B77C8D"/>
    <w:rsid w:val="00B8004B"/>
    <w:rsid w:val="00B802D5"/>
    <w:rsid w:val="00B8178E"/>
    <w:rsid w:val="00B81AD3"/>
    <w:rsid w:val="00B834EF"/>
    <w:rsid w:val="00B836ED"/>
    <w:rsid w:val="00B83A57"/>
    <w:rsid w:val="00B83C84"/>
    <w:rsid w:val="00B84296"/>
    <w:rsid w:val="00B84F37"/>
    <w:rsid w:val="00B853BF"/>
    <w:rsid w:val="00B8636F"/>
    <w:rsid w:val="00B86BCB"/>
    <w:rsid w:val="00B87EE8"/>
    <w:rsid w:val="00B90A81"/>
    <w:rsid w:val="00B9100A"/>
    <w:rsid w:val="00B912E9"/>
    <w:rsid w:val="00B925B0"/>
    <w:rsid w:val="00B941D0"/>
    <w:rsid w:val="00B95785"/>
    <w:rsid w:val="00B95FE0"/>
    <w:rsid w:val="00B964A0"/>
    <w:rsid w:val="00B96B73"/>
    <w:rsid w:val="00B97237"/>
    <w:rsid w:val="00B975FA"/>
    <w:rsid w:val="00B9796D"/>
    <w:rsid w:val="00B97D91"/>
    <w:rsid w:val="00BA19BD"/>
    <w:rsid w:val="00BA3554"/>
    <w:rsid w:val="00BA5D9A"/>
    <w:rsid w:val="00BA632C"/>
    <w:rsid w:val="00BA656E"/>
    <w:rsid w:val="00BB1A5D"/>
    <w:rsid w:val="00BB1C9B"/>
    <w:rsid w:val="00BB3082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2B1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FE1"/>
    <w:rsid w:val="00BF0913"/>
    <w:rsid w:val="00BF4538"/>
    <w:rsid w:val="00BF46D6"/>
    <w:rsid w:val="00BF4FFD"/>
    <w:rsid w:val="00BF5111"/>
    <w:rsid w:val="00BF5421"/>
    <w:rsid w:val="00BF74AB"/>
    <w:rsid w:val="00BF762F"/>
    <w:rsid w:val="00BF7CEB"/>
    <w:rsid w:val="00BF7D70"/>
    <w:rsid w:val="00C008F7"/>
    <w:rsid w:val="00C00E33"/>
    <w:rsid w:val="00C010D8"/>
    <w:rsid w:val="00C0193C"/>
    <w:rsid w:val="00C01D1F"/>
    <w:rsid w:val="00C024D3"/>
    <w:rsid w:val="00C029B6"/>
    <w:rsid w:val="00C03431"/>
    <w:rsid w:val="00C03728"/>
    <w:rsid w:val="00C0413D"/>
    <w:rsid w:val="00C04470"/>
    <w:rsid w:val="00C059DE"/>
    <w:rsid w:val="00C0648A"/>
    <w:rsid w:val="00C07095"/>
    <w:rsid w:val="00C105F6"/>
    <w:rsid w:val="00C11929"/>
    <w:rsid w:val="00C119DB"/>
    <w:rsid w:val="00C122A6"/>
    <w:rsid w:val="00C132F1"/>
    <w:rsid w:val="00C13E8E"/>
    <w:rsid w:val="00C14561"/>
    <w:rsid w:val="00C14F1A"/>
    <w:rsid w:val="00C156C3"/>
    <w:rsid w:val="00C15BC3"/>
    <w:rsid w:val="00C16602"/>
    <w:rsid w:val="00C16F3F"/>
    <w:rsid w:val="00C17414"/>
    <w:rsid w:val="00C20643"/>
    <w:rsid w:val="00C207A1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09BE"/>
    <w:rsid w:val="00C3130B"/>
    <w:rsid w:val="00C31373"/>
    <w:rsid w:val="00C324F0"/>
    <w:rsid w:val="00C32761"/>
    <w:rsid w:val="00C339E6"/>
    <w:rsid w:val="00C343BF"/>
    <w:rsid w:val="00C34414"/>
    <w:rsid w:val="00C3484C"/>
    <w:rsid w:val="00C35169"/>
    <w:rsid w:val="00C358EA"/>
    <w:rsid w:val="00C36096"/>
    <w:rsid w:val="00C364E8"/>
    <w:rsid w:val="00C3797F"/>
    <w:rsid w:val="00C4095B"/>
    <w:rsid w:val="00C43213"/>
    <w:rsid w:val="00C4327F"/>
    <w:rsid w:val="00C43524"/>
    <w:rsid w:val="00C435DD"/>
    <w:rsid w:val="00C4379C"/>
    <w:rsid w:val="00C4487D"/>
    <w:rsid w:val="00C45620"/>
    <w:rsid w:val="00C4593E"/>
    <w:rsid w:val="00C464BA"/>
    <w:rsid w:val="00C46CE0"/>
    <w:rsid w:val="00C47611"/>
    <w:rsid w:val="00C4795F"/>
    <w:rsid w:val="00C47D72"/>
    <w:rsid w:val="00C50C57"/>
    <w:rsid w:val="00C50D71"/>
    <w:rsid w:val="00C50D83"/>
    <w:rsid w:val="00C51512"/>
    <w:rsid w:val="00C527F9"/>
    <w:rsid w:val="00C53926"/>
    <w:rsid w:val="00C53D1C"/>
    <w:rsid w:val="00C54CEE"/>
    <w:rsid w:val="00C56BBA"/>
    <w:rsid w:val="00C57D7E"/>
    <w:rsid w:val="00C602DA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146"/>
    <w:rsid w:val="00C67E80"/>
    <w:rsid w:val="00C706F4"/>
    <w:rsid w:val="00C71E26"/>
    <w:rsid w:val="00C72606"/>
    <w:rsid w:val="00C727E5"/>
    <w:rsid w:val="00C72A00"/>
    <w:rsid w:val="00C72D0E"/>
    <w:rsid w:val="00C72E21"/>
    <w:rsid w:val="00C73E62"/>
    <w:rsid w:val="00C752FC"/>
    <w:rsid w:val="00C75A7D"/>
    <w:rsid w:val="00C76415"/>
    <w:rsid w:val="00C77D02"/>
    <w:rsid w:val="00C8055A"/>
    <w:rsid w:val="00C806B2"/>
    <w:rsid w:val="00C807D9"/>
    <w:rsid w:val="00C80B25"/>
    <w:rsid w:val="00C80D21"/>
    <w:rsid w:val="00C813A9"/>
    <w:rsid w:val="00C81E89"/>
    <w:rsid w:val="00C81FE2"/>
    <w:rsid w:val="00C82BD2"/>
    <w:rsid w:val="00C83D8F"/>
    <w:rsid w:val="00C83F86"/>
    <w:rsid w:val="00C84419"/>
    <w:rsid w:val="00C84D2D"/>
    <w:rsid w:val="00C858BF"/>
    <w:rsid w:val="00C85D52"/>
    <w:rsid w:val="00C85ED8"/>
    <w:rsid w:val="00C85FFA"/>
    <w:rsid w:val="00C864DC"/>
    <w:rsid w:val="00C87637"/>
    <w:rsid w:val="00C87E2F"/>
    <w:rsid w:val="00C91A10"/>
    <w:rsid w:val="00C91A6B"/>
    <w:rsid w:val="00C91F69"/>
    <w:rsid w:val="00C92051"/>
    <w:rsid w:val="00C95B0F"/>
    <w:rsid w:val="00C96127"/>
    <w:rsid w:val="00C978AF"/>
    <w:rsid w:val="00C97DF8"/>
    <w:rsid w:val="00CA0015"/>
    <w:rsid w:val="00CA0F36"/>
    <w:rsid w:val="00CA13D1"/>
    <w:rsid w:val="00CA169D"/>
    <w:rsid w:val="00CA1747"/>
    <w:rsid w:val="00CA1C11"/>
    <w:rsid w:val="00CA1ED0"/>
    <w:rsid w:val="00CA2207"/>
    <w:rsid w:val="00CA30F7"/>
    <w:rsid w:val="00CA4510"/>
    <w:rsid w:val="00CA4AB2"/>
    <w:rsid w:val="00CA55B9"/>
    <w:rsid w:val="00CA5671"/>
    <w:rsid w:val="00CA5B8D"/>
    <w:rsid w:val="00CA5DD1"/>
    <w:rsid w:val="00CA6094"/>
    <w:rsid w:val="00CA770E"/>
    <w:rsid w:val="00CA7F13"/>
    <w:rsid w:val="00CB0129"/>
    <w:rsid w:val="00CB0901"/>
    <w:rsid w:val="00CB0A84"/>
    <w:rsid w:val="00CB0ADE"/>
    <w:rsid w:val="00CB20AE"/>
    <w:rsid w:val="00CB3CB1"/>
    <w:rsid w:val="00CB41AB"/>
    <w:rsid w:val="00CB4C1E"/>
    <w:rsid w:val="00CB5290"/>
    <w:rsid w:val="00CB57BB"/>
    <w:rsid w:val="00CB68EF"/>
    <w:rsid w:val="00CB6DA8"/>
    <w:rsid w:val="00CB71A2"/>
    <w:rsid w:val="00CB759C"/>
    <w:rsid w:val="00CB79A4"/>
    <w:rsid w:val="00CC0A8D"/>
    <w:rsid w:val="00CC16CF"/>
    <w:rsid w:val="00CC16D6"/>
    <w:rsid w:val="00CC3419"/>
    <w:rsid w:val="00CC3A77"/>
    <w:rsid w:val="00CC43F3"/>
    <w:rsid w:val="00CC49B7"/>
    <w:rsid w:val="00CC518E"/>
    <w:rsid w:val="00CC73F0"/>
    <w:rsid w:val="00CC7693"/>
    <w:rsid w:val="00CD043A"/>
    <w:rsid w:val="00CD0B41"/>
    <w:rsid w:val="00CD31D5"/>
    <w:rsid w:val="00CD3548"/>
    <w:rsid w:val="00CD4190"/>
    <w:rsid w:val="00CD435C"/>
    <w:rsid w:val="00CD43C8"/>
    <w:rsid w:val="00CD4898"/>
    <w:rsid w:val="00CD51B9"/>
    <w:rsid w:val="00CD655A"/>
    <w:rsid w:val="00CD7828"/>
    <w:rsid w:val="00CE086A"/>
    <w:rsid w:val="00CE0D95"/>
    <w:rsid w:val="00CE11B7"/>
    <w:rsid w:val="00CE2264"/>
    <w:rsid w:val="00CE2680"/>
    <w:rsid w:val="00CE2E69"/>
    <w:rsid w:val="00CE3A99"/>
    <w:rsid w:val="00CE432D"/>
    <w:rsid w:val="00CE4D1D"/>
    <w:rsid w:val="00CE693C"/>
    <w:rsid w:val="00CE6AFF"/>
    <w:rsid w:val="00CE7B83"/>
    <w:rsid w:val="00CE7BF1"/>
    <w:rsid w:val="00CE7C1F"/>
    <w:rsid w:val="00CF0D0D"/>
    <w:rsid w:val="00CF12EE"/>
    <w:rsid w:val="00CF1653"/>
    <w:rsid w:val="00CF1742"/>
    <w:rsid w:val="00CF18BA"/>
    <w:rsid w:val="00CF2191"/>
    <w:rsid w:val="00CF2304"/>
    <w:rsid w:val="00CF30C0"/>
    <w:rsid w:val="00CF34D0"/>
    <w:rsid w:val="00CF3B8F"/>
    <w:rsid w:val="00CF7005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43"/>
    <w:rsid w:val="00D132BC"/>
    <w:rsid w:val="00D14B02"/>
    <w:rsid w:val="00D150B0"/>
    <w:rsid w:val="00D15272"/>
    <w:rsid w:val="00D15ED6"/>
    <w:rsid w:val="00D161B8"/>
    <w:rsid w:val="00D17209"/>
    <w:rsid w:val="00D17258"/>
    <w:rsid w:val="00D200C6"/>
    <w:rsid w:val="00D20DD6"/>
    <w:rsid w:val="00D219A5"/>
    <w:rsid w:val="00D21F8D"/>
    <w:rsid w:val="00D22464"/>
    <w:rsid w:val="00D22972"/>
    <w:rsid w:val="00D23CDE"/>
    <w:rsid w:val="00D23FD7"/>
    <w:rsid w:val="00D265B6"/>
    <w:rsid w:val="00D26E4A"/>
    <w:rsid w:val="00D26FCF"/>
    <w:rsid w:val="00D27B1C"/>
    <w:rsid w:val="00D27C21"/>
    <w:rsid w:val="00D30487"/>
    <w:rsid w:val="00D30C9A"/>
    <w:rsid w:val="00D30F7E"/>
    <w:rsid w:val="00D31D19"/>
    <w:rsid w:val="00D320A2"/>
    <w:rsid w:val="00D32414"/>
    <w:rsid w:val="00D326C7"/>
    <w:rsid w:val="00D327AA"/>
    <w:rsid w:val="00D32951"/>
    <w:rsid w:val="00D32DD8"/>
    <w:rsid w:val="00D32F51"/>
    <w:rsid w:val="00D33205"/>
    <w:rsid w:val="00D3345B"/>
    <w:rsid w:val="00D33481"/>
    <w:rsid w:val="00D33F62"/>
    <w:rsid w:val="00D3479E"/>
    <w:rsid w:val="00D35832"/>
    <w:rsid w:val="00D359EB"/>
    <w:rsid w:val="00D362DB"/>
    <w:rsid w:val="00D36A0F"/>
    <w:rsid w:val="00D36D97"/>
    <w:rsid w:val="00D371A7"/>
    <w:rsid w:val="00D37A8C"/>
    <w:rsid w:val="00D40735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A0"/>
    <w:rsid w:val="00D52CC7"/>
    <w:rsid w:val="00D52D0B"/>
    <w:rsid w:val="00D53B9C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25A"/>
    <w:rsid w:val="00D627D0"/>
    <w:rsid w:val="00D62C0F"/>
    <w:rsid w:val="00D63D0B"/>
    <w:rsid w:val="00D649E9"/>
    <w:rsid w:val="00D65115"/>
    <w:rsid w:val="00D65BF2"/>
    <w:rsid w:val="00D65E4E"/>
    <w:rsid w:val="00D65EBA"/>
    <w:rsid w:val="00D70712"/>
    <w:rsid w:val="00D71259"/>
    <w:rsid w:val="00D72677"/>
    <w:rsid w:val="00D7354F"/>
    <w:rsid w:val="00D740FE"/>
    <w:rsid w:val="00D7435F"/>
    <w:rsid w:val="00D74CCE"/>
    <w:rsid w:val="00D758CA"/>
    <w:rsid w:val="00D75F27"/>
    <w:rsid w:val="00D76BBA"/>
    <w:rsid w:val="00D770E9"/>
    <w:rsid w:val="00D77ADB"/>
    <w:rsid w:val="00D77CD1"/>
    <w:rsid w:val="00D77EF7"/>
    <w:rsid w:val="00D815D1"/>
    <w:rsid w:val="00D81660"/>
    <w:rsid w:val="00D81962"/>
    <w:rsid w:val="00D81F44"/>
    <w:rsid w:val="00D820D2"/>
    <w:rsid w:val="00D82DAD"/>
    <w:rsid w:val="00D83043"/>
    <w:rsid w:val="00D8313C"/>
    <w:rsid w:val="00D84287"/>
    <w:rsid w:val="00D8458D"/>
    <w:rsid w:val="00D8459D"/>
    <w:rsid w:val="00D84988"/>
    <w:rsid w:val="00D85304"/>
    <w:rsid w:val="00D86102"/>
    <w:rsid w:val="00D86538"/>
    <w:rsid w:val="00D873FE"/>
    <w:rsid w:val="00D875CB"/>
    <w:rsid w:val="00D879FD"/>
    <w:rsid w:val="00D9221E"/>
    <w:rsid w:val="00D93027"/>
    <w:rsid w:val="00D94074"/>
    <w:rsid w:val="00D96104"/>
    <w:rsid w:val="00D9650F"/>
    <w:rsid w:val="00D970D2"/>
    <w:rsid w:val="00D976EB"/>
    <w:rsid w:val="00DA0948"/>
    <w:rsid w:val="00DA0A4E"/>
    <w:rsid w:val="00DA0F94"/>
    <w:rsid w:val="00DA0FDD"/>
    <w:rsid w:val="00DA10C9"/>
    <w:rsid w:val="00DA10D3"/>
    <w:rsid w:val="00DA12BB"/>
    <w:rsid w:val="00DA1AF1"/>
    <w:rsid w:val="00DA2289"/>
    <w:rsid w:val="00DA3F93"/>
    <w:rsid w:val="00DA41B1"/>
    <w:rsid w:val="00DA687B"/>
    <w:rsid w:val="00DA6C97"/>
    <w:rsid w:val="00DB01A7"/>
    <w:rsid w:val="00DB01B8"/>
    <w:rsid w:val="00DB0602"/>
    <w:rsid w:val="00DB14B6"/>
    <w:rsid w:val="00DB2BCC"/>
    <w:rsid w:val="00DB3B2E"/>
    <w:rsid w:val="00DB3E17"/>
    <w:rsid w:val="00DB41B7"/>
    <w:rsid w:val="00DB4273"/>
    <w:rsid w:val="00DB4CC7"/>
    <w:rsid w:val="00DB64C8"/>
    <w:rsid w:val="00DB6ADD"/>
    <w:rsid w:val="00DB6D02"/>
    <w:rsid w:val="00DC1B3F"/>
    <w:rsid w:val="00DC3470"/>
    <w:rsid w:val="00DC4068"/>
    <w:rsid w:val="00DC5332"/>
    <w:rsid w:val="00DC567F"/>
    <w:rsid w:val="00DC59F5"/>
    <w:rsid w:val="00DC6229"/>
    <w:rsid w:val="00DC6663"/>
    <w:rsid w:val="00DC6735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6E7"/>
    <w:rsid w:val="00DD6FDA"/>
    <w:rsid w:val="00DE1323"/>
    <w:rsid w:val="00DE134D"/>
    <w:rsid w:val="00DE13BC"/>
    <w:rsid w:val="00DE1B2F"/>
    <w:rsid w:val="00DE1C00"/>
    <w:rsid w:val="00DE1C5E"/>
    <w:rsid w:val="00DE26E4"/>
    <w:rsid w:val="00DE3538"/>
    <w:rsid w:val="00DE3C28"/>
    <w:rsid w:val="00DE4085"/>
    <w:rsid w:val="00DE5B89"/>
    <w:rsid w:val="00DE65EA"/>
    <w:rsid w:val="00DE7B31"/>
    <w:rsid w:val="00DE7F8F"/>
    <w:rsid w:val="00DF0156"/>
    <w:rsid w:val="00DF11C4"/>
    <w:rsid w:val="00DF1625"/>
    <w:rsid w:val="00DF19A1"/>
    <w:rsid w:val="00DF5182"/>
    <w:rsid w:val="00DF5B1B"/>
    <w:rsid w:val="00DF68A6"/>
    <w:rsid w:val="00DF6AA5"/>
    <w:rsid w:val="00DF70BE"/>
    <w:rsid w:val="00DF7AF0"/>
    <w:rsid w:val="00E00E5E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23C"/>
    <w:rsid w:val="00E054EA"/>
    <w:rsid w:val="00E056BC"/>
    <w:rsid w:val="00E05F32"/>
    <w:rsid w:val="00E0616D"/>
    <w:rsid w:val="00E06E9D"/>
    <w:rsid w:val="00E070E6"/>
    <w:rsid w:val="00E10031"/>
    <w:rsid w:val="00E10BB7"/>
    <w:rsid w:val="00E15826"/>
    <w:rsid w:val="00E15A77"/>
    <w:rsid w:val="00E161F1"/>
    <w:rsid w:val="00E163E4"/>
    <w:rsid w:val="00E17109"/>
    <w:rsid w:val="00E17B5D"/>
    <w:rsid w:val="00E20011"/>
    <w:rsid w:val="00E2073B"/>
    <w:rsid w:val="00E207EB"/>
    <w:rsid w:val="00E20B3E"/>
    <w:rsid w:val="00E20E95"/>
    <w:rsid w:val="00E21520"/>
    <w:rsid w:val="00E21547"/>
    <w:rsid w:val="00E2217F"/>
    <w:rsid w:val="00E222A7"/>
    <w:rsid w:val="00E2245F"/>
    <w:rsid w:val="00E22A1B"/>
    <w:rsid w:val="00E22E51"/>
    <w:rsid w:val="00E23921"/>
    <w:rsid w:val="00E23A9A"/>
    <w:rsid w:val="00E23F20"/>
    <w:rsid w:val="00E23F7F"/>
    <w:rsid w:val="00E2406F"/>
    <w:rsid w:val="00E242FF"/>
    <w:rsid w:val="00E24EBF"/>
    <w:rsid w:val="00E25D59"/>
    <w:rsid w:val="00E260D5"/>
    <w:rsid w:val="00E2620A"/>
    <w:rsid w:val="00E26A48"/>
    <w:rsid w:val="00E26DCE"/>
    <w:rsid w:val="00E27862"/>
    <w:rsid w:val="00E30D12"/>
    <w:rsid w:val="00E31A0F"/>
    <w:rsid w:val="00E326DD"/>
    <w:rsid w:val="00E327B8"/>
    <w:rsid w:val="00E34189"/>
    <w:rsid w:val="00E36717"/>
    <w:rsid w:val="00E36A86"/>
    <w:rsid w:val="00E40ECC"/>
    <w:rsid w:val="00E410D5"/>
    <w:rsid w:val="00E41156"/>
    <w:rsid w:val="00E41620"/>
    <w:rsid w:val="00E41E93"/>
    <w:rsid w:val="00E4239E"/>
    <w:rsid w:val="00E42FEB"/>
    <w:rsid w:val="00E430BF"/>
    <w:rsid w:val="00E43CEB"/>
    <w:rsid w:val="00E449ED"/>
    <w:rsid w:val="00E44D86"/>
    <w:rsid w:val="00E45007"/>
    <w:rsid w:val="00E453AC"/>
    <w:rsid w:val="00E45ACA"/>
    <w:rsid w:val="00E45C7F"/>
    <w:rsid w:val="00E46422"/>
    <w:rsid w:val="00E46DBA"/>
    <w:rsid w:val="00E47255"/>
    <w:rsid w:val="00E47712"/>
    <w:rsid w:val="00E51117"/>
    <w:rsid w:val="00E51EEA"/>
    <w:rsid w:val="00E52439"/>
    <w:rsid w:val="00E528AD"/>
    <w:rsid w:val="00E530B6"/>
    <w:rsid w:val="00E5348C"/>
    <w:rsid w:val="00E53C12"/>
    <w:rsid w:val="00E54297"/>
    <w:rsid w:val="00E54B2C"/>
    <w:rsid w:val="00E5510F"/>
    <w:rsid w:val="00E55B1E"/>
    <w:rsid w:val="00E6008B"/>
    <w:rsid w:val="00E6044F"/>
    <w:rsid w:val="00E60526"/>
    <w:rsid w:val="00E61E2C"/>
    <w:rsid w:val="00E6367A"/>
    <w:rsid w:val="00E638EF"/>
    <w:rsid w:val="00E63C8D"/>
    <w:rsid w:val="00E64337"/>
    <w:rsid w:val="00E65132"/>
    <w:rsid w:val="00E656BF"/>
    <w:rsid w:val="00E65F37"/>
    <w:rsid w:val="00E66866"/>
    <w:rsid w:val="00E674AE"/>
    <w:rsid w:val="00E67BA7"/>
    <w:rsid w:val="00E700E1"/>
    <w:rsid w:val="00E702D7"/>
    <w:rsid w:val="00E71155"/>
    <w:rsid w:val="00E71CEE"/>
    <w:rsid w:val="00E73B1B"/>
    <w:rsid w:val="00E73D09"/>
    <w:rsid w:val="00E74033"/>
    <w:rsid w:val="00E74264"/>
    <w:rsid w:val="00E749B7"/>
    <w:rsid w:val="00E74BF6"/>
    <w:rsid w:val="00E7522C"/>
    <w:rsid w:val="00E7544B"/>
    <w:rsid w:val="00E75B57"/>
    <w:rsid w:val="00E765B7"/>
    <w:rsid w:val="00E76F31"/>
    <w:rsid w:val="00E77EEE"/>
    <w:rsid w:val="00E805B6"/>
    <w:rsid w:val="00E81D32"/>
    <w:rsid w:val="00E84078"/>
    <w:rsid w:val="00E84171"/>
    <w:rsid w:val="00E85A49"/>
    <w:rsid w:val="00E866F3"/>
    <w:rsid w:val="00E87CE7"/>
    <w:rsid w:val="00E904E8"/>
    <w:rsid w:val="00E90E72"/>
    <w:rsid w:val="00E90FD0"/>
    <w:rsid w:val="00E91121"/>
    <w:rsid w:val="00E92272"/>
    <w:rsid w:val="00E92352"/>
    <w:rsid w:val="00E92BAA"/>
    <w:rsid w:val="00E93CA2"/>
    <w:rsid w:val="00E9479B"/>
    <w:rsid w:val="00E94D7F"/>
    <w:rsid w:val="00E9585C"/>
    <w:rsid w:val="00E95E47"/>
    <w:rsid w:val="00E968EF"/>
    <w:rsid w:val="00E969ED"/>
    <w:rsid w:val="00E9746B"/>
    <w:rsid w:val="00E97AB0"/>
    <w:rsid w:val="00EA059F"/>
    <w:rsid w:val="00EA06E9"/>
    <w:rsid w:val="00EA0DB5"/>
    <w:rsid w:val="00EA0E50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884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B80"/>
    <w:rsid w:val="00EB6E54"/>
    <w:rsid w:val="00EC0C4F"/>
    <w:rsid w:val="00EC201D"/>
    <w:rsid w:val="00EC20BC"/>
    <w:rsid w:val="00EC22F7"/>
    <w:rsid w:val="00EC2345"/>
    <w:rsid w:val="00EC2C0F"/>
    <w:rsid w:val="00EC2CDE"/>
    <w:rsid w:val="00EC33AE"/>
    <w:rsid w:val="00EC49B0"/>
    <w:rsid w:val="00EC6281"/>
    <w:rsid w:val="00EC7188"/>
    <w:rsid w:val="00EC759E"/>
    <w:rsid w:val="00EC7897"/>
    <w:rsid w:val="00ED004F"/>
    <w:rsid w:val="00ED01B4"/>
    <w:rsid w:val="00ED0338"/>
    <w:rsid w:val="00ED0BF3"/>
    <w:rsid w:val="00ED0DE3"/>
    <w:rsid w:val="00ED1142"/>
    <w:rsid w:val="00ED1170"/>
    <w:rsid w:val="00ED2462"/>
    <w:rsid w:val="00ED36CA"/>
    <w:rsid w:val="00ED3BAC"/>
    <w:rsid w:val="00ED48E0"/>
    <w:rsid w:val="00ED4C1D"/>
    <w:rsid w:val="00ED5C1C"/>
    <w:rsid w:val="00ED6836"/>
    <w:rsid w:val="00ED6F1D"/>
    <w:rsid w:val="00EE0172"/>
    <w:rsid w:val="00EE09A4"/>
    <w:rsid w:val="00EE0EB3"/>
    <w:rsid w:val="00EE0EF1"/>
    <w:rsid w:val="00EE11C5"/>
    <w:rsid w:val="00EE1E28"/>
    <w:rsid w:val="00EE223A"/>
    <w:rsid w:val="00EE2663"/>
    <w:rsid w:val="00EE3CA0"/>
    <w:rsid w:val="00EE3F18"/>
    <w:rsid w:val="00EE55F5"/>
    <w:rsid w:val="00EE5855"/>
    <w:rsid w:val="00EE5A09"/>
    <w:rsid w:val="00EE5C53"/>
    <w:rsid w:val="00EE7019"/>
    <w:rsid w:val="00EE73A8"/>
    <w:rsid w:val="00EE7A99"/>
    <w:rsid w:val="00EF04C4"/>
    <w:rsid w:val="00EF124E"/>
    <w:rsid w:val="00EF2159"/>
    <w:rsid w:val="00EF2248"/>
    <w:rsid w:val="00EF24C7"/>
    <w:rsid w:val="00EF273B"/>
    <w:rsid w:val="00EF2954"/>
    <w:rsid w:val="00EF2B43"/>
    <w:rsid w:val="00EF352E"/>
    <w:rsid w:val="00EF3662"/>
    <w:rsid w:val="00EF44E2"/>
    <w:rsid w:val="00EF4630"/>
    <w:rsid w:val="00EF4BBA"/>
    <w:rsid w:val="00EF6526"/>
    <w:rsid w:val="00EF6DF2"/>
    <w:rsid w:val="00EF7868"/>
    <w:rsid w:val="00F00C96"/>
    <w:rsid w:val="00F0114A"/>
    <w:rsid w:val="00F01D1E"/>
    <w:rsid w:val="00F02279"/>
    <w:rsid w:val="00F02501"/>
    <w:rsid w:val="00F025FC"/>
    <w:rsid w:val="00F02DBC"/>
    <w:rsid w:val="00F03B10"/>
    <w:rsid w:val="00F04FC3"/>
    <w:rsid w:val="00F05954"/>
    <w:rsid w:val="00F06F30"/>
    <w:rsid w:val="00F07C37"/>
    <w:rsid w:val="00F11794"/>
    <w:rsid w:val="00F11AC7"/>
    <w:rsid w:val="00F11D9C"/>
    <w:rsid w:val="00F121A0"/>
    <w:rsid w:val="00F124AB"/>
    <w:rsid w:val="00F125C4"/>
    <w:rsid w:val="00F130E4"/>
    <w:rsid w:val="00F13297"/>
    <w:rsid w:val="00F1389B"/>
    <w:rsid w:val="00F13FFF"/>
    <w:rsid w:val="00F141E2"/>
    <w:rsid w:val="00F154A2"/>
    <w:rsid w:val="00F15AC0"/>
    <w:rsid w:val="00F15F72"/>
    <w:rsid w:val="00F16EF4"/>
    <w:rsid w:val="00F17274"/>
    <w:rsid w:val="00F1738A"/>
    <w:rsid w:val="00F20B78"/>
    <w:rsid w:val="00F20CF5"/>
    <w:rsid w:val="00F20DA5"/>
    <w:rsid w:val="00F213D0"/>
    <w:rsid w:val="00F215B1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6AC7"/>
    <w:rsid w:val="00F26CD7"/>
    <w:rsid w:val="00F2770D"/>
    <w:rsid w:val="00F27778"/>
    <w:rsid w:val="00F339E3"/>
    <w:rsid w:val="00F34195"/>
    <w:rsid w:val="00F36E1F"/>
    <w:rsid w:val="00F37649"/>
    <w:rsid w:val="00F377C0"/>
    <w:rsid w:val="00F379F1"/>
    <w:rsid w:val="00F37F2C"/>
    <w:rsid w:val="00F403A5"/>
    <w:rsid w:val="00F406AC"/>
    <w:rsid w:val="00F407B0"/>
    <w:rsid w:val="00F40D4D"/>
    <w:rsid w:val="00F4140F"/>
    <w:rsid w:val="00F417C0"/>
    <w:rsid w:val="00F4395E"/>
    <w:rsid w:val="00F43AB5"/>
    <w:rsid w:val="00F449C0"/>
    <w:rsid w:val="00F4506C"/>
    <w:rsid w:val="00F45B4D"/>
    <w:rsid w:val="00F45B8B"/>
    <w:rsid w:val="00F473D6"/>
    <w:rsid w:val="00F51B3A"/>
    <w:rsid w:val="00F523B0"/>
    <w:rsid w:val="00F53525"/>
    <w:rsid w:val="00F541C1"/>
    <w:rsid w:val="00F546F2"/>
    <w:rsid w:val="00F54D98"/>
    <w:rsid w:val="00F5526F"/>
    <w:rsid w:val="00F55654"/>
    <w:rsid w:val="00F556B0"/>
    <w:rsid w:val="00F562EA"/>
    <w:rsid w:val="00F5653D"/>
    <w:rsid w:val="00F566BF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5BB3"/>
    <w:rsid w:val="00F676CB"/>
    <w:rsid w:val="00F67946"/>
    <w:rsid w:val="00F67CD4"/>
    <w:rsid w:val="00F7009A"/>
    <w:rsid w:val="00F70A3D"/>
    <w:rsid w:val="00F70E55"/>
    <w:rsid w:val="00F71502"/>
    <w:rsid w:val="00F725B5"/>
    <w:rsid w:val="00F729F8"/>
    <w:rsid w:val="00F733D9"/>
    <w:rsid w:val="00F73CAB"/>
    <w:rsid w:val="00F743B3"/>
    <w:rsid w:val="00F7451F"/>
    <w:rsid w:val="00F7467F"/>
    <w:rsid w:val="00F74984"/>
    <w:rsid w:val="00F7548C"/>
    <w:rsid w:val="00F7609B"/>
    <w:rsid w:val="00F7704C"/>
    <w:rsid w:val="00F8049A"/>
    <w:rsid w:val="00F81712"/>
    <w:rsid w:val="00F825AC"/>
    <w:rsid w:val="00F82623"/>
    <w:rsid w:val="00F839B3"/>
    <w:rsid w:val="00F83B76"/>
    <w:rsid w:val="00F83E1D"/>
    <w:rsid w:val="00F8462A"/>
    <w:rsid w:val="00F85DFC"/>
    <w:rsid w:val="00F85F62"/>
    <w:rsid w:val="00F86162"/>
    <w:rsid w:val="00F86ED5"/>
    <w:rsid w:val="00F871C2"/>
    <w:rsid w:val="00F87473"/>
    <w:rsid w:val="00F9052C"/>
    <w:rsid w:val="00F914CF"/>
    <w:rsid w:val="00F930CD"/>
    <w:rsid w:val="00F932ED"/>
    <w:rsid w:val="00F93C26"/>
    <w:rsid w:val="00F9448B"/>
    <w:rsid w:val="00F954E8"/>
    <w:rsid w:val="00F96621"/>
    <w:rsid w:val="00F9712B"/>
    <w:rsid w:val="00F97D3E"/>
    <w:rsid w:val="00FA047E"/>
    <w:rsid w:val="00FA0498"/>
    <w:rsid w:val="00FA0E41"/>
    <w:rsid w:val="00FA161C"/>
    <w:rsid w:val="00FA2BFA"/>
    <w:rsid w:val="00FA2FB6"/>
    <w:rsid w:val="00FA37C3"/>
    <w:rsid w:val="00FA409E"/>
    <w:rsid w:val="00FA430F"/>
    <w:rsid w:val="00FA4725"/>
    <w:rsid w:val="00FA4F9D"/>
    <w:rsid w:val="00FA5289"/>
    <w:rsid w:val="00FA568B"/>
    <w:rsid w:val="00FA5CBD"/>
    <w:rsid w:val="00FA6567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2F"/>
    <w:rsid w:val="00FB3AFB"/>
    <w:rsid w:val="00FB3CC9"/>
    <w:rsid w:val="00FB405E"/>
    <w:rsid w:val="00FB4ACF"/>
    <w:rsid w:val="00FB72F4"/>
    <w:rsid w:val="00FB78E7"/>
    <w:rsid w:val="00FB796B"/>
    <w:rsid w:val="00FC096C"/>
    <w:rsid w:val="00FC0FDC"/>
    <w:rsid w:val="00FC22F4"/>
    <w:rsid w:val="00FC283C"/>
    <w:rsid w:val="00FC2F66"/>
    <w:rsid w:val="00FC31D8"/>
    <w:rsid w:val="00FC4412"/>
    <w:rsid w:val="00FC4B16"/>
    <w:rsid w:val="00FC573A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2B"/>
    <w:rsid w:val="00FD57B8"/>
    <w:rsid w:val="00FD7291"/>
    <w:rsid w:val="00FD7772"/>
    <w:rsid w:val="00FE1316"/>
    <w:rsid w:val="00FE20B2"/>
    <w:rsid w:val="00FE4310"/>
    <w:rsid w:val="00FE54DC"/>
    <w:rsid w:val="00FE5743"/>
    <w:rsid w:val="00FE64CF"/>
    <w:rsid w:val="00FE6521"/>
    <w:rsid w:val="00FE6887"/>
    <w:rsid w:val="00FE69FB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0DB"/>
    <w:rsid w:val="00FF28EE"/>
    <w:rsid w:val="00FF2E56"/>
    <w:rsid w:val="00FF3050"/>
    <w:rsid w:val="00FF331F"/>
    <w:rsid w:val="00FF3D6A"/>
    <w:rsid w:val="00FF3E3D"/>
    <w:rsid w:val="00FF3F8F"/>
    <w:rsid w:val="00FF5BD5"/>
    <w:rsid w:val="00FF6156"/>
    <w:rsid w:val="00FF6934"/>
    <w:rsid w:val="00FF69B7"/>
    <w:rsid w:val="00FF6ACF"/>
    <w:rsid w:val="00FF6FFD"/>
    <w:rsid w:val="00FF73D4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ED36E4"/>
  <w15:docId w15:val="{422AE5B2-9746-42FF-865A-28D9C28A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, Char Char46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, Char Char46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qFormat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hyperlink" Target="http://gnumner.am/hy/page/ughecuycner_dzernarkner/" TargetMode="External"/><Relationship Id="rId18" Type="http://schemas.openxmlformats.org/officeDocument/2006/relationships/hyperlink" Target="http://www.procuremen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numner.am/website/images/original/e97e36cf.docx" TargetMode="External"/><Relationship Id="rId17" Type="http://schemas.openxmlformats.org/officeDocument/2006/relationships/hyperlink" Target="http://www.procurement.a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numner.am/hy/page/ughecuycner_dzernarkne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numner.am/website/images/original/%D5%88%D5%92%D5%82%D4%B5%D5%91%D5%88%D5%92%D5%85%D5%91.docx" TargetMode="External"/><Relationship Id="rId10" Type="http://schemas.openxmlformats.org/officeDocument/2006/relationships/hyperlink" Target="http://www.armeps.a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rmeps.am" TargetMode="External"/><Relationship Id="rId14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130CA-B401-4E33-9CD3-BE3E4D68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66</Pages>
  <Words>19579</Words>
  <Characters>111603</Characters>
  <Application>Microsoft Office Word</Application>
  <DocSecurity>0</DocSecurity>
  <Lines>930</Lines>
  <Paragraphs>261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130921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https:/mul2-minfin.gov.am/tasks/543902/oneclick/Carayutyun_elektronayin 27.10.docx?token=4a2dea846931278131ebbd58fa851d6f</cp:keywords>
  <dc:description/>
  <cp:lastModifiedBy>Artsrun Vardanyan</cp:lastModifiedBy>
  <cp:revision>5</cp:revision>
  <cp:lastPrinted>2023-02-06T06:46:00Z</cp:lastPrinted>
  <dcterms:created xsi:type="dcterms:W3CDTF">2022-10-31T11:36:00Z</dcterms:created>
  <dcterms:modified xsi:type="dcterms:W3CDTF">2024-06-04T15:14:00Z</dcterms:modified>
</cp:coreProperties>
</file>