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B6149" w14:textId="2A639349" w:rsidR="00642EFE" w:rsidRPr="00E70DD4" w:rsidRDefault="00642EFE" w:rsidP="00E70DD4">
      <w:pPr>
        <w:pStyle w:val="BodyTextIndent"/>
        <w:widowControl w:val="0"/>
        <w:spacing w:line="240" w:lineRule="auto"/>
        <w:ind w:firstLine="0"/>
        <w:jc w:val="center"/>
        <w:rPr>
          <w:rFonts w:ascii="GHEA Grapalat" w:hAnsi="GHEA Grapalat"/>
          <w:i w:val="0"/>
          <w:sz w:val="22"/>
          <w:szCs w:val="22"/>
        </w:rPr>
      </w:pPr>
      <w:r w:rsidRPr="00E70DD4">
        <w:rPr>
          <w:rFonts w:ascii="GHEA Grapalat" w:hAnsi="GHEA Grapalat"/>
          <w:i w:val="0"/>
          <w:sz w:val="22"/>
          <w:szCs w:val="22"/>
        </w:rPr>
        <w:t>ОБЪЯВЛЕНИЕ</w:t>
      </w:r>
    </w:p>
    <w:p w14:paraId="664FEB7C" w14:textId="51A65682" w:rsidR="00642EFE" w:rsidRDefault="00810691" w:rsidP="00E70DD4">
      <w:pPr>
        <w:pStyle w:val="BodyTextIndent"/>
        <w:widowControl w:val="0"/>
        <w:spacing w:line="240" w:lineRule="auto"/>
        <w:ind w:firstLine="0"/>
        <w:jc w:val="center"/>
        <w:rPr>
          <w:rFonts w:ascii="GHEA Grapalat" w:hAnsi="GHEA Grapalat"/>
          <w:i w:val="0"/>
          <w:sz w:val="22"/>
          <w:szCs w:val="22"/>
        </w:rPr>
      </w:pPr>
      <w:r w:rsidRPr="00E70DD4">
        <w:rPr>
          <w:rFonts w:ascii="GHEA Grapalat" w:hAnsi="GHEA Grapalat"/>
          <w:i w:val="0"/>
          <w:sz w:val="22"/>
          <w:szCs w:val="22"/>
        </w:rPr>
        <w:t xml:space="preserve">О ЗАПРОСЕ КОТИРОВОК </w:t>
      </w:r>
      <w:r w:rsidR="00BA7128" w:rsidRPr="00E70DD4">
        <w:rPr>
          <w:rStyle w:val="FootnoteReference"/>
          <w:rFonts w:ascii="GHEA Grapalat" w:hAnsi="GHEA Grapalat"/>
          <w:i w:val="0"/>
          <w:sz w:val="22"/>
          <w:szCs w:val="22"/>
        </w:rPr>
        <w:footnoteReference w:customMarkFollows="1" w:id="1"/>
        <w:t>*</w:t>
      </w:r>
    </w:p>
    <w:p w14:paraId="7F8A569A" w14:textId="2DB4F1DF" w:rsidR="00E70DD4" w:rsidRPr="00B41893" w:rsidRDefault="00E70DD4" w:rsidP="00E70DD4">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41893">
        <w:rPr>
          <w:rFonts w:ascii="GHEA Grapalat" w:hAnsi="GHEA Grapalat"/>
          <w:i w:val="0"/>
          <w:sz w:val="24"/>
          <w:szCs w:val="24"/>
        </w:rPr>
        <w:t>"</w:t>
      </w:r>
      <w:r w:rsidR="00836A66">
        <w:rPr>
          <w:rFonts w:ascii="GHEA Grapalat" w:hAnsi="GHEA Grapalat"/>
          <w:i w:val="0"/>
          <w:sz w:val="24"/>
          <w:szCs w:val="24"/>
          <w:lang w:val="hy-AM"/>
        </w:rPr>
        <w:t>10</w:t>
      </w:r>
      <w:r w:rsidRPr="00B41893">
        <w:rPr>
          <w:rFonts w:ascii="GHEA Grapalat" w:hAnsi="GHEA Grapalat"/>
          <w:i w:val="0"/>
          <w:sz w:val="24"/>
          <w:szCs w:val="24"/>
        </w:rPr>
        <w:t>" "</w:t>
      </w:r>
      <w:r w:rsidRPr="00B41893">
        <w:rPr>
          <w:rFonts w:ascii="GHEA Grapalat" w:hAnsi="GHEA Grapalat"/>
          <w:i w:val="0"/>
          <w:sz w:val="24"/>
          <w:szCs w:val="24"/>
          <w:lang w:val="hy-AM"/>
        </w:rPr>
        <w:t>0</w:t>
      </w:r>
      <w:r w:rsidR="00836A66">
        <w:rPr>
          <w:rFonts w:ascii="GHEA Grapalat" w:hAnsi="GHEA Grapalat"/>
          <w:i w:val="0"/>
          <w:sz w:val="24"/>
          <w:szCs w:val="24"/>
          <w:lang w:val="hy-AM"/>
        </w:rPr>
        <w:t>7</w:t>
      </w:r>
      <w:r w:rsidRPr="00B41893">
        <w:rPr>
          <w:rFonts w:ascii="GHEA Grapalat" w:hAnsi="GHEA Grapalat"/>
          <w:i w:val="0"/>
          <w:sz w:val="24"/>
          <w:szCs w:val="24"/>
        </w:rPr>
        <w:t xml:space="preserve">" 2025 года "2" </w:t>
      </w:r>
    </w:p>
    <w:p w14:paraId="792951EB" w14:textId="24358F57" w:rsidR="00E70DD4" w:rsidRPr="005739F5" w:rsidRDefault="00E70DD4" w:rsidP="00E70DD4">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0E6BDF">
        <w:rPr>
          <w:rFonts w:ascii="GHEA Grapalat" w:hAnsi="GHEA Grapalat"/>
          <w:i w:val="0"/>
          <w:sz w:val="24"/>
          <w:szCs w:val="24"/>
        </w:rPr>
        <w:t>EQ-GHAShDzB-25/1</w:t>
      </w:r>
      <w:r w:rsidR="00836A66">
        <w:rPr>
          <w:rFonts w:ascii="GHEA Grapalat" w:hAnsi="GHEA Grapalat"/>
          <w:i w:val="0"/>
          <w:sz w:val="24"/>
          <w:szCs w:val="24"/>
          <w:lang w:val="hy-AM"/>
        </w:rPr>
        <w:t>92</w:t>
      </w:r>
    </w:p>
    <w:p w14:paraId="44B5406E" w14:textId="77777777" w:rsidR="00810691" w:rsidRPr="00E70DD4" w:rsidRDefault="00810691" w:rsidP="00810691">
      <w:pPr>
        <w:pStyle w:val="BodyTextIndent"/>
        <w:widowControl w:val="0"/>
        <w:spacing w:line="240" w:lineRule="auto"/>
        <w:ind w:firstLine="567"/>
        <w:rPr>
          <w:rFonts w:ascii="GHEA Grapalat" w:hAnsi="GHEA Grapalat"/>
          <w:i w:val="0"/>
          <w:sz w:val="22"/>
          <w:szCs w:val="22"/>
        </w:rPr>
      </w:pPr>
      <w:r w:rsidRPr="00E70DD4">
        <w:rPr>
          <w:rFonts w:ascii="GHEA Grapalat" w:hAnsi="GHEA Grapalat"/>
          <w:i w:val="0"/>
          <w:sz w:val="22"/>
          <w:szCs w:val="22"/>
        </w:rPr>
        <w:t>Заказчик мэрия г.Еревана, находящийся по адресу находящийся по адресу:  РА, г.Ереван, ул. Аргишти 1 открытый конкурс, который проводится одним этапом, посредством системы электронных закупок Armeps (</w:t>
      </w:r>
      <w:r w:rsidRPr="00E70DD4">
        <w:rPr>
          <w:sz w:val="18"/>
          <w:szCs w:val="18"/>
        </w:rPr>
        <w:fldChar w:fldCharType="begin"/>
      </w:r>
      <w:r w:rsidRPr="00E70DD4">
        <w:rPr>
          <w:sz w:val="18"/>
          <w:szCs w:val="18"/>
        </w:rPr>
        <w:instrText>HYPERLINK "http://www.armeps.am/" \h</w:instrText>
      </w:r>
      <w:r w:rsidRPr="00E70DD4">
        <w:rPr>
          <w:sz w:val="18"/>
          <w:szCs w:val="18"/>
        </w:rPr>
      </w:r>
      <w:r w:rsidRPr="00E70DD4">
        <w:rPr>
          <w:sz w:val="18"/>
          <w:szCs w:val="18"/>
        </w:rPr>
        <w:fldChar w:fldCharType="separate"/>
      </w:r>
      <w:r w:rsidRPr="00E70DD4">
        <w:rPr>
          <w:rFonts w:ascii="GHEA Grapalat" w:hAnsi="GHEA Grapalat"/>
          <w:i w:val="0"/>
          <w:sz w:val="22"/>
          <w:szCs w:val="22"/>
        </w:rPr>
        <w:t>www.armeps.am</w:t>
      </w:r>
      <w:r w:rsidRPr="00E70DD4">
        <w:rPr>
          <w:sz w:val="18"/>
          <w:szCs w:val="18"/>
        </w:rPr>
        <w:fldChar w:fldCharType="end"/>
      </w:r>
      <w:r w:rsidRPr="00E70DD4">
        <w:rPr>
          <w:rFonts w:ascii="GHEA Grapalat" w:hAnsi="GHEA Grapalat"/>
          <w:i w:val="0"/>
          <w:sz w:val="22"/>
          <w:szCs w:val="22"/>
        </w:rPr>
        <w:t>).</w:t>
      </w:r>
    </w:p>
    <w:p w14:paraId="4FBC0545" w14:textId="6D7C9A90" w:rsidR="00810691" w:rsidRPr="009F3BE7" w:rsidRDefault="00810691" w:rsidP="009F3BE7">
      <w:pPr>
        <w:pStyle w:val="BodyTextIndent"/>
        <w:widowControl w:val="0"/>
        <w:spacing w:line="240" w:lineRule="auto"/>
        <w:ind w:firstLine="567"/>
        <w:rPr>
          <w:rFonts w:ascii="GHEA Grapalat" w:hAnsi="GHEA Grapalat"/>
          <w:i w:val="0"/>
          <w:spacing w:val="6"/>
          <w:sz w:val="22"/>
          <w:szCs w:val="22"/>
        </w:rPr>
      </w:pPr>
      <w:r w:rsidRPr="00E70DD4">
        <w:rPr>
          <w:rFonts w:ascii="GHEA Grapalat" w:hAnsi="GHEA Grapalat"/>
          <w:i w:val="0"/>
          <w:sz w:val="22"/>
          <w:szCs w:val="22"/>
        </w:rPr>
        <w:t>Участнику, отобранному по итогам настоящей процедуры, в</w:t>
      </w:r>
      <w:r w:rsidRPr="00E70DD4">
        <w:rPr>
          <w:rFonts w:ascii="Courier New" w:hAnsi="Courier New" w:cs="Courier New"/>
          <w:i w:val="0"/>
          <w:sz w:val="22"/>
          <w:szCs w:val="22"/>
          <w:lang w:val="en-US"/>
        </w:rPr>
        <w:t> </w:t>
      </w:r>
      <w:r w:rsidRPr="00E70DD4">
        <w:rPr>
          <w:rFonts w:ascii="GHEA Grapalat" w:hAnsi="GHEA Grapalat"/>
          <w:i w:val="0"/>
          <w:spacing w:val="6"/>
          <w:sz w:val="22"/>
          <w:szCs w:val="22"/>
        </w:rPr>
        <w:t>установленном</w:t>
      </w:r>
      <w:r w:rsidRPr="00E70DD4">
        <w:rPr>
          <w:rFonts w:ascii="Courier New" w:hAnsi="Courier New" w:cs="Courier New"/>
          <w:i w:val="0"/>
          <w:spacing w:val="6"/>
          <w:sz w:val="22"/>
          <w:szCs w:val="22"/>
          <w:lang w:val="en-US"/>
        </w:rPr>
        <w:t> </w:t>
      </w:r>
      <w:r w:rsidRPr="00E70DD4">
        <w:rPr>
          <w:rFonts w:ascii="GHEA Grapalat" w:hAnsi="GHEA Grapalat"/>
          <w:i w:val="0"/>
          <w:spacing w:val="6"/>
          <w:sz w:val="22"/>
          <w:szCs w:val="22"/>
        </w:rPr>
        <w:t xml:space="preserve">порядке будет предложено заключить договор на поставку </w:t>
      </w:r>
      <w:r w:rsidR="005714A5" w:rsidRPr="005714A5">
        <w:rPr>
          <w:rFonts w:ascii="GHEA Grapalat" w:hAnsi="GHEA Grapalat"/>
          <w:b/>
          <w:bCs/>
          <w:i w:val="0"/>
          <w:spacing w:val="6"/>
          <w:sz w:val="22"/>
          <w:szCs w:val="22"/>
        </w:rPr>
        <w:t>Строительные работы по программе «Реализация целевых программ, направленных на повышение уровня жизни населения» в административном районе Ачапняк</w:t>
      </w:r>
      <w:r w:rsidR="000E6BDF">
        <w:rPr>
          <w:rFonts w:ascii="GHEA Grapalat" w:hAnsi="GHEA Grapalat"/>
          <w:b/>
          <w:bCs/>
          <w:i w:val="0"/>
          <w:spacing w:val="6"/>
          <w:sz w:val="22"/>
          <w:szCs w:val="22"/>
        </w:rPr>
        <w:t xml:space="preserve"> города Еревана</w:t>
      </w:r>
      <w:r w:rsidRPr="00E70DD4">
        <w:rPr>
          <w:rFonts w:ascii="GHEA Grapalat" w:hAnsi="GHEA Grapalat"/>
          <w:b/>
          <w:bCs/>
          <w:i w:val="0"/>
          <w:spacing w:val="6"/>
          <w:sz w:val="22"/>
          <w:szCs w:val="22"/>
        </w:rPr>
        <w:t xml:space="preserve"> </w:t>
      </w:r>
      <w:r w:rsidRPr="00E70DD4">
        <w:rPr>
          <w:rFonts w:ascii="GHEA Grapalat" w:hAnsi="GHEA Grapalat"/>
          <w:i w:val="0"/>
          <w:spacing w:val="6"/>
          <w:sz w:val="22"/>
          <w:szCs w:val="22"/>
        </w:rPr>
        <w:t>(далее — договор).</w:t>
      </w:r>
      <w:r w:rsidRPr="00E70DD4">
        <w:rPr>
          <w:rFonts w:ascii="GHEA Grapalat" w:hAnsi="GHEA Grapalat"/>
          <w:i w:val="0"/>
          <w:spacing w:val="6"/>
          <w:sz w:val="22"/>
          <w:szCs w:val="22"/>
          <w:lang w:val="hy-AM"/>
        </w:rPr>
        <w:t xml:space="preserve">  </w:t>
      </w:r>
    </w:p>
    <w:p w14:paraId="7B22F5EA" w14:textId="77777777" w:rsidR="00810691" w:rsidRPr="00E70DD4" w:rsidRDefault="00810691" w:rsidP="00154C54">
      <w:pPr>
        <w:pStyle w:val="BodyTextIndent"/>
        <w:widowControl w:val="0"/>
        <w:spacing w:line="240" w:lineRule="auto"/>
        <w:ind w:firstLine="567"/>
        <w:rPr>
          <w:rFonts w:ascii="GHEA Grapalat" w:hAnsi="GHEA Grapalat"/>
          <w:i w:val="0"/>
          <w:sz w:val="22"/>
          <w:szCs w:val="22"/>
        </w:rPr>
      </w:pPr>
      <w:r w:rsidRPr="00E70DD4">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70DD4">
        <w:rPr>
          <w:rFonts w:ascii="Courier New" w:hAnsi="Courier New" w:cs="Courier New"/>
          <w:i w:val="0"/>
          <w:sz w:val="22"/>
          <w:szCs w:val="22"/>
          <w:lang w:val="en-US"/>
        </w:rPr>
        <w:t> </w:t>
      </w:r>
      <w:r w:rsidRPr="00E70DD4">
        <w:rPr>
          <w:rFonts w:ascii="GHEA Grapalat" w:hAnsi="GHEA Grapalat"/>
          <w:i w:val="0"/>
          <w:sz w:val="22"/>
          <w:szCs w:val="22"/>
        </w:rPr>
        <w:t>настоящей процедуре.</w:t>
      </w:r>
    </w:p>
    <w:p w14:paraId="074107A6" w14:textId="77777777" w:rsidR="00810691" w:rsidRPr="00E70DD4" w:rsidRDefault="00810691" w:rsidP="00810691">
      <w:pPr>
        <w:pStyle w:val="BodyTextIndent"/>
        <w:widowControl w:val="0"/>
        <w:spacing w:line="240" w:lineRule="auto"/>
        <w:ind w:firstLine="567"/>
        <w:rPr>
          <w:rFonts w:ascii="GHEA Grapalat" w:hAnsi="GHEA Grapalat"/>
          <w:i w:val="0"/>
          <w:sz w:val="22"/>
          <w:szCs w:val="22"/>
        </w:rPr>
      </w:pPr>
      <w:r w:rsidRPr="00E70DD4">
        <w:rPr>
          <w:rFonts w:ascii="GHEA Grapalat" w:hAnsi="GHEA Grapalat"/>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E70DD4" w:rsidDel="00052084">
        <w:rPr>
          <w:rFonts w:ascii="GHEA Grapalat" w:hAnsi="GHEA Grapalat"/>
          <w:i w:val="0"/>
          <w:sz w:val="22"/>
          <w:szCs w:val="22"/>
        </w:rPr>
        <w:t xml:space="preserve"> </w:t>
      </w:r>
      <w:r w:rsidRPr="00E70DD4">
        <w:rPr>
          <w:rFonts w:ascii="GHEA Grapalat" w:hAnsi="GHEA Grapalat"/>
          <w:i w:val="0"/>
          <w:sz w:val="22"/>
          <w:szCs w:val="22"/>
        </w:rPr>
        <w:t>Отобранный участник определяется из числа участников, подавших заявки, оцененные удовлетворительно</w:t>
      </w:r>
      <w:r w:rsidRPr="00E70DD4">
        <w:rPr>
          <w:rFonts w:ascii="GHEA Grapalat" w:hAnsi="GHEA Grapalat"/>
          <w:i w:val="0"/>
          <w:sz w:val="22"/>
          <w:szCs w:val="22"/>
          <w:lang w:val="hy-AM"/>
        </w:rPr>
        <w:t xml:space="preserve"> </w:t>
      </w:r>
      <w:r w:rsidRPr="00E70DD4">
        <w:rPr>
          <w:rFonts w:ascii="GHEA Grapalat" w:hAnsi="GHEA Grapalat"/>
          <w:i w:val="0"/>
          <w:sz w:val="22"/>
          <w:szCs w:val="22"/>
        </w:rPr>
        <w:t>по неценовым условиям, по принципу предпочтения, отдаваемого участнику, представившему минимальное ценовое предложение.</w:t>
      </w:r>
    </w:p>
    <w:p w14:paraId="79E5246D" w14:textId="77777777" w:rsidR="00810691" w:rsidRPr="00E70DD4" w:rsidRDefault="00810691" w:rsidP="00810691">
      <w:pPr>
        <w:pStyle w:val="BodyTextIndent"/>
        <w:widowControl w:val="0"/>
        <w:spacing w:line="240" w:lineRule="auto"/>
        <w:ind w:firstLine="567"/>
        <w:rPr>
          <w:rFonts w:ascii="GHEA Grapalat" w:hAnsi="GHEA Grapalat"/>
          <w:i w:val="0"/>
          <w:spacing w:val="-6"/>
          <w:sz w:val="22"/>
          <w:szCs w:val="22"/>
        </w:rPr>
      </w:pPr>
      <w:r w:rsidRPr="00E70DD4">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70DD4">
        <w:rPr>
          <w:rFonts w:ascii="Courier New" w:hAnsi="Courier New" w:cs="Courier New"/>
          <w:i w:val="0"/>
          <w:spacing w:val="-6"/>
          <w:sz w:val="22"/>
          <w:szCs w:val="22"/>
          <w:lang w:val="en-US"/>
        </w:rPr>
        <w:t> </w:t>
      </w:r>
      <w:r w:rsidRPr="00E70DD4">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6B36DD8" w14:textId="5E41A297" w:rsidR="00810691" w:rsidRPr="007D4758" w:rsidRDefault="00810691" w:rsidP="00810691">
      <w:pPr>
        <w:pStyle w:val="BodyTextIndent"/>
        <w:widowControl w:val="0"/>
        <w:spacing w:line="240" w:lineRule="auto"/>
        <w:ind w:firstLine="567"/>
        <w:rPr>
          <w:rFonts w:ascii="GHEA Grapalat" w:hAnsi="GHEA Grapalat"/>
          <w:i w:val="0"/>
          <w:sz w:val="22"/>
          <w:szCs w:val="22"/>
        </w:rPr>
      </w:pPr>
      <w:r w:rsidRPr="00E70DD4">
        <w:rPr>
          <w:rFonts w:ascii="GHEA Grapalat" w:hAnsi="GHEA Grapalat"/>
          <w:i w:val="0"/>
          <w:sz w:val="22"/>
          <w:szCs w:val="22"/>
        </w:rPr>
        <w:t>Заявки на настоящую процедуру необходимо подать в электронной форме, посредством системы электронных закупок Armeps (</w:t>
      </w:r>
      <w:r w:rsidRPr="00E70DD4">
        <w:rPr>
          <w:sz w:val="18"/>
          <w:szCs w:val="18"/>
        </w:rPr>
        <w:fldChar w:fldCharType="begin"/>
      </w:r>
      <w:r w:rsidRPr="00E70DD4">
        <w:rPr>
          <w:sz w:val="18"/>
          <w:szCs w:val="18"/>
        </w:rPr>
        <w:instrText>HYPERLINK "http://www.armeps.am/" \h</w:instrText>
      </w:r>
      <w:r w:rsidRPr="00E70DD4">
        <w:rPr>
          <w:sz w:val="18"/>
          <w:szCs w:val="18"/>
        </w:rPr>
      </w:r>
      <w:r w:rsidRPr="00E70DD4">
        <w:rPr>
          <w:sz w:val="18"/>
          <w:szCs w:val="18"/>
        </w:rPr>
        <w:fldChar w:fldCharType="separate"/>
      </w:r>
      <w:r w:rsidRPr="00E70DD4">
        <w:rPr>
          <w:rFonts w:ascii="GHEA Grapalat" w:hAnsi="GHEA Grapalat"/>
          <w:i w:val="0"/>
          <w:sz w:val="22"/>
          <w:szCs w:val="22"/>
        </w:rPr>
        <w:t>www.armeps.am</w:t>
      </w:r>
      <w:r w:rsidRPr="00E70DD4">
        <w:rPr>
          <w:sz w:val="18"/>
          <w:szCs w:val="18"/>
        </w:rPr>
        <w:fldChar w:fldCharType="end"/>
      </w:r>
      <w:r w:rsidRPr="00E70DD4">
        <w:rPr>
          <w:rFonts w:ascii="GHEA Grapalat" w:hAnsi="GHEA Grapalat"/>
          <w:i w:val="0"/>
          <w:sz w:val="22"/>
          <w:szCs w:val="22"/>
        </w:rPr>
        <w:t xml:space="preserve">), </w:t>
      </w:r>
      <w:r w:rsidRPr="007D4758">
        <w:rPr>
          <w:rFonts w:ascii="GHEA Grapalat" w:hAnsi="GHEA Grapalat"/>
          <w:sz w:val="18"/>
          <w:szCs w:val="18"/>
        </w:rPr>
        <w:t xml:space="preserve">до </w:t>
      </w:r>
      <w:r w:rsidR="00E70DD4" w:rsidRPr="007D4758">
        <w:rPr>
          <w:rFonts w:ascii="GHEA Grapalat" w:hAnsi="GHEA Grapalat"/>
          <w:b/>
          <w:i w:val="0"/>
          <w:iCs/>
          <w:sz w:val="18"/>
          <w:szCs w:val="18"/>
          <w:lang w:val="hy-AM"/>
        </w:rPr>
        <w:t xml:space="preserve">09:30 часов </w:t>
      </w:r>
      <w:r w:rsidR="00700EFF">
        <w:rPr>
          <w:rFonts w:ascii="GHEA Grapalat" w:hAnsi="GHEA Grapalat"/>
          <w:b/>
          <w:i w:val="0"/>
          <w:iCs/>
          <w:sz w:val="18"/>
          <w:szCs w:val="18"/>
          <w:lang w:val="hy-AM"/>
        </w:rPr>
        <w:t>2</w:t>
      </w:r>
      <w:r w:rsidR="00836A66">
        <w:rPr>
          <w:rFonts w:ascii="GHEA Grapalat" w:hAnsi="GHEA Grapalat"/>
          <w:b/>
          <w:i w:val="0"/>
          <w:iCs/>
          <w:sz w:val="18"/>
          <w:szCs w:val="18"/>
          <w:lang w:val="hy-AM"/>
        </w:rPr>
        <w:t>0</w:t>
      </w:r>
      <w:r w:rsidR="00D00596">
        <w:rPr>
          <w:rFonts w:ascii="GHEA Grapalat" w:hAnsi="GHEA Grapalat"/>
          <w:b/>
          <w:i w:val="0"/>
          <w:iCs/>
          <w:sz w:val="18"/>
          <w:szCs w:val="18"/>
          <w:lang w:val="hy-AM"/>
        </w:rPr>
        <w:t>.</w:t>
      </w:r>
      <w:r w:rsidR="00836A66">
        <w:rPr>
          <w:rFonts w:ascii="GHEA Grapalat" w:hAnsi="GHEA Grapalat"/>
          <w:b/>
          <w:i w:val="0"/>
          <w:iCs/>
          <w:sz w:val="18"/>
          <w:szCs w:val="18"/>
          <w:lang w:val="hy-AM"/>
        </w:rPr>
        <w:t>10</w:t>
      </w:r>
      <w:r w:rsidR="00D00596">
        <w:rPr>
          <w:rFonts w:ascii="GHEA Grapalat" w:hAnsi="GHEA Grapalat"/>
          <w:b/>
          <w:i w:val="0"/>
          <w:iCs/>
          <w:sz w:val="18"/>
          <w:szCs w:val="18"/>
          <w:lang w:val="hy-AM"/>
        </w:rPr>
        <w:t>.2025</w:t>
      </w:r>
      <w:r w:rsidR="00813FF9" w:rsidRPr="007D4758">
        <w:rPr>
          <w:rFonts w:ascii="GHEA Grapalat" w:hAnsi="GHEA Grapalat"/>
          <w:b/>
          <w:i w:val="0"/>
          <w:iCs/>
          <w:sz w:val="18"/>
          <w:szCs w:val="18"/>
          <w:lang w:val="hy-AM"/>
        </w:rPr>
        <w:t xml:space="preserve"> </w:t>
      </w:r>
      <w:r w:rsidRPr="007D4758">
        <w:rPr>
          <w:rFonts w:ascii="GHEA Grapalat" w:hAnsi="GHEA Grapalat"/>
          <w:i w:val="0"/>
          <w:sz w:val="22"/>
          <w:szCs w:val="22"/>
        </w:rPr>
        <w:t>с даты опубликования настоящего объявления.</w:t>
      </w:r>
    </w:p>
    <w:p w14:paraId="0C89E83D" w14:textId="77777777" w:rsidR="00810691" w:rsidRPr="007D4758" w:rsidRDefault="00810691" w:rsidP="00810691">
      <w:pPr>
        <w:pStyle w:val="BodyTextIndent"/>
        <w:widowControl w:val="0"/>
        <w:spacing w:line="240" w:lineRule="auto"/>
        <w:ind w:firstLine="567"/>
        <w:rPr>
          <w:rFonts w:ascii="GHEA Grapalat" w:hAnsi="GHEA Grapalat"/>
          <w:i w:val="0"/>
          <w:sz w:val="22"/>
          <w:szCs w:val="22"/>
        </w:rPr>
      </w:pPr>
      <w:r w:rsidRPr="007D4758">
        <w:rPr>
          <w:rFonts w:ascii="GHEA Grapalat" w:hAnsi="GHEA Grapalat"/>
          <w:i w:val="0"/>
          <w:sz w:val="22"/>
          <w:szCs w:val="22"/>
        </w:rPr>
        <w:t>Кроме армянского языка заявки могут быть поданы также на английском или русском языке.</w:t>
      </w:r>
    </w:p>
    <w:p w14:paraId="219F2DCD" w14:textId="6F2FB07F" w:rsidR="00810691" w:rsidRPr="007D4758" w:rsidRDefault="00810691" w:rsidP="00810691">
      <w:pPr>
        <w:pStyle w:val="BodyTextIndent"/>
        <w:widowControl w:val="0"/>
        <w:spacing w:line="240" w:lineRule="auto"/>
        <w:ind w:firstLine="567"/>
        <w:rPr>
          <w:rFonts w:ascii="GHEA Grapalat" w:hAnsi="GHEA Grapalat"/>
          <w:i w:val="0"/>
          <w:sz w:val="22"/>
          <w:szCs w:val="22"/>
        </w:rPr>
      </w:pPr>
      <w:r w:rsidRPr="007D4758">
        <w:rPr>
          <w:rFonts w:ascii="GHEA Grapalat" w:hAnsi="GHEA Grapalat"/>
          <w:i w:val="0"/>
          <w:sz w:val="22"/>
          <w:szCs w:val="22"/>
        </w:rPr>
        <w:t xml:space="preserve">Вскрытие заявок будет проводиться в электронной форме, посредством системы электронных закупок Armeps, в </w:t>
      </w:r>
      <w:r w:rsidR="00E70DD4" w:rsidRPr="007D4758">
        <w:rPr>
          <w:rFonts w:ascii="GHEA Grapalat" w:hAnsi="GHEA Grapalat"/>
          <w:b/>
          <w:i w:val="0"/>
          <w:iCs/>
          <w:sz w:val="18"/>
          <w:szCs w:val="18"/>
          <w:lang w:val="hy-AM"/>
        </w:rPr>
        <w:t xml:space="preserve">09:30 часов </w:t>
      </w:r>
      <w:r w:rsidR="00700EFF">
        <w:rPr>
          <w:rFonts w:ascii="GHEA Grapalat" w:hAnsi="GHEA Grapalat"/>
          <w:b/>
          <w:i w:val="0"/>
          <w:iCs/>
          <w:sz w:val="18"/>
          <w:szCs w:val="18"/>
          <w:lang w:val="hy-AM"/>
        </w:rPr>
        <w:t>2</w:t>
      </w:r>
      <w:r w:rsidR="00C700EE">
        <w:rPr>
          <w:rFonts w:ascii="GHEA Grapalat" w:hAnsi="GHEA Grapalat"/>
          <w:b/>
          <w:i w:val="0"/>
          <w:iCs/>
          <w:sz w:val="18"/>
          <w:szCs w:val="18"/>
          <w:lang w:val="hy-AM"/>
        </w:rPr>
        <w:t>0</w:t>
      </w:r>
      <w:r w:rsidR="00A05CD2" w:rsidRPr="007D4758">
        <w:rPr>
          <w:rFonts w:ascii="GHEA Grapalat" w:hAnsi="GHEA Grapalat"/>
          <w:b/>
          <w:i w:val="0"/>
          <w:iCs/>
          <w:sz w:val="18"/>
          <w:szCs w:val="18"/>
          <w:lang w:val="hy-AM"/>
        </w:rPr>
        <w:t>.</w:t>
      </w:r>
      <w:r w:rsidR="00C700EE">
        <w:rPr>
          <w:rFonts w:ascii="GHEA Grapalat" w:hAnsi="GHEA Grapalat"/>
          <w:b/>
          <w:i w:val="0"/>
          <w:iCs/>
          <w:sz w:val="18"/>
          <w:szCs w:val="18"/>
          <w:lang w:val="hy-AM"/>
        </w:rPr>
        <w:t>10</w:t>
      </w:r>
      <w:r w:rsidR="00A05CD2" w:rsidRPr="007D4758">
        <w:rPr>
          <w:rFonts w:ascii="GHEA Grapalat" w:hAnsi="GHEA Grapalat"/>
          <w:b/>
          <w:i w:val="0"/>
          <w:iCs/>
          <w:sz w:val="18"/>
          <w:szCs w:val="18"/>
          <w:lang w:val="hy-AM"/>
        </w:rPr>
        <w:t>.2025</w:t>
      </w:r>
      <w:r w:rsidR="00813FF9" w:rsidRPr="007D4758">
        <w:rPr>
          <w:rFonts w:ascii="GHEA Grapalat" w:hAnsi="GHEA Grapalat"/>
          <w:b/>
          <w:i w:val="0"/>
          <w:iCs/>
          <w:sz w:val="18"/>
          <w:szCs w:val="18"/>
          <w:lang w:val="hy-AM"/>
        </w:rPr>
        <w:t xml:space="preserve"> </w:t>
      </w:r>
      <w:r w:rsidRPr="007D4758">
        <w:rPr>
          <w:rFonts w:ascii="GHEA Grapalat" w:hAnsi="GHEA Grapalat"/>
          <w:i w:val="0"/>
          <w:sz w:val="22"/>
          <w:szCs w:val="22"/>
        </w:rPr>
        <w:t>со дня опубликования настоящего объявления.</w:t>
      </w:r>
    </w:p>
    <w:p w14:paraId="72ACC971" w14:textId="77777777" w:rsidR="00810691" w:rsidRPr="00E70DD4" w:rsidRDefault="00810691" w:rsidP="00810691">
      <w:pPr>
        <w:pStyle w:val="BodyTextIndent"/>
        <w:widowControl w:val="0"/>
        <w:spacing w:after="160" w:line="240" w:lineRule="auto"/>
        <w:ind w:firstLine="567"/>
        <w:rPr>
          <w:rFonts w:ascii="GHEA Grapalat" w:hAnsi="GHEA Grapalat"/>
          <w:i w:val="0"/>
          <w:sz w:val="22"/>
          <w:szCs w:val="22"/>
        </w:rPr>
      </w:pPr>
      <w:r w:rsidRPr="007D4758">
        <w:rPr>
          <w:rFonts w:ascii="GHEA Grapalat" w:hAnsi="GHEA Grapalat"/>
          <w:i w:val="0"/>
          <w:sz w:val="22"/>
          <w:szCs w:val="22"/>
        </w:rPr>
        <w:t>Обжалование данной процедуры осуществляется в порядке, установленном</w:t>
      </w:r>
      <w:r w:rsidRPr="00E70DD4">
        <w:rPr>
          <w:rFonts w:ascii="GHEA Grapalat" w:hAnsi="GHEA Grapalat"/>
          <w:i w:val="0"/>
          <w:sz w:val="22"/>
          <w:szCs w:val="22"/>
        </w:rPr>
        <w:t xml:space="preserve"> законом РА "О закупках" и гражданским процессуальным кодексом РА.</w:t>
      </w:r>
    </w:p>
    <w:p w14:paraId="69B8E830" w14:textId="57CDFFA0" w:rsidR="00810691" w:rsidRPr="00E70DD4" w:rsidRDefault="00810691" w:rsidP="00810691">
      <w:pPr>
        <w:pStyle w:val="BodyTextIndent"/>
        <w:widowControl w:val="0"/>
        <w:spacing w:after="160" w:line="240" w:lineRule="auto"/>
        <w:ind w:firstLine="567"/>
        <w:rPr>
          <w:rFonts w:ascii="GHEA Grapalat" w:hAnsi="GHEA Grapalat"/>
          <w:i w:val="0"/>
          <w:sz w:val="22"/>
          <w:szCs w:val="22"/>
        </w:rPr>
      </w:pPr>
      <w:r w:rsidRPr="00E70DD4">
        <w:rPr>
          <w:rFonts w:ascii="GHEA Grapalat" w:hAnsi="GHEA Grapalat"/>
          <w:i w:val="0"/>
          <w:sz w:val="22"/>
          <w:szCs w:val="22"/>
        </w:rPr>
        <w:t>Для получения дополнительной информации, связанной с настоящим</w:t>
      </w:r>
      <w:r w:rsidRPr="00E70DD4">
        <w:rPr>
          <w:rFonts w:ascii="Courier New" w:hAnsi="Courier New" w:cs="Courier New"/>
          <w:i w:val="0"/>
          <w:sz w:val="22"/>
          <w:szCs w:val="22"/>
          <w:lang w:val="en-US"/>
        </w:rPr>
        <w:t> </w:t>
      </w:r>
      <w:r w:rsidRPr="00E70DD4">
        <w:rPr>
          <w:rFonts w:ascii="GHEA Grapalat" w:hAnsi="GHEA Grapalat"/>
          <w:i w:val="0"/>
          <w:sz w:val="22"/>
          <w:szCs w:val="22"/>
        </w:rPr>
        <w:t xml:space="preserve">объявлением, можете обратиться к секретарю Оценочной комиссии </w:t>
      </w:r>
      <w:r w:rsidR="000A620E">
        <w:rPr>
          <w:rFonts w:ascii="GHEA Grapalat" w:hAnsi="GHEA Grapalat"/>
          <w:i w:val="0"/>
          <w:sz w:val="22"/>
          <w:szCs w:val="22"/>
        </w:rPr>
        <w:t>А</w:t>
      </w:r>
      <w:r w:rsidR="004A57C6">
        <w:rPr>
          <w:rFonts w:ascii="GHEA Grapalat" w:hAnsi="GHEA Grapalat"/>
          <w:i w:val="0"/>
          <w:sz w:val="22"/>
          <w:szCs w:val="22"/>
        </w:rPr>
        <w:t>.</w:t>
      </w:r>
      <w:r w:rsidR="000A620E">
        <w:rPr>
          <w:rFonts w:ascii="GHEA Grapalat" w:hAnsi="GHEA Grapalat"/>
          <w:i w:val="0"/>
          <w:sz w:val="22"/>
          <w:szCs w:val="22"/>
        </w:rPr>
        <w:t>Дарбиняну</w:t>
      </w:r>
      <w:r w:rsidRPr="00E70DD4">
        <w:rPr>
          <w:rFonts w:ascii="GHEA Grapalat" w:hAnsi="GHEA Grapalat"/>
          <w:i w:val="0"/>
          <w:sz w:val="22"/>
          <w:szCs w:val="22"/>
        </w:rPr>
        <w:t>.</w:t>
      </w:r>
    </w:p>
    <w:p w14:paraId="75B06841" w14:textId="77777777" w:rsidR="00810691" w:rsidRPr="00E70DD4" w:rsidRDefault="00810691" w:rsidP="00810691">
      <w:pPr>
        <w:pStyle w:val="FootnoteText"/>
        <w:tabs>
          <w:tab w:val="left" w:pos="1350"/>
        </w:tabs>
        <w:jc w:val="both"/>
        <w:rPr>
          <w:rFonts w:ascii="GHEA Grapalat" w:hAnsi="GHEA Grapalat"/>
          <w:sz w:val="22"/>
          <w:szCs w:val="22"/>
        </w:rPr>
      </w:pPr>
      <w:r w:rsidRPr="00E70DD4">
        <w:rPr>
          <w:rFonts w:ascii="GHEA Grapalat" w:hAnsi="GHEA Grapalat"/>
          <w:sz w:val="22"/>
          <w:szCs w:val="22"/>
        </w:rPr>
        <w:t>Телефон: 011514194</w:t>
      </w:r>
    </w:p>
    <w:p w14:paraId="0B9C7842" w14:textId="48290B27" w:rsidR="00810691" w:rsidRPr="00E70DD4" w:rsidRDefault="00810691" w:rsidP="00810691">
      <w:pPr>
        <w:pStyle w:val="BodyTextIndent"/>
        <w:spacing w:line="240" w:lineRule="auto"/>
        <w:ind w:firstLine="0"/>
        <w:rPr>
          <w:rFonts w:ascii="GHEA Grapalat" w:hAnsi="GHEA Grapalat"/>
          <w:i w:val="0"/>
          <w:sz w:val="22"/>
          <w:szCs w:val="22"/>
        </w:rPr>
      </w:pPr>
      <w:r w:rsidRPr="00E70DD4">
        <w:rPr>
          <w:rFonts w:ascii="GHEA Grapalat" w:hAnsi="GHEA Grapalat"/>
          <w:i w:val="0"/>
          <w:sz w:val="22"/>
          <w:szCs w:val="22"/>
        </w:rPr>
        <w:t xml:space="preserve">Электронная почта: </w:t>
      </w:r>
      <w:hyperlink r:id="rId8" w:history="1">
        <w:r w:rsidR="000A620E" w:rsidRPr="005F2730">
          <w:rPr>
            <w:rStyle w:val="Hyperlink"/>
            <w:rFonts w:ascii="GHEA Grapalat" w:hAnsi="GHEA Grapalat"/>
            <w:i w:val="0"/>
            <w:sz w:val="22"/>
            <w:szCs w:val="22"/>
            <w:lang w:val="en-US"/>
          </w:rPr>
          <w:t>anna</w:t>
        </w:r>
        <w:r w:rsidR="000A620E" w:rsidRPr="005F2730">
          <w:rPr>
            <w:rStyle w:val="Hyperlink"/>
            <w:rFonts w:ascii="GHEA Grapalat" w:hAnsi="GHEA Grapalat"/>
            <w:i w:val="0"/>
            <w:sz w:val="22"/>
            <w:szCs w:val="22"/>
          </w:rPr>
          <w:t>.</w:t>
        </w:r>
        <w:r w:rsidR="000A620E" w:rsidRPr="005F2730">
          <w:rPr>
            <w:rStyle w:val="Hyperlink"/>
            <w:rFonts w:ascii="GHEA Grapalat" w:hAnsi="GHEA Grapalat"/>
            <w:i w:val="0"/>
            <w:sz w:val="22"/>
            <w:szCs w:val="22"/>
            <w:lang w:val="en-US"/>
          </w:rPr>
          <w:t>darbinyan</w:t>
        </w:r>
        <w:r w:rsidR="000A620E" w:rsidRPr="005F2730">
          <w:rPr>
            <w:rStyle w:val="Hyperlink"/>
            <w:rFonts w:ascii="GHEA Grapalat" w:hAnsi="GHEA Grapalat"/>
            <w:i w:val="0"/>
            <w:sz w:val="22"/>
            <w:szCs w:val="22"/>
          </w:rPr>
          <w:t>@</w:t>
        </w:r>
        <w:r w:rsidR="000A620E" w:rsidRPr="005F2730">
          <w:rPr>
            <w:rStyle w:val="Hyperlink"/>
            <w:rFonts w:ascii="GHEA Grapalat" w:hAnsi="GHEA Grapalat"/>
            <w:i w:val="0"/>
            <w:sz w:val="22"/>
            <w:szCs w:val="22"/>
            <w:lang w:val="en-US"/>
          </w:rPr>
          <w:t>yerevan</w:t>
        </w:r>
        <w:r w:rsidR="000A620E" w:rsidRPr="005F2730">
          <w:rPr>
            <w:rStyle w:val="Hyperlink"/>
            <w:rFonts w:ascii="GHEA Grapalat" w:hAnsi="GHEA Grapalat"/>
            <w:i w:val="0"/>
            <w:sz w:val="22"/>
            <w:szCs w:val="22"/>
          </w:rPr>
          <w:t>.</w:t>
        </w:r>
        <w:r w:rsidR="000A620E" w:rsidRPr="005F2730">
          <w:rPr>
            <w:rStyle w:val="Hyperlink"/>
            <w:rFonts w:ascii="GHEA Grapalat" w:hAnsi="GHEA Grapalat"/>
            <w:i w:val="0"/>
            <w:sz w:val="22"/>
            <w:szCs w:val="22"/>
            <w:lang w:val="en-US"/>
          </w:rPr>
          <w:t>am</w:t>
        </w:r>
      </w:hyperlink>
      <w:r w:rsidRPr="00E70DD4">
        <w:rPr>
          <w:rFonts w:ascii="GHEA Grapalat" w:hAnsi="GHEA Grapalat"/>
          <w:i w:val="0"/>
          <w:sz w:val="22"/>
          <w:szCs w:val="22"/>
        </w:rPr>
        <w:t xml:space="preserve">  </w:t>
      </w:r>
    </w:p>
    <w:p w14:paraId="0CBE2C29" w14:textId="77777777" w:rsidR="00810691" w:rsidRPr="00E70DD4" w:rsidRDefault="00810691" w:rsidP="00810691">
      <w:pPr>
        <w:pStyle w:val="BodyTextIndent"/>
        <w:spacing w:line="240" w:lineRule="auto"/>
        <w:ind w:firstLine="0"/>
        <w:rPr>
          <w:rFonts w:ascii="GHEA Grapalat" w:hAnsi="GHEA Grapalat"/>
          <w:i w:val="0"/>
          <w:sz w:val="22"/>
          <w:szCs w:val="22"/>
        </w:rPr>
      </w:pPr>
      <w:r w:rsidRPr="00E70DD4">
        <w:rPr>
          <w:rFonts w:ascii="GHEA Grapalat" w:hAnsi="GHEA Grapalat"/>
          <w:i w:val="0"/>
          <w:sz w:val="22"/>
          <w:szCs w:val="22"/>
        </w:rPr>
        <w:t>Заказчик: Мэрия г.Еревана</w:t>
      </w:r>
    </w:p>
    <w:p w14:paraId="2D7D7918" w14:textId="77777777" w:rsidR="00810691" w:rsidRPr="00E70DD4" w:rsidRDefault="00810691" w:rsidP="00B46D58">
      <w:pPr>
        <w:pStyle w:val="BodyText"/>
        <w:widowControl w:val="0"/>
        <w:spacing w:after="160"/>
        <w:ind w:firstLine="567"/>
        <w:jc w:val="right"/>
        <w:rPr>
          <w:rFonts w:ascii="GHEA Grapalat" w:hAnsi="GHEA Grapalat"/>
          <w:i/>
          <w:sz w:val="22"/>
          <w:szCs w:val="22"/>
        </w:rPr>
      </w:pPr>
    </w:p>
    <w:p w14:paraId="4142B2E5" w14:textId="77777777" w:rsidR="00154C54" w:rsidRDefault="00154C54" w:rsidP="0091584D">
      <w:pPr>
        <w:pStyle w:val="BodyText"/>
        <w:widowControl w:val="0"/>
        <w:spacing w:after="0"/>
        <w:ind w:firstLine="567"/>
        <w:jc w:val="right"/>
        <w:rPr>
          <w:rFonts w:ascii="GHEA Grapalat" w:hAnsi="GHEA Grapalat"/>
          <w:i/>
        </w:rPr>
      </w:pPr>
    </w:p>
    <w:p w14:paraId="15CB8D1F" w14:textId="77777777" w:rsidR="00546606" w:rsidRDefault="00546606" w:rsidP="0091584D">
      <w:pPr>
        <w:pStyle w:val="BodyText"/>
        <w:widowControl w:val="0"/>
        <w:spacing w:after="0"/>
        <w:ind w:firstLine="567"/>
        <w:jc w:val="right"/>
        <w:rPr>
          <w:rFonts w:ascii="GHEA Grapalat" w:hAnsi="GHEA Grapalat"/>
          <w:i/>
        </w:rPr>
      </w:pPr>
    </w:p>
    <w:p w14:paraId="1BE96065" w14:textId="77777777" w:rsidR="00546606" w:rsidRPr="00546606" w:rsidRDefault="00546606" w:rsidP="0091584D">
      <w:pPr>
        <w:pStyle w:val="BodyText"/>
        <w:widowControl w:val="0"/>
        <w:spacing w:after="0"/>
        <w:ind w:firstLine="567"/>
        <w:jc w:val="right"/>
        <w:rPr>
          <w:rFonts w:ascii="GHEA Grapalat" w:hAnsi="GHEA Grapalat"/>
          <w:i/>
        </w:rPr>
      </w:pPr>
    </w:p>
    <w:p w14:paraId="2F040F57" w14:textId="4DAB5758" w:rsidR="0091584D" w:rsidRDefault="00096865" w:rsidP="0091584D">
      <w:pPr>
        <w:pStyle w:val="BodyText"/>
        <w:widowControl w:val="0"/>
        <w:spacing w:after="0"/>
        <w:ind w:firstLine="567"/>
        <w:jc w:val="right"/>
        <w:rPr>
          <w:rFonts w:ascii="GHEA Grapalat" w:hAnsi="GHEA Grapalat"/>
          <w:i/>
        </w:rPr>
      </w:pPr>
      <w:r w:rsidRPr="009044F1">
        <w:rPr>
          <w:rFonts w:ascii="GHEA Grapalat" w:hAnsi="GHEA Grapalat"/>
          <w:i/>
        </w:rPr>
        <w:t>Утверждено</w:t>
      </w:r>
    </w:p>
    <w:p w14:paraId="134C9ED6" w14:textId="3C4196C5" w:rsidR="00096865" w:rsidRPr="009044F1" w:rsidRDefault="005D7731" w:rsidP="0091584D">
      <w:pPr>
        <w:pStyle w:val="BodyText"/>
        <w:widowControl w:val="0"/>
        <w:spacing w:after="0"/>
        <w:ind w:firstLine="567"/>
        <w:jc w:val="right"/>
        <w:rPr>
          <w:rFonts w:ascii="GHEA Grapalat" w:hAnsi="GHEA Grapalat"/>
          <w:i/>
        </w:rPr>
      </w:pPr>
      <w:r w:rsidRPr="0091584D">
        <w:rPr>
          <w:rFonts w:ascii="GHEA Grapalat" w:hAnsi="GHEA Grapalat"/>
          <w:i/>
        </w:rPr>
        <w:t>Решением Оценочной комиссии открытого конкурса</w:t>
      </w:r>
      <w:r w:rsidR="001B32D9" w:rsidRPr="0091584D">
        <w:rPr>
          <w:rFonts w:ascii="GHEA Grapalat" w:hAnsi="GHEA Grapalat"/>
          <w:i/>
        </w:rPr>
        <w:br/>
      </w:r>
      <w:r w:rsidR="00096865" w:rsidRPr="009044F1">
        <w:rPr>
          <w:rFonts w:ascii="GHEA Grapalat" w:hAnsi="GHEA Grapalat"/>
          <w:i/>
        </w:rPr>
        <w:t xml:space="preserve">под кодом </w:t>
      </w:r>
      <w:r w:rsidR="000E6BDF">
        <w:rPr>
          <w:rFonts w:ascii="GHEA Grapalat" w:hAnsi="GHEA Grapalat"/>
          <w:i/>
        </w:rPr>
        <w:t>EQ-GHAShDzB-25/1</w:t>
      </w:r>
      <w:r w:rsidR="00C700EE">
        <w:rPr>
          <w:rFonts w:ascii="GHEA Grapalat" w:hAnsi="GHEA Grapalat"/>
          <w:i/>
          <w:lang w:val="hy-AM"/>
        </w:rPr>
        <w:t>92</w:t>
      </w:r>
      <w:r w:rsidR="001B32D9" w:rsidRPr="0091584D">
        <w:rPr>
          <w:rFonts w:ascii="GHEA Grapalat" w:hAnsi="GHEA Grapalat"/>
          <w:i/>
        </w:rPr>
        <w:br/>
      </w:r>
      <w:r w:rsidR="00A46F92">
        <w:rPr>
          <w:rFonts w:ascii="GHEA Grapalat" w:hAnsi="GHEA Grapalat"/>
          <w:i/>
        </w:rPr>
        <w:t xml:space="preserve">№ </w:t>
      </w:r>
      <w:r w:rsidR="000A620E">
        <w:rPr>
          <w:rFonts w:ascii="GHEA Grapalat" w:hAnsi="GHEA Grapalat"/>
          <w:i/>
        </w:rPr>
        <w:t>2</w:t>
      </w:r>
      <w:r w:rsidR="00096865" w:rsidRPr="009044F1">
        <w:rPr>
          <w:rFonts w:ascii="GHEA Grapalat" w:hAnsi="GHEA Grapalat"/>
          <w:i/>
        </w:rPr>
        <w:t xml:space="preserve"> от </w:t>
      </w:r>
      <w:r w:rsidR="0059336F">
        <w:rPr>
          <w:rFonts w:ascii="GHEA Grapalat" w:hAnsi="GHEA Grapalat"/>
          <w:i/>
          <w:lang w:val="hy-AM"/>
        </w:rPr>
        <w:t>07</w:t>
      </w:r>
      <w:r w:rsidR="00E70DD4">
        <w:rPr>
          <w:rFonts w:ascii="GHEA Grapalat" w:hAnsi="GHEA Grapalat"/>
          <w:i/>
        </w:rPr>
        <w:t>.</w:t>
      </w:r>
      <w:r w:rsidR="0059336F">
        <w:rPr>
          <w:rFonts w:ascii="GHEA Grapalat" w:hAnsi="GHEA Grapalat"/>
          <w:i/>
          <w:lang w:val="hy-AM"/>
        </w:rPr>
        <w:t>10</w:t>
      </w:r>
      <w:r w:rsidR="00E70DD4">
        <w:rPr>
          <w:rFonts w:ascii="GHEA Grapalat" w:hAnsi="GHEA Grapalat"/>
          <w:i/>
        </w:rPr>
        <w:t>.2025</w:t>
      </w:r>
      <w:r w:rsidR="00096865" w:rsidRPr="009044F1">
        <w:rPr>
          <w:rFonts w:ascii="GHEA Grapalat" w:hAnsi="GHEA Grapalat"/>
          <w:i/>
        </w:rPr>
        <w:t>г.</w:t>
      </w:r>
    </w:p>
    <w:p w14:paraId="7D763973" w14:textId="77777777" w:rsidR="00096865" w:rsidRPr="009044F1" w:rsidRDefault="00096865" w:rsidP="00B46D58">
      <w:pPr>
        <w:pStyle w:val="BodyText"/>
        <w:widowControl w:val="0"/>
        <w:spacing w:after="160"/>
        <w:ind w:right="-7" w:firstLine="567"/>
        <w:jc w:val="center"/>
        <w:rPr>
          <w:rFonts w:ascii="GHEA Grapalat" w:hAnsi="GHEA Grapalat"/>
        </w:rPr>
      </w:pPr>
    </w:p>
    <w:p w14:paraId="3B86FC72" w14:textId="77777777" w:rsidR="00096865" w:rsidRPr="003A1EBB" w:rsidRDefault="00096865" w:rsidP="00B46D58">
      <w:pPr>
        <w:pStyle w:val="BodyText"/>
        <w:widowControl w:val="0"/>
        <w:spacing w:after="160"/>
        <w:ind w:right="-7" w:firstLine="567"/>
        <w:jc w:val="center"/>
        <w:rPr>
          <w:rFonts w:ascii="GHEA Grapalat" w:hAnsi="GHEA Grapalat"/>
        </w:rPr>
      </w:pPr>
    </w:p>
    <w:p w14:paraId="448F6B12" w14:textId="77777777" w:rsidR="000763E5" w:rsidRPr="003A1EBB" w:rsidRDefault="000763E5" w:rsidP="00B46D58">
      <w:pPr>
        <w:pStyle w:val="BodyText"/>
        <w:widowControl w:val="0"/>
        <w:spacing w:after="160"/>
        <w:ind w:right="-7" w:firstLine="567"/>
        <w:jc w:val="center"/>
        <w:rPr>
          <w:rFonts w:ascii="GHEA Grapalat" w:hAnsi="GHEA Grapalat"/>
        </w:rPr>
      </w:pPr>
    </w:p>
    <w:p w14:paraId="51EFB3CF" w14:textId="746EAD38" w:rsidR="00E70DD4" w:rsidRPr="00B9353C" w:rsidRDefault="00E70DD4" w:rsidP="00E70DD4">
      <w:pPr>
        <w:pStyle w:val="BodyText"/>
        <w:widowControl w:val="0"/>
        <w:spacing w:after="160"/>
        <w:ind w:right="-7" w:firstLine="567"/>
        <w:jc w:val="center"/>
        <w:rPr>
          <w:rFonts w:ascii="GHEA Grapalat" w:hAnsi="GHEA Grapalat"/>
          <w:bCs/>
        </w:rPr>
      </w:pPr>
      <w:r w:rsidRPr="00B9353C">
        <w:rPr>
          <w:rFonts w:ascii="GHEA Grapalat" w:hAnsi="GHEA Grapalat" w:cs="Sylfaen"/>
          <w:bCs/>
        </w:rPr>
        <w:t>МЭРИЯ Г.ЕРЕВАН</w:t>
      </w:r>
    </w:p>
    <w:p w14:paraId="4790F787" w14:textId="77777777" w:rsidR="00096865" w:rsidRPr="003A1EBB" w:rsidRDefault="00096865" w:rsidP="00B46D58">
      <w:pPr>
        <w:pStyle w:val="BodyText"/>
        <w:widowControl w:val="0"/>
        <w:spacing w:after="160"/>
        <w:ind w:right="-7" w:firstLine="567"/>
        <w:jc w:val="center"/>
        <w:rPr>
          <w:rFonts w:ascii="GHEA Grapalat" w:hAnsi="GHEA Grapalat"/>
        </w:rPr>
      </w:pPr>
    </w:p>
    <w:p w14:paraId="659A5863"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D3DC03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75047158" w14:textId="77777777" w:rsidR="00096865" w:rsidRPr="00E70DD4" w:rsidRDefault="00096865" w:rsidP="00B46D58">
      <w:pPr>
        <w:pStyle w:val="BodyText"/>
        <w:widowControl w:val="0"/>
        <w:spacing w:after="160"/>
        <w:ind w:right="-7" w:firstLine="567"/>
        <w:jc w:val="center"/>
        <w:rPr>
          <w:rFonts w:ascii="GHEA Grapalat" w:hAnsi="GHEA Grapalat"/>
        </w:rPr>
      </w:pPr>
    </w:p>
    <w:p w14:paraId="6119E4E8" w14:textId="711AD493" w:rsidR="00E34F59" w:rsidRDefault="00F960D7" w:rsidP="00E34F59">
      <w:pPr>
        <w:pStyle w:val="BodyText"/>
        <w:widowControl w:val="0"/>
        <w:spacing w:after="0"/>
        <w:ind w:firstLine="562"/>
        <w:jc w:val="center"/>
        <w:rPr>
          <w:rFonts w:ascii="GHEA Grapalat" w:hAnsi="GHEA Grapalat"/>
          <w:caps/>
        </w:rPr>
      </w:pPr>
      <w:r w:rsidRPr="00E34F59">
        <w:rPr>
          <w:rFonts w:ascii="GHEA Grapalat" w:hAnsi="GHEA Grapalat"/>
          <w:caps/>
        </w:rPr>
        <w:t xml:space="preserve">ДЛЯ НУЖД МЭРИИ ЕРЕВАНА ОБЪЯВЛЕН ОЦЕНОЧНЫЙ ВОПРОС НА ЦЕЛЬ </w:t>
      </w:r>
      <w:r w:rsidR="0030791A" w:rsidRPr="0030791A">
        <w:rPr>
          <w:rFonts w:ascii="GHEA Grapalat" w:hAnsi="GHEA Grapalat"/>
          <w:caps/>
        </w:rPr>
        <w:t>Строительные работы по программе «Реализация целевых программ, направленных на повышение уровня жизни населения» в административном районе Ачапняк</w:t>
      </w:r>
      <w:r w:rsidRPr="00E34F59">
        <w:rPr>
          <w:rFonts w:ascii="GHEA Grapalat" w:hAnsi="GHEA Grapalat"/>
          <w:caps/>
        </w:rPr>
        <w:t xml:space="preserve"> </w:t>
      </w:r>
    </w:p>
    <w:p w14:paraId="4D7294CD" w14:textId="09CB8E2C" w:rsidR="00CE0D95" w:rsidRPr="00E34F59" w:rsidRDefault="00F960D7" w:rsidP="00E34F59">
      <w:pPr>
        <w:pStyle w:val="BodyText"/>
        <w:widowControl w:val="0"/>
        <w:spacing w:after="0"/>
        <w:ind w:firstLine="562"/>
        <w:jc w:val="center"/>
        <w:rPr>
          <w:rFonts w:ascii="GHEA Grapalat" w:hAnsi="GHEA Grapalat"/>
          <w:caps/>
        </w:rPr>
      </w:pPr>
      <w:r w:rsidRPr="00E34F59">
        <w:rPr>
          <w:rFonts w:ascii="GHEA Grapalat" w:hAnsi="GHEA Grapalat"/>
          <w:caps/>
        </w:rPr>
        <w:t>ГОРОДА ЕРЕВАНА</w:t>
      </w:r>
    </w:p>
    <w:p w14:paraId="3FC3520B" w14:textId="77777777" w:rsidR="00CE0D95" w:rsidRPr="009044F1" w:rsidRDefault="00CE0D95" w:rsidP="00B46D58">
      <w:pPr>
        <w:pStyle w:val="BodyText"/>
        <w:widowControl w:val="0"/>
        <w:spacing w:after="160"/>
        <w:ind w:right="-7" w:firstLine="567"/>
        <w:jc w:val="center"/>
        <w:rPr>
          <w:rFonts w:ascii="GHEA Grapalat" w:hAnsi="GHEA Grapalat"/>
        </w:rPr>
      </w:pPr>
    </w:p>
    <w:p w14:paraId="432F341B" w14:textId="77777777" w:rsidR="000763E5" w:rsidRDefault="000763E5" w:rsidP="00B46D58">
      <w:pPr>
        <w:rPr>
          <w:rFonts w:ascii="GHEA Grapalat" w:hAnsi="GHEA Grapalat"/>
        </w:rPr>
      </w:pPr>
      <w:r>
        <w:rPr>
          <w:rFonts w:ascii="GHEA Grapalat" w:hAnsi="GHEA Grapalat"/>
        </w:rPr>
        <w:br w:type="page"/>
      </w:r>
    </w:p>
    <w:p w14:paraId="04EECDEC" w14:textId="77777777" w:rsidR="001A43A4" w:rsidRPr="009044F1" w:rsidRDefault="00096865" w:rsidP="001E1254">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85E8F9B" w14:textId="77777777" w:rsidR="0049374F" w:rsidRPr="005F25EF" w:rsidRDefault="0049374F" w:rsidP="001E1254">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3EB801FA" w14:textId="77777777" w:rsidR="0049374F" w:rsidRPr="00F40235" w:rsidRDefault="0049374F" w:rsidP="001E1254">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BF8AD41" w14:textId="77777777" w:rsidR="00615B35" w:rsidRPr="009044F1" w:rsidRDefault="0046586E" w:rsidP="001E1254">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1E1B715B" w14:textId="77777777" w:rsidR="00C90796" w:rsidRPr="00506832" w:rsidRDefault="0046586E" w:rsidP="001E1254">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1DD86243" w14:textId="77777777" w:rsidR="00C90796" w:rsidRDefault="00C90796" w:rsidP="001E1254">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113E72A5" w14:textId="77777777" w:rsidR="00233B5F" w:rsidRPr="00572A57" w:rsidRDefault="00884204" w:rsidP="001E1254">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393856"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23C0D04D"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3703E1D4" w14:textId="77777777" w:rsidR="002C3B05" w:rsidRPr="002C3B05" w:rsidRDefault="002C3B05" w:rsidP="00B46D58">
      <w:pPr>
        <w:jc w:val="both"/>
        <w:rPr>
          <w:rFonts w:ascii="GHEA Grapalat" w:hAnsi="GHEA Grapalat"/>
          <w:i/>
        </w:rPr>
      </w:pPr>
    </w:p>
    <w:p w14:paraId="2AFB6346" w14:textId="77777777" w:rsidR="00984BDB" w:rsidRPr="009044F1" w:rsidRDefault="00984BDB" w:rsidP="00B46D58">
      <w:pPr>
        <w:widowControl w:val="0"/>
        <w:spacing w:after="160"/>
        <w:ind w:firstLine="567"/>
        <w:jc w:val="both"/>
        <w:rPr>
          <w:rFonts w:ascii="GHEA Grapalat" w:hAnsi="GHEA Grapalat"/>
          <w:i/>
        </w:rPr>
      </w:pPr>
    </w:p>
    <w:p w14:paraId="091C456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CA04E00" w14:textId="77777777" w:rsidR="00160AE4" w:rsidRPr="009044F1" w:rsidRDefault="00160AE4" w:rsidP="00E70DD4">
      <w:pPr>
        <w:widowControl w:val="0"/>
        <w:jc w:val="center"/>
        <w:rPr>
          <w:rFonts w:ascii="GHEA Grapalat" w:hAnsi="GHEA Grapalat"/>
          <w:b/>
        </w:rPr>
      </w:pPr>
      <w:r w:rsidRPr="009044F1">
        <w:rPr>
          <w:rFonts w:ascii="GHEA Grapalat" w:hAnsi="GHEA Grapalat"/>
          <w:b/>
        </w:rPr>
        <w:lastRenderedPageBreak/>
        <w:t>СОДЕРЖАНИЕ</w:t>
      </w:r>
    </w:p>
    <w:p w14:paraId="6BB02F36" w14:textId="1C729530" w:rsidR="00C67E80" w:rsidRPr="009044F1" w:rsidRDefault="00010BB8" w:rsidP="00B46D58">
      <w:pPr>
        <w:widowControl w:val="0"/>
        <w:spacing w:after="160"/>
        <w:jc w:val="center"/>
        <w:rPr>
          <w:rFonts w:ascii="GHEA Grapalat" w:hAnsi="GHEA Grapalat" w:cs="Sylfaen"/>
          <w:b/>
        </w:rPr>
      </w:pPr>
      <w:r w:rsidRPr="00010BB8">
        <w:rPr>
          <w:rFonts w:ascii="GHEA Grapalat" w:hAnsi="GHEA Grapalat"/>
          <w:b/>
        </w:rPr>
        <w:t xml:space="preserve">ОБЪЯВЛЕН ПРИГЛАШЕНИЕ НА ОЦЕНОЧНЫЙ АНКЕТ С ЦЕЛЬЮ ВЫПОЛНЕНИЯ </w:t>
      </w:r>
      <w:r w:rsidR="0029138D" w:rsidRPr="0029138D">
        <w:rPr>
          <w:rFonts w:ascii="GHEA Grapalat" w:hAnsi="GHEA Grapalat"/>
          <w:b/>
          <w:caps/>
        </w:rPr>
        <w:t xml:space="preserve">работ </w:t>
      </w:r>
      <w:r w:rsidR="0030791A" w:rsidRPr="0030791A">
        <w:rPr>
          <w:rFonts w:ascii="GHEA Grapalat" w:hAnsi="GHEA Grapalat"/>
          <w:b/>
          <w:caps/>
        </w:rPr>
        <w:t xml:space="preserve">Строительные работы по программе «Реализация целевых программ, направленных на повышение уровня жизни населения» в административном районе Ачапняк </w:t>
      </w:r>
      <w:r w:rsidRPr="0029138D">
        <w:rPr>
          <w:rFonts w:ascii="GHEA Grapalat" w:hAnsi="GHEA Grapalat"/>
          <w:b/>
          <w:caps/>
        </w:rPr>
        <w:t>ГОРОДА ЕРЕВАНА ДЛЯ НУЖД МЭРИИ</w:t>
      </w:r>
      <w:r w:rsidRPr="00010BB8">
        <w:rPr>
          <w:rFonts w:ascii="GHEA Grapalat" w:hAnsi="GHEA Grapalat"/>
          <w:b/>
        </w:rPr>
        <w:t xml:space="preserve"> ЕРЕВАНА</w:t>
      </w:r>
    </w:p>
    <w:p w14:paraId="6110299E" w14:textId="04D91103"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36D7761" w14:textId="77777777" w:rsidR="00096865" w:rsidRPr="009044F1"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9898859" w14:textId="77777777" w:rsidR="00096865" w:rsidRPr="009044F1"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C409C71" w14:textId="77777777" w:rsidR="00096865" w:rsidRPr="00543BAE"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5BE7A4A" w14:textId="77777777" w:rsidR="00087A30" w:rsidRPr="009044F1" w:rsidRDefault="00096865" w:rsidP="00E70DD4">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7661743" w14:textId="77777777" w:rsidR="00096865" w:rsidRPr="009044F1" w:rsidRDefault="00543BAE" w:rsidP="00E70DD4">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2974FE4" w14:textId="77777777" w:rsidR="00096865" w:rsidRPr="009044F1" w:rsidRDefault="00087A30" w:rsidP="00E70DD4">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0E81B5A" w14:textId="77777777" w:rsidR="00096865" w:rsidRPr="008842CE" w:rsidRDefault="00087A30" w:rsidP="00E70DD4">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36E1880" w14:textId="77777777" w:rsidR="00096865" w:rsidRPr="003A1EBB" w:rsidRDefault="00087A30" w:rsidP="00E70DD4">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1AEA0F1" w14:textId="77777777" w:rsidR="00096865" w:rsidRPr="009044F1" w:rsidRDefault="00087A30" w:rsidP="00E70DD4">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3613177" w14:textId="77777777" w:rsidR="00096865" w:rsidRPr="003A1EBB"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2B37BFF" w14:textId="77777777" w:rsidR="00096865" w:rsidRPr="00543BAE"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AA8B058" w14:textId="77777777" w:rsidR="00520F57" w:rsidRDefault="00520F57" w:rsidP="00E70DD4">
      <w:pPr>
        <w:widowControl w:val="0"/>
        <w:jc w:val="center"/>
        <w:rPr>
          <w:rFonts w:ascii="GHEA Grapalat" w:hAnsi="GHEA Grapalat"/>
          <w:b/>
        </w:rPr>
      </w:pPr>
    </w:p>
    <w:p w14:paraId="2481D71E" w14:textId="77777777" w:rsidR="00520F57" w:rsidRDefault="00520F57" w:rsidP="00E70DD4">
      <w:pPr>
        <w:widowControl w:val="0"/>
        <w:jc w:val="center"/>
        <w:rPr>
          <w:rFonts w:ascii="GHEA Grapalat" w:hAnsi="GHEA Grapalat"/>
          <w:b/>
        </w:rPr>
      </w:pPr>
    </w:p>
    <w:p w14:paraId="242667C0" w14:textId="210D18E9" w:rsidR="008842CE" w:rsidRPr="00374F4A" w:rsidRDefault="00CA590C" w:rsidP="00B46D58">
      <w:pPr>
        <w:widowControl w:val="0"/>
        <w:spacing w:after="160"/>
        <w:jc w:val="center"/>
        <w:rPr>
          <w:rFonts w:ascii="GHEA Grapalat" w:hAnsi="GHEA Grapalat"/>
          <w:b/>
        </w:rPr>
      </w:pPr>
      <w:r>
        <w:rPr>
          <w:rFonts w:ascii="GHEA Grapalat" w:hAnsi="GHEA Grapalat"/>
          <w:b/>
        </w:rPr>
        <w:t>ЧАСТЬ II</w:t>
      </w:r>
    </w:p>
    <w:p w14:paraId="3A78C6C3" w14:textId="4353437E" w:rsidR="00096865" w:rsidRDefault="00096865" w:rsidP="00E70DD4">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E70DD4">
        <w:rPr>
          <w:rFonts w:ascii="GHEA Grapalat" w:hAnsi="GHEA Grapalat"/>
          <w:b/>
        </w:rPr>
        <w:t xml:space="preserve">НА ЗАПРОСЕ КОТИРОВОК </w:t>
      </w:r>
    </w:p>
    <w:p w14:paraId="466E05EC" w14:textId="77777777" w:rsidR="00520F57" w:rsidRPr="008842CE" w:rsidRDefault="00520F57" w:rsidP="00E70DD4">
      <w:pPr>
        <w:widowControl w:val="0"/>
        <w:jc w:val="center"/>
        <w:rPr>
          <w:rFonts w:ascii="GHEA Grapalat" w:hAnsi="GHEA Grapalat"/>
          <w:b/>
        </w:rPr>
      </w:pPr>
    </w:p>
    <w:p w14:paraId="05E61BD5" w14:textId="77777777" w:rsidR="00096865" w:rsidRPr="003A1EBB"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7C67FD6" w14:textId="77777777" w:rsidR="00096865" w:rsidRPr="003A1EBB" w:rsidRDefault="00543BAE" w:rsidP="00E70DD4">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5231D31" w14:textId="77777777" w:rsidR="0061522D" w:rsidRPr="00625529" w:rsidRDefault="00450C30" w:rsidP="00E70DD4">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6F23C294" w14:textId="77777777" w:rsidR="00E17B7F" w:rsidRDefault="00E17B7F">
      <w:pPr>
        <w:rPr>
          <w:rFonts w:ascii="GHEA Grapalat" w:hAnsi="GHEA Grapalat"/>
          <w:spacing w:val="-6"/>
        </w:rPr>
      </w:pPr>
      <w:r>
        <w:rPr>
          <w:rFonts w:ascii="GHEA Grapalat" w:hAnsi="GHEA Grapalat"/>
          <w:spacing w:val="-6"/>
        </w:rPr>
        <w:br w:type="page"/>
      </w:r>
    </w:p>
    <w:p w14:paraId="1731040D" w14:textId="5D0292CC" w:rsidR="00096865" w:rsidRPr="00E70DD4" w:rsidRDefault="00E17B7F" w:rsidP="00E70DD4">
      <w:pPr>
        <w:pStyle w:val="BodyTextIndent"/>
        <w:widowControl w:val="0"/>
        <w:spacing w:line="240" w:lineRule="auto"/>
        <w:ind w:firstLine="0"/>
        <w:rPr>
          <w:rFonts w:ascii="GHEA Grapalat" w:hAnsi="GHEA Grapalat"/>
          <w:i w:val="0"/>
          <w:sz w:val="24"/>
          <w:szCs w:val="24"/>
        </w:rPr>
      </w:pPr>
      <w:r w:rsidRPr="00E70DD4">
        <w:rPr>
          <w:rFonts w:ascii="GHEA Grapalat" w:hAnsi="GHEA Grapalat"/>
          <w:i w:val="0"/>
          <w:sz w:val="24"/>
          <w:szCs w:val="24"/>
        </w:rPr>
        <w:lastRenderedPageBreak/>
        <w:t xml:space="preserve">         </w:t>
      </w:r>
      <w:r w:rsidR="00096865" w:rsidRPr="00E70DD4">
        <w:rPr>
          <w:rFonts w:ascii="GHEA Grapalat" w:hAnsi="GHEA Grapalat"/>
          <w:i w:val="0"/>
          <w:sz w:val="24"/>
          <w:szCs w:val="24"/>
        </w:rPr>
        <w:t xml:space="preserve">Настоящее Приглашение предоставляется в дополнение к объявлению </w:t>
      </w:r>
      <w:r w:rsidR="0091584D" w:rsidRPr="00E70DD4">
        <w:rPr>
          <w:rFonts w:ascii="GHEA Grapalat" w:hAnsi="GHEA Grapalat"/>
          <w:i w:val="0"/>
          <w:sz w:val="24"/>
          <w:szCs w:val="24"/>
        </w:rPr>
        <w:t>о запросе котировок</w:t>
      </w:r>
      <w:r w:rsidR="00096865" w:rsidRPr="00E70DD4">
        <w:rPr>
          <w:rFonts w:ascii="GHEA Grapalat" w:hAnsi="GHEA Grapalat"/>
          <w:i w:val="0"/>
          <w:sz w:val="24"/>
          <w:szCs w:val="24"/>
        </w:rPr>
        <w:t>, проводимом под кодом</w:t>
      </w:r>
      <w:r w:rsidR="00E70DD4">
        <w:rPr>
          <w:rFonts w:ascii="GHEA Grapalat" w:hAnsi="GHEA Grapalat"/>
          <w:i w:val="0"/>
          <w:sz w:val="24"/>
          <w:szCs w:val="24"/>
        </w:rPr>
        <w:t xml:space="preserve"> </w:t>
      </w:r>
      <w:r w:rsidR="000E6BDF">
        <w:rPr>
          <w:rFonts w:ascii="GHEA Grapalat" w:hAnsi="GHEA Grapalat"/>
          <w:i w:val="0"/>
          <w:sz w:val="24"/>
          <w:szCs w:val="24"/>
        </w:rPr>
        <w:t>EQ-GHAShDzB-25/1</w:t>
      </w:r>
      <w:r w:rsidR="00C700EE">
        <w:rPr>
          <w:rFonts w:ascii="GHEA Grapalat" w:hAnsi="GHEA Grapalat"/>
          <w:i w:val="0"/>
          <w:sz w:val="24"/>
          <w:szCs w:val="24"/>
          <w:lang w:val="hy-AM"/>
        </w:rPr>
        <w:t>92</w:t>
      </w:r>
      <w:r w:rsidR="00E70DD4">
        <w:rPr>
          <w:rFonts w:ascii="GHEA Grapalat" w:hAnsi="GHEA Grapalat"/>
          <w:i w:val="0"/>
          <w:sz w:val="24"/>
          <w:szCs w:val="24"/>
        </w:rPr>
        <w:t xml:space="preserve"> </w:t>
      </w:r>
      <w:r w:rsidR="00096865" w:rsidRPr="00E70DD4">
        <w:rPr>
          <w:rFonts w:ascii="GHEA Grapalat" w:hAnsi="GHEA Grapalat"/>
          <w:i w:val="0"/>
          <w:sz w:val="24"/>
          <w:szCs w:val="24"/>
        </w:rPr>
        <w:t>(далее — процедура).</w:t>
      </w:r>
      <w:r w:rsidR="00E70DD4" w:rsidRPr="00E70DD4">
        <w:rPr>
          <w:rFonts w:ascii="GHEA Grapalat" w:hAnsi="GHEA Grapalat"/>
          <w:i w:val="0"/>
          <w:sz w:val="24"/>
          <w:szCs w:val="24"/>
        </w:rPr>
        <w:t xml:space="preserve"> </w:t>
      </w:r>
      <w:r w:rsidR="00096865" w:rsidRPr="00E70DD4">
        <w:rPr>
          <w:rFonts w:ascii="GHEA Grapalat" w:hAnsi="GHEA Grapalat"/>
          <w:i w:val="0"/>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70DD4">
        <w:rPr>
          <w:rFonts w:ascii="Calibri" w:hAnsi="Calibri" w:cs="Calibri"/>
          <w:i w:val="0"/>
          <w:sz w:val="24"/>
          <w:szCs w:val="24"/>
        </w:rPr>
        <w:t> </w:t>
      </w:r>
      <w:r w:rsidR="00096865" w:rsidRPr="00E70DD4">
        <w:rPr>
          <w:rFonts w:ascii="GHEA Grapalat" w:hAnsi="GHEA Grapalat"/>
          <w:i w:val="0"/>
          <w:sz w:val="24"/>
          <w:szCs w:val="24"/>
        </w:rPr>
        <w:t>4</w:t>
      </w:r>
      <w:r w:rsidR="006D2DF7" w:rsidRPr="00E70DD4">
        <w:rPr>
          <w:rFonts w:ascii="Calibri" w:hAnsi="Calibri" w:cs="Calibri"/>
          <w:i w:val="0"/>
          <w:sz w:val="24"/>
          <w:szCs w:val="24"/>
        </w:rPr>
        <w:t> </w:t>
      </w:r>
      <w:r w:rsidR="00096865" w:rsidRPr="00E70DD4">
        <w:rPr>
          <w:rFonts w:ascii="GHEA Grapalat" w:hAnsi="GHEA Grapalat"/>
          <w:i w:val="0"/>
          <w:sz w:val="24"/>
          <w:szCs w:val="24"/>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w:t>
      </w:r>
      <w:r w:rsidR="001E1254">
        <w:rPr>
          <w:rFonts w:ascii="GHEA Grapalat" w:hAnsi="GHEA Grapalat"/>
          <w:i w:val="0"/>
          <w:sz w:val="24"/>
          <w:szCs w:val="24"/>
        </w:rPr>
        <w:t xml:space="preserve">  </w:t>
      </w:r>
      <w:r w:rsidR="00096865" w:rsidRPr="00E70DD4">
        <w:rPr>
          <w:rFonts w:ascii="GHEA Grapalat" w:hAnsi="GHEA Grapalat"/>
          <w:i w:val="0"/>
          <w:sz w:val="24"/>
          <w:szCs w:val="24"/>
        </w:rPr>
        <w:t xml:space="preserve"> "</w:t>
      </w:r>
      <w:r w:rsidR="001E1254" w:rsidRPr="00E70DD4">
        <w:rPr>
          <w:rFonts w:ascii="GHEA Grapalat" w:hAnsi="GHEA Grapalat"/>
          <w:i w:val="0"/>
          <w:sz w:val="22"/>
          <w:szCs w:val="22"/>
        </w:rPr>
        <w:t>Мэрия г.</w:t>
      </w:r>
      <w:r w:rsidR="001E1254">
        <w:rPr>
          <w:rFonts w:ascii="GHEA Grapalat" w:hAnsi="GHEA Grapalat"/>
          <w:i w:val="0"/>
          <w:sz w:val="22"/>
          <w:szCs w:val="22"/>
        </w:rPr>
        <w:t xml:space="preserve"> </w:t>
      </w:r>
      <w:r w:rsidR="001E1254" w:rsidRPr="00E70DD4">
        <w:rPr>
          <w:rFonts w:ascii="GHEA Grapalat" w:hAnsi="GHEA Grapalat"/>
          <w:i w:val="0"/>
          <w:sz w:val="22"/>
          <w:szCs w:val="22"/>
        </w:rPr>
        <w:t>Еревана</w:t>
      </w:r>
      <w:r w:rsidR="001E1254" w:rsidRPr="00E70DD4">
        <w:rPr>
          <w:rFonts w:ascii="GHEA Grapalat" w:hAnsi="GHEA Grapalat"/>
          <w:i w:val="0"/>
          <w:sz w:val="24"/>
          <w:szCs w:val="24"/>
        </w:rPr>
        <w:t xml:space="preserve"> </w:t>
      </w:r>
      <w:r w:rsidR="00096865" w:rsidRPr="00E70DD4">
        <w:rPr>
          <w:rFonts w:ascii="GHEA Grapalat" w:hAnsi="GHEA Grapalat"/>
          <w:i w:val="0"/>
          <w:sz w:val="24"/>
          <w:szCs w:val="24"/>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E75364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01B0D7B5"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784FE2E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DB386AB" w14:textId="77F616E3" w:rsidR="00E70DD4" w:rsidRPr="00B41893" w:rsidRDefault="00A81DD5" w:rsidP="00E70DD4">
      <w:pPr>
        <w:pStyle w:val="BodyTextIndent2"/>
        <w:widowControl w:val="0"/>
        <w:spacing w:after="160" w:line="240" w:lineRule="auto"/>
        <w:ind w:firstLine="567"/>
        <w:rPr>
          <w:rFonts w:ascii="GHEA Grapalat" w:hAnsi="GHEA Grapalat"/>
          <w:iCs/>
          <w:sz w:val="24"/>
          <w:szCs w:val="24"/>
        </w:rPr>
      </w:pPr>
      <w:r w:rsidRPr="009044F1">
        <w:rPr>
          <w:rFonts w:ascii="GHEA Grapalat" w:hAnsi="GHEA Grapalat"/>
          <w:sz w:val="24"/>
          <w:szCs w:val="24"/>
        </w:rPr>
        <w:t>Адрес</w:t>
      </w:r>
      <w:r w:rsidR="001E1254">
        <w:rPr>
          <w:rFonts w:ascii="GHEA Grapalat" w:hAnsi="GHEA Grapalat"/>
          <w:sz w:val="24"/>
          <w:szCs w:val="24"/>
        </w:rPr>
        <w:t xml:space="preserve"> </w:t>
      </w:r>
      <w:r w:rsidRPr="009044F1">
        <w:rPr>
          <w:rFonts w:ascii="GHEA Grapalat" w:hAnsi="GHEA Grapalat"/>
          <w:sz w:val="24"/>
          <w:szCs w:val="24"/>
        </w:rPr>
        <w:t xml:space="preserve">электронной почты секретаря оценочной комиссии </w:t>
      </w:r>
      <w:hyperlink r:id="rId10" w:history="1">
        <w:r w:rsidR="000A620E" w:rsidRPr="005F2730">
          <w:rPr>
            <w:rStyle w:val="Hyperlink"/>
            <w:rFonts w:ascii="GHEA Grapalat" w:hAnsi="GHEA Grapalat"/>
            <w:b/>
            <w:iCs/>
            <w:lang w:val="af-ZA"/>
          </w:rPr>
          <w:t>anna.darbinyan@yerevan.am</w:t>
        </w:r>
      </w:hyperlink>
      <w:r w:rsidR="00E70DD4">
        <w:rPr>
          <w:rFonts w:ascii="GHEA Grapalat" w:hAnsi="GHEA Grapalat"/>
          <w:b/>
          <w:iCs/>
          <w:lang w:val="af-ZA"/>
        </w:rPr>
        <w:t>.</w:t>
      </w:r>
      <w:r w:rsidR="00E70DD4">
        <w:rPr>
          <w:rFonts w:ascii="GHEA Grapalat" w:hAnsi="GHEA Grapalat"/>
          <w:b/>
          <w:iCs/>
        </w:rPr>
        <w:t xml:space="preserve"> </w:t>
      </w:r>
    </w:p>
    <w:p w14:paraId="2BC112A3" w14:textId="0B420EA3" w:rsidR="003E1421" w:rsidRPr="009044F1" w:rsidRDefault="003E1421" w:rsidP="00B46D58">
      <w:pPr>
        <w:pStyle w:val="BodyTextIndent2"/>
        <w:widowControl w:val="0"/>
        <w:spacing w:after="160" w:line="240" w:lineRule="auto"/>
        <w:ind w:firstLine="567"/>
        <w:rPr>
          <w:rFonts w:ascii="GHEA Grapalat" w:hAnsi="GHEA Grapalat"/>
          <w:sz w:val="24"/>
          <w:szCs w:val="24"/>
        </w:rPr>
      </w:pPr>
    </w:p>
    <w:p w14:paraId="28F4C9B6" w14:textId="77777777" w:rsidR="00096865" w:rsidRPr="001E1254" w:rsidRDefault="00F5653D" w:rsidP="00B46D58">
      <w:pPr>
        <w:widowControl w:val="0"/>
        <w:spacing w:after="160"/>
        <w:jc w:val="center"/>
        <w:rPr>
          <w:rFonts w:ascii="GHEA Grapalat" w:hAnsi="GHEA Grapalat"/>
          <w:b/>
          <w:bCs/>
        </w:rPr>
      </w:pPr>
      <w:r w:rsidRPr="009044F1">
        <w:rPr>
          <w:rFonts w:ascii="GHEA Grapalat" w:hAnsi="GHEA Grapalat"/>
        </w:rPr>
        <w:br w:type="page"/>
      </w:r>
      <w:r w:rsidRPr="001E1254">
        <w:rPr>
          <w:rFonts w:ascii="GHEA Grapalat" w:hAnsi="GHEA Grapalat"/>
          <w:b/>
          <w:bCs/>
        </w:rPr>
        <w:lastRenderedPageBreak/>
        <w:t>ЧАСТЬ I</w:t>
      </w:r>
    </w:p>
    <w:p w14:paraId="44E17D9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99B8D01" w14:textId="3C9E9D8D"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30791A">
        <w:rPr>
          <w:rFonts w:ascii="GHEA Grapalat" w:hAnsi="GHEA Grapalat"/>
          <w:i w:val="0"/>
        </w:rPr>
        <w:t>"</w:t>
      </w:r>
      <w:r w:rsidR="0030791A" w:rsidRPr="0030791A">
        <w:rPr>
          <w:rFonts w:ascii="GHEA Grapalat" w:hAnsi="GHEA Grapalat"/>
          <w:i w:val="0"/>
          <w:caps/>
        </w:rPr>
        <w:t>Строительные работы по программе «Реализация целевых программ, направленных на повышение уровня жизни населения» в административном районе Ачапняк</w:t>
      </w:r>
      <w:r w:rsidR="00F07DE1" w:rsidRPr="0030791A">
        <w:rPr>
          <w:rFonts w:ascii="GHEA Grapalat" w:hAnsi="GHEA Grapalat"/>
          <w:i w:val="0"/>
          <w:caps/>
        </w:rPr>
        <w:t xml:space="preserve"> ГОРОДА ЕРЕВАНА</w:t>
      </w:r>
      <w:r w:rsidRPr="009044F1">
        <w:rPr>
          <w:rFonts w:ascii="GHEA Grapalat" w:hAnsi="GHEA Grapalat"/>
          <w:i w:val="0"/>
          <w:sz w:val="24"/>
          <w:szCs w:val="24"/>
        </w:rPr>
        <w:t>, которы</w:t>
      </w:r>
      <w:r w:rsidR="0091584D">
        <w:rPr>
          <w:rFonts w:ascii="GHEA Grapalat" w:hAnsi="GHEA Grapalat"/>
          <w:i w:val="0"/>
          <w:sz w:val="24"/>
          <w:szCs w:val="24"/>
        </w:rPr>
        <w:t xml:space="preserve">й </w:t>
      </w:r>
      <w:r w:rsidRPr="009044F1">
        <w:rPr>
          <w:rFonts w:ascii="GHEA Grapalat" w:hAnsi="GHEA Grapalat"/>
          <w:i w:val="0"/>
          <w:sz w:val="24"/>
          <w:szCs w:val="24"/>
        </w:rPr>
        <w:t>сгруппирован</w:t>
      </w:r>
      <w:r w:rsidR="0091584D">
        <w:rPr>
          <w:rFonts w:ascii="GHEA Grapalat" w:hAnsi="GHEA Grapalat"/>
          <w:i w:val="0"/>
          <w:sz w:val="24"/>
          <w:szCs w:val="24"/>
        </w:rPr>
        <w:t xml:space="preserve">но </w:t>
      </w:r>
      <w:r w:rsidRPr="009044F1">
        <w:rPr>
          <w:rFonts w:ascii="GHEA Grapalat" w:hAnsi="GHEA Grapalat"/>
          <w:i w:val="0"/>
          <w:sz w:val="24"/>
          <w:szCs w:val="24"/>
        </w:rPr>
        <w:t xml:space="preserve">в </w:t>
      </w:r>
      <w:r w:rsidR="0030791A" w:rsidRPr="0030791A">
        <w:rPr>
          <w:rFonts w:ascii="GHEA Grapalat" w:hAnsi="GHEA Grapalat"/>
          <w:i w:val="0"/>
          <w:sz w:val="24"/>
          <w:szCs w:val="24"/>
        </w:rPr>
        <w:t>2</w:t>
      </w:r>
      <w:r w:rsidR="0030791A">
        <w:rPr>
          <w:rFonts w:ascii="GHEA Grapalat" w:hAnsi="GHEA Grapalat"/>
          <w:i w:val="0"/>
          <w:sz w:val="24"/>
          <w:szCs w:val="24"/>
        </w:rPr>
        <w:t>-х лотах:</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1800"/>
        <w:gridCol w:w="6750"/>
      </w:tblGrid>
      <w:tr w:rsidR="00216275" w:rsidRPr="009044F1" w14:paraId="3BEB437A" w14:textId="77777777" w:rsidTr="00A32984">
        <w:trPr>
          <w:jc w:val="center"/>
        </w:trPr>
        <w:tc>
          <w:tcPr>
            <w:tcW w:w="3235" w:type="dxa"/>
            <w:gridSpan w:val="2"/>
            <w:vAlign w:val="center"/>
          </w:tcPr>
          <w:p w14:paraId="7F7D2AF6" w14:textId="77777777" w:rsidR="00216275" w:rsidRPr="00A32984" w:rsidRDefault="00216275" w:rsidP="006F6C8A">
            <w:pPr>
              <w:pStyle w:val="BodyTextIndent2"/>
              <w:widowControl w:val="0"/>
              <w:spacing w:after="120" w:line="240" w:lineRule="auto"/>
              <w:ind w:firstLine="0"/>
              <w:jc w:val="center"/>
              <w:rPr>
                <w:rFonts w:ascii="GHEA Grapalat" w:hAnsi="GHEA Grapalat"/>
                <w:b/>
                <w:i/>
                <w:sz w:val="18"/>
                <w:szCs w:val="18"/>
              </w:rPr>
            </w:pPr>
            <w:r w:rsidRPr="00A32984">
              <w:rPr>
                <w:rFonts w:ascii="GHEA Grapalat" w:hAnsi="GHEA Grapalat"/>
                <w:b/>
                <w:i/>
                <w:sz w:val="18"/>
                <w:szCs w:val="18"/>
              </w:rPr>
              <w:t>Лот</w:t>
            </w:r>
          </w:p>
        </w:tc>
        <w:tc>
          <w:tcPr>
            <w:tcW w:w="6750" w:type="dxa"/>
            <w:vMerge w:val="restart"/>
            <w:vAlign w:val="center"/>
          </w:tcPr>
          <w:p w14:paraId="7FE62A21" w14:textId="77777777" w:rsidR="00216275" w:rsidRPr="00A32984" w:rsidRDefault="00216275" w:rsidP="00B46D58">
            <w:pPr>
              <w:pStyle w:val="BodyTextIndent2"/>
              <w:widowControl w:val="0"/>
              <w:spacing w:after="120" w:line="240" w:lineRule="auto"/>
              <w:ind w:firstLine="0"/>
              <w:jc w:val="center"/>
              <w:rPr>
                <w:rFonts w:ascii="GHEA Grapalat" w:hAnsi="GHEA Grapalat"/>
                <w:b/>
                <w:i/>
                <w:sz w:val="18"/>
                <w:szCs w:val="18"/>
              </w:rPr>
            </w:pPr>
            <w:r w:rsidRPr="00A32984">
              <w:rPr>
                <w:rFonts w:ascii="GHEA Grapalat" w:hAnsi="GHEA Grapalat"/>
                <w:b/>
                <w:i/>
                <w:sz w:val="18"/>
                <w:szCs w:val="18"/>
              </w:rPr>
              <w:t>Наименование лота</w:t>
            </w:r>
          </w:p>
        </w:tc>
      </w:tr>
      <w:tr w:rsidR="00216275" w:rsidRPr="009044F1" w14:paraId="2F71912E" w14:textId="77777777" w:rsidTr="00A32984">
        <w:trPr>
          <w:trHeight w:val="332"/>
          <w:jc w:val="center"/>
        </w:trPr>
        <w:tc>
          <w:tcPr>
            <w:tcW w:w="1435" w:type="dxa"/>
            <w:vAlign w:val="center"/>
          </w:tcPr>
          <w:p w14:paraId="4B88732A" w14:textId="77777777" w:rsidR="00216275" w:rsidRPr="00FC59A2" w:rsidRDefault="00216275" w:rsidP="006F6C8A">
            <w:pPr>
              <w:pStyle w:val="BodyTextIndent2"/>
              <w:widowControl w:val="0"/>
              <w:spacing w:after="120" w:line="240" w:lineRule="auto"/>
              <w:ind w:firstLine="0"/>
              <w:jc w:val="center"/>
              <w:rPr>
                <w:rFonts w:ascii="GHEA Grapalat" w:hAnsi="GHEA Grapalat"/>
                <w:sz w:val="18"/>
                <w:szCs w:val="18"/>
              </w:rPr>
            </w:pPr>
            <w:r w:rsidRPr="00FC59A2">
              <w:rPr>
                <w:rFonts w:ascii="GHEA Grapalat" w:hAnsi="GHEA Grapalat"/>
                <w:b/>
                <w:i/>
                <w:sz w:val="18"/>
                <w:szCs w:val="18"/>
              </w:rPr>
              <w:t>Номер</w:t>
            </w:r>
            <w:r w:rsidR="006F6C8A" w:rsidRPr="00FC59A2">
              <w:rPr>
                <w:rFonts w:ascii="GHEA Grapalat" w:hAnsi="GHEA Grapalat"/>
                <w:b/>
                <w:i/>
                <w:sz w:val="18"/>
                <w:szCs w:val="18"/>
              </w:rPr>
              <w:t xml:space="preserve"> лота</w:t>
            </w:r>
          </w:p>
        </w:tc>
        <w:tc>
          <w:tcPr>
            <w:tcW w:w="1800" w:type="dxa"/>
            <w:vAlign w:val="center"/>
          </w:tcPr>
          <w:p w14:paraId="4CB6F5E9" w14:textId="77777777" w:rsidR="00216275" w:rsidRPr="00FC59A2" w:rsidRDefault="00216275" w:rsidP="00B46D58">
            <w:pPr>
              <w:pStyle w:val="BodyTextIndent2"/>
              <w:widowControl w:val="0"/>
              <w:spacing w:after="120" w:line="240" w:lineRule="auto"/>
              <w:ind w:firstLine="0"/>
              <w:jc w:val="center"/>
              <w:rPr>
                <w:rFonts w:ascii="GHEA Grapalat" w:hAnsi="GHEA Grapalat"/>
                <w:b/>
                <w:sz w:val="18"/>
                <w:szCs w:val="18"/>
              </w:rPr>
            </w:pPr>
            <w:r w:rsidRPr="00FC59A2">
              <w:rPr>
                <w:rFonts w:ascii="GHEA Grapalat" w:hAnsi="GHEA Grapalat"/>
                <w:b/>
                <w:i/>
                <w:sz w:val="18"/>
                <w:szCs w:val="18"/>
              </w:rPr>
              <w:t>Цена закупки</w:t>
            </w:r>
          </w:p>
        </w:tc>
        <w:tc>
          <w:tcPr>
            <w:tcW w:w="6750" w:type="dxa"/>
            <w:vMerge/>
            <w:vAlign w:val="center"/>
          </w:tcPr>
          <w:p w14:paraId="2204DBD0" w14:textId="77777777" w:rsidR="00216275" w:rsidRPr="00FC59A2" w:rsidRDefault="00216275" w:rsidP="00B46D58">
            <w:pPr>
              <w:pStyle w:val="BodyTextIndent2"/>
              <w:widowControl w:val="0"/>
              <w:spacing w:after="120" w:line="240" w:lineRule="auto"/>
              <w:ind w:firstLine="0"/>
              <w:rPr>
                <w:rFonts w:ascii="GHEA Grapalat" w:hAnsi="GHEA Grapalat"/>
                <w:sz w:val="18"/>
                <w:szCs w:val="18"/>
                <w:u w:val="single"/>
              </w:rPr>
            </w:pPr>
          </w:p>
        </w:tc>
      </w:tr>
      <w:tr w:rsidR="00BD4EB8" w:rsidRPr="009044F1" w14:paraId="5A1FBAEB" w14:textId="77777777" w:rsidTr="00A32984">
        <w:trPr>
          <w:trHeight w:val="620"/>
          <w:jc w:val="center"/>
        </w:trPr>
        <w:tc>
          <w:tcPr>
            <w:tcW w:w="1435" w:type="dxa"/>
            <w:vAlign w:val="center"/>
          </w:tcPr>
          <w:p w14:paraId="32DB6AA7" w14:textId="77777777" w:rsidR="00BD4EB8" w:rsidRPr="00FC59A2" w:rsidRDefault="00BD4EB8" w:rsidP="00BD4EB8">
            <w:pPr>
              <w:ind w:left="145" w:hanging="145"/>
              <w:jc w:val="center"/>
              <w:rPr>
                <w:rFonts w:ascii="GHEA Grapalat" w:hAnsi="GHEA Grapalat"/>
                <w:bCs/>
                <w:sz w:val="18"/>
                <w:szCs w:val="18"/>
              </w:rPr>
            </w:pPr>
            <w:r w:rsidRPr="00FC59A2">
              <w:rPr>
                <w:rFonts w:ascii="GHEA Grapalat" w:hAnsi="GHEA Grapalat"/>
                <w:bCs/>
                <w:sz w:val="18"/>
                <w:szCs w:val="18"/>
              </w:rPr>
              <w:t>1</w:t>
            </w:r>
          </w:p>
        </w:tc>
        <w:tc>
          <w:tcPr>
            <w:tcW w:w="1800" w:type="dxa"/>
            <w:vAlign w:val="center"/>
          </w:tcPr>
          <w:p w14:paraId="26975373" w14:textId="4901C09C" w:rsidR="00BD4EB8" w:rsidRPr="00C700EE" w:rsidRDefault="0030791A" w:rsidP="000A620E">
            <w:pPr>
              <w:ind w:left="145" w:hanging="145"/>
              <w:jc w:val="center"/>
              <w:rPr>
                <w:rFonts w:ascii="GHEA Grapalat" w:hAnsi="GHEA Grapalat"/>
                <w:bCs/>
                <w:sz w:val="18"/>
                <w:szCs w:val="18"/>
                <w:lang w:val="hy-AM"/>
              </w:rPr>
            </w:pPr>
            <w:r>
              <w:rPr>
                <w:rFonts w:ascii="GHEA Grapalat" w:hAnsi="GHEA Grapalat"/>
                <w:bCs/>
                <w:sz w:val="18"/>
                <w:szCs w:val="18"/>
              </w:rPr>
              <w:t>86476</w:t>
            </w:r>
            <w:r w:rsidR="00C700EE">
              <w:rPr>
                <w:rFonts w:ascii="GHEA Grapalat" w:hAnsi="GHEA Grapalat"/>
                <w:bCs/>
                <w:sz w:val="18"/>
                <w:szCs w:val="18"/>
                <w:lang w:val="hy-AM"/>
              </w:rPr>
              <w:t>4</w:t>
            </w:r>
          </w:p>
        </w:tc>
        <w:tc>
          <w:tcPr>
            <w:tcW w:w="6750" w:type="dxa"/>
            <w:vAlign w:val="center"/>
          </w:tcPr>
          <w:p w14:paraId="166920E5" w14:textId="2A69AE95" w:rsidR="00BD4EB8" w:rsidRPr="00FC59A2" w:rsidRDefault="0030791A" w:rsidP="000A620E">
            <w:pPr>
              <w:ind w:left="-14" w:firstLine="14"/>
              <w:jc w:val="center"/>
              <w:rPr>
                <w:rFonts w:ascii="GHEA Grapalat" w:hAnsi="GHEA Grapalat"/>
                <w:sz w:val="18"/>
                <w:szCs w:val="18"/>
              </w:rPr>
            </w:pPr>
            <w:r w:rsidRPr="0030791A">
              <w:rPr>
                <w:rFonts w:ascii="GHEA Grapalat" w:hAnsi="GHEA Grapalat" w:cs="Arial"/>
                <w:color w:val="000000"/>
                <w:sz w:val="18"/>
                <w:szCs w:val="18"/>
              </w:rPr>
              <w:t>Ремонт санузла по адресу Норашен, дом 31, кв. 27</w:t>
            </w:r>
            <w:r w:rsidR="008A2C90" w:rsidRPr="008A2C90">
              <w:rPr>
                <w:rFonts w:ascii="GHEA Grapalat" w:hAnsi="GHEA Grapalat" w:cs="Arial"/>
                <w:color w:val="000000"/>
                <w:sz w:val="18"/>
                <w:szCs w:val="18"/>
              </w:rPr>
              <w:t xml:space="preserve"> административного района </w:t>
            </w:r>
            <w:r>
              <w:rPr>
                <w:rFonts w:ascii="GHEA Grapalat" w:hAnsi="GHEA Grapalat" w:cs="Arial"/>
                <w:color w:val="000000"/>
                <w:sz w:val="18"/>
                <w:szCs w:val="18"/>
              </w:rPr>
              <w:t>Ачапняк</w:t>
            </w:r>
            <w:r w:rsidR="008A4EC1">
              <w:rPr>
                <w:rFonts w:ascii="GHEA Grapalat" w:hAnsi="GHEA Grapalat" w:cs="Arial"/>
                <w:color w:val="000000"/>
                <w:sz w:val="18"/>
                <w:szCs w:val="18"/>
              </w:rPr>
              <w:t xml:space="preserve"> города Еревана</w:t>
            </w:r>
          </w:p>
        </w:tc>
      </w:tr>
      <w:tr w:rsidR="0030791A" w:rsidRPr="009044F1" w14:paraId="1907B151" w14:textId="77777777" w:rsidTr="00A32984">
        <w:trPr>
          <w:trHeight w:val="620"/>
          <w:jc w:val="center"/>
        </w:trPr>
        <w:tc>
          <w:tcPr>
            <w:tcW w:w="1435" w:type="dxa"/>
            <w:vAlign w:val="center"/>
          </w:tcPr>
          <w:p w14:paraId="6CABAB65" w14:textId="65F0DC50" w:rsidR="0030791A" w:rsidRPr="0030791A" w:rsidRDefault="0030791A" w:rsidP="00BD4EB8">
            <w:pPr>
              <w:ind w:left="145" w:hanging="145"/>
              <w:jc w:val="center"/>
              <w:rPr>
                <w:rFonts w:ascii="GHEA Grapalat" w:hAnsi="GHEA Grapalat"/>
                <w:bCs/>
                <w:sz w:val="18"/>
                <w:szCs w:val="18"/>
                <w:lang w:val="en-US"/>
              </w:rPr>
            </w:pPr>
            <w:r>
              <w:rPr>
                <w:rFonts w:ascii="GHEA Grapalat" w:hAnsi="GHEA Grapalat"/>
                <w:bCs/>
                <w:sz w:val="18"/>
                <w:szCs w:val="18"/>
                <w:lang w:val="en-US"/>
              </w:rPr>
              <w:t>2</w:t>
            </w:r>
          </w:p>
        </w:tc>
        <w:tc>
          <w:tcPr>
            <w:tcW w:w="1800" w:type="dxa"/>
            <w:vAlign w:val="center"/>
          </w:tcPr>
          <w:p w14:paraId="10DB2A12" w14:textId="7526EA49" w:rsidR="0030791A" w:rsidRPr="00C700EE" w:rsidRDefault="0030791A" w:rsidP="000A620E">
            <w:pPr>
              <w:ind w:left="145" w:hanging="145"/>
              <w:jc w:val="center"/>
              <w:rPr>
                <w:rFonts w:ascii="GHEA Grapalat" w:hAnsi="GHEA Grapalat"/>
                <w:bCs/>
                <w:sz w:val="18"/>
                <w:szCs w:val="18"/>
                <w:lang w:val="hy-AM"/>
              </w:rPr>
            </w:pPr>
            <w:r>
              <w:rPr>
                <w:rFonts w:ascii="GHEA Grapalat" w:hAnsi="GHEA Grapalat"/>
                <w:bCs/>
                <w:sz w:val="18"/>
                <w:szCs w:val="18"/>
              </w:rPr>
              <w:t>12884</w:t>
            </w:r>
            <w:r w:rsidR="00C700EE">
              <w:rPr>
                <w:rFonts w:ascii="GHEA Grapalat" w:hAnsi="GHEA Grapalat"/>
                <w:bCs/>
                <w:sz w:val="18"/>
                <w:szCs w:val="18"/>
                <w:lang w:val="hy-AM"/>
              </w:rPr>
              <w:t>87</w:t>
            </w:r>
          </w:p>
        </w:tc>
        <w:tc>
          <w:tcPr>
            <w:tcW w:w="6750" w:type="dxa"/>
            <w:vAlign w:val="center"/>
          </w:tcPr>
          <w:p w14:paraId="42E9A910" w14:textId="7F45E720" w:rsidR="0030791A" w:rsidRPr="008A2C90" w:rsidRDefault="0030791A" w:rsidP="000A620E">
            <w:pPr>
              <w:ind w:left="-14" w:firstLine="14"/>
              <w:jc w:val="center"/>
              <w:rPr>
                <w:rFonts w:ascii="GHEA Grapalat" w:hAnsi="GHEA Grapalat" w:cs="Arial"/>
                <w:color w:val="000000"/>
                <w:sz w:val="18"/>
                <w:szCs w:val="18"/>
              </w:rPr>
            </w:pPr>
            <w:r w:rsidRPr="0030791A">
              <w:rPr>
                <w:rFonts w:ascii="GHEA Grapalat" w:hAnsi="GHEA Grapalat" w:cs="Arial"/>
                <w:color w:val="000000"/>
                <w:sz w:val="18"/>
                <w:szCs w:val="18"/>
              </w:rPr>
              <w:t>Ремонт санузла по адресу Норашен, дом 17, кв. 86</w:t>
            </w:r>
            <w:r>
              <w:rPr>
                <w:rFonts w:ascii="GHEA Grapalat" w:hAnsi="GHEA Grapalat" w:cs="Arial"/>
                <w:color w:val="000000"/>
                <w:sz w:val="18"/>
                <w:szCs w:val="18"/>
              </w:rPr>
              <w:t xml:space="preserve"> </w:t>
            </w:r>
            <w:r w:rsidRPr="008A2C90">
              <w:rPr>
                <w:rFonts w:ascii="GHEA Grapalat" w:hAnsi="GHEA Grapalat" w:cs="Arial"/>
                <w:color w:val="000000"/>
                <w:sz w:val="18"/>
                <w:szCs w:val="18"/>
              </w:rPr>
              <w:t xml:space="preserve">административного района </w:t>
            </w:r>
            <w:r>
              <w:rPr>
                <w:rFonts w:ascii="GHEA Grapalat" w:hAnsi="GHEA Grapalat" w:cs="Arial"/>
                <w:color w:val="000000"/>
                <w:sz w:val="18"/>
                <w:szCs w:val="18"/>
              </w:rPr>
              <w:t>Ачапняк города Еревана</w:t>
            </w:r>
          </w:p>
        </w:tc>
      </w:tr>
    </w:tbl>
    <w:p w14:paraId="7BF5C01F" w14:textId="72D278E1" w:rsidR="00096865" w:rsidRPr="009044F1" w:rsidRDefault="00816505" w:rsidP="00E70DD4">
      <w:pPr>
        <w:pStyle w:val="BodyTextIndent2"/>
        <w:widowControl w:val="0"/>
        <w:spacing w:after="160" w:line="240" w:lineRule="auto"/>
        <w:ind w:firstLine="567"/>
        <w:rPr>
          <w:rFonts w:ascii="GHEA Grapalat" w:hAnsi="GHEA Grapalat" w:cs="Sylfaen"/>
          <w:i/>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DB73638" w14:textId="77777777" w:rsidR="007A1A12" w:rsidRDefault="00693101" w:rsidP="007A1A12">
      <w:pPr>
        <w:widowControl w:val="0"/>
        <w:tabs>
          <w:tab w:val="left" w:pos="1134"/>
        </w:tabs>
        <w:spacing w:after="160"/>
        <w:ind w:firstLine="567"/>
        <w:jc w:val="both"/>
        <w:rPr>
          <w:rFonts w:ascii="GHEA Grapalat" w:hAnsi="GHEA Grapalat" w:cs="Courier New"/>
          <w:b/>
          <w:sz w:val="20"/>
          <w:szCs w:val="20"/>
          <w:lang w:eastAsia="en-US" w:bidi="ar-SA"/>
        </w:rPr>
      </w:pPr>
      <w:r w:rsidRPr="00627D28">
        <w:rPr>
          <w:rFonts w:ascii="GHEA Grapalat" w:hAnsi="GHEA Grapalat" w:cs="Courier New"/>
          <w:b/>
          <w:sz w:val="20"/>
          <w:szCs w:val="20"/>
          <w:lang w:eastAsia="en-US" w:bidi="ar-SA"/>
        </w:rPr>
        <w:t>2.</w:t>
      </w:r>
      <w:r w:rsidR="002B32D6" w:rsidRPr="00627D28">
        <w:rPr>
          <w:rFonts w:ascii="GHEA Grapalat" w:hAnsi="GHEA Grapalat" w:cs="Courier New"/>
          <w:b/>
          <w:sz w:val="20"/>
          <w:szCs w:val="20"/>
          <w:lang w:eastAsia="en-US" w:bidi="ar-SA"/>
        </w:rPr>
        <w:t xml:space="preserve"> ТРЕБОВАНИЯ К ПРАВУ УЧАСТНИКА НА УЧАСТИЕ, </w:t>
      </w:r>
      <w:r w:rsidR="00E25DD7" w:rsidRPr="00627D28">
        <w:rPr>
          <w:rFonts w:ascii="GHEA Grapalat" w:hAnsi="GHEA Grapalat" w:cs="Courier New"/>
          <w:b/>
          <w:sz w:val="20"/>
          <w:szCs w:val="20"/>
          <w:lang w:eastAsia="en-US" w:bidi="ar-SA"/>
        </w:rPr>
        <w:t>ПОРЯДОК ИХ ОЦЕНКИ, УСЛОВИЯ ПРЕДСТАВЛЕНИЯ ОБЕСПЕЧЕНИЯ КВАЛИФИКАЦИИ В СЛУЧАЕ ПРИЗНАНИЯ ОТОБРАННЫМ  УЧАСТНИКОМ</w:t>
      </w:r>
    </w:p>
    <w:p w14:paraId="5DCB3048" w14:textId="5734553F" w:rsidR="007A1A12" w:rsidRDefault="00693101" w:rsidP="007A1A12">
      <w:pPr>
        <w:widowControl w:val="0"/>
        <w:tabs>
          <w:tab w:val="left" w:pos="1134"/>
        </w:tabs>
        <w:spacing w:after="160"/>
        <w:ind w:firstLine="567"/>
        <w:jc w:val="both"/>
        <w:rPr>
          <w:rFonts w:ascii="GHEA Grapalat" w:hAnsi="GHEA Grapalat" w:cs="Arial Armenian"/>
        </w:rPr>
      </w:pPr>
      <w:del w:id="0" w:author="Inesa Kocharyan" w:date="2025-03-19T12:14:00Z">
        <w:r w:rsidRPr="00627D28" w:rsidDel="00E25DD7">
          <w:rPr>
            <w:rFonts w:ascii="GHEA Grapalat" w:hAnsi="GHEA Grapalat" w:cs="Courier New"/>
            <w:b/>
            <w:sz w:val="20"/>
            <w:szCs w:val="20"/>
            <w:lang w:eastAsia="en-US" w:bidi="ar-SA"/>
          </w:rPr>
          <w:br/>
        </w:r>
      </w:del>
      <w:r w:rsidR="00096865" w:rsidRPr="009044F1">
        <w:rPr>
          <w:rFonts w:ascii="GHEA Grapalat" w:hAnsi="GHEA Grapalat"/>
        </w:rPr>
        <w:t>2.1</w:t>
      </w:r>
      <w:r w:rsidR="008E6E51" w:rsidRPr="008E6E51">
        <w:rPr>
          <w:rFonts w:ascii="GHEA Grapalat" w:hAnsi="GHEA Grapalat"/>
        </w:rPr>
        <w:t>.</w:t>
      </w:r>
      <w:r w:rsidR="00096865" w:rsidRPr="009044F1">
        <w:rPr>
          <w:rFonts w:ascii="GHEA Grapalat" w:hAnsi="GHEA Grapalat"/>
        </w:rPr>
        <w:t>В настоящей процедуре не имеют права участвовать лица:</w:t>
      </w:r>
    </w:p>
    <w:p w14:paraId="114EFCD7" w14:textId="539A3409" w:rsidR="00753E6E" w:rsidRPr="007A1A12" w:rsidRDefault="00753E6E" w:rsidP="007A1A12">
      <w:pPr>
        <w:widowControl w:val="0"/>
        <w:tabs>
          <w:tab w:val="left" w:pos="1134"/>
        </w:tabs>
        <w:spacing w:after="160"/>
        <w:ind w:firstLine="567"/>
        <w:jc w:val="both"/>
        <w:rPr>
          <w:rFonts w:ascii="GHEA Grapalat" w:hAnsi="GHEA Grapalat" w:cs="Arial Armenian"/>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E46841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12466B35" w14:textId="77777777" w:rsidR="00753E6E" w:rsidRPr="009044F1" w:rsidDel="00664BFB" w:rsidRDefault="00753E6E" w:rsidP="00B46D58">
      <w:pPr>
        <w:widowControl w:val="0"/>
        <w:tabs>
          <w:tab w:val="left" w:pos="1134"/>
        </w:tabs>
        <w:spacing w:after="160"/>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28B859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D914B6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A0560F7" w14:textId="77777777" w:rsidR="00990561" w:rsidRDefault="00990561" w:rsidP="00B46D58">
      <w:pPr>
        <w:widowControl w:val="0"/>
        <w:tabs>
          <w:tab w:val="left" w:pos="1134"/>
        </w:tabs>
        <w:spacing w:after="160"/>
        <w:ind w:firstLine="567"/>
        <w:jc w:val="both"/>
        <w:rPr>
          <w:ins w:id="2"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65BB51"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08D01F98"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358C5CA" w14:textId="77777777" w:rsidR="00943D49" w:rsidRPr="00C35AEF"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7A5FF4D8" w14:textId="5ED7CC7E" w:rsidR="00C35AEF" w:rsidRPr="00A87EA2" w:rsidRDefault="00C35AEF" w:rsidP="00A87EA2">
      <w:pPr>
        <w:widowControl w:val="0"/>
        <w:tabs>
          <w:tab w:val="left" w:pos="1134"/>
        </w:tabs>
        <w:spacing w:after="160"/>
        <w:ind w:firstLine="567"/>
        <w:jc w:val="both"/>
        <w:rPr>
          <w:rFonts w:ascii="GHEA Grapalat" w:hAnsi="GHEA Grapalat"/>
        </w:rPr>
      </w:pPr>
      <w:r w:rsidRPr="00C35AEF">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FA8995E"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C018201" w14:textId="77777777" w:rsidR="00C35AEF" w:rsidRDefault="00C35AEF" w:rsidP="00B46D58">
      <w:pPr>
        <w:widowControl w:val="0"/>
        <w:tabs>
          <w:tab w:val="left" w:pos="1134"/>
        </w:tabs>
        <w:spacing w:after="160"/>
        <w:ind w:firstLine="567"/>
        <w:jc w:val="both"/>
        <w:rPr>
          <w:rFonts w:ascii="GHEA Grapalat" w:hAnsi="GHEA Grapalat"/>
          <w:lang w:val="hy-AM"/>
        </w:rPr>
      </w:pPr>
      <w:r w:rsidRPr="00C35AEF">
        <w:rPr>
          <w:rFonts w:ascii="GHEA Grapalat" w:hAnsi="GHEA Grapalat"/>
        </w:rPr>
        <w:t>2.3.Включение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103D60D" w14:textId="1DC0797D"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B3786B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C38EE9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F258F8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EFF761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961767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B09A81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C82486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D218825"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A70A14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E8C0B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537149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D1D96F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33608E1"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3"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AFF7695"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7574F99C"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398BA74"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535B375"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83255A2"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E0C28A7"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197A524"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41A7353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6B232DC"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3D5609A0"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8BC0197"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w:t>
      </w:r>
      <w:r w:rsidR="00791FE4" w:rsidRPr="007D4470">
        <w:rPr>
          <w:rFonts w:ascii="GHEA Grapalat" w:hAnsi="GHEA Grapalat"/>
        </w:rPr>
        <w:lastRenderedPageBreak/>
        <w:t>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F95B5C0"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3D6A73EC"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7EDF12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14:paraId="2814EADD"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582F82D" w14:textId="77777777" w:rsidR="00096865" w:rsidRDefault="00096865" w:rsidP="00A90B51">
      <w:pPr>
        <w:widowControl w:val="0"/>
        <w:tabs>
          <w:tab w:val="left" w:pos="1134"/>
        </w:tabs>
        <w:ind w:firstLine="562"/>
        <w:jc w:val="both"/>
        <w:rPr>
          <w:rFonts w:ascii="GHEA Grapalat" w:hAnsi="GHEA Grapalat"/>
          <w:lang w:val="hy-AM"/>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270DCED8" w14:textId="77777777" w:rsidR="00096865" w:rsidRPr="009044F1" w:rsidRDefault="000946A3" w:rsidP="00A90B51">
      <w:pPr>
        <w:pStyle w:val="BodyTextIndent2"/>
        <w:widowControl w:val="0"/>
        <w:spacing w:line="240" w:lineRule="auto"/>
        <w:ind w:firstLine="562"/>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7C4F8F4" w14:textId="50FF797A" w:rsidR="00096865" w:rsidRPr="005114D0" w:rsidRDefault="000946A3" w:rsidP="00A90B51">
      <w:pPr>
        <w:pStyle w:val="BodyTextIndent2"/>
        <w:widowControl w:val="0"/>
        <w:spacing w:line="240" w:lineRule="auto"/>
        <w:ind w:firstLine="562"/>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1E1254">
        <w:rPr>
          <w:rFonts w:ascii="GHEA Grapalat" w:hAnsi="GHEA Grapalat"/>
          <w:sz w:val="24"/>
          <w:szCs w:val="24"/>
        </w:rPr>
        <w:t xml:space="preserve">на запросе котировок </w:t>
      </w:r>
      <w:r w:rsidRPr="009044F1">
        <w:rPr>
          <w:rFonts w:ascii="GHEA Grapalat" w:hAnsi="GHEA Grapalat"/>
          <w:sz w:val="24"/>
          <w:szCs w:val="24"/>
        </w:rPr>
        <w:t>.</w:t>
      </w:r>
    </w:p>
    <w:p w14:paraId="3A8F833B" w14:textId="3F864DB6" w:rsidR="008B1605" w:rsidRPr="009044F1" w:rsidRDefault="00096865" w:rsidP="00A90B51">
      <w:pPr>
        <w:pStyle w:val="BodyTextIndent2"/>
        <w:widowControl w:val="0"/>
        <w:tabs>
          <w:tab w:val="left" w:pos="1134"/>
        </w:tabs>
        <w:spacing w:line="240" w:lineRule="auto"/>
        <w:ind w:firstLine="562"/>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D60C63"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D60C63" w:rsidRPr="00D60C63">
        <w:rPr>
          <w:rFonts w:ascii="GHEA Grapalat" w:hAnsi="GHEA Grapalat"/>
          <w:b/>
        </w:rPr>
        <w:t>09</w:t>
      </w:r>
      <w:r w:rsidR="00D60C63" w:rsidRPr="00D60C63">
        <w:rPr>
          <w:rFonts w:ascii="GHEA Grapalat" w:hAnsi="GHEA Grapalat"/>
          <w:b/>
          <w:lang w:val="hy-AM"/>
        </w:rPr>
        <w:t>:</w:t>
      </w:r>
      <w:r w:rsidR="00D60C63" w:rsidRPr="00D60C63">
        <w:rPr>
          <w:rFonts w:ascii="GHEA Grapalat" w:hAnsi="GHEA Grapalat"/>
          <w:b/>
        </w:rPr>
        <w:t>3</w:t>
      </w:r>
      <w:r w:rsidR="00D60C63" w:rsidRPr="00D60C63">
        <w:rPr>
          <w:rFonts w:ascii="GHEA Grapalat" w:hAnsi="GHEA Grapalat"/>
          <w:b/>
          <w:lang w:val="hy-AM"/>
        </w:rPr>
        <w:t xml:space="preserve">0 часов </w:t>
      </w:r>
      <w:r w:rsidR="00A90B51">
        <w:rPr>
          <w:rFonts w:ascii="GHEA Grapalat" w:hAnsi="GHEA Grapalat"/>
          <w:b/>
          <w:lang w:val="hy-AM"/>
        </w:rPr>
        <w:t>2</w:t>
      </w:r>
      <w:r w:rsidR="00C700EE">
        <w:rPr>
          <w:rFonts w:ascii="GHEA Grapalat" w:hAnsi="GHEA Grapalat"/>
          <w:b/>
          <w:lang w:val="hy-AM"/>
        </w:rPr>
        <w:t>0</w:t>
      </w:r>
      <w:r w:rsidR="00D00596">
        <w:rPr>
          <w:rFonts w:ascii="GHEA Grapalat" w:hAnsi="GHEA Grapalat"/>
          <w:b/>
          <w:lang w:val="hy-AM"/>
        </w:rPr>
        <w:t>.</w:t>
      </w:r>
      <w:r w:rsidR="00C700EE">
        <w:rPr>
          <w:rFonts w:ascii="GHEA Grapalat" w:hAnsi="GHEA Grapalat"/>
          <w:b/>
          <w:lang w:val="hy-AM"/>
        </w:rPr>
        <w:t>10</w:t>
      </w:r>
      <w:r w:rsidR="00D00596">
        <w:rPr>
          <w:rFonts w:ascii="GHEA Grapalat" w:hAnsi="GHEA Grapalat"/>
          <w:b/>
          <w:lang w:val="hy-AM"/>
        </w:rPr>
        <w:t>.2025</w:t>
      </w:r>
      <w:r w:rsidR="00A32984">
        <w:rPr>
          <w:rFonts w:ascii="GHEA Grapalat" w:hAnsi="GHEA Grapalat"/>
          <w:b/>
          <w:lang w:val="hy-AM"/>
        </w:rPr>
        <w:t xml:space="preserve"> </w:t>
      </w:r>
      <w:r w:rsidR="00D60C63" w:rsidRPr="009044F1">
        <w:rPr>
          <w:rFonts w:ascii="GHEA Grapalat" w:hAnsi="GHEA Grapalat"/>
          <w:sz w:val="24"/>
          <w:szCs w:val="24"/>
        </w:rPr>
        <w:t>опубликования в системе объявления и приглашения на настоящую процедуру.</w:t>
      </w:r>
      <w:r w:rsidR="00D60C63">
        <w:rPr>
          <w:rFonts w:ascii="GHEA Grapalat" w:hAnsi="GHEA Grapalat"/>
          <w:sz w:val="24"/>
          <w:szCs w:val="24"/>
        </w:rPr>
        <w:t xml:space="preserve"> </w:t>
      </w:r>
      <w:r w:rsidR="00D60C63" w:rsidRPr="009044F1">
        <w:rPr>
          <w:rFonts w:ascii="GHEA Grapalat" w:hAnsi="GHEA Grapalat"/>
          <w:sz w:val="24"/>
          <w:szCs w:val="24"/>
        </w:rPr>
        <w:t>Заявки, поданные по истечении окончательного срока подачи заявок, не принимаются системой.</w:t>
      </w:r>
      <w:r w:rsidRPr="009044F1">
        <w:rPr>
          <w:rFonts w:ascii="GHEA Grapalat" w:hAnsi="GHEA Grapalat"/>
          <w:sz w:val="24"/>
          <w:szCs w:val="24"/>
        </w:rPr>
        <w:t>.</w:t>
      </w:r>
    </w:p>
    <w:p w14:paraId="2EAA3910"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35BF15B"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9470209"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0425BBCF"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36A2B1F1" w14:textId="77777777"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1A9137C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01697BA" w14:textId="77777777" w:rsidR="00EA0D10" w:rsidRDefault="001361B2" w:rsidP="00D60C63">
      <w:pPr>
        <w:pStyle w:val="norm"/>
        <w:widowControl w:val="0"/>
        <w:tabs>
          <w:tab w:val="left" w:pos="1134"/>
        </w:tabs>
        <w:spacing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0DC795C3" w14:textId="77777777" w:rsidR="00B67CCD" w:rsidRPr="009044F1" w:rsidRDefault="0062795D" w:rsidP="00D60C6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CC90F7D" w14:textId="77777777" w:rsidR="006C3115" w:rsidRPr="00AA7117" w:rsidRDefault="0062795D" w:rsidP="00D60C63">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485531">
        <w:rPr>
          <w:rStyle w:val="FootnoteReference"/>
          <w:rFonts w:ascii="GHEA Grapalat" w:hAnsi="GHEA Grapalat"/>
        </w:rPr>
        <w:footnoteReference w:customMarkFollows="1" w:id="4"/>
        <w:t>8</w:t>
      </w:r>
    </w:p>
    <w:p w14:paraId="00EDCD4E" w14:textId="77777777" w:rsidR="000845F6" w:rsidRPr="009044F1" w:rsidRDefault="005F25EF" w:rsidP="00D60C63">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3DE9DC10" w14:textId="77777777" w:rsidR="000845F6" w:rsidRPr="00D3436F" w:rsidRDefault="005F25EF" w:rsidP="00D60C63">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FAC2A87" w14:textId="77777777" w:rsidR="00721677" w:rsidRDefault="00721677" w:rsidP="00D60C6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AE864BF" w14:textId="77777777" w:rsidR="00721677" w:rsidRDefault="00721677" w:rsidP="00D60C6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1EBB4CA" w14:textId="4101468E" w:rsidR="00A32984" w:rsidRPr="005739F5" w:rsidRDefault="00721677" w:rsidP="003D6A4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B1950BB" w14:textId="4FF4EB1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53ACF41"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C2DC8BB" w14:textId="77777777" w:rsidR="00B95FE0" w:rsidRDefault="00C8055A" w:rsidP="00D60C6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lastRenderedPageBreak/>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737A78C9" w14:textId="77777777" w:rsidR="009B6514" w:rsidRPr="0059577A" w:rsidRDefault="009B6514" w:rsidP="00D60C63">
      <w:pPr>
        <w:pStyle w:val="HTMLPreformatted"/>
        <w:shd w:val="clear" w:color="auto" w:fill="F8F9FA"/>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3C78A278" w14:textId="77777777" w:rsidR="00821572" w:rsidRDefault="009B6514" w:rsidP="00D60C63">
      <w:pPr>
        <w:pStyle w:val="HTMLPreformatted"/>
        <w:shd w:val="clear" w:color="auto" w:fill="F8F9FA"/>
        <w:jc w:val="both"/>
        <w:rPr>
          <w:rFonts w:ascii="GHEA Grapalat" w:hAnsi="GHEA Grapalat" w:cs="Times New Roman"/>
          <w:sz w:val="24"/>
          <w:szCs w:val="24"/>
          <w:lang w:val="ru-RU" w:eastAsia="ru-RU" w:bidi="ru-RU"/>
        </w:rPr>
      </w:pPr>
      <w:r w:rsidRPr="0059577A">
        <w:rPr>
          <w:rFonts w:ascii="GHEA Grapalat" w:hAnsi="GHEA Grapalat" w:cs="Times New Roman" w:hint="eastAsia"/>
          <w:sz w:val="24"/>
          <w:szCs w:val="24"/>
          <w:lang w:val="ru-RU" w:eastAsia="ru-RU" w:bidi="ru-RU"/>
        </w:rPr>
        <w:t>б</w:t>
      </w:r>
      <w:r w:rsidRPr="0059577A">
        <w:rPr>
          <w:rFonts w:ascii="GHEA Grapalat" w:hAnsi="GHEA Grapalat" w:cs="Times New Roman"/>
          <w:sz w:val="24"/>
          <w:szCs w:val="24"/>
          <w:lang w:val="ru-RU" w:eastAsia="ru-RU" w:bidi="ru-RU"/>
        </w:rPr>
        <w:t xml:space="preserve">. </w:t>
      </w:r>
      <w:r w:rsidR="00821572" w:rsidRPr="00391653">
        <w:rPr>
          <w:rFonts w:ascii="GHEA Grapalat" w:hAnsi="GHEA Grapalat" w:cs="Times New Roman"/>
          <w:sz w:val="24"/>
          <w:szCs w:val="24"/>
          <w:lang w:val="ru-RU" w:eastAsia="ru-RU" w:bidi="ru-RU"/>
        </w:rPr>
        <w:t xml:space="preserve">в случае </w:t>
      </w:r>
      <w:r w:rsidR="00821572">
        <w:rPr>
          <w:rFonts w:ascii="GHEA Grapalat" w:hAnsi="GHEA Grapalat" w:cs="Times New Roman"/>
          <w:sz w:val="24"/>
          <w:szCs w:val="24"/>
          <w:lang w:val="ru-RU" w:eastAsia="ru-RU" w:bidi="ru-RU"/>
        </w:rPr>
        <w:t>закупок</w:t>
      </w:r>
      <w:r w:rsidR="00821572"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sidR="00821572">
        <w:rPr>
          <w:rFonts w:ascii="GHEA Grapalat" w:hAnsi="GHEA Grapalat" w:cs="Times New Roman"/>
          <w:sz w:val="24"/>
          <w:szCs w:val="24"/>
          <w:lang w:val="ru-RU" w:eastAsia="ru-RU" w:bidi="ru-RU"/>
        </w:rPr>
        <w:t xml:space="preserve">им </w:t>
      </w:r>
      <w:r w:rsidR="00821572"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00821572"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sidR="00225FC8">
        <w:rPr>
          <w:rFonts w:ascii="GHEA Grapalat" w:hAnsi="GHEA Grapalat" w:cs="Times New Roman"/>
          <w:sz w:val="24"/>
          <w:szCs w:val="24"/>
          <w:lang w:val="ru-RU" w:eastAsia="ru-RU" w:bidi="ru-RU"/>
        </w:rPr>
        <w:t xml:space="preserve"> </w:t>
      </w:r>
    </w:p>
    <w:p w14:paraId="7AFD9B59" w14:textId="77777777" w:rsidR="005A5156" w:rsidRPr="00F30700" w:rsidRDefault="005A5156" w:rsidP="00D60C63">
      <w:pPr>
        <w:pStyle w:val="HTMLPreformatted"/>
        <w:shd w:val="clear" w:color="auto" w:fill="F8F9FA"/>
        <w:jc w:val="both"/>
        <w:rPr>
          <w:rFonts w:ascii="GHEA Grapalat" w:hAnsi="GHEA Grapalat"/>
          <w:b/>
          <w:bCs/>
          <w:sz w:val="24"/>
          <w:szCs w:val="24"/>
          <w:lang w:val="ru-RU"/>
        </w:rPr>
      </w:pPr>
      <w:r w:rsidRPr="00F30700">
        <w:rPr>
          <w:rFonts w:ascii="GHEA Grapalat" w:hAnsi="GHEA Grapalat"/>
          <w:b/>
          <w:bCs/>
          <w:sz w:val="24"/>
          <w:szCs w:val="24"/>
          <w:lang w:val="ru-RU"/>
        </w:rPr>
        <w:t>ВС= ЦУ/С</w:t>
      </w:r>
      <w:r w:rsidR="0009458F" w:rsidRPr="00F30700">
        <w:rPr>
          <w:rFonts w:ascii="GHEA Grapalat" w:hAnsi="GHEA Grapalat"/>
          <w:b/>
          <w:bCs/>
          <w:sz w:val="24"/>
          <w:szCs w:val="24"/>
          <w:lang w:val="ru-RU"/>
        </w:rPr>
        <w:t>Ц</w:t>
      </w:r>
      <w:r w:rsidRPr="00F30700">
        <w:rPr>
          <w:rFonts w:ascii="GHEA Grapalat" w:hAnsi="GHEA Grapalat"/>
          <w:b/>
          <w:bCs/>
          <w:sz w:val="24"/>
          <w:szCs w:val="24"/>
        </w:rPr>
        <w:t>x</w:t>
      </w:r>
      <w:r w:rsidR="00BE4BC2" w:rsidRPr="00F30700">
        <w:rPr>
          <w:rFonts w:ascii="GHEA Grapalat" w:hAnsi="GHEA Grapalat"/>
          <w:b/>
          <w:bCs/>
          <w:sz w:val="24"/>
          <w:szCs w:val="24"/>
          <w:lang w:val="ru-RU"/>
        </w:rPr>
        <w:t>ОР</w:t>
      </w:r>
      <w:r w:rsidRPr="00F30700">
        <w:rPr>
          <w:rFonts w:ascii="GHEA Grapalat" w:hAnsi="GHEA Grapalat"/>
          <w:b/>
          <w:bCs/>
          <w:sz w:val="24"/>
          <w:szCs w:val="24"/>
          <w:lang w:val="ru-RU"/>
        </w:rPr>
        <w:t xml:space="preserve"> где:</w:t>
      </w:r>
    </w:p>
    <w:p w14:paraId="6E3DA9A7" w14:textId="77777777" w:rsidR="005A5156" w:rsidRPr="00F30700" w:rsidRDefault="005A5156" w:rsidP="00D60C63">
      <w:pPr>
        <w:pStyle w:val="norm"/>
        <w:widowControl w:val="0"/>
        <w:spacing w:line="240" w:lineRule="auto"/>
        <w:ind w:firstLine="567"/>
        <w:rPr>
          <w:rFonts w:ascii="GHEA Grapalat" w:hAnsi="GHEA Grapalat"/>
          <w:b/>
          <w:bCs/>
          <w:sz w:val="24"/>
          <w:szCs w:val="24"/>
        </w:rPr>
      </w:pPr>
      <w:r w:rsidRPr="00F30700">
        <w:rPr>
          <w:rFonts w:ascii="GHEA Grapalat" w:hAnsi="GHEA Grapalat"/>
          <w:b/>
          <w:bCs/>
          <w:sz w:val="24"/>
          <w:szCs w:val="24"/>
        </w:rPr>
        <w:t>ЦУ -</w:t>
      </w:r>
      <w:r w:rsidRPr="00F30700">
        <w:rPr>
          <w:rStyle w:val="y2iqfc"/>
          <w:rFonts w:ascii="inherit" w:hAnsi="inherit"/>
          <w:b/>
          <w:bCs/>
          <w:color w:val="202124"/>
          <w:sz w:val="42"/>
          <w:szCs w:val="42"/>
        </w:rPr>
        <w:t xml:space="preserve"> </w:t>
      </w:r>
      <w:r w:rsidRPr="00F30700">
        <w:rPr>
          <w:rFonts w:ascii="GHEA Grapalat" w:hAnsi="GHEA Grapalat" w:hint="eastAsia"/>
          <w:b/>
          <w:bCs/>
          <w:sz w:val="24"/>
          <w:szCs w:val="24"/>
        </w:rPr>
        <w:t>цена</w:t>
      </w:r>
      <w:r w:rsidRPr="00F30700">
        <w:rPr>
          <w:rFonts w:ascii="GHEA Grapalat" w:hAnsi="GHEA Grapalat"/>
          <w:b/>
          <w:bCs/>
          <w:sz w:val="24"/>
          <w:szCs w:val="24"/>
        </w:rPr>
        <w:t>,</w:t>
      </w:r>
      <w:r w:rsidRPr="00F30700">
        <w:rPr>
          <w:rStyle w:val="y2iqfc"/>
          <w:rFonts w:ascii="inherit" w:hAnsi="inherit"/>
          <w:b/>
          <w:bCs/>
          <w:color w:val="202124"/>
          <w:sz w:val="42"/>
          <w:szCs w:val="42"/>
        </w:rPr>
        <w:t xml:space="preserve"> </w:t>
      </w:r>
      <w:r w:rsidRPr="00F30700">
        <w:rPr>
          <w:rFonts w:ascii="GHEA Grapalat" w:hAnsi="GHEA Grapalat"/>
          <w:b/>
          <w:bCs/>
          <w:sz w:val="24"/>
          <w:szCs w:val="24"/>
        </w:rPr>
        <w:t>предложенная отобранным участником,</w:t>
      </w:r>
    </w:p>
    <w:p w14:paraId="4EA2637A" w14:textId="77777777" w:rsidR="005A5156" w:rsidRPr="00F30700" w:rsidRDefault="005A5156" w:rsidP="00D60C63">
      <w:pPr>
        <w:pStyle w:val="norm"/>
        <w:widowControl w:val="0"/>
        <w:spacing w:line="240" w:lineRule="auto"/>
        <w:ind w:firstLine="567"/>
        <w:rPr>
          <w:rFonts w:ascii="GHEA Grapalat" w:hAnsi="GHEA Grapalat"/>
          <w:b/>
          <w:bCs/>
          <w:sz w:val="24"/>
          <w:szCs w:val="24"/>
        </w:rPr>
      </w:pPr>
      <w:r w:rsidRPr="00F30700">
        <w:rPr>
          <w:rFonts w:ascii="GHEA Grapalat" w:hAnsi="GHEA Grapalat"/>
          <w:b/>
          <w:bCs/>
          <w:sz w:val="24"/>
          <w:szCs w:val="24"/>
        </w:rPr>
        <w:t>СЦ-</w:t>
      </w:r>
      <w:r w:rsidR="005313DB" w:rsidRPr="00F30700">
        <w:rPr>
          <w:rFonts w:ascii="GHEA Grapalat" w:hAnsi="GHEA Grapalat" w:hint="eastAsia"/>
          <w:b/>
          <w:bCs/>
          <w:sz w:val="24"/>
          <w:szCs w:val="24"/>
        </w:rPr>
        <w:t>сметная</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цена</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строительных</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работ</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опубликованная</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в</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настоящем</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приглашении</w:t>
      </w:r>
      <w:r w:rsidRPr="00F30700">
        <w:rPr>
          <w:rFonts w:ascii="GHEA Grapalat" w:hAnsi="GHEA Grapalat"/>
          <w:b/>
          <w:bCs/>
          <w:sz w:val="24"/>
          <w:szCs w:val="24"/>
        </w:rPr>
        <w:t>,</w:t>
      </w:r>
    </w:p>
    <w:p w14:paraId="46CF2A3E" w14:textId="77777777" w:rsidR="005A5156" w:rsidRPr="00F30700" w:rsidRDefault="0009458F" w:rsidP="00D60C63">
      <w:pPr>
        <w:pStyle w:val="norm"/>
        <w:widowControl w:val="0"/>
        <w:spacing w:line="240" w:lineRule="auto"/>
        <w:ind w:firstLine="567"/>
        <w:rPr>
          <w:rFonts w:ascii="GHEA Grapalat" w:hAnsi="GHEA Grapalat"/>
          <w:b/>
          <w:bCs/>
          <w:sz w:val="24"/>
          <w:szCs w:val="24"/>
        </w:rPr>
      </w:pPr>
      <w:r w:rsidRPr="00F30700">
        <w:rPr>
          <w:rFonts w:ascii="GHEA Grapalat" w:hAnsi="GHEA Grapalat"/>
          <w:b/>
          <w:bCs/>
          <w:sz w:val="24"/>
          <w:szCs w:val="24"/>
        </w:rPr>
        <w:t>О</w:t>
      </w:r>
      <w:r w:rsidR="00BE4BC2" w:rsidRPr="00F30700">
        <w:rPr>
          <w:rFonts w:ascii="GHEA Grapalat" w:hAnsi="GHEA Grapalat"/>
          <w:b/>
          <w:bCs/>
          <w:sz w:val="24"/>
          <w:szCs w:val="24"/>
        </w:rPr>
        <w:t xml:space="preserve">Р </w:t>
      </w:r>
      <w:r w:rsidR="005A5156" w:rsidRPr="00F30700">
        <w:rPr>
          <w:rFonts w:ascii="GHEA Grapalat" w:hAnsi="GHEA Grapalat"/>
          <w:b/>
          <w:bCs/>
          <w:sz w:val="24"/>
          <w:szCs w:val="24"/>
        </w:rPr>
        <w:t>-</w:t>
      </w:r>
      <w:r w:rsidRPr="00F30700">
        <w:rPr>
          <w:rFonts w:ascii="GHEA Grapalat" w:hAnsi="GHEA Grapalat"/>
          <w:b/>
          <w:bCs/>
          <w:sz w:val="24"/>
          <w:szCs w:val="24"/>
        </w:rPr>
        <w:t xml:space="preserve"> </w:t>
      </w:r>
      <w:r w:rsidRPr="00F30700">
        <w:rPr>
          <w:rFonts w:ascii="GHEA Grapalat" w:hAnsi="GHEA Grapalat" w:hint="eastAsia"/>
          <w:b/>
          <w:bCs/>
          <w:sz w:val="24"/>
          <w:szCs w:val="24"/>
        </w:rPr>
        <w:t>объем</w:t>
      </w:r>
      <w:r w:rsidRPr="00F30700">
        <w:rPr>
          <w:rFonts w:ascii="GHEA Grapalat" w:hAnsi="GHEA Grapalat"/>
          <w:b/>
          <w:bCs/>
          <w:sz w:val="24"/>
          <w:szCs w:val="24"/>
        </w:rPr>
        <w:t xml:space="preserve"> </w:t>
      </w:r>
      <w:r w:rsidRPr="00F30700">
        <w:rPr>
          <w:rFonts w:ascii="GHEA Grapalat" w:hAnsi="GHEA Grapalat" w:hint="eastAsia"/>
          <w:b/>
          <w:bCs/>
          <w:sz w:val="24"/>
          <w:szCs w:val="24"/>
        </w:rPr>
        <w:t>работ</w:t>
      </w:r>
      <w:r w:rsidRPr="00F30700">
        <w:rPr>
          <w:rFonts w:ascii="GHEA Grapalat" w:hAnsi="GHEA Grapalat"/>
          <w:b/>
          <w:bCs/>
          <w:sz w:val="24"/>
          <w:szCs w:val="24"/>
        </w:rPr>
        <w:t xml:space="preserve">, </w:t>
      </w:r>
      <w:r w:rsidRPr="00F30700">
        <w:rPr>
          <w:rFonts w:ascii="GHEA Grapalat" w:hAnsi="GHEA Grapalat" w:hint="eastAsia"/>
          <w:b/>
          <w:bCs/>
          <w:sz w:val="24"/>
          <w:szCs w:val="24"/>
        </w:rPr>
        <w:t>представленный</w:t>
      </w:r>
      <w:r w:rsidRPr="00F30700">
        <w:rPr>
          <w:rFonts w:ascii="GHEA Grapalat" w:hAnsi="GHEA Grapalat"/>
          <w:b/>
          <w:bCs/>
          <w:sz w:val="24"/>
          <w:szCs w:val="24"/>
        </w:rPr>
        <w:t xml:space="preserve"> </w:t>
      </w:r>
      <w:r w:rsidRPr="00F30700">
        <w:rPr>
          <w:rFonts w:ascii="GHEA Grapalat" w:hAnsi="GHEA Grapalat" w:hint="eastAsia"/>
          <w:b/>
          <w:bCs/>
          <w:sz w:val="24"/>
          <w:szCs w:val="24"/>
        </w:rPr>
        <w:t>данным</w:t>
      </w:r>
      <w:r w:rsidRPr="00F30700">
        <w:rPr>
          <w:rFonts w:ascii="GHEA Grapalat" w:hAnsi="GHEA Grapalat"/>
          <w:b/>
          <w:bCs/>
          <w:sz w:val="24"/>
          <w:szCs w:val="24"/>
        </w:rPr>
        <w:t xml:space="preserve"> </w:t>
      </w:r>
      <w:r w:rsidRPr="00F30700">
        <w:rPr>
          <w:rFonts w:ascii="GHEA Grapalat" w:hAnsi="GHEA Grapalat" w:hint="eastAsia"/>
          <w:b/>
          <w:bCs/>
          <w:sz w:val="24"/>
          <w:szCs w:val="24"/>
        </w:rPr>
        <w:t>исполнительным</w:t>
      </w:r>
      <w:r w:rsidRPr="00F30700">
        <w:rPr>
          <w:rFonts w:ascii="GHEA Grapalat" w:hAnsi="GHEA Grapalat"/>
          <w:b/>
          <w:bCs/>
          <w:sz w:val="24"/>
          <w:szCs w:val="24"/>
        </w:rPr>
        <w:t xml:space="preserve"> </w:t>
      </w:r>
      <w:r w:rsidRPr="00F30700">
        <w:rPr>
          <w:rFonts w:ascii="GHEA Grapalat" w:hAnsi="GHEA Grapalat" w:hint="eastAsia"/>
          <w:b/>
          <w:bCs/>
          <w:sz w:val="24"/>
          <w:szCs w:val="24"/>
        </w:rPr>
        <w:t>актом</w:t>
      </w:r>
      <w:r w:rsidRPr="00F30700">
        <w:rPr>
          <w:rFonts w:ascii="GHEA Grapalat" w:hAnsi="GHEA Grapalat"/>
          <w:b/>
          <w:bCs/>
          <w:sz w:val="24"/>
          <w:szCs w:val="24"/>
        </w:rPr>
        <w:t xml:space="preserve">, </w:t>
      </w:r>
      <w:r w:rsidRPr="00F30700">
        <w:rPr>
          <w:rFonts w:ascii="GHEA Grapalat" w:hAnsi="GHEA Grapalat" w:hint="eastAsia"/>
          <w:b/>
          <w:bCs/>
          <w:sz w:val="24"/>
          <w:szCs w:val="24"/>
        </w:rPr>
        <w:t>в</w:t>
      </w:r>
      <w:r w:rsidRPr="00F30700">
        <w:rPr>
          <w:rFonts w:ascii="GHEA Grapalat" w:hAnsi="GHEA Grapalat"/>
          <w:b/>
          <w:bCs/>
          <w:sz w:val="24"/>
          <w:szCs w:val="24"/>
        </w:rPr>
        <w:t xml:space="preserve"> </w:t>
      </w:r>
      <w:r w:rsidRPr="00F30700">
        <w:rPr>
          <w:rFonts w:ascii="GHEA Grapalat" w:hAnsi="GHEA Grapalat" w:hint="eastAsia"/>
          <w:b/>
          <w:bCs/>
          <w:sz w:val="24"/>
          <w:szCs w:val="24"/>
        </w:rPr>
        <w:t>денежном</w:t>
      </w:r>
      <w:r w:rsidRPr="00F30700">
        <w:rPr>
          <w:rFonts w:ascii="GHEA Grapalat" w:hAnsi="GHEA Grapalat"/>
          <w:b/>
          <w:bCs/>
          <w:sz w:val="24"/>
          <w:szCs w:val="24"/>
        </w:rPr>
        <w:t xml:space="preserve"> </w:t>
      </w:r>
      <w:r w:rsidRPr="00F30700">
        <w:rPr>
          <w:rFonts w:ascii="GHEA Grapalat" w:hAnsi="GHEA Grapalat" w:hint="eastAsia"/>
          <w:b/>
          <w:bCs/>
          <w:sz w:val="24"/>
          <w:szCs w:val="24"/>
        </w:rPr>
        <w:t>выражении</w:t>
      </w:r>
      <w:r w:rsidR="005A5156" w:rsidRPr="00F30700">
        <w:rPr>
          <w:rFonts w:ascii="GHEA Grapalat" w:hAnsi="GHEA Grapalat"/>
          <w:b/>
          <w:bCs/>
          <w:sz w:val="24"/>
          <w:szCs w:val="24"/>
        </w:rPr>
        <w:t>,</w:t>
      </w:r>
    </w:p>
    <w:p w14:paraId="14946E15" w14:textId="77777777" w:rsidR="0009458F" w:rsidRPr="00F30700" w:rsidRDefault="0009458F" w:rsidP="00D60C63">
      <w:pPr>
        <w:pStyle w:val="norm"/>
        <w:widowControl w:val="0"/>
        <w:spacing w:after="160" w:line="240" w:lineRule="auto"/>
        <w:ind w:firstLine="567"/>
        <w:rPr>
          <w:rFonts w:ascii="GHEA Grapalat" w:hAnsi="GHEA Grapalat"/>
          <w:b/>
          <w:bCs/>
          <w:sz w:val="24"/>
          <w:szCs w:val="24"/>
        </w:rPr>
      </w:pPr>
      <w:r w:rsidRPr="00F30700">
        <w:rPr>
          <w:rFonts w:ascii="GHEA Grapalat" w:hAnsi="GHEA Grapalat"/>
          <w:b/>
          <w:bCs/>
          <w:sz w:val="24"/>
          <w:szCs w:val="24"/>
        </w:rPr>
        <w:t xml:space="preserve">ВС-сумма, выплачиваемая </w:t>
      </w:r>
      <w:r w:rsidRPr="00F30700">
        <w:rPr>
          <w:rFonts w:ascii="GHEA Grapalat" w:hAnsi="GHEA Grapalat" w:hint="eastAsia"/>
          <w:b/>
          <w:bCs/>
          <w:sz w:val="24"/>
          <w:szCs w:val="24"/>
        </w:rPr>
        <w:t>за</w:t>
      </w:r>
      <w:r w:rsidRPr="00F30700">
        <w:rPr>
          <w:rFonts w:ascii="GHEA Grapalat" w:hAnsi="GHEA Grapalat"/>
          <w:b/>
          <w:bCs/>
          <w:sz w:val="24"/>
          <w:szCs w:val="24"/>
        </w:rPr>
        <w:t xml:space="preserve"> </w:t>
      </w:r>
      <w:r w:rsidRPr="00F30700">
        <w:rPr>
          <w:rFonts w:ascii="GHEA Grapalat" w:hAnsi="GHEA Grapalat" w:hint="eastAsia"/>
          <w:b/>
          <w:bCs/>
          <w:sz w:val="24"/>
          <w:szCs w:val="24"/>
        </w:rPr>
        <w:t>работы</w:t>
      </w:r>
      <w:r w:rsidRPr="00F30700">
        <w:rPr>
          <w:rFonts w:ascii="GHEA Grapalat" w:hAnsi="GHEA Grapalat"/>
          <w:b/>
          <w:bCs/>
          <w:sz w:val="24"/>
          <w:szCs w:val="24"/>
        </w:rPr>
        <w:t xml:space="preserve">, </w:t>
      </w:r>
      <w:r w:rsidRPr="00F30700">
        <w:rPr>
          <w:rFonts w:ascii="GHEA Grapalat" w:hAnsi="GHEA Grapalat" w:hint="eastAsia"/>
          <w:b/>
          <w:bCs/>
          <w:sz w:val="24"/>
          <w:szCs w:val="24"/>
        </w:rPr>
        <w:t>указанные</w:t>
      </w:r>
      <w:r w:rsidRPr="00F30700">
        <w:rPr>
          <w:rFonts w:ascii="GHEA Grapalat" w:hAnsi="GHEA Grapalat"/>
          <w:b/>
          <w:bCs/>
          <w:sz w:val="24"/>
          <w:szCs w:val="24"/>
        </w:rPr>
        <w:t xml:space="preserve"> </w:t>
      </w:r>
      <w:r w:rsidRPr="00F30700">
        <w:rPr>
          <w:rFonts w:ascii="GHEA Grapalat" w:hAnsi="GHEA Grapalat" w:hint="eastAsia"/>
          <w:b/>
          <w:bCs/>
          <w:sz w:val="24"/>
          <w:szCs w:val="24"/>
        </w:rPr>
        <w:t>в</w:t>
      </w:r>
      <w:r w:rsidRPr="00F30700">
        <w:rPr>
          <w:rFonts w:ascii="GHEA Grapalat" w:hAnsi="GHEA Grapalat"/>
          <w:b/>
          <w:bCs/>
          <w:sz w:val="24"/>
          <w:szCs w:val="24"/>
        </w:rPr>
        <w:t xml:space="preserve"> объемной ведомость-смете</w:t>
      </w:r>
      <w:r w:rsidR="00EA5C0D" w:rsidRPr="00F30700">
        <w:rPr>
          <w:rFonts w:ascii="GHEA Grapalat" w:hAnsi="GHEA Grapalat"/>
          <w:b/>
          <w:bCs/>
          <w:sz w:val="24"/>
          <w:szCs w:val="24"/>
        </w:rPr>
        <w:t>.</w:t>
      </w:r>
      <w:r w:rsidR="003B1B9C" w:rsidRPr="00F30700">
        <w:rPr>
          <w:rFonts w:ascii="GHEA Grapalat" w:hAnsi="GHEA Grapalat"/>
          <w:b/>
          <w:bCs/>
          <w:sz w:val="24"/>
          <w:szCs w:val="24"/>
          <w:vertAlign w:val="superscript"/>
        </w:rPr>
        <w:t>9</w:t>
      </w:r>
    </w:p>
    <w:p w14:paraId="1D4FE224" w14:textId="77777777" w:rsidR="00B95FE0" w:rsidRPr="009044F1" w:rsidRDefault="004320D2" w:rsidP="00D60C63">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CA32FA2" w14:textId="77777777" w:rsidR="00B95FE0" w:rsidRPr="00ED437B" w:rsidRDefault="00B95FE0" w:rsidP="00D60C6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3B67284D" w14:textId="77777777" w:rsidR="00B95FE0" w:rsidRPr="009044F1" w:rsidRDefault="00B95FE0" w:rsidP="00D60C6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F81F2A0" w14:textId="77777777" w:rsidR="00A45946" w:rsidRPr="00ED437B" w:rsidRDefault="00B95FE0" w:rsidP="00D60C6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3745F077" w14:textId="77777777" w:rsidR="00B9778A" w:rsidRDefault="00B9778A" w:rsidP="00D60C6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1126E751" w14:textId="77777777" w:rsidR="00260739" w:rsidRDefault="00A14685" w:rsidP="00D60C6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1C84B8F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AB97BF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r w:rsidRPr="009044F1">
        <w:rPr>
          <w:rFonts w:ascii="GHEA Grapalat" w:hAnsi="GHEA Grapalat"/>
          <w:sz w:val="24"/>
          <w:szCs w:val="24"/>
        </w:rPr>
        <w:lastRenderedPageBreak/>
        <w:t>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8D61D42" w14:textId="77777777" w:rsidR="00873D42" w:rsidRPr="00230D36" w:rsidRDefault="00873D42" w:rsidP="00873D42">
      <w:pPr>
        <w:jc w:val="center"/>
        <w:rPr>
          <w:rFonts w:ascii="GHEA Grapalat" w:hAnsi="GHEA Grapalat"/>
          <w:b/>
        </w:rPr>
      </w:pPr>
    </w:p>
    <w:p w14:paraId="392D34F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6567061" w14:textId="77777777" w:rsidR="00873D42" w:rsidRPr="00230D36" w:rsidRDefault="00873D42" w:rsidP="00873D42">
      <w:pPr>
        <w:jc w:val="center"/>
        <w:rPr>
          <w:rFonts w:ascii="GHEA Grapalat" w:hAnsi="GHEA Grapalat"/>
          <w:b/>
        </w:rPr>
      </w:pPr>
    </w:p>
    <w:p w14:paraId="0D2201FF"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CB3556C"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C41760A" w14:textId="77777777" w:rsidR="002626F7" w:rsidRDefault="002626F7" w:rsidP="00B46D58">
      <w:pPr>
        <w:rPr>
          <w:rFonts w:ascii="GHEA Grapalat" w:hAnsi="GHEA Grapalat" w:cs="Sylfaen"/>
        </w:rPr>
      </w:pPr>
    </w:p>
    <w:p w14:paraId="765A6AB8"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5BD1640" w14:textId="7728E5DC"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067A34" w:rsidRPr="00D60C63">
        <w:rPr>
          <w:rFonts w:ascii="GHEA Grapalat" w:hAnsi="GHEA Grapalat"/>
          <w:b/>
        </w:rPr>
        <w:t>09</w:t>
      </w:r>
      <w:r w:rsidR="00067A34" w:rsidRPr="00D60C63">
        <w:rPr>
          <w:rFonts w:ascii="GHEA Grapalat" w:hAnsi="GHEA Grapalat"/>
          <w:b/>
          <w:lang w:val="hy-AM"/>
        </w:rPr>
        <w:t>:</w:t>
      </w:r>
      <w:r w:rsidR="00067A34" w:rsidRPr="00D60C63">
        <w:rPr>
          <w:rFonts w:ascii="GHEA Grapalat" w:hAnsi="GHEA Grapalat"/>
          <w:b/>
        </w:rPr>
        <w:t>3</w:t>
      </w:r>
      <w:r w:rsidR="00067A34" w:rsidRPr="00D60C63">
        <w:rPr>
          <w:rFonts w:ascii="GHEA Grapalat" w:hAnsi="GHEA Grapalat"/>
          <w:b/>
          <w:lang w:val="hy-AM"/>
        </w:rPr>
        <w:t xml:space="preserve">0 часов </w:t>
      </w:r>
      <w:r w:rsidR="003D6A41">
        <w:rPr>
          <w:rFonts w:ascii="GHEA Grapalat" w:hAnsi="GHEA Grapalat"/>
          <w:b/>
          <w:lang w:val="hy-AM"/>
        </w:rPr>
        <w:t>12</w:t>
      </w:r>
      <w:r w:rsidR="00D00596">
        <w:rPr>
          <w:rFonts w:ascii="GHEA Grapalat" w:hAnsi="GHEA Grapalat"/>
          <w:b/>
          <w:lang w:val="hy-AM"/>
        </w:rPr>
        <w:t>.0</w:t>
      </w:r>
      <w:r w:rsidR="003D6A41">
        <w:rPr>
          <w:rFonts w:ascii="GHEA Grapalat" w:hAnsi="GHEA Grapalat"/>
          <w:b/>
          <w:lang w:val="hy-AM"/>
        </w:rPr>
        <w:t>9</w:t>
      </w:r>
      <w:r w:rsidR="00D00596">
        <w:rPr>
          <w:rFonts w:ascii="GHEA Grapalat" w:hAnsi="GHEA Grapalat"/>
          <w:b/>
          <w:lang w:val="hy-AM"/>
        </w:rPr>
        <w:t>.2025</w:t>
      </w:r>
      <w:r w:rsidR="00067A34">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20B3D0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44316D6B"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373F71F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804179B"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700A46FC"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lastRenderedPageBreak/>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5521BCB"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A012A77"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9C6EA67" w14:textId="522D0C3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F30700">
        <w:rPr>
          <w:rFonts w:ascii="GHEA Grapalat" w:hAnsi="GHEA Grapalat"/>
          <w:b/>
          <w:bCs/>
          <w:i w:val="0"/>
          <w:sz w:val="24"/>
          <w:szCs w:val="24"/>
        </w:rPr>
        <w:t xml:space="preserve">по курсу </w:t>
      </w:r>
      <w:r w:rsidR="00067A34" w:rsidRPr="00F30700">
        <w:rPr>
          <w:rFonts w:ascii="GHEA Grapalat" w:hAnsi="GHEA Grapalat"/>
          <w:b/>
          <w:bCs/>
          <w:i w:val="0"/>
          <w:sz w:val="24"/>
          <w:szCs w:val="24"/>
        </w:rPr>
        <w:t>ЦБ</w:t>
      </w:r>
      <w:r w:rsidR="00D42D33" w:rsidRPr="00F30700">
        <w:rPr>
          <w:rStyle w:val="FootnoteReference"/>
          <w:rFonts w:ascii="GHEA Grapalat" w:hAnsi="GHEA Grapalat"/>
          <w:b/>
          <w:bCs/>
          <w:i w:val="0"/>
          <w:sz w:val="24"/>
          <w:szCs w:val="24"/>
        </w:rPr>
        <w:footnoteReference w:customMarkFollows="1" w:id="5"/>
        <w:t>11</w:t>
      </w:r>
      <w:r w:rsidR="00A01157">
        <w:rPr>
          <w:rFonts w:ascii="GHEA Grapalat" w:hAnsi="GHEA Grapalat"/>
          <w:i w:val="0"/>
          <w:sz w:val="24"/>
          <w:szCs w:val="24"/>
        </w:rPr>
        <w:t>.</w:t>
      </w:r>
    </w:p>
    <w:p w14:paraId="4F1B3CB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62F54DB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77B41EE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4127C8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441182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0482500"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Pr="009044F1">
        <w:rPr>
          <w:rFonts w:ascii="GHEA Grapalat" w:hAnsi="GHEA Grapalat"/>
          <w:sz w:val="24"/>
          <w:szCs w:val="24"/>
        </w:rPr>
        <w:lastRenderedPageBreak/>
        <w:t>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5AC03782"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B1E4D25"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748252E3"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24490FC" w14:textId="77777777" w:rsidR="00C35AEF" w:rsidRPr="00C35AEF" w:rsidRDefault="00C35AEF" w:rsidP="00C35AEF">
      <w:pPr>
        <w:pStyle w:val="norm"/>
        <w:widowControl w:val="0"/>
        <w:tabs>
          <w:tab w:val="left" w:pos="1134"/>
        </w:tabs>
        <w:spacing w:after="160" w:line="240" w:lineRule="auto"/>
        <w:ind w:firstLine="567"/>
        <w:rPr>
          <w:rFonts w:ascii="GHEA Grapalat" w:hAnsi="GHEA Grapalat"/>
          <w:sz w:val="24"/>
          <w:szCs w:val="24"/>
        </w:rPr>
      </w:pPr>
      <w:r w:rsidRPr="00C35AEF">
        <w:rPr>
          <w:rFonts w:ascii="GHEA Grapalat" w:hAnsi="GHEA Grapalat"/>
          <w:sz w:val="24"/>
          <w:szCs w:val="24"/>
        </w:rPr>
        <w:t>8.9.</w:t>
      </w:r>
      <w:r w:rsidRPr="00C35AEF">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2B7AE25F" w14:textId="77777777" w:rsidR="00C35AEF" w:rsidRPr="00C35AEF" w:rsidRDefault="00C35AEF" w:rsidP="00C35AEF">
      <w:pPr>
        <w:pStyle w:val="norm"/>
        <w:widowControl w:val="0"/>
        <w:tabs>
          <w:tab w:val="left" w:pos="1134"/>
        </w:tabs>
        <w:spacing w:after="160" w:line="240" w:lineRule="auto"/>
        <w:ind w:firstLine="567"/>
        <w:rPr>
          <w:rFonts w:ascii="GHEA Grapalat" w:hAnsi="GHEA Grapalat"/>
          <w:sz w:val="24"/>
          <w:szCs w:val="24"/>
        </w:rPr>
      </w:pPr>
      <w:r w:rsidRPr="00C35AEF">
        <w:rPr>
          <w:rFonts w:ascii="GHEA Grapalat" w:hAnsi="GHEA Grapalat"/>
          <w:sz w:val="24"/>
          <w:szCs w:val="24"/>
        </w:rPr>
        <w:t>В уведомлении, направленном участнику, подробно описываются все несоответствия, обнаруженные при оценке заявки.</w:t>
      </w:r>
    </w:p>
    <w:p w14:paraId="55B4DC2C" w14:textId="244B33A6" w:rsidR="003B3E74" w:rsidRPr="00AA7117" w:rsidRDefault="00C35AEF" w:rsidP="00C35AEF">
      <w:pPr>
        <w:pStyle w:val="norm"/>
        <w:widowControl w:val="0"/>
        <w:tabs>
          <w:tab w:val="left" w:pos="1134"/>
        </w:tabs>
        <w:spacing w:after="160" w:line="240" w:lineRule="auto"/>
        <w:ind w:firstLine="567"/>
        <w:rPr>
          <w:rFonts w:ascii="GHEA Grapalat" w:hAnsi="GHEA Grapalat" w:cs="Sylfaen"/>
          <w:sz w:val="24"/>
          <w:szCs w:val="24"/>
        </w:rPr>
      </w:pPr>
      <w:r w:rsidRPr="00C35AEF">
        <w:rPr>
          <w:rFonts w:ascii="GHEA Grapalat" w:hAnsi="GHEA Grapalat"/>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66F73EE"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CBF332C"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E1B0449"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D805489"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F37FAD0"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319DDEBF"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0770F6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961CCD">
        <w:rPr>
          <w:rFonts w:ascii="GHEA Grapalat" w:hAnsi="GHEA Grapalat"/>
        </w:rPr>
        <w:t xml:space="preserve"> </w:t>
      </w:r>
      <w:r w:rsidR="001E0BC5">
        <w:rPr>
          <w:rFonts w:ascii="GHEA Grapalat" w:hAnsi="GHEA Grapalat"/>
          <w:lang w:val="hy-AM"/>
        </w:rPr>
        <w:t xml:space="preserve"> </w:t>
      </w:r>
      <w:r w:rsidR="001E0BC5" w:rsidRPr="00CB37F8">
        <w:rPr>
          <w:rFonts w:ascii="GHEA Grapalat" w:hAnsi="GHEA Grapalat"/>
        </w:rPr>
        <w:t>в течение пяти рабочих дней,</w:t>
      </w:r>
      <w:r w:rsidR="001E0BC5" w:rsidRPr="001340A2">
        <w:rPr>
          <w:rFonts w:ascii="GHEA Grapalat" w:hAnsi="GHEA Grapalat"/>
        </w:rPr>
        <w:t xml:space="preserve"> </w:t>
      </w:r>
      <w:r w:rsidR="001E0BC5" w:rsidRPr="00060567">
        <w:rPr>
          <w:rStyle w:val="ezkurwreuab5ozgtqnkl"/>
          <w:rFonts w:ascii="GHEA Grapalat" w:hAnsi="GHEA Grapalat"/>
        </w:rPr>
        <w:t>следующих</w:t>
      </w:r>
      <w:r w:rsidR="001E0BC5" w:rsidRPr="00060567">
        <w:rPr>
          <w:rFonts w:ascii="GHEA Grapalat" w:hAnsi="GHEA Grapalat"/>
        </w:rPr>
        <w:t xml:space="preserve"> </w:t>
      </w:r>
      <w:r w:rsidR="001E0BC5" w:rsidRPr="00060567">
        <w:rPr>
          <w:rStyle w:val="ezkurwreuab5ozgtqnkl"/>
          <w:rFonts w:ascii="GHEA Grapalat" w:hAnsi="GHEA Grapalat"/>
        </w:rPr>
        <w:t>за днем</w:t>
      </w:r>
      <w:r w:rsidR="001E0BC5" w:rsidRPr="00060567">
        <w:rPr>
          <w:rFonts w:ascii="GHEA Grapalat" w:hAnsi="GHEA Grapalat"/>
        </w:rPr>
        <w:t xml:space="preserve"> </w:t>
      </w:r>
      <w:r w:rsidR="001E0BC5" w:rsidRPr="00060567">
        <w:rPr>
          <w:rStyle w:val="ezkurwreuab5ozgtqnkl"/>
          <w:rFonts w:ascii="GHEA Grapalat" w:hAnsi="GHEA Grapalat"/>
        </w:rPr>
        <w:t>получения</w:t>
      </w:r>
      <w:r w:rsidR="001E0BC5" w:rsidRPr="00060567">
        <w:rPr>
          <w:rFonts w:ascii="GHEA Grapalat" w:hAnsi="GHEA Grapalat"/>
        </w:rPr>
        <w:t xml:space="preserve"> </w:t>
      </w:r>
      <w:r w:rsidR="001E0BC5"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w:t>
      </w:r>
      <w:r w:rsidR="00D0526D" w:rsidRPr="00110330">
        <w:rPr>
          <w:rFonts w:ascii="GHEA Grapalat" w:hAnsi="GHEA Grapalat"/>
        </w:rPr>
        <w:lastRenderedPageBreak/>
        <w:t>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42974108"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3FA69C7C" w14:textId="77777777"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5CE0CF2" w14:textId="77777777" w:rsidR="00BC15AF"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54F268CE" w14:textId="6B8F4752" w:rsidR="00C35AEF" w:rsidRPr="00C35AEF" w:rsidRDefault="00C35AEF" w:rsidP="00C35AEF">
      <w:pPr>
        <w:pStyle w:val="ListParagraph"/>
        <w:widowControl w:val="0"/>
        <w:numPr>
          <w:ilvl w:val="0"/>
          <w:numId w:val="34"/>
        </w:numPr>
        <w:ind w:left="0" w:firstLine="284"/>
        <w:contextualSpacing/>
        <w:jc w:val="both"/>
        <w:rPr>
          <w:rFonts w:ascii="GHEA Grapalat" w:hAnsi="GHEA Grapalat"/>
        </w:rPr>
      </w:pPr>
      <w:r w:rsidRPr="00C35AEF">
        <w:rPr>
          <w:rFonts w:ascii="GHEA Grapalat" w:hAnsi="GHEA Grapalat"/>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0FDBD466" w14:textId="78914938" w:rsidR="00A63D83" w:rsidRPr="009044F1" w:rsidRDefault="00C35AEF" w:rsidP="00C35AEF">
      <w:pPr>
        <w:widowControl w:val="0"/>
        <w:tabs>
          <w:tab w:val="left" w:pos="1276"/>
        </w:tabs>
        <w:spacing w:after="160"/>
        <w:jc w:val="both"/>
        <w:rPr>
          <w:rFonts w:ascii="GHEA Grapalat" w:hAnsi="GHEA Grapalat"/>
        </w:rPr>
      </w:pPr>
      <w:r>
        <w:rPr>
          <w:rFonts w:ascii="GHEA Grapalat" w:hAnsi="GHEA Grapalat"/>
          <w:lang w:val="hy-AM"/>
        </w:rPr>
        <w:tab/>
      </w:r>
      <w:r w:rsidR="00A63D83">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F6FFC4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62D5A74"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4F3CBF7" w14:textId="77777777" w:rsidR="009B0DA1" w:rsidRDefault="00B5219E" w:rsidP="00B46D58">
      <w:pPr>
        <w:widowControl w:val="0"/>
        <w:tabs>
          <w:tab w:val="left" w:pos="1276"/>
        </w:tabs>
        <w:spacing w:after="160"/>
        <w:ind w:firstLine="567"/>
        <w:jc w:val="both"/>
        <w:rPr>
          <w:rFonts w:ascii="GHEA Grapalat" w:hAnsi="GHEA Grapalat"/>
          <w:lang w:val="hy-AM"/>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7E48291"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4471EB96"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6167BD72" w14:textId="77777777" w:rsidR="008A3C60" w:rsidRDefault="008A3C60" w:rsidP="00B46D58">
      <w:pPr>
        <w:pStyle w:val="BodyTextIndent2"/>
        <w:widowControl w:val="0"/>
        <w:spacing w:after="160" w:line="240" w:lineRule="auto"/>
        <w:ind w:firstLine="567"/>
        <w:rPr>
          <w:rFonts w:ascii="GHEA Grapalat" w:hAnsi="GHEA Grapalat"/>
          <w:sz w:val="24"/>
          <w:szCs w:val="24"/>
          <w:lang w:val="hy-AM"/>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FB6C8E1" w14:textId="77777777" w:rsidR="00924164" w:rsidRPr="000811C1" w:rsidRDefault="00924164" w:rsidP="00924164">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6"/>
        <w:t>12</w:t>
      </w:r>
      <w:r w:rsidRPr="009044F1">
        <w:rPr>
          <w:rFonts w:ascii="GHEA Grapalat" w:hAnsi="GHEA Grapalat"/>
          <w:sz w:val="24"/>
          <w:szCs w:val="24"/>
        </w:rPr>
        <w:t xml:space="preserve">. </w:t>
      </w:r>
    </w:p>
    <w:p w14:paraId="7C32F2D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499B6FA2"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B167CFB"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w:t>
      </w:r>
      <w:r w:rsidRPr="009044F1">
        <w:rPr>
          <w:rFonts w:ascii="GHEA Grapalat" w:hAnsi="GHEA Grapalat"/>
          <w:sz w:val="24"/>
          <w:szCs w:val="24"/>
        </w:rPr>
        <w:lastRenderedPageBreak/>
        <w:t>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8C58EEF"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E095A71"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7DF5EF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F4A1EBE"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298A14AC"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147E66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E5F9234" w14:textId="77777777"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2378ADFC"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7B74EE6"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E5AA9CA"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E882EE1" w14:textId="099D778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578480C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14E74F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4"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lastRenderedPageBreak/>
        <w:t>части 1 настоящего Приглашения.</w:t>
      </w:r>
    </w:p>
    <w:p w14:paraId="09EB0E6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1994BFB1"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A8AB23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35E36AFB" w14:textId="77777777" w:rsidR="00E01485" w:rsidRDefault="000313A6" w:rsidP="00B46D58">
      <w:pPr>
        <w:widowControl w:val="0"/>
        <w:spacing w:after="160"/>
        <w:ind w:firstLine="567"/>
        <w:jc w:val="both"/>
        <w:rPr>
          <w:ins w:id="5"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8BDCD9"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0A45D7A"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CA2F9D8"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25202E2"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583F1C43" w14:textId="3AEAB23F"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p>
    <w:p w14:paraId="082C0984" w14:textId="1CD7CEEC" w:rsidR="003F24FF" w:rsidRPr="00667A23" w:rsidRDefault="00A6609C" w:rsidP="005B796C">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w:t>
      </w:r>
      <w:r w:rsidR="001647D2" w:rsidRPr="001647D2">
        <w:rPr>
          <w:rFonts w:ascii="GHEA Grapalat" w:hAnsi="GHEA Grapalat"/>
        </w:rPr>
        <w:lastRenderedPageBreak/>
        <w:t xml:space="preserve">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6A3666B8" w14:textId="1E29E62A" w:rsidR="005B796C" w:rsidRDefault="004153E3" w:rsidP="00067A34">
      <w:pPr>
        <w:widowControl w:val="0"/>
        <w:tabs>
          <w:tab w:val="left" w:pos="1276"/>
        </w:tabs>
        <w:spacing w:after="160"/>
        <w:ind w:firstLine="567"/>
        <w:jc w:val="both"/>
        <w:rPr>
          <w:rFonts w:ascii="GHEA Grapalat" w:hAnsi="GHEA Grapalat"/>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r w:rsidR="005B796C"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AF52EFF" w14:textId="77777777" w:rsidR="00B73109" w:rsidRPr="005242F9" w:rsidRDefault="00B73109" w:rsidP="00B73109">
      <w:pPr>
        <w:rPr>
          <w:rFonts w:ascii="GHEA Grapalat" w:hAnsi="GHEA Grapalat"/>
        </w:rPr>
      </w:pPr>
    </w:p>
    <w:p w14:paraId="7B189505"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7919DD58"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04D74F9"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68D65F9"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598DE27D" w14:textId="77777777" w:rsidR="00F7682C" w:rsidRDefault="00F7682C" w:rsidP="00CE75A2">
      <w:pPr>
        <w:pStyle w:val="FootnoteText"/>
        <w:jc w:val="both"/>
        <w:rPr>
          <w:ins w:id="6" w:author="Inesa Kocharyan" w:date="2022-05-27T11:21:00Z"/>
          <w:rFonts w:asciiTheme="minorHAnsi" w:hAnsiTheme="minorHAnsi"/>
          <w:i/>
        </w:rPr>
      </w:pPr>
    </w:p>
    <w:p w14:paraId="3336B7DE"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5388D0C"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7587F78C"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7C30AF2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772195C6" w14:textId="11A57CDF" w:rsidR="0035631F" w:rsidRDefault="005B796C" w:rsidP="005B796C">
      <w:pPr>
        <w:widowControl w:val="0"/>
        <w:tabs>
          <w:tab w:val="left" w:pos="1276"/>
        </w:tabs>
        <w:spacing w:after="160"/>
        <w:ind w:firstLine="567"/>
        <w:jc w:val="both"/>
        <w:rPr>
          <w:ins w:id="7"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w:t>
      </w:r>
      <w:r w:rsidR="00067A34">
        <w:rPr>
          <w:rFonts w:ascii="GHEA Grapalat" w:hAnsi="GHEA Grapalat" w:cs="Sylfaen"/>
        </w:rPr>
        <w:t>.</w:t>
      </w:r>
    </w:p>
    <w:p w14:paraId="5E7BC7E3"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E004A">
        <w:rPr>
          <w:rFonts w:ascii="GHEA Grapalat" w:hAnsi="GHEA Grapalat" w:cs="Sylfaen"/>
          <w:lang w:val="hy-AM"/>
        </w:rPr>
        <w:t xml:space="preserve">, </w:t>
      </w:r>
      <w:r w:rsidR="008E004A" w:rsidRPr="00060567">
        <w:rPr>
          <w:rFonts w:ascii="GHEA Grapalat" w:hAnsi="GHEA Grapalat" w:cs="Sylfaen"/>
          <w:lang w:val="hy-AM"/>
        </w:rPr>
        <w:t>если выполнение контракта (соглашения) не является поэтапным</w:t>
      </w:r>
      <w:r w:rsidR="008E004A">
        <w:rPr>
          <w:rFonts w:ascii="GHEA Grapalat" w:hAnsi="GHEA Grapalat" w:cs="Sylfaen"/>
          <w:lang w:val="hy-AM"/>
        </w:rPr>
        <w:t>.</w:t>
      </w:r>
    </w:p>
    <w:p w14:paraId="4DB02C27"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A9AA217" w14:textId="04ABA37C"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w:t>
      </w:r>
      <w:r w:rsidR="00067A34" w:rsidRPr="00067A34">
        <w:rPr>
          <w:rFonts w:ascii="GHEA Grapalat" w:hAnsi="GHEA Grapalat"/>
        </w:rPr>
        <w:t xml:space="preserve">в одностороннем </w:t>
      </w:r>
      <w:r w:rsidR="00067A34" w:rsidRPr="00067A34">
        <w:rPr>
          <w:rFonts w:ascii="GHEA Grapalat" w:hAnsi="GHEA Grapalat"/>
        </w:rPr>
        <w:lastRenderedPageBreak/>
        <w:t>порядке утвержденного заявления-в виде неустойки (приложение 5.1) или наличных денег</w:t>
      </w:r>
      <w:r w:rsidR="00067A34" w:rsidRPr="001775FE">
        <w:rPr>
          <w:rStyle w:val="FootnoteReference"/>
          <w:rFonts w:ascii="GHEA Grapalat" w:hAnsi="GHEA Grapalat"/>
        </w:rPr>
        <w:t xml:space="preserve"> </w:t>
      </w:r>
      <w:r w:rsidR="00F570C2" w:rsidRPr="001775FE">
        <w:rPr>
          <w:rStyle w:val="FootnoteReference"/>
          <w:rFonts w:ascii="GHEA Grapalat" w:hAnsi="GHEA Grapalat"/>
        </w:rPr>
        <w:footnoteReference w:customMarkFollows="1" w:id="7"/>
        <w:t>14</w:t>
      </w:r>
      <w:r w:rsidR="00375E5E" w:rsidRPr="001775FE">
        <w:rPr>
          <w:rFonts w:ascii="GHEA Grapalat" w:hAnsi="GHEA Grapalat"/>
        </w:rPr>
        <w:t>.</w:t>
      </w:r>
    </w:p>
    <w:p w14:paraId="194948F7"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2B80E1E8" w14:textId="25A4DB6A"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067A34">
        <w:rPr>
          <w:rFonts w:ascii="GHEA Grapalat" w:hAnsi="GHEA Grapalat"/>
        </w:rPr>
        <w:t>2</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A674146"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63FD28D"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497D46EF"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66172540"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20FCEDB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237E9FC" w14:textId="77777777" w:rsidR="00C40C1E" w:rsidRPr="009170A1" w:rsidRDefault="00C40C1E" w:rsidP="00277791">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договора  и квалификации банку, а в случае обеспечения, </w:t>
      </w:r>
      <w:r>
        <w:rPr>
          <w:rFonts w:ascii="GHEA Grapalat" w:hAnsi="GHEA Grapalat"/>
        </w:rPr>
        <w:lastRenderedPageBreak/>
        <w:t>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561828FC"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77E92D7A"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47828AAB"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760EAAF1" w14:textId="77777777" w:rsidR="00AC27F7" w:rsidRPr="00541249"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1B2424DB" w14:textId="77777777" w:rsidR="009473BF" w:rsidRDefault="003E194D" w:rsidP="009473BF">
      <w:pPr>
        <w:widowControl w:val="0"/>
        <w:tabs>
          <w:tab w:val="left" w:pos="1134"/>
        </w:tabs>
        <w:spacing w:after="160"/>
        <w:ind w:firstLine="567"/>
        <w:jc w:val="both"/>
        <w:rPr>
          <w:rFonts w:ascii="GHEA Grapalat" w:hAnsi="GHEA Grapalat"/>
          <w:lang w:val="hy-AM"/>
        </w:rPr>
      </w:pPr>
      <w:r w:rsidRPr="005114D0">
        <w:rPr>
          <w:rFonts w:ascii="GHEA Grapalat" w:hAnsi="GHEA Grapalat"/>
        </w:rPr>
        <w:tab/>
      </w:r>
    </w:p>
    <w:p w14:paraId="35B4DFB3" w14:textId="54A6ADF0" w:rsidR="00096865" w:rsidRPr="009044F1" w:rsidRDefault="009473BF" w:rsidP="009473BF">
      <w:pPr>
        <w:widowControl w:val="0"/>
        <w:tabs>
          <w:tab w:val="left" w:pos="1134"/>
        </w:tabs>
        <w:spacing w:after="160"/>
        <w:ind w:firstLine="567"/>
        <w:jc w:val="both"/>
        <w:rPr>
          <w:rFonts w:ascii="GHEA Grapalat" w:hAnsi="GHEA Grapalat" w:cs="Arial"/>
          <w:b/>
        </w:rPr>
      </w:pPr>
      <w:r>
        <w:rPr>
          <w:rFonts w:ascii="GHEA Grapalat" w:hAnsi="GHEA Grapalat"/>
          <w:lang w:val="hy-AM"/>
        </w:rPr>
        <w:tab/>
      </w:r>
      <w:r w:rsidR="008D5016" w:rsidRPr="009044F1">
        <w:rPr>
          <w:rFonts w:ascii="GHEA Grapalat" w:hAnsi="GHEA Grapalat"/>
          <w:b/>
        </w:rPr>
        <w:t>11. ОБЪЯВЛЕНИЕ ПРОЦЕДУРЫ НЕСОСТОЯВШЕЙСЯ</w:t>
      </w:r>
    </w:p>
    <w:p w14:paraId="76F6B21C"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11BE57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63DF0E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8"/>
        <w:t>15</w:t>
      </w:r>
      <w:r w:rsidRPr="009044F1">
        <w:rPr>
          <w:rFonts w:ascii="GHEA Grapalat" w:hAnsi="GHEA Grapalat"/>
        </w:rPr>
        <w:t>.</w:t>
      </w:r>
    </w:p>
    <w:p w14:paraId="214F811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21851E2"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A0A0E9C"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6EDF69C3"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BE94EC3" w14:textId="77777777" w:rsidR="001F6A95" w:rsidRDefault="001F6A95" w:rsidP="00B46D58">
      <w:pPr>
        <w:widowControl w:val="0"/>
        <w:spacing w:after="160"/>
        <w:ind w:left="567" w:right="565"/>
        <w:jc w:val="center"/>
        <w:rPr>
          <w:rFonts w:ascii="GHEA Grapalat" w:hAnsi="GHEA Grapalat"/>
          <w:b/>
        </w:rPr>
      </w:pPr>
    </w:p>
    <w:p w14:paraId="1C24A239" w14:textId="77777777" w:rsidR="00A32984" w:rsidRPr="00813FF9" w:rsidRDefault="00A32984" w:rsidP="00B46D58">
      <w:pPr>
        <w:widowControl w:val="0"/>
        <w:spacing w:after="160"/>
        <w:ind w:left="567" w:right="565"/>
        <w:jc w:val="center"/>
        <w:rPr>
          <w:rFonts w:ascii="GHEA Grapalat" w:hAnsi="GHEA Grapalat"/>
          <w:b/>
        </w:rPr>
      </w:pPr>
    </w:p>
    <w:p w14:paraId="107F3821" w14:textId="5D4E33C3"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7BC2A58"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8B133AE"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1187F83"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3E0B49C"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E7D8D5A"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1A496E1"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23CFFC4"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92CEDB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BA8C526"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4A00EB6"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B610FAC"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5A2EBC3"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63B6D1B"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0D599C5" w14:textId="77777777" w:rsidR="00023AFA" w:rsidRPr="00570BBD" w:rsidRDefault="00023AFA" w:rsidP="007B3A2A">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D79093B"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7642781"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84C382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F125A00"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E13902F"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F8F4146"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C81158"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74E1AA2"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6A60A5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8B9E184"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E0D3968" w14:textId="77777777" w:rsidR="00023AFA" w:rsidRPr="00570BBD" w:rsidRDefault="00023AFA" w:rsidP="007B3A2A">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C6003F3"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A8471D2" w14:textId="04B8E272" w:rsidR="00096865" w:rsidRPr="00374F4A" w:rsidRDefault="00096865" w:rsidP="00F30700">
      <w:pPr>
        <w:jc w:val="center"/>
        <w:rPr>
          <w:rFonts w:ascii="GHEA Grapalat" w:hAnsi="GHEA Grapalat"/>
          <w:b/>
        </w:rPr>
      </w:pPr>
      <w:r w:rsidRPr="009044F1">
        <w:rPr>
          <w:rFonts w:ascii="GHEA Grapalat" w:hAnsi="GHEA Grapalat"/>
          <w:b/>
        </w:rPr>
        <w:t>ЧАСТЬ II</w:t>
      </w:r>
    </w:p>
    <w:p w14:paraId="75BE924C" w14:textId="3497BB45" w:rsidR="00096865" w:rsidRPr="009044F1" w:rsidRDefault="00F30700" w:rsidP="00B46D58">
      <w:pPr>
        <w:pStyle w:val="BodyText"/>
        <w:widowControl w:val="0"/>
        <w:spacing w:after="160"/>
        <w:jc w:val="center"/>
        <w:rPr>
          <w:rFonts w:ascii="GHEA Grapalat" w:hAnsi="GHEA Grapalat"/>
          <w:b/>
        </w:rPr>
      </w:pPr>
      <w:r>
        <w:rPr>
          <w:rFonts w:ascii="GHEA Grapalat" w:hAnsi="GHEA Grapalat"/>
          <w:b/>
        </w:rPr>
        <w:t xml:space="preserve"> </w:t>
      </w:r>
      <w:r w:rsidR="00096865" w:rsidRPr="009044F1">
        <w:rPr>
          <w:rFonts w:ascii="GHEA Grapalat" w:hAnsi="GHEA Grapalat"/>
          <w:b/>
        </w:rPr>
        <w:t>ИНСТРУКЦИЯ</w:t>
      </w:r>
      <w:r w:rsidR="00191D27">
        <w:rPr>
          <w:rFonts w:ascii="GHEA Grapalat" w:hAnsi="GHEA Grapalat"/>
          <w:b/>
        </w:rPr>
        <w:t xml:space="preserve"> </w:t>
      </w:r>
      <w:r w:rsidR="00096865" w:rsidRPr="009044F1">
        <w:rPr>
          <w:rFonts w:ascii="GHEA Grapalat" w:hAnsi="GHEA Grapalat"/>
          <w:b/>
        </w:rPr>
        <w:t xml:space="preserve">ПО СОСТАВЛЕНИЮ </w:t>
      </w:r>
      <w:r w:rsidR="00191D27">
        <w:rPr>
          <w:rFonts w:ascii="GHEA Grapalat" w:hAnsi="GHEA Grapalat"/>
          <w:b/>
        </w:rPr>
        <w:br/>
      </w:r>
      <w:r w:rsidR="00096865" w:rsidRPr="009044F1">
        <w:rPr>
          <w:rFonts w:ascii="GHEA Grapalat" w:hAnsi="GHEA Grapalat"/>
          <w:b/>
        </w:rPr>
        <w:t xml:space="preserve">ЗАЯВКИ </w:t>
      </w:r>
      <w:r w:rsidR="00E70DD4">
        <w:rPr>
          <w:rFonts w:ascii="GHEA Grapalat" w:hAnsi="GHEA Grapalat"/>
          <w:b/>
        </w:rPr>
        <w:t xml:space="preserve">НА ЗАПРОСЕ КОТИРОВОК </w:t>
      </w:r>
    </w:p>
    <w:p w14:paraId="222AAD1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A3E684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73426D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6C3E4C6"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42C366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F2FE947"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C153D4E"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65DDC47B"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07C79926"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0F4B00F4"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9"/>
        <w:t>16</w:t>
      </w:r>
    </w:p>
    <w:p w14:paraId="2CAD07AD"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050C410E"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02C60B79" w14:textId="6622A913" w:rsidR="00B90C52" w:rsidRPr="005739F5" w:rsidRDefault="009F0AB3" w:rsidP="003D6A4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2B2CFB7"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20D76026" w14:textId="5ABD3C88" w:rsidR="00EB3BFA" w:rsidRPr="005739F5" w:rsidRDefault="00EB3BFA" w:rsidP="003D6A41">
      <w:pPr>
        <w:widowControl w:val="0"/>
        <w:tabs>
          <w:tab w:val="left" w:pos="1134"/>
        </w:tabs>
        <w:spacing w:after="160"/>
        <w:jc w:val="both"/>
        <w:rPr>
          <w:rFonts w:ascii="GHEA Grapalat" w:hAnsi="GHEA Grapalat"/>
        </w:rPr>
      </w:pPr>
    </w:p>
    <w:p w14:paraId="019052EB" w14:textId="77777777" w:rsidR="00B2572B" w:rsidRPr="00374F4A" w:rsidRDefault="00B2572B" w:rsidP="00A32984">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8C9A74A" w14:textId="612484E2" w:rsidR="00B2572B" w:rsidRPr="00374F4A" w:rsidRDefault="00B2572B" w:rsidP="00A32984">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F30700">
        <w:rPr>
          <w:rFonts w:ascii="GHEA Grapalat" w:hAnsi="GHEA Grapalat"/>
          <w:b/>
          <w:sz w:val="24"/>
          <w:szCs w:val="24"/>
        </w:rPr>
        <w:t xml:space="preserve">на запросе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169C4">
        <w:rPr>
          <w:rFonts w:ascii="GHEA Grapalat" w:hAnsi="GHEA Grapalat"/>
          <w:sz w:val="24"/>
          <w:szCs w:val="24"/>
        </w:rPr>
        <w:t>“</w:t>
      </w:r>
      <w:r w:rsidR="000E6BDF">
        <w:rPr>
          <w:rFonts w:ascii="GHEA Grapalat" w:hAnsi="GHEA Grapalat"/>
          <w:b/>
          <w:bCs/>
          <w:sz w:val="24"/>
          <w:szCs w:val="24"/>
        </w:rPr>
        <w:t>EQ-GHAShDzB-25/1</w:t>
      </w:r>
      <w:r w:rsidR="00C700EE">
        <w:rPr>
          <w:rFonts w:ascii="GHEA Grapalat" w:hAnsi="GHEA Grapalat"/>
          <w:b/>
          <w:bCs/>
          <w:sz w:val="24"/>
          <w:szCs w:val="24"/>
          <w:lang w:val="hy-AM"/>
        </w:rPr>
        <w:t>92</w:t>
      </w:r>
      <w:r w:rsidR="009169C4" w:rsidRPr="00F30700">
        <w:rPr>
          <w:rFonts w:ascii="GHEA Grapalat" w:hAnsi="GHEA Grapalat"/>
          <w:b/>
          <w:bCs/>
          <w:sz w:val="24"/>
          <w:szCs w:val="24"/>
        </w:rPr>
        <w:t>”</w:t>
      </w:r>
    </w:p>
    <w:p w14:paraId="0B2371EB" w14:textId="77777777" w:rsidR="00B2572B" w:rsidRPr="00374F4A" w:rsidRDefault="00B2572B" w:rsidP="004435B8">
      <w:pPr>
        <w:widowControl w:val="0"/>
        <w:jc w:val="center"/>
        <w:rPr>
          <w:rFonts w:ascii="GHEA Grapalat" w:hAnsi="GHEA Grapalat" w:cs="Sylfaen"/>
          <w:b/>
        </w:rPr>
      </w:pPr>
    </w:p>
    <w:p w14:paraId="69D5ED8B" w14:textId="77777777" w:rsidR="00B2572B" w:rsidRPr="00374F4A" w:rsidRDefault="00B2572B" w:rsidP="004435B8">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F06D349" w14:textId="6DCF7743" w:rsidR="00B2572B" w:rsidRPr="00374F4A" w:rsidRDefault="00B2572B" w:rsidP="004435B8">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435B8">
        <w:rPr>
          <w:rFonts w:ascii="GHEA Grapalat" w:hAnsi="GHEA Grapalat"/>
          <w:color w:val="auto"/>
          <w:sz w:val="24"/>
          <w:szCs w:val="24"/>
        </w:rPr>
        <w:t xml:space="preserve">запросе котировок </w:t>
      </w:r>
    </w:p>
    <w:p w14:paraId="53E47B53" w14:textId="77777777" w:rsidR="00B2572B" w:rsidRPr="00374F4A" w:rsidRDefault="00B2572B" w:rsidP="00B46D58">
      <w:pPr>
        <w:widowControl w:val="0"/>
        <w:spacing w:after="120"/>
        <w:jc w:val="center"/>
        <w:rPr>
          <w:rFonts w:ascii="GHEA Grapalat" w:hAnsi="GHEA Grapalat"/>
        </w:rPr>
      </w:pPr>
    </w:p>
    <w:p w14:paraId="7F5BF6E4" w14:textId="77777777" w:rsidR="00374F4A" w:rsidRPr="00C4157A" w:rsidRDefault="00374F4A" w:rsidP="004435B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61B7D92" w14:textId="77777777" w:rsidR="00374F4A" w:rsidRPr="000C1746" w:rsidRDefault="00374F4A" w:rsidP="004435B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7ACFD83" w14:textId="77777777" w:rsidR="00374F4A" w:rsidRPr="00DA5EA0" w:rsidRDefault="00374F4A" w:rsidP="004435B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86829F" w14:textId="77777777" w:rsidR="00374F4A" w:rsidRPr="000C1746" w:rsidRDefault="000814B8" w:rsidP="004435B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4E0D84" w14:textId="7E0B6AA9" w:rsidR="00374F4A" w:rsidRPr="00BD0FD1" w:rsidRDefault="00374F4A" w:rsidP="004435B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9169C4">
        <w:rPr>
          <w:rFonts w:ascii="GHEA Grapalat" w:hAnsi="GHEA Grapalat"/>
        </w:rPr>
        <w:t>“</w:t>
      </w:r>
      <w:r w:rsidR="000E6BDF">
        <w:rPr>
          <w:rFonts w:ascii="GHEA Grapalat" w:hAnsi="GHEA Grapalat"/>
        </w:rPr>
        <w:t>EQ-GHAShDzB-25/1</w:t>
      </w:r>
      <w:r w:rsidR="00C700EE">
        <w:rPr>
          <w:rFonts w:ascii="GHEA Grapalat" w:hAnsi="GHEA Grapalat"/>
          <w:lang w:val="hy-AM"/>
        </w:rPr>
        <w:t>92</w:t>
      </w:r>
      <w:r w:rsidR="009169C4">
        <w:rPr>
          <w:rFonts w:ascii="GHEA Grapalat" w:hAnsi="GHEA Grapalat"/>
        </w:rPr>
        <w:t>”</w:t>
      </w:r>
    </w:p>
    <w:p w14:paraId="26694F41" w14:textId="77777777" w:rsidR="00374F4A" w:rsidRPr="00C4157A" w:rsidRDefault="00374F4A" w:rsidP="004435B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1124356" w14:textId="5F975CCB" w:rsidR="00374F4A" w:rsidRPr="00DA5EA0" w:rsidRDefault="004435B8" w:rsidP="004435B8">
      <w:pPr>
        <w:spacing w:after="160"/>
        <w:jc w:val="both"/>
        <w:rPr>
          <w:rFonts w:ascii="GHEA Grapalat" w:hAnsi="GHEA Grapalat"/>
        </w:rPr>
      </w:pPr>
      <w:r>
        <w:rPr>
          <w:rFonts w:ascii="GHEA Grapalat" w:hAnsi="GHEA Grapalat"/>
        </w:rPr>
        <w:t xml:space="preserve">запросе котировок </w:t>
      </w:r>
      <w:r w:rsidR="00374F4A" w:rsidRPr="00DA5EA0">
        <w:rPr>
          <w:rFonts w:ascii="GHEA Grapalat" w:hAnsi="GHEA Grapalat"/>
        </w:rPr>
        <w:t>и в соответствии с требованиями приглашения подает заявку.</w:t>
      </w:r>
    </w:p>
    <w:p w14:paraId="24AE021A" w14:textId="77777777" w:rsidR="00374F4A" w:rsidRPr="002B75BF" w:rsidRDefault="00374F4A" w:rsidP="004435B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2935A57" w14:textId="77777777" w:rsidR="00374F4A" w:rsidRPr="000C1746" w:rsidRDefault="00374F4A" w:rsidP="004435B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9FD8C9B" w14:textId="77777777" w:rsidR="00374F4A" w:rsidRPr="00DA5EA0" w:rsidRDefault="00374F4A" w:rsidP="004435B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F07D758" w14:textId="77777777" w:rsidR="00374F4A" w:rsidRPr="000C1746" w:rsidRDefault="00374F4A" w:rsidP="004435B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6ADD3E48" w14:textId="77777777" w:rsidR="000612B9" w:rsidRDefault="000612B9" w:rsidP="004435B8">
      <w:pPr>
        <w:jc w:val="both"/>
        <w:rPr>
          <w:rFonts w:ascii="GHEA Grapalat" w:hAnsi="GHEA Grapalat"/>
        </w:rPr>
      </w:pPr>
    </w:p>
    <w:p w14:paraId="44AB3EFA" w14:textId="77777777" w:rsidR="000612B9" w:rsidRDefault="004F0CAA" w:rsidP="004435B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89BC92B" w14:textId="77777777" w:rsidR="002A0700" w:rsidRPr="000811C1" w:rsidRDefault="002A0700" w:rsidP="004435B8">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14:paraId="0B817A59" w14:textId="77777777" w:rsidR="000612B9" w:rsidRDefault="000612B9" w:rsidP="004435B8">
      <w:pPr>
        <w:jc w:val="both"/>
        <w:rPr>
          <w:rFonts w:ascii="GHEA Grapalat" w:hAnsi="GHEA Grapalat"/>
        </w:rPr>
      </w:pPr>
    </w:p>
    <w:p w14:paraId="013F6866" w14:textId="77777777" w:rsidR="00374F4A" w:rsidRPr="00B443ED" w:rsidRDefault="00374F4A" w:rsidP="004435B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94D024" w14:textId="77777777" w:rsidR="00374F4A" w:rsidRPr="000C1746" w:rsidRDefault="00B138F3" w:rsidP="004435B8">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001F30A" w14:textId="77777777" w:rsidR="00B138F3" w:rsidRDefault="00B138F3" w:rsidP="004435B8">
      <w:pPr>
        <w:jc w:val="both"/>
        <w:rPr>
          <w:rFonts w:ascii="GHEA Grapalat" w:hAnsi="GHEA Grapalat"/>
        </w:rPr>
      </w:pPr>
    </w:p>
    <w:p w14:paraId="65D56C52" w14:textId="77777777" w:rsidR="00374F4A" w:rsidRPr="008E7F24" w:rsidRDefault="00B138F3" w:rsidP="004435B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7A96DA4" w14:textId="77777777" w:rsidR="00374F4A" w:rsidRPr="00D3436F" w:rsidRDefault="00B138F3" w:rsidP="004435B8">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9E00AD6" w14:textId="77777777" w:rsidR="00B138F3" w:rsidRDefault="00B138F3" w:rsidP="004435B8">
      <w:pPr>
        <w:jc w:val="both"/>
        <w:rPr>
          <w:rFonts w:ascii="GHEA Grapalat" w:hAnsi="GHEA Grapalat"/>
        </w:rPr>
      </w:pPr>
    </w:p>
    <w:p w14:paraId="330CA0EA" w14:textId="77777777" w:rsidR="009E1181" w:rsidRDefault="00F96993" w:rsidP="004435B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685FD70" w14:textId="77777777" w:rsidR="00F96993" w:rsidRDefault="009E1181" w:rsidP="004435B8">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D586FA7" w14:textId="77777777" w:rsidR="00B16483" w:rsidRDefault="00B16483" w:rsidP="004435B8">
      <w:pPr>
        <w:jc w:val="both"/>
        <w:rPr>
          <w:rFonts w:ascii="GHEA Grapalat" w:hAnsi="GHEA Grapalat"/>
          <w:sz w:val="18"/>
          <w:szCs w:val="18"/>
        </w:rPr>
      </w:pPr>
    </w:p>
    <w:p w14:paraId="24C03BD3" w14:textId="77777777" w:rsidR="00B16483" w:rsidRPr="00B16483" w:rsidRDefault="00B16483" w:rsidP="004435B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F49E1CE" w14:textId="4E39983C" w:rsidR="00B16483" w:rsidRPr="005739F5" w:rsidRDefault="00B138F3" w:rsidP="003D6A41">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06893A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6F50BCA"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1D21EF8"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24FB0116"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4C657F89" w14:textId="77777777" w:rsidR="00C65D59" w:rsidRPr="00403A28" w:rsidRDefault="00C65D59" w:rsidP="00C65D59">
      <w:pPr>
        <w:rPr>
          <w:ins w:id="8" w:author="Vardan" w:date="2022-10-29T19:53:00Z"/>
          <w:rFonts w:ascii="GHEA Grapalat" w:hAnsi="GHEA Grapalat"/>
          <w:i/>
          <w:sz w:val="16"/>
          <w:highlight w:val="cyan"/>
          <w:vertAlign w:val="superscript"/>
          <w:lang w:val="es-ES"/>
        </w:rPr>
      </w:pPr>
    </w:p>
    <w:p w14:paraId="6CDA7CBD" w14:textId="3613E4C3" w:rsidR="00C65D59" w:rsidRPr="005739F5" w:rsidRDefault="00C65D59" w:rsidP="00C65D59">
      <w:pPr>
        <w:rPr>
          <w:rFonts w:ascii="GHEA Grapalat" w:hAnsi="GHEA Grapalat" w:cs="Sylfaen"/>
          <w:sz w:val="20"/>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w:t>
      </w:r>
      <w:r w:rsidR="004435B8">
        <w:rPr>
          <w:rFonts w:ascii="GHEA Grapalat" w:hAnsi="GHEA Grapalat"/>
          <w:color w:val="000000" w:themeColor="text1"/>
          <w:spacing w:val="-4"/>
        </w:rPr>
        <w:t xml:space="preserve">на запросе котировок </w:t>
      </w:r>
      <w:r w:rsidR="004435B8"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4435B8">
        <w:rPr>
          <w:rFonts w:ascii="GHEA Grapalat" w:hAnsi="GHEA Grapalat"/>
        </w:rPr>
        <w:t>“</w:t>
      </w:r>
      <w:r w:rsidR="000E6BDF">
        <w:rPr>
          <w:rFonts w:ascii="GHEA Grapalat" w:hAnsi="GHEA Grapalat"/>
        </w:rPr>
        <w:t>EQ-GHAShDzB-25/1</w:t>
      </w:r>
      <w:r w:rsidR="00C700EE">
        <w:rPr>
          <w:rFonts w:ascii="GHEA Grapalat" w:hAnsi="GHEA Grapalat"/>
          <w:lang w:val="hy-AM"/>
        </w:rPr>
        <w:t>92</w:t>
      </w:r>
      <w:r w:rsidR="004435B8">
        <w:rPr>
          <w:rFonts w:ascii="GHEA Grapalat" w:hAnsi="GHEA Grapalat"/>
        </w:rPr>
        <w:t>”</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14F053ED"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62D068E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7055AD39" w14:textId="35280A41"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A32984">
        <w:rPr>
          <w:rFonts w:ascii="GHEA Grapalat" w:hAnsi="GHEA Grapalat"/>
        </w:rPr>
        <w:t xml:space="preserve">запросе котировок </w:t>
      </w:r>
      <w:r w:rsidR="006B3E56" w:rsidRPr="00AC309E">
        <w:rPr>
          <w:rFonts w:ascii="GHEA Grapalat" w:hAnsi="GHEA Grapalat"/>
        </w:rPr>
        <w:t xml:space="preserve">под кодом </w:t>
      </w:r>
      <w:r w:rsidR="004435B8">
        <w:rPr>
          <w:rFonts w:ascii="GHEA Grapalat" w:hAnsi="GHEA Grapalat"/>
        </w:rPr>
        <w:t>“</w:t>
      </w:r>
      <w:r w:rsidR="000E6BDF">
        <w:rPr>
          <w:rFonts w:ascii="GHEA Grapalat" w:hAnsi="GHEA Grapalat"/>
        </w:rPr>
        <w:t>EQ-GHAShDzB-25/1</w:t>
      </w:r>
      <w:r w:rsidR="00C700EE">
        <w:rPr>
          <w:rFonts w:ascii="GHEA Grapalat" w:hAnsi="GHEA Grapalat"/>
          <w:lang w:val="hy-AM"/>
        </w:rPr>
        <w:t>92</w:t>
      </w:r>
      <w:r w:rsidR="004435B8">
        <w:rPr>
          <w:rFonts w:ascii="GHEA Grapalat" w:hAnsi="GHEA Grapalat"/>
        </w:rPr>
        <w:t>”</w:t>
      </w:r>
      <w:r w:rsidR="006B3E56" w:rsidRPr="00AC309E">
        <w:rPr>
          <w:rFonts w:ascii="GHEA Grapalat" w:hAnsi="GHEA Grapalat"/>
        </w:rPr>
        <w:t>*</w:t>
      </w:r>
    </w:p>
    <w:p w14:paraId="21E36A35"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lastRenderedPageBreak/>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2C6E2888" w14:textId="352D9A0E"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w:t>
      </w:r>
      <w:r w:rsidR="004435B8">
        <w:rPr>
          <w:rFonts w:ascii="GHEA Grapalat" w:hAnsi="GHEA Grapalat"/>
          <w:spacing w:val="-6"/>
        </w:rPr>
        <w:t xml:space="preserve">на запросе котировок </w:t>
      </w:r>
      <w:r w:rsidR="004435B8"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915A281"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E07F21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1DE9A1E"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3CB5B3A"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B7769E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F25C437" w14:textId="77777777" w:rsidR="006B3E56" w:rsidRDefault="006B3E56" w:rsidP="00B46D58">
      <w:pPr>
        <w:widowControl w:val="0"/>
        <w:spacing w:after="160"/>
        <w:jc w:val="both"/>
        <w:rPr>
          <w:ins w:id="9"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56E545F9"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34BA530D"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00B956E4" w14:textId="624541B0" w:rsidR="00110534" w:rsidRPr="003D6A41" w:rsidRDefault="00687D28" w:rsidP="003D6A41">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0"/>
        <w:t>**</w:t>
      </w:r>
      <w:r w:rsidR="006B3E56" w:rsidRPr="00BD438D">
        <w:rPr>
          <w:rFonts w:ascii="GHEA Grapalat" w:hAnsi="GHEA Grapalat"/>
        </w:rPr>
        <w:t xml:space="preserve"> </w:t>
      </w:r>
    </w:p>
    <w:p w14:paraId="61471482" w14:textId="77777777" w:rsidR="006B3E56" w:rsidRPr="00EA7414" w:rsidRDefault="004B73B1" w:rsidP="00EA7414">
      <w:pPr>
        <w:pStyle w:val="HTMLPreformatted"/>
        <w:shd w:val="clear" w:color="auto" w:fill="F8F9FA"/>
        <w:contextualSpacing/>
        <w:rPr>
          <w:rFonts w:ascii="GHEA Grapalat" w:hAnsi="GHEA Grapalat"/>
          <w:lang w:val="ru-RU"/>
        </w:rPr>
      </w:pPr>
      <w:r w:rsidRPr="00EA7414">
        <w:rPr>
          <w:rFonts w:ascii="GHEA Grapalat" w:hAnsi="GHEA Grapalat"/>
          <w:lang w:val="ru-RU"/>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r w:rsidR="002B05FA" w:rsidRPr="00EA7414">
        <w:rPr>
          <w:rFonts w:ascii="GHEA Grapalat" w:hAnsi="GHEA Grapalat"/>
          <w:lang w:val="ru-RU"/>
        </w:rPr>
        <w:t>.</w:t>
      </w:r>
      <w:r w:rsidR="002B05FA" w:rsidRPr="00EA7414">
        <w:rPr>
          <w:lang w:val="ru-RU"/>
        </w:rPr>
        <w:footnoteReference w:customMarkFollows="1" w:id="11"/>
        <w:t>***</w:t>
      </w:r>
      <w:r w:rsidR="00DA5D3D" w:rsidRPr="00EA7414">
        <w:rPr>
          <w:rFonts w:ascii="GHEA Grapalat" w:hAnsi="GHEA Grapalat"/>
          <w:lang w:val="ru-RU"/>
        </w:rPr>
        <w:t xml:space="preserve"> </w:t>
      </w:r>
    </w:p>
    <w:p w14:paraId="7EEABB75" w14:textId="77777777" w:rsidR="00E333E5" w:rsidRPr="000858EB" w:rsidDel="001F3245" w:rsidRDefault="00E333E5" w:rsidP="00EA7414">
      <w:pPr>
        <w:ind w:firstLine="708"/>
        <w:contextualSpacing/>
        <w:jc w:val="both"/>
        <w:rPr>
          <w:del w:id="11" w:author="Inesa Kocharyan" w:date="2024-02-09T14:46:00Z"/>
          <w:rFonts w:ascii="GHEA Grapalat" w:hAnsi="GHEA Grapalat"/>
        </w:rPr>
      </w:pPr>
    </w:p>
    <w:p w14:paraId="0E2662F4" w14:textId="77777777" w:rsidR="00F855BB" w:rsidDel="001F3245" w:rsidRDefault="00F855BB" w:rsidP="00B46D58">
      <w:pPr>
        <w:tabs>
          <w:tab w:val="left" w:pos="7371"/>
        </w:tabs>
        <w:spacing w:after="160"/>
        <w:ind w:left="3544" w:firstLine="3"/>
        <w:jc w:val="both"/>
        <w:rPr>
          <w:del w:id="12" w:author="Inesa Kocharyan" w:date="2024-02-09T14:50:00Z"/>
          <w:rFonts w:ascii="GHEA Grapalat" w:hAnsi="GHEA Grapalat"/>
          <w:sz w:val="16"/>
          <w:lang w:val="hy-AM"/>
        </w:rPr>
      </w:pPr>
    </w:p>
    <w:p w14:paraId="5F495703" w14:textId="77777777" w:rsidR="006B3E56" w:rsidRPr="005739F5" w:rsidRDefault="006B3E56" w:rsidP="003D6A41">
      <w:pPr>
        <w:tabs>
          <w:tab w:val="left" w:pos="7371"/>
        </w:tabs>
        <w:spacing w:after="160"/>
        <w:jc w:val="both"/>
        <w:rPr>
          <w:rFonts w:ascii="GHEA Grapalat" w:hAnsi="GHEA Grapalat"/>
          <w:sz w:val="16"/>
        </w:rPr>
      </w:pPr>
    </w:p>
    <w:p w14:paraId="1B9C05E7" w14:textId="77777777" w:rsidR="006B3E56" w:rsidRPr="00770B03" w:rsidRDefault="006B3E56" w:rsidP="00B46D58">
      <w:pPr>
        <w:tabs>
          <w:tab w:val="left" w:pos="7371"/>
        </w:tabs>
        <w:spacing w:after="160"/>
        <w:ind w:left="3544" w:firstLine="3"/>
        <w:jc w:val="both"/>
        <w:rPr>
          <w:rFonts w:ascii="GHEA Grapalat" w:hAnsi="GHEA Grapalat"/>
          <w:sz w:val="16"/>
        </w:rPr>
      </w:pPr>
    </w:p>
    <w:p w14:paraId="4B9B336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C0FD1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5D2045B"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4FDED9B"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7F19E1C" w14:textId="5512C16F" w:rsidR="00F33976" w:rsidRDefault="00123294" w:rsidP="003D6A41">
      <w:pPr>
        <w:jc w:val="right"/>
        <w:rPr>
          <w:rFonts w:ascii="GHEA Grapalat" w:hAnsi="GHEA Grapalat"/>
          <w:b/>
        </w:rPr>
      </w:pPr>
      <w:r>
        <w:rPr>
          <w:rFonts w:ascii="GHEA Grapalat" w:hAnsi="GHEA Grapalat"/>
          <w:b/>
        </w:rPr>
        <w:br w:type="page"/>
      </w:r>
      <w:r w:rsidR="00F33976">
        <w:rPr>
          <w:rFonts w:ascii="GHEA Grapalat" w:hAnsi="GHEA Grapalat"/>
          <w:b/>
        </w:rPr>
        <w:lastRenderedPageBreak/>
        <w:t xml:space="preserve">Приложение 1.3** </w:t>
      </w:r>
    </w:p>
    <w:p w14:paraId="2FB69239" w14:textId="4C393EEC" w:rsidR="004435B8" w:rsidRPr="00374F4A" w:rsidRDefault="004435B8" w:rsidP="00A32984">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F30700">
        <w:rPr>
          <w:rFonts w:ascii="GHEA Grapalat" w:hAnsi="GHEA Grapalat"/>
          <w:b/>
          <w:sz w:val="24"/>
          <w:szCs w:val="24"/>
        </w:rPr>
        <w:t xml:space="preserve">на запросе котировок </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F30700">
        <w:rPr>
          <w:rFonts w:ascii="GHEA Grapalat" w:hAnsi="GHEA Grapalat"/>
          <w:b/>
          <w:bCs/>
          <w:sz w:val="24"/>
          <w:szCs w:val="24"/>
        </w:rPr>
        <w:t>“</w:t>
      </w:r>
      <w:r w:rsidR="000E6BDF">
        <w:rPr>
          <w:rFonts w:ascii="GHEA Grapalat" w:hAnsi="GHEA Grapalat"/>
          <w:b/>
          <w:bCs/>
          <w:sz w:val="24"/>
          <w:szCs w:val="24"/>
        </w:rPr>
        <w:t>EQ-GHAShDzB-25/1</w:t>
      </w:r>
      <w:r w:rsidR="00C700EE">
        <w:rPr>
          <w:rFonts w:ascii="GHEA Grapalat" w:hAnsi="GHEA Grapalat"/>
          <w:b/>
          <w:bCs/>
          <w:sz w:val="24"/>
          <w:szCs w:val="24"/>
          <w:lang w:val="hy-AM"/>
        </w:rPr>
        <w:t>92</w:t>
      </w:r>
      <w:r w:rsidRPr="00F30700">
        <w:rPr>
          <w:rFonts w:ascii="GHEA Grapalat" w:hAnsi="GHEA Grapalat"/>
          <w:b/>
          <w:bCs/>
          <w:sz w:val="24"/>
          <w:szCs w:val="24"/>
        </w:rPr>
        <w:t>”</w:t>
      </w:r>
    </w:p>
    <w:p w14:paraId="1DAD0BE1"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12AD86EA"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61D801F" w14:textId="77777777" w:rsidR="00092E73" w:rsidRPr="00ED3A13" w:rsidRDefault="00092E73" w:rsidP="00092E73">
      <w:pPr>
        <w:ind w:left="360" w:hanging="360"/>
        <w:jc w:val="center"/>
        <w:rPr>
          <w:rFonts w:ascii="GHEA Grapalat" w:eastAsia="GHEA Grapalat" w:hAnsi="GHEA Grapalat" w:cs="GHEA Grapalat"/>
          <w:b/>
        </w:rPr>
      </w:pPr>
    </w:p>
    <w:p w14:paraId="54C8F92E"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D0C445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0BAD92C7" w14:textId="77777777" w:rsidTr="007D52DB">
        <w:tc>
          <w:tcPr>
            <w:tcW w:w="2836" w:type="dxa"/>
            <w:shd w:val="clear" w:color="auto" w:fill="D9E2F3"/>
            <w:vAlign w:val="center"/>
          </w:tcPr>
          <w:p w14:paraId="1AA65CE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B47C7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24FC39D" w14:textId="77777777" w:rsidTr="007D52DB">
        <w:tc>
          <w:tcPr>
            <w:tcW w:w="2836" w:type="dxa"/>
            <w:shd w:val="clear" w:color="auto" w:fill="D9E2F3"/>
            <w:vAlign w:val="center"/>
          </w:tcPr>
          <w:p w14:paraId="1CE4927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7D3C59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D12304" w14:textId="77777777" w:rsidTr="007D52DB">
        <w:tc>
          <w:tcPr>
            <w:tcW w:w="2836" w:type="dxa"/>
            <w:shd w:val="clear" w:color="auto" w:fill="D9E2F3"/>
            <w:vAlign w:val="center"/>
          </w:tcPr>
          <w:p w14:paraId="291039C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E843AD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3318BD3" w14:textId="77777777" w:rsidTr="007D52DB">
        <w:tc>
          <w:tcPr>
            <w:tcW w:w="2836" w:type="dxa"/>
            <w:shd w:val="clear" w:color="auto" w:fill="D9E2F3"/>
            <w:vAlign w:val="center"/>
          </w:tcPr>
          <w:p w14:paraId="2F39283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EC7D48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F21DF21" w14:textId="77777777" w:rsidTr="007D52DB">
        <w:tc>
          <w:tcPr>
            <w:tcW w:w="2836" w:type="dxa"/>
            <w:shd w:val="clear" w:color="auto" w:fill="D9E2F3"/>
            <w:vAlign w:val="center"/>
          </w:tcPr>
          <w:p w14:paraId="6ECDE16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B4C749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D2D1D37" w14:textId="77777777" w:rsidTr="007D52DB">
        <w:tc>
          <w:tcPr>
            <w:tcW w:w="2836" w:type="dxa"/>
            <w:shd w:val="clear" w:color="auto" w:fill="D9E2F3"/>
            <w:vAlign w:val="center"/>
          </w:tcPr>
          <w:p w14:paraId="0179F53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EC02A8C"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525DCFD3" w14:textId="77777777" w:rsidTr="007D52DB">
        <w:tc>
          <w:tcPr>
            <w:tcW w:w="2836" w:type="dxa"/>
            <w:shd w:val="clear" w:color="auto" w:fill="D9E2F3"/>
            <w:vAlign w:val="center"/>
          </w:tcPr>
          <w:p w14:paraId="76C6C2E9"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2304F45"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73FAAF9C"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64F2028" w14:textId="77777777" w:rsidTr="007D52DB">
        <w:tc>
          <w:tcPr>
            <w:tcW w:w="2835" w:type="dxa"/>
            <w:shd w:val="clear" w:color="auto" w:fill="D9E2F3"/>
            <w:vAlign w:val="center"/>
          </w:tcPr>
          <w:p w14:paraId="732FEB5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063F8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7C979E" w14:textId="77777777" w:rsidTr="007D52DB">
        <w:trPr>
          <w:trHeight w:val="1487"/>
        </w:trPr>
        <w:tc>
          <w:tcPr>
            <w:tcW w:w="2835" w:type="dxa"/>
            <w:shd w:val="clear" w:color="auto" w:fill="D9E2F3"/>
            <w:vAlign w:val="center"/>
          </w:tcPr>
          <w:p w14:paraId="049191A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F8C5A99" w14:textId="77777777" w:rsidR="00092E73" w:rsidRPr="00FD1EE4" w:rsidRDefault="00092E73" w:rsidP="007D52DB">
            <w:pPr>
              <w:spacing w:before="240" w:after="240"/>
              <w:rPr>
                <w:rFonts w:ascii="GHEA Grapalat" w:eastAsia="GHEA Grapalat" w:hAnsi="GHEA Grapalat" w:cs="GHEA Grapalat"/>
              </w:rPr>
            </w:pPr>
          </w:p>
        </w:tc>
      </w:tr>
    </w:tbl>
    <w:p w14:paraId="14D161CA"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380ED94" w14:textId="77777777" w:rsidTr="007D52DB">
        <w:tc>
          <w:tcPr>
            <w:tcW w:w="2835" w:type="dxa"/>
            <w:shd w:val="clear" w:color="auto" w:fill="D9E2F3"/>
            <w:vAlign w:val="center"/>
          </w:tcPr>
          <w:p w14:paraId="3FA1509C"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A9E3C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74BAF47" w14:textId="77777777" w:rsidTr="007D52DB">
        <w:tc>
          <w:tcPr>
            <w:tcW w:w="2835" w:type="dxa"/>
            <w:shd w:val="clear" w:color="auto" w:fill="D9E2F3"/>
            <w:vAlign w:val="center"/>
          </w:tcPr>
          <w:p w14:paraId="5427014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769220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2E2380" w14:textId="77777777" w:rsidTr="007D52DB">
        <w:tc>
          <w:tcPr>
            <w:tcW w:w="2835" w:type="dxa"/>
            <w:shd w:val="clear" w:color="auto" w:fill="D9E2F3"/>
            <w:vAlign w:val="center"/>
          </w:tcPr>
          <w:p w14:paraId="4D9001F2"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28A781DF" w14:textId="77777777" w:rsidR="00092E73" w:rsidRPr="00FD1EE4" w:rsidRDefault="00092E73" w:rsidP="007D52DB">
            <w:pPr>
              <w:spacing w:before="240" w:after="240"/>
              <w:rPr>
                <w:rFonts w:ascii="GHEA Grapalat" w:eastAsia="GHEA Grapalat" w:hAnsi="GHEA Grapalat" w:cs="GHEA Grapalat"/>
              </w:rPr>
            </w:pPr>
          </w:p>
        </w:tc>
      </w:tr>
    </w:tbl>
    <w:p w14:paraId="2E14B706" w14:textId="77777777" w:rsidR="00092E73" w:rsidRPr="00FD1EE4" w:rsidRDefault="00092E73" w:rsidP="00092E73">
      <w:pPr>
        <w:rPr>
          <w:rFonts w:ascii="GHEA Grapalat" w:eastAsia="GHEA Grapalat" w:hAnsi="GHEA Grapalat" w:cs="GHEA Grapalat"/>
        </w:rPr>
      </w:pPr>
    </w:p>
    <w:p w14:paraId="6BBE2CA1"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79C31951"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CAF29F1"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A63210B" w14:textId="77777777" w:rsidTr="007D52DB">
        <w:tc>
          <w:tcPr>
            <w:tcW w:w="2835" w:type="dxa"/>
            <w:shd w:val="clear" w:color="auto" w:fill="D9E2F3"/>
            <w:vAlign w:val="center"/>
          </w:tcPr>
          <w:p w14:paraId="76E8E394"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F6FAD9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B32501" w14:textId="77777777" w:rsidTr="007D52DB">
        <w:tc>
          <w:tcPr>
            <w:tcW w:w="2835" w:type="dxa"/>
            <w:shd w:val="clear" w:color="auto" w:fill="D9E2F3"/>
            <w:vAlign w:val="center"/>
          </w:tcPr>
          <w:p w14:paraId="27F77CC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C7A0F8B" w14:textId="77777777" w:rsidR="00092E73" w:rsidRPr="00FD1EE4" w:rsidRDefault="00092E73" w:rsidP="007D52DB">
            <w:pPr>
              <w:spacing w:before="240" w:after="240"/>
              <w:rPr>
                <w:rFonts w:ascii="GHEA Grapalat" w:eastAsia="GHEA Grapalat" w:hAnsi="GHEA Grapalat" w:cs="GHEA Grapalat"/>
              </w:rPr>
            </w:pPr>
          </w:p>
        </w:tc>
      </w:tr>
    </w:tbl>
    <w:p w14:paraId="609F8B9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08558FE" w14:textId="77777777" w:rsidTr="007D52DB">
        <w:tc>
          <w:tcPr>
            <w:tcW w:w="2835" w:type="dxa"/>
            <w:shd w:val="clear" w:color="auto" w:fill="D9E2F3"/>
            <w:vAlign w:val="center"/>
          </w:tcPr>
          <w:p w14:paraId="63BA7C0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4356C3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3EB8CB2" w14:textId="77777777" w:rsidTr="007D52DB">
        <w:tc>
          <w:tcPr>
            <w:tcW w:w="2835" w:type="dxa"/>
            <w:shd w:val="clear" w:color="auto" w:fill="D9E2F3"/>
            <w:vAlign w:val="center"/>
          </w:tcPr>
          <w:p w14:paraId="66B3C80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A0DF13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A4A26A" w14:textId="77777777" w:rsidTr="007D52DB">
        <w:tc>
          <w:tcPr>
            <w:tcW w:w="2835" w:type="dxa"/>
            <w:shd w:val="clear" w:color="auto" w:fill="D9E2F3"/>
            <w:vAlign w:val="center"/>
          </w:tcPr>
          <w:p w14:paraId="1E81479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0A4CEF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C10F05" w14:textId="77777777" w:rsidTr="007D52DB">
        <w:tc>
          <w:tcPr>
            <w:tcW w:w="2835" w:type="dxa"/>
            <w:shd w:val="clear" w:color="auto" w:fill="D9E2F3"/>
            <w:vAlign w:val="center"/>
          </w:tcPr>
          <w:p w14:paraId="1FF7775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3A99B8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A5FB805" w14:textId="77777777" w:rsidTr="007D52DB">
        <w:tc>
          <w:tcPr>
            <w:tcW w:w="2835" w:type="dxa"/>
            <w:shd w:val="clear" w:color="auto" w:fill="D9E2F3"/>
            <w:vAlign w:val="center"/>
          </w:tcPr>
          <w:p w14:paraId="2569FF7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E7A717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D76E5" w14:textId="77777777" w:rsidTr="007D52DB">
        <w:trPr>
          <w:trHeight w:val="1361"/>
        </w:trPr>
        <w:tc>
          <w:tcPr>
            <w:tcW w:w="2835" w:type="dxa"/>
            <w:shd w:val="clear" w:color="auto" w:fill="D9E2F3"/>
            <w:vAlign w:val="center"/>
          </w:tcPr>
          <w:p w14:paraId="7523974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716F0AC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5A12A76" w14:textId="77777777" w:rsidTr="007D52DB">
        <w:tc>
          <w:tcPr>
            <w:tcW w:w="2835" w:type="dxa"/>
            <w:shd w:val="clear" w:color="auto" w:fill="D9E2F3"/>
            <w:vAlign w:val="center"/>
          </w:tcPr>
          <w:p w14:paraId="55C6F9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67E3F6" w14:textId="77777777" w:rsidR="00092E73" w:rsidRPr="00FD1EE4" w:rsidRDefault="00092E73" w:rsidP="007D52DB">
            <w:pPr>
              <w:spacing w:before="240" w:after="240"/>
              <w:rPr>
                <w:rFonts w:ascii="GHEA Grapalat" w:eastAsia="GHEA Grapalat" w:hAnsi="GHEA Grapalat" w:cs="GHEA Grapalat"/>
              </w:rPr>
            </w:pPr>
          </w:p>
        </w:tc>
      </w:tr>
    </w:tbl>
    <w:p w14:paraId="32E6BF65"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40384A85" w14:textId="77777777" w:rsidTr="007D52DB">
        <w:tc>
          <w:tcPr>
            <w:tcW w:w="2836" w:type="dxa"/>
            <w:shd w:val="clear" w:color="auto" w:fill="D9E2F3"/>
            <w:vAlign w:val="center"/>
          </w:tcPr>
          <w:p w14:paraId="594946F4"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B33E0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3F9FA11" w14:textId="77777777" w:rsidTr="007D52DB">
        <w:tc>
          <w:tcPr>
            <w:tcW w:w="2836" w:type="dxa"/>
            <w:shd w:val="clear" w:color="auto" w:fill="D9E2F3"/>
            <w:vAlign w:val="center"/>
          </w:tcPr>
          <w:p w14:paraId="4A8F96D3"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199F39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0A21F67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37FB4FA8"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F2BAA5C"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9336C75"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221A161" w14:textId="77777777" w:rsidTr="007D52DB">
        <w:tc>
          <w:tcPr>
            <w:tcW w:w="2837" w:type="dxa"/>
            <w:shd w:val="clear" w:color="auto" w:fill="D9E2F3"/>
            <w:vAlign w:val="center"/>
          </w:tcPr>
          <w:p w14:paraId="14D4809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7563AF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B5819E" w14:textId="77777777" w:rsidTr="007D52DB">
        <w:tc>
          <w:tcPr>
            <w:tcW w:w="2837" w:type="dxa"/>
            <w:shd w:val="clear" w:color="auto" w:fill="D9E2F3"/>
            <w:vAlign w:val="center"/>
          </w:tcPr>
          <w:p w14:paraId="5F38B2D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D30FF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E6B4A39" w14:textId="77777777" w:rsidTr="007D52DB">
        <w:tc>
          <w:tcPr>
            <w:tcW w:w="2837" w:type="dxa"/>
            <w:shd w:val="clear" w:color="auto" w:fill="D9E2F3"/>
            <w:vAlign w:val="center"/>
          </w:tcPr>
          <w:p w14:paraId="7D3A79D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6024A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E08A8F6" w14:textId="77777777" w:rsidTr="007D52DB">
        <w:tc>
          <w:tcPr>
            <w:tcW w:w="2837" w:type="dxa"/>
            <w:shd w:val="clear" w:color="auto" w:fill="D9E2F3"/>
            <w:vAlign w:val="center"/>
          </w:tcPr>
          <w:p w14:paraId="050B5CF4"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F9B3D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975FA1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3D46C653"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1BF122E7" w14:textId="77777777" w:rsidTr="007D52DB">
        <w:tc>
          <w:tcPr>
            <w:tcW w:w="2837" w:type="dxa"/>
            <w:shd w:val="clear" w:color="auto" w:fill="D9E2F3"/>
            <w:vAlign w:val="center"/>
          </w:tcPr>
          <w:p w14:paraId="5F3339A3"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B371A1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2531318" w14:textId="77777777" w:rsidTr="007D52DB">
        <w:tc>
          <w:tcPr>
            <w:tcW w:w="2837" w:type="dxa"/>
            <w:shd w:val="clear" w:color="auto" w:fill="D9E2F3"/>
            <w:vAlign w:val="center"/>
          </w:tcPr>
          <w:p w14:paraId="0CD4A80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53EB92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C90AB8" w14:textId="77777777" w:rsidTr="007D52DB">
        <w:tc>
          <w:tcPr>
            <w:tcW w:w="2837" w:type="dxa"/>
            <w:shd w:val="clear" w:color="auto" w:fill="D9E2F3"/>
            <w:vAlign w:val="center"/>
          </w:tcPr>
          <w:p w14:paraId="2810637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7C4038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2E0B99" w14:textId="77777777" w:rsidTr="007D52DB">
        <w:tc>
          <w:tcPr>
            <w:tcW w:w="2837" w:type="dxa"/>
            <w:shd w:val="clear" w:color="auto" w:fill="D9E2F3"/>
            <w:vAlign w:val="center"/>
          </w:tcPr>
          <w:p w14:paraId="1CAD0E2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050227"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7930620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117FD110"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6F841C8A"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A47D025"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46C57DBE" w14:textId="77777777" w:rsidTr="007D52DB">
        <w:tc>
          <w:tcPr>
            <w:tcW w:w="2836" w:type="dxa"/>
            <w:shd w:val="clear" w:color="auto" w:fill="D9E2F3"/>
            <w:vAlign w:val="center"/>
          </w:tcPr>
          <w:p w14:paraId="7008F8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335172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0E408F4" w14:textId="77777777" w:rsidTr="007D52DB">
        <w:tc>
          <w:tcPr>
            <w:tcW w:w="2836" w:type="dxa"/>
            <w:shd w:val="clear" w:color="auto" w:fill="D9E2F3"/>
            <w:vAlign w:val="center"/>
          </w:tcPr>
          <w:p w14:paraId="2175CE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F865E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6CAC61F" w14:textId="77777777" w:rsidTr="007D52DB">
        <w:tc>
          <w:tcPr>
            <w:tcW w:w="2836" w:type="dxa"/>
            <w:shd w:val="clear" w:color="auto" w:fill="D9E2F3"/>
            <w:vAlign w:val="center"/>
          </w:tcPr>
          <w:p w14:paraId="673831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1DBC2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3C91B8F" w14:textId="77777777" w:rsidTr="007D52DB">
        <w:tc>
          <w:tcPr>
            <w:tcW w:w="2836" w:type="dxa"/>
            <w:shd w:val="clear" w:color="auto" w:fill="D9E2F3"/>
            <w:vAlign w:val="center"/>
          </w:tcPr>
          <w:p w14:paraId="7C1F5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973351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A004ED5" w14:textId="77777777" w:rsidTr="007D52DB">
        <w:tc>
          <w:tcPr>
            <w:tcW w:w="2836" w:type="dxa"/>
            <w:shd w:val="clear" w:color="auto" w:fill="D9E2F3"/>
            <w:vAlign w:val="center"/>
          </w:tcPr>
          <w:p w14:paraId="4533131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3713B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E1D9798" w14:textId="77777777" w:rsidTr="007D52DB">
        <w:tc>
          <w:tcPr>
            <w:tcW w:w="2836" w:type="dxa"/>
            <w:shd w:val="clear" w:color="auto" w:fill="D9E2F3"/>
            <w:vAlign w:val="center"/>
          </w:tcPr>
          <w:p w14:paraId="38DD239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6ABF689" w14:textId="77777777" w:rsidR="00092E73" w:rsidRPr="00FD1EE4" w:rsidRDefault="00092E73" w:rsidP="007D52DB">
            <w:pPr>
              <w:spacing w:before="240" w:after="240"/>
              <w:rPr>
                <w:rFonts w:ascii="GHEA Grapalat" w:eastAsia="GHEA Grapalat" w:hAnsi="GHEA Grapalat" w:cs="GHEA Grapalat"/>
              </w:rPr>
            </w:pPr>
          </w:p>
        </w:tc>
      </w:tr>
    </w:tbl>
    <w:p w14:paraId="304D9A68"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7CB44203" w14:textId="77777777" w:rsidTr="007D52DB">
        <w:tc>
          <w:tcPr>
            <w:tcW w:w="2977" w:type="dxa"/>
            <w:shd w:val="clear" w:color="auto" w:fill="D9E2F3"/>
            <w:vAlign w:val="center"/>
          </w:tcPr>
          <w:p w14:paraId="2C2948B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46D88D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CF5443" w14:textId="77777777" w:rsidTr="007D52DB">
        <w:tc>
          <w:tcPr>
            <w:tcW w:w="2977" w:type="dxa"/>
            <w:shd w:val="clear" w:color="auto" w:fill="D9E2F3"/>
            <w:vAlign w:val="center"/>
          </w:tcPr>
          <w:p w14:paraId="2A55586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272CAC0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73F2C6A" w14:textId="77777777" w:rsidTr="007D52DB">
        <w:tc>
          <w:tcPr>
            <w:tcW w:w="2977" w:type="dxa"/>
            <w:shd w:val="clear" w:color="auto" w:fill="D9E2F3"/>
            <w:vAlign w:val="center"/>
          </w:tcPr>
          <w:p w14:paraId="67E08D7E"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2CA0FE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712E5E" w14:textId="77777777" w:rsidTr="007D52DB">
        <w:tc>
          <w:tcPr>
            <w:tcW w:w="2977" w:type="dxa"/>
            <w:shd w:val="clear" w:color="auto" w:fill="D9E2F3"/>
            <w:vAlign w:val="center"/>
          </w:tcPr>
          <w:p w14:paraId="0D97A35F"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0D63243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3D7CD99" w14:textId="77777777" w:rsidTr="007D52DB">
        <w:tc>
          <w:tcPr>
            <w:tcW w:w="2977" w:type="dxa"/>
            <w:shd w:val="clear" w:color="auto" w:fill="D9E2F3"/>
            <w:vAlign w:val="center"/>
          </w:tcPr>
          <w:p w14:paraId="240CA49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14120F0B" w14:textId="77777777" w:rsidR="00092E73" w:rsidRPr="00FD1EE4" w:rsidRDefault="00092E73" w:rsidP="007D52DB">
            <w:pPr>
              <w:spacing w:before="240" w:after="240"/>
              <w:rPr>
                <w:rFonts w:ascii="GHEA Grapalat" w:eastAsia="GHEA Grapalat" w:hAnsi="GHEA Grapalat" w:cs="GHEA Grapalat"/>
              </w:rPr>
            </w:pPr>
          </w:p>
        </w:tc>
      </w:tr>
    </w:tbl>
    <w:p w14:paraId="58F72DB0"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2DD38B05" w14:textId="77777777" w:rsidTr="007D52DB">
        <w:tc>
          <w:tcPr>
            <w:tcW w:w="2943" w:type="dxa"/>
            <w:shd w:val="clear" w:color="auto" w:fill="D9E2F3"/>
            <w:vAlign w:val="center"/>
          </w:tcPr>
          <w:p w14:paraId="1DA0A1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656750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6286C2E" w14:textId="77777777" w:rsidTr="007D52DB">
        <w:tc>
          <w:tcPr>
            <w:tcW w:w="2943" w:type="dxa"/>
            <w:shd w:val="clear" w:color="auto" w:fill="D9E2F3"/>
            <w:vAlign w:val="center"/>
          </w:tcPr>
          <w:p w14:paraId="2789089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F1C92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173A90" w14:textId="77777777" w:rsidTr="007D52DB">
        <w:tc>
          <w:tcPr>
            <w:tcW w:w="2943" w:type="dxa"/>
            <w:shd w:val="clear" w:color="auto" w:fill="D9E2F3"/>
            <w:vAlign w:val="center"/>
          </w:tcPr>
          <w:p w14:paraId="27CAEB7E"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2EB8FE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4D0ED59" w14:textId="77777777" w:rsidTr="007D52DB">
        <w:tc>
          <w:tcPr>
            <w:tcW w:w="2943" w:type="dxa"/>
            <w:shd w:val="clear" w:color="auto" w:fill="D9E2F3"/>
            <w:vAlign w:val="center"/>
          </w:tcPr>
          <w:p w14:paraId="382E4F99"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63B07DA4" w14:textId="77777777" w:rsidR="00092E73" w:rsidRPr="00FD1EE4" w:rsidRDefault="00092E73" w:rsidP="007D52DB">
            <w:pPr>
              <w:spacing w:before="240" w:after="240"/>
              <w:rPr>
                <w:rFonts w:ascii="GHEA Grapalat" w:eastAsia="GHEA Grapalat" w:hAnsi="GHEA Grapalat" w:cs="GHEA Grapalat"/>
              </w:rPr>
            </w:pPr>
          </w:p>
        </w:tc>
      </w:tr>
    </w:tbl>
    <w:p w14:paraId="5E2E30F8"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0C39D7F8" w14:textId="77777777" w:rsidTr="007D52DB">
        <w:tc>
          <w:tcPr>
            <w:tcW w:w="2837" w:type="dxa"/>
            <w:shd w:val="clear" w:color="auto" w:fill="D9E2F3"/>
            <w:vAlign w:val="center"/>
          </w:tcPr>
          <w:p w14:paraId="2D19786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52DE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2797BA7" w14:textId="77777777" w:rsidTr="007D52DB">
        <w:tc>
          <w:tcPr>
            <w:tcW w:w="2837" w:type="dxa"/>
            <w:shd w:val="clear" w:color="auto" w:fill="D9E2F3"/>
            <w:vAlign w:val="center"/>
          </w:tcPr>
          <w:p w14:paraId="221F037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AD397F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9BB319A" w14:textId="77777777" w:rsidTr="007D52DB">
        <w:tc>
          <w:tcPr>
            <w:tcW w:w="2837" w:type="dxa"/>
            <w:shd w:val="clear" w:color="auto" w:fill="D9E2F3"/>
            <w:vAlign w:val="center"/>
          </w:tcPr>
          <w:p w14:paraId="498993D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DF9F86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AA070ED" w14:textId="77777777" w:rsidTr="007D52DB">
        <w:tc>
          <w:tcPr>
            <w:tcW w:w="2837" w:type="dxa"/>
            <w:shd w:val="clear" w:color="auto" w:fill="D9E2F3"/>
            <w:vAlign w:val="center"/>
          </w:tcPr>
          <w:p w14:paraId="5D6AC4E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410913B" w14:textId="77777777" w:rsidR="00092E73" w:rsidRPr="00FD1EE4" w:rsidRDefault="00092E73" w:rsidP="007D52DB">
            <w:pPr>
              <w:spacing w:before="240" w:after="240"/>
              <w:rPr>
                <w:rFonts w:ascii="GHEA Grapalat" w:eastAsia="GHEA Grapalat" w:hAnsi="GHEA Grapalat" w:cs="GHEA Grapalat"/>
              </w:rPr>
            </w:pPr>
          </w:p>
        </w:tc>
      </w:tr>
    </w:tbl>
    <w:p w14:paraId="281934E7"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65E1C574" w14:textId="77777777" w:rsidTr="007D52DB">
        <w:trPr>
          <w:trHeight w:val="924"/>
        </w:trPr>
        <w:tc>
          <w:tcPr>
            <w:tcW w:w="9016" w:type="dxa"/>
            <w:gridSpan w:val="2"/>
            <w:vAlign w:val="center"/>
          </w:tcPr>
          <w:p w14:paraId="6A0F3E9C"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BA2038A" w14:textId="77777777" w:rsidTr="007D52DB">
        <w:trPr>
          <w:trHeight w:val="684"/>
        </w:trPr>
        <w:tc>
          <w:tcPr>
            <w:tcW w:w="4508" w:type="dxa"/>
            <w:shd w:val="clear" w:color="auto" w:fill="D9E2F3"/>
            <w:vAlign w:val="center"/>
          </w:tcPr>
          <w:p w14:paraId="2160EAB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E19B78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7FA13" w14:textId="77777777" w:rsidTr="007D52DB">
        <w:trPr>
          <w:trHeight w:val="1282"/>
        </w:trPr>
        <w:tc>
          <w:tcPr>
            <w:tcW w:w="4508" w:type="dxa"/>
            <w:shd w:val="clear" w:color="auto" w:fill="D9E2F3"/>
            <w:vAlign w:val="center"/>
          </w:tcPr>
          <w:p w14:paraId="716EB50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F22A21C"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2EB1CF3C"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932D419" w14:textId="77777777" w:rsidTr="007D52DB">
        <w:tc>
          <w:tcPr>
            <w:tcW w:w="9016" w:type="dxa"/>
            <w:gridSpan w:val="2"/>
            <w:vAlign w:val="center"/>
          </w:tcPr>
          <w:p w14:paraId="0DF19D7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4AD9101D" w14:textId="77777777" w:rsidTr="007D52DB">
        <w:tc>
          <w:tcPr>
            <w:tcW w:w="9016" w:type="dxa"/>
            <w:gridSpan w:val="2"/>
            <w:vAlign w:val="center"/>
          </w:tcPr>
          <w:p w14:paraId="7DFF6BD7"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044C0FDE"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0265BE93" w14:textId="77777777" w:rsidTr="007D52DB">
        <w:trPr>
          <w:trHeight w:val="924"/>
        </w:trPr>
        <w:tc>
          <w:tcPr>
            <w:tcW w:w="9016" w:type="dxa"/>
            <w:gridSpan w:val="2"/>
            <w:vAlign w:val="center"/>
          </w:tcPr>
          <w:p w14:paraId="75095744"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7CE633EE" w14:textId="77777777" w:rsidTr="007D52DB">
        <w:trPr>
          <w:trHeight w:val="684"/>
        </w:trPr>
        <w:tc>
          <w:tcPr>
            <w:tcW w:w="4508" w:type="dxa"/>
            <w:shd w:val="clear" w:color="auto" w:fill="D9E2F3"/>
            <w:vAlign w:val="center"/>
          </w:tcPr>
          <w:p w14:paraId="144CAC0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5C712D5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DB374" w14:textId="77777777" w:rsidTr="007D52DB">
        <w:trPr>
          <w:trHeight w:val="1282"/>
        </w:trPr>
        <w:tc>
          <w:tcPr>
            <w:tcW w:w="4508" w:type="dxa"/>
            <w:shd w:val="clear" w:color="auto" w:fill="D9E2F3"/>
            <w:vAlign w:val="center"/>
          </w:tcPr>
          <w:p w14:paraId="266327E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4FF6951"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1578277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DE8A4EB" w14:textId="77777777" w:rsidTr="007D52DB">
        <w:tc>
          <w:tcPr>
            <w:tcW w:w="9016" w:type="dxa"/>
            <w:gridSpan w:val="2"/>
            <w:vAlign w:val="center"/>
          </w:tcPr>
          <w:p w14:paraId="002A32B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0885B4E4" w14:textId="77777777" w:rsidTr="007D52DB">
        <w:tc>
          <w:tcPr>
            <w:tcW w:w="9016" w:type="dxa"/>
            <w:gridSpan w:val="2"/>
            <w:vAlign w:val="center"/>
          </w:tcPr>
          <w:p w14:paraId="110BB0A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2566FFB0" w14:textId="77777777" w:rsidTr="007D52DB">
        <w:tc>
          <w:tcPr>
            <w:tcW w:w="9016" w:type="dxa"/>
            <w:gridSpan w:val="2"/>
            <w:vAlign w:val="center"/>
          </w:tcPr>
          <w:p w14:paraId="0C7952B7"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70EB1387" w14:textId="77777777" w:rsidTr="007D52DB">
        <w:tc>
          <w:tcPr>
            <w:tcW w:w="9016" w:type="dxa"/>
            <w:gridSpan w:val="2"/>
            <w:vAlign w:val="center"/>
          </w:tcPr>
          <w:p w14:paraId="7B6BC82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05591044"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1854580F" w14:textId="77777777" w:rsidTr="007D52DB">
        <w:tc>
          <w:tcPr>
            <w:tcW w:w="2837" w:type="dxa"/>
            <w:shd w:val="clear" w:color="auto" w:fill="D9E2F3"/>
            <w:vAlign w:val="center"/>
          </w:tcPr>
          <w:p w14:paraId="44D1BBA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D198D7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B6F00E" w14:textId="77777777" w:rsidTr="007D52DB">
        <w:tc>
          <w:tcPr>
            <w:tcW w:w="2837" w:type="dxa"/>
            <w:shd w:val="clear" w:color="auto" w:fill="D9E2F3"/>
            <w:vAlign w:val="center"/>
          </w:tcPr>
          <w:p w14:paraId="76C304C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29B0B27"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107AE50"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39ACD161" w14:textId="77777777" w:rsidTr="007D52DB">
        <w:tc>
          <w:tcPr>
            <w:tcW w:w="2837" w:type="dxa"/>
            <w:shd w:val="clear" w:color="auto" w:fill="D9E2F3"/>
            <w:vAlign w:val="center"/>
          </w:tcPr>
          <w:p w14:paraId="6B241D61"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638804D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742E923B"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35E9381A"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B632B1A" w14:textId="77777777" w:rsidTr="007D52DB">
        <w:tc>
          <w:tcPr>
            <w:tcW w:w="2837" w:type="dxa"/>
            <w:shd w:val="clear" w:color="auto" w:fill="D9E2F3"/>
            <w:vAlign w:val="center"/>
          </w:tcPr>
          <w:p w14:paraId="4F1A0A5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350AD3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22C8A5" w14:textId="77777777" w:rsidTr="007D52DB">
        <w:tc>
          <w:tcPr>
            <w:tcW w:w="2837" w:type="dxa"/>
            <w:shd w:val="clear" w:color="auto" w:fill="D9E2F3"/>
            <w:vAlign w:val="center"/>
          </w:tcPr>
          <w:p w14:paraId="267984F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EEE2589" w14:textId="77777777" w:rsidR="00092E73" w:rsidRPr="00FD1EE4" w:rsidRDefault="00092E73" w:rsidP="007D52DB">
            <w:pPr>
              <w:spacing w:before="240" w:after="240"/>
              <w:rPr>
                <w:rFonts w:ascii="GHEA Grapalat" w:eastAsia="GHEA Grapalat" w:hAnsi="GHEA Grapalat" w:cs="GHEA Grapalat"/>
              </w:rPr>
            </w:pPr>
          </w:p>
        </w:tc>
      </w:tr>
    </w:tbl>
    <w:p w14:paraId="1E782D8C"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7811E7"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0538DA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0C9C84F1" w14:textId="77777777" w:rsidTr="007D52DB">
        <w:tc>
          <w:tcPr>
            <w:tcW w:w="2835" w:type="dxa"/>
            <w:shd w:val="clear" w:color="auto" w:fill="D9E2F3"/>
            <w:vAlign w:val="center"/>
          </w:tcPr>
          <w:p w14:paraId="106F1F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22ABCD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5AE8FC4" w14:textId="77777777" w:rsidTr="007D52DB">
        <w:tc>
          <w:tcPr>
            <w:tcW w:w="2835" w:type="dxa"/>
            <w:shd w:val="clear" w:color="auto" w:fill="D9E2F3"/>
            <w:vAlign w:val="center"/>
          </w:tcPr>
          <w:p w14:paraId="6BA4C1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A9D75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CB5520" w14:textId="77777777" w:rsidTr="007D52DB">
        <w:tc>
          <w:tcPr>
            <w:tcW w:w="2835" w:type="dxa"/>
            <w:shd w:val="clear" w:color="auto" w:fill="D9E2F3"/>
            <w:vAlign w:val="center"/>
          </w:tcPr>
          <w:p w14:paraId="44CE42B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7E36CA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57AE93" w14:textId="77777777" w:rsidTr="007D52DB">
        <w:tc>
          <w:tcPr>
            <w:tcW w:w="2835" w:type="dxa"/>
            <w:shd w:val="clear" w:color="auto" w:fill="D9E2F3"/>
            <w:vAlign w:val="center"/>
          </w:tcPr>
          <w:p w14:paraId="558D710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3639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9C9D5AC" w14:textId="77777777" w:rsidTr="007D52DB">
        <w:tc>
          <w:tcPr>
            <w:tcW w:w="2835" w:type="dxa"/>
            <w:shd w:val="clear" w:color="auto" w:fill="D9E2F3"/>
            <w:vAlign w:val="center"/>
          </w:tcPr>
          <w:p w14:paraId="4BD139E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4A85B7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358B1D3" w14:textId="77777777" w:rsidTr="007D52DB">
        <w:tc>
          <w:tcPr>
            <w:tcW w:w="2835" w:type="dxa"/>
            <w:shd w:val="clear" w:color="auto" w:fill="D9E2F3"/>
            <w:vAlign w:val="center"/>
          </w:tcPr>
          <w:p w14:paraId="0F17017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0A05E9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90E4CE" w14:textId="77777777" w:rsidTr="007D52DB">
        <w:tc>
          <w:tcPr>
            <w:tcW w:w="2835" w:type="dxa"/>
            <w:shd w:val="clear" w:color="auto" w:fill="D9E2F3"/>
            <w:vAlign w:val="center"/>
          </w:tcPr>
          <w:p w14:paraId="1CAABAA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CC682B3" w14:textId="77777777" w:rsidR="00092E73" w:rsidRPr="00FD1EE4" w:rsidRDefault="00092E73" w:rsidP="007D52DB">
            <w:pPr>
              <w:spacing w:before="240" w:after="240"/>
              <w:rPr>
                <w:rFonts w:ascii="GHEA Grapalat" w:eastAsia="GHEA Grapalat" w:hAnsi="GHEA Grapalat" w:cs="GHEA Grapalat"/>
              </w:rPr>
            </w:pPr>
          </w:p>
        </w:tc>
      </w:tr>
    </w:tbl>
    <w:p w14:paraId="3FA697D7"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C56D158" w14:textId="77777777" w:rsidTr="007D52DB">
        <w:trPr>
          <w:trHeight w:val="853"/>
        </w:trPr>
        <w:tc>
          <w:tcPr>
            <w:tcW w:w="2835" w:type="dxa"/>
            <w:vMerge w:val="restart"/>
            <w:shd w:val="clear" w:color="auto" w:fill="D9E2F3"/>
            <w:vAlign w:val="center"/>
          </w:tcPr>
          <w:p w14:paraId="751BE73F"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A835B6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F0CC8F" w14:textId="77777777" w:rsidTr="007D52DB">
        <w:trPr>
          <w:trHeight w:val="850"/>
        </w:trPr>
        <w:tc>
          <w:tcPr>
            <w:tcW w:w="2835" w:type="dxa"/>
            <w:vMerge/>
            <w:shd w:val="clear" w:color="auto" w:fill="D9E2F3"/>
            <w:vAlign w:val="center"/>
          </w:tcPr>
          <w:p w14:paraId="19A9DCA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83020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D3E404C" w14:textId="77777777" w:rsidTr="007D52DB">
        <w:trPr>
          <w:trHeight w:val="850"/>
        </w:trPr>
        <w:tc>
          <w:tcPr>
            <w:tcW w:w="2835" w:type="dxa"/>
            <w:vMerge/>
            <w:shd w:val="clear" w:color="auto" w:fill="D9E2F3"/>
            <w:vAlign w:val="center"/>
          </w:tcPr>
          <w:p w14:paraId="40E46E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7E7AE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27F5D2B" w14:textId="77777777" w:rsidTr="007D52DB">
        <w:trPr>
          <w:trHeight w:val="850"/>
        </w:trPr>
        <w:tc>
          <w:tcPr>
            <w:tcW w:w="2835" w:type="dxa"/>
            <w:vMerge/>
            <w:shd w:val="clear" w:color="auto" w:fill="D9E2F3"/>
            <w:vAlign w:val="center"/>
          </w:tcPr>
          <w:p w14:paraId="28355C8F"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22C8F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ECED08B" w14:textId="77777777" w:rsidTr="007D52DB">
        <w:trPr>
          <w:trHeight w:val="850"/>
        </w:trPr>
        <w:tc>
          <w:tcPr>
            <w:tcW w:w="2835" w:type="dxa"/>
            <w:vMerge/>
            <w:shd w:val="clear" w:color="auto" w:fill="D9E2F3"/>
            <w:vAlign w:val="center"/>
          </w:tcPr>
          <w:p w14:paraId="0B25FDD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B87AB98" w14:textId="77777777" w:rsidR="00092E73" w:rsidRPr="00FD1EE4" w:rsidRDefault="00092E73" w:rsidP="007D52DB">
            <w:pPr>
              <w:spacing w:before="240" w:after="240"/>
              <w:rPr>
                <w:rFonts w:ascii="GHEA Grapalat" w:eastAsia="GHEA Grapalat" w:hAnsi="GHEA Grapalat" w:cs="GHEA Grapalat"/>
              </w:rPr>
            </w:pPr>
          </w:p>
        </w:tc>
      </w:tr>
    </w:tbl>
    <w:p w14:paraId="4F2334AB"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9FE3920" w14:textId="77777777" w:rsidTr="007D52DB">
        <w:tc>
          <w:tcPr>
            <w:tcW w:w="2835" w:type="dxa"/>
            <w:shd w:val="clear" w:color="auto" w:fill="D9E2F3"/>
            <w:vAlign w:val="center"/>
          </w:tcPr>
          <w:p w14:paraId="14A86B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C34A08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E232AB7" w14:textId="77777777" w:rsidTr="007D52DB">
        <w:tc>
          <w:tcPr>
            <w:tcW w:w="2835" w:type="dxa"/>
            <w:shd w:val="clear" w:color="auto" w:fill="D9E2F3"/>
            <w:vAlign w:val="center"/>
          </w:tcPr>
          <w:p w14:paraId="18E2465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BB01BB1" w14:textId="77777777" w:rsidR="00092E73" w:rsidRPr="00FD1EE4" w:rsidRDefault="00092E73" w:rsidP="007D52DB">
            <w:pPr>
              <w:spacing w:before="240" w:after="240"/>
              <w:rPr>
                <w:rFonts w:ascii="GHEA Grapalat" w:eastAsia="GHEA Grapalat" w:hAnsi="GHEA Grapalat" w:cs="GHEA Grapalat"/>
              </w:rPr>
            </w:pPr>
          </w:p>
        </w:tc>
      </w:tr>
    </w:tbl>
    <w:p w14:paraId="562AB161"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EE3BCAA"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70BA0E35" w14:textId="77777777" w:rsidTr="007D52DB">
        <w:tc>
          <w:tcPr>
            <w:tcW w:w="9016" w:type="dxa"/>
            <w:shd w:val="clear" w:color="auto" w:fill="DBE5F1" w:themeFill="accent1" w:themeFillTint="33"/>
          </w:tcPr>
          <w:p w14:paraId="41C9AB36"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5A1C7104" w14:textId="77777777" w:rsidTr="007D52DB">
        <w:trPr>
          <w:trHeight w:val="10187"/>
        </w:trPr>
        <w:tc>
          <w:tcPr>
            <w:tcW w:w="9016" w:type="dxa"/>
          </w:tcPr>
          <w:p w14:paraId="2CBFEE0F" w14:textId="77777777" w:rsidR="00092E73" w:rsidRPr="00FD1EE4" w:rsidRDefault="00092E73" w:rsidP="007D52DB">
            <w:pPr>
              <w:rPr>
                <w:rFonts w:ascii="GHEA Grapalat" w:eastAsia="GHEA Grapalat" w:hAnsi="GHEA Grapalat" w:cs="GHEA Grapalat"/>
                <w:b/>
                <w:color w:val="000000"/>
              </w:rPr>
            </w:pPr>
          </w:p>
        </w:tc>
      </w:tr>
    </w:tbl>
    <w:p w14:paraId="10288FCE"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7F219425" w14:textId="77777777" w:rsidR="00092E73" w:rsidRDefault="00092E73" w:rsidP="00092E73">
      <w:pPr>
        <w:rPr>
          <w:rFonts w:ascii="GHEA Grapalat" w:hAnsi="GHEA Grapalat"/>
          <w:b/>
        </w:rPr>
      </w:pPr>
    </w:p>
    <w:p w14:paraId="463D4621" w14:textId="77777777" w:rsidR="00092E73" w:rsidRDefault="00092E73" w:rsidP="00092E73">
      <w:pPr>
        <w:rPr>
          <w:rFonts w:ascii="GHEA Grapalat" w:hAnsi="GHEA Grapalat"/>
          <w:b/>
        </w:rPr>
      </w:pPr>
      <w:r>
        <w:rPr>
          <w:rFonts w:ascii="GHEA Grapalat" w:hAnsi="GHEA Grapalat"/>
          <w:b/>
        </w:rPr>
        <w:br w:type="page"/>
      </w:r>
    </w:p>
    <w:p w14:paraId="37B82F0A"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2FF15E50" w14:textId="77777777" w:rsidR="00092E73" w:rsidRPr="00490465" w:rsidRDefault="00092E73" w:rsidP="00092E73">
      <w:pPr>
        <w:spacing w:line="360" w:lineRule="auto"/>
        <w:jc w:val="center"/>
        <w:rPr>
          <w:rFonts w:ascii="GHEA Grapalat" w:hAnsi="GHEA Grapalat"/>
          <w:b/>
          <w:sz w:val="28"/>
          <w:szCs w:val="28"/>
          <w:lang w:val="hy-AM"/>
        </w:rPr>
      </w:pPr>
    </w:p>
    <w:p w14:paraId="59BBE81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8C2DF8C"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706AB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25F38BBF"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B44D7B6"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B1412DE"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w:t>
      </w:r>
      <w:r w:rsidRPr="00092E73">
        <w:rPr>
          <w:rFonts w:ascii="GHEA Grapalat" w:hAnsi="GHEA Grapalat"/>
        </w:rPr>
        <w:lastRenderedPageBreak/>
        <w:t>при наличии документов, содержащих сведения о владельцах данного юридического лица;</w:t>
      </w:r>
    </w:p>
    <w:p w14:paraId="7C24BF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E16C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180DD9"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14D83712"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w:t>
      </w:r>
      <w:r w:rsidRPr="00092E73">
        <w:rPr>
          <w:rFonts w:ascii="GHEA Grapalat" w:hAnsi="GHEA Grapalat"/>
        </w:rPr>
        <w:lastRenderedPageBreak/>
        <w:t>в уставном капитале производятся с учетом правил, установленных абзацем "а" подпункта 5 пункта 4 настоящего Порядка;</w:t>
      </w:r>
    </w:p>
    <w:p w14:paraId="45C55D1E"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22EDA"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661C2AB3"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19EF622"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A555FC7"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28481E9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C9B99A"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w:t>
      </w:r>
      <w:r w:rsidRPr="00092E73">
        <w:rPr>
          <w:rFonts w:ascii="GHEA Grapalat" w:hAnsi="GHEA Grapalat"/>
        </w:rPr>
        <w:lastRenderedPageBreak/>
        <w:t>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2E23EBB"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C8D7A75"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A9F8AE8"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55A0CD28"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14EB608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24E2211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121B216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5DC536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078E6C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92E73">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193AD90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1A5C9BA"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50389DA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27056C5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1619DB9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908DF4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469A67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423113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057845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087C6A34" w14:textId="77777777" w:rsidR="00092E73" w:rsidRDefault="00092E73" w:rsidP="00092E73">
      <w:pPr>
        <w:contextualSpacing/>
        <w:jc w:val="both"/>
        <w:rPr>
          <w:rFonts w:ascii="GHEA Grapalat" w:hAnsi="GHEA Grapalat"/>
          <w:sz w:val="28"/>
          <w:szCs w:val="28"/>
        </w:rPr>
      </w:pPr>
    </w:p>
    <w:p w14:paraId="2802FEA5" w14:textId="77777777" w:rsidR="00092E73" w:rsidRDefault="00092E73" w:rsidP="00092E73">
      <w:pPr>
        <w:contextualSpacing/>
        <w:jc w:val="both"/>
        <w:rPr>
          <w:rFonts w:ascii="GHEA Grapalat" w:hAnsi="GHEA Grapalat"/>
          <w:sz w:val="28"/>
          <w:szCs w:val="28"/>
        </w:rPr>
      </w:pPr>
    </w:p>
    <w:p w14:paraId="15EFCACC"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2B43B932"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602478C5" w14:textId="77777777" w:rsidR="00092E73" w:rsidRDefault="00092E73" w:rsidP="00092E73">
      <w:pPr>
        <w:rPr>
          <w:rFonts w:ascii="GHEA Grapalat" w:hAnsi="GHEA Grapalat"/>
          <w:b/>
        </w:rPr>
      </w:pPr>
    </w:p>
    <w:p w14:paraId="723A13F3" w14:textId="77777777" w:rsidR="00092E73" w:rsidRDefault="00092E73" w:rsidP="00092E73">
      <w:pPr>
        <w:rPr>
          <w:rFonts w:ascii="GHEA Grapalat" w:hAnsi="GHEA Grapalat"/>
          <w:b/>
        </w:rPr>
      </w:pPr>
      <w:r>
        <w:rPr>
          <w:rFonts w:ascii="GHEA Grapalat" w:hAnsi="GHEA Grapalat"/>
          <w:b/>
        </w:rPr>
        <w:br w:type="page"/>
      </w:r>
    </w:p>
    <w:p w14:paraId="391C512E" w14:textId="77777777" w:rsidR="00B2572B" w:rsidRPr="00FC59A2" w:rsidRDefault="00B2572B" w:rsidP="00F30700">
      <w:pPr>
        <w:pStyle w:val="BodyTextIndent3"/>
        <w:widowControl w:val="0"/>
        <w:spacing w:line="240" w:lineRule="auto"/>
        <w:ind w:firstLine="0"/>
        <w:jc w:val="right"/>
        <w:rPr>
          <w:rFonts w:ascii="GHEA Grapalat" w:hAnsi="GHEA Grapalat" w:cs="Arial"/>
          <w:b/>
        </w:rPr>
      </w:pPr>
      <w:r w:rsidRPr="00FC59A2">
        <w:rPr>
          <w:rFonts w:ascii="GHEA Grapalat" w:hAnsi="GHEA Grapalat"/>
          <w:b/>
        </w:rPr>
        <w:lastRenderedPageBreak/>
        <w:t xml:space="preserve">Приложение № </w:t>
      </w:r>
      <w:r w:rsidR="00B048B2" w:rsidRPr="00FC59A2">
        <w:rPr>
          <w:rFonts w:ascii="GHEA Grapalat" w:hAnsi="GHEA Grapalat"/>
          <w:b/>
        </w:rPr>
        <w:t>2</w:t>
      </w:r>
    </w:p>
    <w:p w14:paraId="0E632DF3" w14:textId="675F3262" w:rsidR="00B2572B" w:rsidRPr="00FC59A2" w:rsidRDefault="00B2572B" w:rsidP="00F30700">
      <w:pPr>
        <w:pStyle w:val="BodyTextIndent3"/>
        <w:widowControl w:val="0"/>
        <w:spacing w:line="240" w:lineRule="auto"/>
        <w:jc w:val="right"/>
        <w:rPr>
          <w:rFonts w:ascii="GHEA Grapalat" w:hAnsi="GHEA Grapalat" w:cs="Arial"/>
          <w:b/>
        </w:rPr>
      </w:pPr>
      <w:r w:rsidRPr="00FC59A2">
        <w:rPr>
          <w:rFonts w:ascii="GHEA Grapalat" w:hAnsi="GHEA Grapalat"/>
          <w:b/>
        </w:rPr>
        <w:t xml:space="preserve">к Приглашению </w:t>
      </w:r>
      <w:r w:rsidR="004435B8" w:rsidRPr="00FC59A2">
        <w:rPr>
          <w:rFonts w:ascii="GHEA Grapalat" w:hAnsi="GHEA Grapalat"/>
          <w:b/>
        </w:rPr>
        <w:t xml:space="preserve">на запросе котировок </w:t>
      </w:r>
      <w:r w:rsidR="005744FC" w:rsidRPr="00FC59A2">
        <w:rPr>
          <w:rFonts w:ascii="GHEA Grapalat" w:hAnsi="GHEA Grapalat" w:cs="Arial"/>
          <w:b/>
        </w:rPr>
        <w:br/>
      </w:r>
      <w:r w:rsidRPr="00FC59A2">
        <w:rPr>
          <w:rFonts w:ascii="GHEA Grapalat" w:hAnsi="GHEA Grapalat"/>
          <w:b/>
        </w:rPr>
        <w:t xml:space="preserve">под кодом </w:t>
      </w:r>
      <w:r w:rsidR="009169C4" w:rsidRPr="00FC59A2">
        <w:rPr>
          <w:rFonts w:ascii="GHEA Grapalat" w:hAnsi="GHEA Grapalat"/>
          <w:b/>
        </w:rPr>
        <w:t>“</w:t>
      </w:r>
      <w:r w:rsidR="000E6BDF">
        <w:rPr>
          <w:rFonts w:ascii="GHEA Grapalat" w:hAnsi="GHEA Grapalat"/>
          <w:b/>
        </w:rPr>
        <w:t>EQ-GHAShDzB-25/1</w:t>
      </w:r>
      <w:r w:rsidR="00C700EE">
        <w:rPr>
          <w:rFonts w:ascii="GHEA Grapalat" w:hAnsi="GHEA Grapalat"/>
          <w:b/>
          <w:lang w:val="hy-AM"/>
        </w:rPr>
        <w:t>92</w:t>
      </w:r>
      <w:r w:rsidR="009169C4" w:rsidRPr="00FC59A2">
        <w:rPr>
          <w:rFonts w:ascii="GHEA Grapalat" w:hAnsi="GHEA Grapalat"/>
          <w:b/>
        </w:rPr>
        <w:t>”</w:t>
      </w:r>
      <w:r w:rsidR="00DC619D" w:rsidRPr="00FC59A2">
        <w:rPr>
          <w:rStyle w:val="FootnoteReference"/>
          <w:rFonts w:ascii="GHEA Grapalat" w:hAnsi="GHEA Grapalat"/>
          <w:b/>
        </w:rPr>
        <w:footnoteReference w:customMarkFollows="1" w:id="12"/>
        <w:t>*</w:t>
      </w:r>
    </w:p>
    <w:p w14:paraId="0DE68DC2" w14:textId="77777777" w:rsidR="00B2572B" w:rsidRPr="00FC59A2" w:rsidRDefault="00B2572B" w:rsidP="00B46D58">
      <w:pPr>
        <w:widowControl w:val="0"/>
        <w:spacing w:after="120"/>
        <w:ind w:firstLine="567"/>
        <w:jc w:val="center"/>
        <w:rPr>
          <w:rFonts w:ascii="GHEA Grapalat" w:hAnsi="GHEA Grapalat"/>
          <w:sz w:val="20"/>
          <w:szCs w:val="20"/>
        </w:rPr>
      </w:pPr>
    </w:p>
    <w:p w14:paraId="60D9141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2E443D9" w14:textId="77777777" w:rsidR="00B2572B" w:rsidRPr="009044F1" w:rsidRDefault="00B2572B" w:rsidP="00B46D58">
      <w:pPr>
        <w:widowControl w:val="0"/>
        <w:spacing w:after="120"/>
        <w:ind w:firstLine="567"/>
        <w:jc w:val="center"/>
        <w:rPr>
          <w:rFonts w:ascii="GHEA Grapalat" w:hAnsi="GHEA Grapalat"/>
        </w:rPr>
      </w:pPr>
    </w:p>
    <w:p w14:paraId="0A0B839F" w14:textId="0FB8FE65"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4435B8">
        <w:rPr>
          <w:rFonts w:ascii="GHEA Grapalat" w:hAnsi="GHEA Grapalat"/>
          <w:spacing w:val="-6"/>
        </w:rPr>
        <w:t xml:space="preserve">на запросе котировок </w:t>
      </w:r>
      <w:r w:rsidR="004435B8" w:rsidRPr="005744FC">
        <w:rPr>
          <w:rFonts w:ascii="GHEA Grapalat" w:hAnsi="GHEA Grapalat"/>
          <w:spacing w:val="-6"/>
        </w:rPr>
        <w:t xml:space="preserve"> </w:t>
      </w:r>
      <w:r w:rsidRPr="005744FC">
        <w:rPr>
          <w:rFonts w:ascii="GHEA Grapalat" w:hAnsi="GHEA Grapalat"/>
          <w:spacing w:val="-6"/>
        </w:rPr>
        <w:t xml:space="preserve">под кодом </w:t>
      </w:r>
      <w:r w:rsidR="009169C4">
        <w:rPr>
          <w:rFonts w:ascii="GHEA Grapalat" w:hAnsi="GHEA Grapalat"/>
          <w:spacing w:val="-6"/>
        </w:rPr>
        <w:t>“</w:t>
      </w:r>
      <w:r w:rsidR="000E6BDF">
        <w:rPr>
          <w:rFonts w:ascii="GHEA Grapalat" w:hAnsi="GHEA Grapalat"/>
          <w:spacing w:val="-6"/>
        </w:rPr>
        <w:t>EQ-GHAShDzB-25/1</w:t>
      </w:r>
      <w:r w:rsidR="00C700EE">
        <w:rPr>
          <w:rFonts w:ascii="GHEA Grapalat" w:hAnsi="GHEA Grapalat"/>
          <w:spacing w:val="-6"/>
          <w:lang w:val="hy-AM"/>
        </w:rPr>
        <w:t>92</w:t>
      </w:r>
      <w:r w:rsidR="009169C4">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76C52F8C"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5BDF4F5"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36AFCF2"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A76B49F"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81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137"/>
        <w:gridCol w:w="2340"/>
        <w:gridCol w:w="1530"/>
        <w:gridCol w:w="1440"/>
      </w:tblGrid>
      <w:tr w:rsidR="00202EB4" w:rsidRPr="005744FC" w14:paraId="4FE3F161" w14:textId="77777777" w:rsidTr="004435B8">
        <w:trPr>
          <w:trHeight w:val="916"/>
          <w:jc w:val="center"/>
        </w:trPr>
        <w:tc>
          <w:tcPr>
            <w:tcW w:w="1368" w:type="dxa"/>
            <w:tcBorders>
              <w:top w:val="single" w:sz="4" w:space="0" w:color="auto"/>
              <w:left w:val="single" w:sz="4" w:space="0" w:color="auto"/>
              <w:right w:val="single" w:sz="4" w:space="0" w:color="auto"/>
            </w:tcBorders>
            <w:vAlign w:val="center"/>
          </w:tcPr>
          <w:p w14:paraId="56FBF008"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37" w:type="dxa"/>
            <w:tcBorders>
              <w:top w:val="single" w:sz="4" w:space="0" w:color="auto"/>
              <w:left w:val="single" w:sz="4" w:space="0" w:color="auto"/>
              <w:right w:val="single" w:sz="4" w:space="0" w:color="auto"/>
            </w:tcBorders>
            <w:vAlign w:val="center"/>
          </w:tcPr>
          <w:p w14:paraId="1A344C8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340" w:type="dxa"/>
            <w:tcBorders>
              <w:top w:val="single" w:sz="4" w:space="0" w:color="auto"/>
              <w:left w:val="single" w:sz="4" w:space="0" w:color="auto"/>
              <w:right w:val="single" w:sz="4" w:space="0" w:color="auto"/>
            </w:tcBorders>
            <w:vAlign w:val="center"/>
          </w:tcPr>
          <w:p w14:paraId="6369C1C5"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B3B88C4"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530" w:type="dxa"/>
            <w:tcBorders>
              <w:top w:val="single" w:sz="4" w:space="0" w:color="auto"/>
              <w:left w:val="single" w:sz="4" w:space="0" w:color="auto"/>
              <w:right w:val="single" w:sz="4" w:space="0" w:color="auto"/>
            </w:tcBorders>
            <w:vAlign w:val="center"/>
          </w:tcPr>
          <w:p w14:paraId="65FABE1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40" w:type="dxa"/>
            <w:tcBorders>
              <w:top w:val="single" w:sz="4" w:space="0" w:color="auto"/>
              <w:left w:val="single" w:sz="4" w:space="0" w:color="auto"/>
              <w:right w:val="single" w:sz="4" w:space="0" w:color="auto"/>
            </w:tcBorders>
            <w:vAlign w:val="center"/>
          </w:tcPr>
          <w:p w14:paraId="5F5C4290"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1727AF5"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29C14FF4" w14:textId="77777777" w:rsidTr="004435B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6AFF120"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137" w:type="dxa"/>
            <w:tcBorders>
              <w:top w:val="single" w:sz="4" w:space="0" w:color="auto"/>
              <w:left w:val="single" w:sz="4" w:space="0" w:color="auto"/>
              <w:bottom w:val="single" w:sz="4" w:space="0" w:color="auto"/>
              <w:right w:val="single" w:sz="4" w:space="0" w:color="auto"/>
            </w:tcBorders>
            <w:shd w:val="clear" w:color="auto" w:fill="99CCFF"/>
          </w:tcPr>
          <w:p w14:paraId="56C23F20"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14:paraId="74FC9B0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530" w:type="dxa"/>
            <w:tcBorders>
              <w:top w:val="single" w:sz="4" w:space="0" w:color="auto"/>
              <w:left w:val="single" w:sz="4" w:space="0" w:color="auto"/>
              <w:bottom w:val="single" w:sz="4" w:space="0" w:color="auto"/>
              <w:right w:val="single" w:sz="4" w:space="0" w:color="auto"/>
            </w:tcBorders>
            <w:shd w:val="clear" w:color="auto" w:fill="99CCFF"/>
          </w:tcPr>
          <w:p w14:paraId="19D4EED5"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8DB2258"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D7D33" w:rsidRPr="005744FC" w14:paraId="46DE0E9B" w14:textId="77777777" w:rsidTr="004435B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251024" w14:textId="77777777" w:rsidR="00AD7D33" w:rsidRPr="005744FC" w:rsidRDefault="00AD7D33" w:rsidP="00AD7D33">
            <w:pPr>
              <w:widowControl w:val="0"/>
              <w:jc w:val="center"/>
              <w:rPr>
                <w:rFonts w:ascii="GHEA Grapalat" w:hAnsi="GHEA Grapalat"/>
                <w:b/>
                <w:bCs/>
                <w:sz w:val="20"/>
                <w:szCs w:val="20"/>
              </w:rPr>
            </w:pPr>
            <w:r w:rsidRPr="005744FC">
              <w:rPr>
                <w:rFonts w:ascii="GHEA Grapalat" w:hAnsi="GHEA Grapalat"/>
                <w:b/>
                <w:sz w:val="20"/>
                <w:szCs w:val="20"/>
              </w:rPr>
              <w:t>1</w:t>
            </w:r>
          </w:p>
        </w:tc>
        <w:tc>
          <w:tcPr>
            <w:tcW w:w="2137" w:type="dxa"/>
            <w:tcBorders>
              <w:top w:val="single" w:sz="4" w:space="0" w:color="auto"/>
              <w:left w:val="single" w:sz="4" w:space="0" w:color="auto"/>
              <w:bottom w:val="single" w:sz="4" w:space="0" w:color="auto"/>
              <w:right w:val="single" w:sz="4" w:space="0" w:color="auto"/>
            </w:tcBorders>
            <w:vAlign w:val="center"/>
          </w:tcPr>
          <w:p w14:paraId="40E92060" w14:textId="67948F05" w:rsidR="00AD7D33" w:rsidRPr="004435B8" w:rsidRDefault="00AD7D33" w:rsidP="00AD7D33">
            <w:pPr>
              <w:widowControl w:val="0"/>
              <w:jc w:val="center"/>
              <w:rPr>
                <w:rFonts w:ascii="GHEA Grapalat" w:hAnsi="GHEA Grapalat"/>
                <w:sz w:val="20"/>
                <w:szCs w:val="20"/>
              </w:rPr>
            </w:pPr>
            <w:r w:rsidRPr="0030791A">
              <w:rPr>
                <w:rFonts w:ascii="GHEA Grapalat" w:hAnsi="GHEA Grapalat" w:cs="Arial"/>
                <w:color w:val="000000"/>
                <w:sz w:val="18"/>
                <w:szCs w:val="18"/>
              </w:rPr>
              <w:t>Ремонт санузла по адресу Норашен, дом 31, кв. 27</w:t>
            </w:r>
            <w:r w:rsidRPr="008A2C90">
              <w:rPr>
                <w:rFonts w:ascii="GHEA Grapalat" w:hAnsi="GHEA Grapalat" w:cs="Arial"/>
                <w:color w:val="000000"/>
                <w:sz w:val="18"/>
                <w:szCs w:val="18"/>
              </w:rPr>
              <w:t xml:space="preserve"> административного района </w:t>
            </w:r>
            <w:r>
              <w:rPr>
                <w:rFonts w:ascii="GHEA Grapalat" w:hAnsi="GHEA Grapalat" w:cs="Arial"/>
                <w:color w:val="000000"/>
                <w:sz w:val="18"/>
                <w:szCs w:val="18"/>
              </w:rPr>
              <w:t>Ачапняк города Еревана</w:t>
            </w:r>
          </w:p>
        </w:tc>
        <w:tc>
          <w:tcPr>
            <w:tcW w:w="2340" w:type="dxa"/>
            <w:tcBorders>
              <w:top w:val="single" w:sz="4" w:space="0" w:color="auto"/>
              <w:left w:val="single" w:sz="4" w:space="0" w:color="auto"/>
              <w:bottom w:val="single" w:sz="4" w:space="0" w:color="auto"/>
              <w:right w:val="single" w:sz="4" w:space="0" w:color="auto"/>
            </w:tcBorders>
          </w:tcPr>
          <w:p w14:paraId="4A8BE0E9" w14:textId="77777777" w:rsidR="00AD7D33" w:rsidRPr="005744FC" w:rsidRDefault="00AD7D33" w:rsidP="00AD7D33">
            <w:pPr>
              <w:widowControl w:val="0"/>
              <w:jc w:val="center"/>
              <w:rPr>
                <w:rFonts w:ascii="GHEA Grapalat" w:hAnsi="GHEA Grapalat"/>
                <w:sz w:val="20"/>
                <w:szCs w:val="20"/>
              </w:rPr>
            </w:pPr>
          </w:p>
        </w:tc>
        <w:tc>
          <w:tcPr>
            <w:tcW w:w="1530" w:type="dxa"/>
            <w:tcBorders>
              <w:top w:val="single" w:sz="4" w:space="0" w:color="auto"/>
              <w:left w:val="single" w:sz="4" w:space="0" w:color="auto"/>
              <w:bottom w:val="single" w:sz="4" w:space="0" w:color="auto"/>
              <w:right w:val="single" w:sz="4" w:space="0" w:color="auto"/>
            </w:tcBorders>
          </w:tcPr>
          <w:p w14:paraId="734022E8" w14:textId="77777777" w:rsidR="00AD7D33" w:rsidRPr="005744FC" w:rsidRDefault="00AD7D33" w:rsidP="00AD7D33">
            <w:pPr>
              <w:widowControl w:val="0"/>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tcPr>
          <w:p w14:paraId="7E881D6E" w14:textId="77777777" w:rsidR="00AD7D33" w:rsidRPr="005744FC" w:rsidRDefault="00AD7D33" w:rsidP="00AD7D33">
            <w:pPr>
              <w:widowControl w:val="0"/>
              <w:jc w:val="center"/>
              <w:rPr>
                <w:rFonts w:ascii="GHEA Grapalat" w:hAnsi="GHEA Grapalat"/>
                <w:sz w:val="20"/>
                <w:szCs w:val="20"/>
              </w:rPr>
            </w:pPr>
          </w:p>
        </w:tc>
      </w:tr>
      <w:tr w:rsidR="00AD7D33" w:rsidRPr="005744FC" w14:paraId="34DF5767" w14:textId="77777777" w:rsidTr="004435B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A3AA32" w14:textId="3568882A" w:rsidR="00AD7D33" w:rsidRPr="00667A23" w:rsidRDefault="00AD7D33" w:rsidP="00AD7D33">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2137" w:type="dxa"/>
            <w:tcBorders>
              <w:top w:val="single" w:sz="4" w:space="0" w:color="auto"/>
              <w:left w:val="single" w:sz="4" w:space="0" w:color="auto"/>
              <w:bottom w:val="single" w:sz="4" w:space="0" w:color="auto"/>
              <w:right w:val="single" w:sz="4" w:space="0" w:color="auto"/>
            </w:tcBorders>
            <w:vAlign w:val="center"/>
          </w:tcPr>
          <w:p w14:paraId="6BC52E4E" w14:textId="493F999E" w:rsidR="00AD7D33" w:rsidRPr="007E31BF" w:rsidRDefault="00AD7D33" w:rsidP="00AD7D33">
            <w:pPr>
              <w:widowControl w:val="0"/>
              <w:jc w:val="center"/>
              <w:rPr>
                <w:rFonts w:ascii="GHEA Grapalat" w:hAnsi="GHEA Grapalat" w:cs="Arial"/>
                <w:color w:val="000000"/>
                <w:sz w:val="18"/>
                <w:szCs w:val="18"/>
              </w:rPr>
            </w:pPr>
            <w:r w:rsidRPr="0030791A">
              <w:rPr>
                <w:rFonts w:ascii="GHEA Grapalat" w:hAnsi="GHEA Grapalat" w:cs="Arial"/>
                <w:color w:val="000000"/>
                <w:sz w:val="18"/>
                <w:szCs w:val="18"/>
              </w:rPr>
              <w:t>Ремонт санузла по адресу Норашен, дом 17, кв. 86</w:t>
            </w:r>
            <w:r>
              <w:rPr>
                <w:rFonts w:ascii="GHEA Grapalat" w:hAnsi="GHEA Grapalat" w:cs="Arial"/>
                <w:color w:val="000000"/>
                <w:sz w:val="18"/>
                <w:szCs w:val="18"/>
              </w:rPr>
              <w:t xml:space="preserve"> </w:t>
            </w:r>
            <w:r w:rsidRPr="008A2C90">
              <w:rPr>
                <w:rFonts w:ascii="GHEA Grapalat" w:hAnsi="GHEA Grapalat" w:cs="Arial"/>
                <w:color w:val="000000"/>
                <w:sz w:val="18"/>
                <w:szCs w:val="18"/>
              </w:rPr>
              <w:t xml:space="preserve">административного района </w:t>
            </w:r>
            <w:r>
              <w:rPr>
                <w:rFonts w:ascii="GHEA Grapalat" w:hAnsi="GHEA Grapalat" w:cs="Arial"/>
                <w:color w:val="000000"/>
                <w:sz w:val="18"/>
                <w:szCs w:val="18"/>
              </w:rPr>
              <w:t>Ачапняк города Еревана</w:t>
            </w:r>
          </w:p>
        </w:tc>
        <w:tc>
          <w:tcPr>
            <w:tcW w:w="2340" w:type="dxa"/>
            <w:tcBorders>
              <w:top w:val="single" w:sz="4" w:space="0" w:color="auto"/>
              <w:left w:val="single" w:sz="4" w:space="0" w:color="auto"/>
              <w:bottom w:val="single" w:sz="4" w:space="0" w:color="auto"/>
              <w:right w:val="single" w:sz="4" w:space="0" w:color="auto"/>
            </w:tcBorders>
          </w:tcPr>
          <w:p w14:paraId="068E66FE" w14:textId="77777777" w:rsidR="00AD7D33" w:rsidRPr="005744FC" w:rsidRDefault="00AD7D33" w:rsidP="00AD7D33">
            <w:pPr>
              <w:widowControl w:val="0"/>
              <w:jc w:val="center"/>
              <w:rPr>
                <w:rFonts w:ascii="GHEA Grapalat" w:hAnsi="GHEA Grapalat"/>
                <w:sz w:val="20"/>
                <w:szCs w:val="20"/>
              </w:rPr>
            </w:pPr>
          </w:p>
        </w:tc>
        <w:tc>
          <w:tcPr>
            <w:tcW w:w="1530" w:type="dxa"/>
            <w:tcBorders>
              <w:top w:val="single" w:sz="4" w:space="0" w:color="auto"/>
              <w:left w:val="single" w:sz="4" w:space="0" w:color="auto"/>
              <w:bottom w:val="single" w:sz="4" w:space="0" w:color="auto"/>
              <w:right w:val="single" w:sz="4" w:space="0" w:color="auto"/>
            </w:tcBorders>
          </w:tcPr>
          <w:p w14:paraId="2011CD1B" w14:textId="77777777" w:rsidR="00AD7D33" w:rsidRPr="005744FC" w:rsidRDefault="00AD7D33" w:rsidP="00AD7D33">
            <w:pPr>
              <w:widowControl w:val="0"/>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tcPr>
          <w:p w14:paraId="65F64C70" w14:textId="77777777" w:rsidR="00AD7D33" w:rsidRPr="005744FC" w:rsidRDefault="00AD7D33" w:rsidP="00AD7D33">
            <w:pPr>
              <w:widowControl w:val="0"/>
              <w:jc w:val="center"/>
              <w:rPr>
                <w:rFonts w:ascii="GHEA Grapalat" w:hAnsi="GHEA Grapalat"/>
                <w:sz w:val="20"/>
                <w:szCs w:val="20"/>
              </w:rPr>
            </w:pPr>
          </w:p>
        </w:tc>
      </w:tr>
    </w:tbl>
    <w:p w14:paraId="188A91B6"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4BBCD"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BA5624B" w14:textId="77777777" w:rsidR="00DC619D" w:rsidRPr="00D3436F" w:rsidRDefault="00DC619D" w:rsidP="00B46D58">
      <w:pPr>
        <w:widowControl w:val="0"/>
        <w:spacing w:after="160"/>
        <w:jc w:val="both"/>
        <w:rPr>
          <w:rFonts w:ascii="GHEA Grapalat" w:hAnsi="GHEA Grapalat"/>
          <w:lang w:val="es-ES"/>
        </w:rPr>
      </w:pPr>
    </w:p>
    <w:p w14:paraId="02B8A148"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00FE5F5" w14:textId="77777777" w:rsidR="00B217BB" w:rsidRDefault="00B217BB" w:rsidP="00B46D58">
      <w:pPr>
        <w:rPr>
          <w:rFonts w:ascii="GHEA Grapalat" w:hAnsi="GHEA Grapalat"/>
          <w:b/>
        </w:rPr>
      </w:pPr>
      <w:r>
        <w:rPr>
          <w:rFonts w:ascii="GHEA Grapalat" w:hAnsi="GHEA Grapalat"/>
          <w:b/>
        </w:rPr>
        <w:br w:type="page"/>
      </w:r>
    </w:p>
    <w:p w14:paraId="7056BF1C" w14:textId="140B0BC5" w:rsidR="003D2FE2" w:rsidRPr="00F30700" w:rsidRDefault="004435B8" w:rsidP="003D2FE2">
      <w:pPr>
        <w:widowControl w:val="0"/>
        <w:spacing w:after="160"/>
        <w:contextualSpacing/>
        <w:jc w:val="right"/>
        <w:rPr>
          <w:rFonts w:ascii="GHEA Grapalat" w:hAnsi="GHEA Grapalat" w:cs="GHEA Grapalat"/>
          <w:b/>
          <w:iCs/>
          <w:sz w:val="22"/>
          <w:szCs w:val="22"/>
        </w:rPr>
      </w:pPr>
      <w:r w:rsidRPr="00F30700">
        <w:rPr>
          <w:rFonts w:ascii="GHEA Grapalat" w:hAnsi="GHEA Grapalat"/>
          <w:b/>
          <w:iCs/>
          <w:sz w:val="22"/>
          <w:szCs w:val="22"/>
        </w:rPr>
        <w:lastRenderedPageBreak/>
        <w:t>Приложение № 4.2</w:t>
      </w:r>
    </w:p>
    <w:p w14:paraId="4AEE9872" w14:textId="608E9AD6" w:rsidR="003D2FE2" w:rsidRPr="00F30700" w:rsidRDefault="004435B8" w:rsidP="003D2FE2">
      <w:pPr>
        <w:widowControl w:val="0"/>
        <w:spacing w:after="160"/>
        <w:contextualSpacing/>
        <w:jc w:val="right"/>
        <w:rPr>
          <w:rFonts w:ascii="GHEA Grapalat" w:hAnsi="GHEA Grapalat" w:cs="GHEA Grapalat"/>
          <w:b/>
          <w:iCs/>
          <w:sz w:val="22"/>
          <w:szCs w:val="22"/>
        </w:rPr>
      </w:pPr>
      <w:r w:rsidRPr="00F30700">
        <w:rPr>
          <w:rFonts w:ascii="GHEA Grapalat" w:hAnsi="GHEA Grapalat"/>
          <w:b/>
          <w:iCs/>
          <w:sz w:val="22"/>
          <w:szCs w:val="22"/>
        </w:rPr>
        <w:t xml:space="preserve">к приглашению на запросе котировок </w:t>
      </w:r>
      <w:r w:rsidRPr="00F30700">
        <w:rPr>
          <w:rFonts w:ascii="GHEA Grapalat" w:hAnsi="GHEA Grapalat" w:cs="GHEA Grapalat"/>
          <w:b/>
          <w:iCs/>
          <w:sz w:val="22"/>
          <w:szCs w:val="22"/>
        </w:rPr>
        <w:br/>
      </w:r>
      <w:r w:rsidRPr="00F30700">
        <w:rPr>
          <w:rFonts w:ascii="GHEA Grapalat" w:hAnsi="GHEA Grapalat"/>
          <w:b/>
          <w:iCs/>
          <w:sz w:val="22"/>
          <w:szCs w:val="22"/>
        </w:rPr>
        <w:t>под кодом “</w:t>
      </w:r>
      <w:r w:rsidR="000E6BDF">
        <w:rPr>
          <w:rFonts w:ascii="GHEA Grapalat" w:hAnsi="GHEA Grapalat"/>
          <w:b/>
          <w:iCs/>
          <w:sz w:val="22"/>
          <w:szCs w:val="22"/>
        </w:rPr>
        <w:t>EQ-GHASHDZB-25/1</w:t>
      </w:r>
      <w:r w:rsidR="00C700EE">
        <w:rPr>
          <w:rFonts w:ascii="GHEA Grapalat" w:hAnsi="GHEA Grapalat"/>
          <w:b/>
          <w:iCs/>
          <w:sz w:val="22"/>
          <w:szCs w:val="22"/>
          <w:lang w:val="hy-AM"/>
        </w:rPr>
        <w:t>92</w:t>
      </w:r>
      <w:r w:rsidR="009169C4" w:rsidRPr="00F30700">
        <w:rPr>
          <w:rFonts w:ascii="GHEA Grapalat" w:hAnsi="GHEA Grapalat"/>
          <w:b/>
          <w:iCs/>
          <w:sz w:val="22"/>
          <w:szCs w:val="22"/>
        </w:rPr>
        <w:t>”</w:t>
      </w:r>
      <w:r w:rsidR="003D2FE2" w:rsidRPr="00F30700">
        <w:rPr>
          <w:rStyle w:val="FootnoteReference"/>
          <w:rFonts w:ascii="GHEA Grapalat" w:hAnsi="GHEA Grapalat"/>
          <w:b/>
          <w:iCs/>
          <w:sz w:val="22"/>
          <w:szCs w:val="22"/>
        </w:rPr>
        <w:footnoteReference w:customMarkFollows="1" w:id="14"/>
        <w:t>*</w:t>
      </w:r>
    </w:p>
    <w:p w14:paraId="3E5B303F" w14:textId="77777777" w:rsidR="003D2FE2" w:rsidRPr="00B138F3" w:rsidRDefault="003D2FE2" w:rsidP="003D2FE2">
      <w:pPr>
        <w:widowControl w:val="0"/>
        <w:spacing w:after="160"/>
        <w:jc w:val="center"/>
        <w:rPr>
          <w:rFonts w:ascii="GHEA Grapalat" w:hAnsi="GHEA Grapalat"/>
          <w:b/>
          <w:sz w:val="22"/>
          <w:szCs w:val="22"/>
        </w:rPr>
      </w:pPr>
    </w:p>
    <w:p w14:paraId="4B56AAC4" w14:textId="77777777"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6E1FECA" w14:textId="77777777"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27B064F5" w14:textId="77777777" w:rsidTr="00B932B8">
        <w:tc>
          <w:tcPr>
            <w:tcW w:w="4786" w:type="dxa"/>
          </w:tcPr>
          <w:p w14:paraId="36F86034"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18F760A"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14:paraId="5166434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B2ED7D3"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F1A90D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9347EF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DF7E6A1"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5795F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D20F8A6"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4EFE2ED"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1E18A26"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47D8470"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E4E6BBE" w14:textId="77777777" w:rsidR="003D2FE2" w:rsidRPr="00B138F3" w:rsidRDefault="003D2FE2" w:rsidP="004435B8">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883490"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155384D"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D5DC075"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0AD2438"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D533869"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A7D33C"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D5F87E3"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w:t>
      </w:r>
      <w:r w:rsidRPr="00B138F3">
        <w:rPr>
          <w:rFonts w:ascii="GHEA Grapalat" w:hAnsi="GHEA Grapalat"/>
          <w:sz w:val="22"/>
          <w:szCs w:val="22"/>
        </w:rPr>
        <w:lastRenderedPageBreak/>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4ED04F4"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3E3D74A"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6C6F2C5"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5C54F2"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6339889" w14:textId="77777777" w:rsidR="00CC28E2" w:rsidRPr="00185BB2" w:rsidRDefault="003D2FE2" w:rsidP="00CC28E2">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146FAAB2" w14:textId="77777777" w:rsidR="003D2FE2" w:rsidRPr="00B138F3" w:rsidRDefault="003D2FE2" w:rsidP="00CC28E2">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1AF429D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3F6A36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7E889E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EFE4B30"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C975118" w14:textId="77777777" w:rsidR="002849A6" w:rsidRPr="00B138F3" w:rsidRDefault="002849A6" w:rsidP="004435B8">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40EEBB3" w14:textId="77777777" w:rsidR="002849A6" w:rsidRPr="00CC28E2" w:rsidRDefault="002849A6" w:rsidP="004435B8">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1B74EDAC" w14:textId="77777777" w:rsidR="004D5A00" w:rsidRPr="00CC28E2" w:rsidRDefault="002849A6" w:rsidP="004435B8">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14:paraId="6FCEA970" w14:textId="77777777" w:rsidR="002849A6" w:rsidRPr="00CC28E2" w:rsidRDefault="002849A6" w:rsidP="004435B8">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6647123D" w14:textId="77777777" w:rsidR="002849A6" w:rsidRPr="00CC28E2" w:rsidRDefault="002849A6" w:rsidP="004435B8">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4F93A55F" w14:textId="77777777" w:rsidR="002849A6" w:rsidRPr="00CC28E2" w:rsidRDefault="002849A6" w:rsidP="004435B8">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E3C06F9" w14:textId="77777777" w:rsidR="002849A6" w:rsidRPr="00CC28E2" w:rsidRDefault="002849A6" w:rsidP="004435B8">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0FE47A04" w14:textId="77777777" w:rsidR="00C5310C" w:rsidRPr="00D847AB" w:rsidRDefault="00C5310C" w:rsidP="004435B8">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B29B329" w14:textId="77777777" w:rsidR="00C5310C" w:rsidRPr="00B138F3" w:rsidRDefault="00C5310C" w:rsidP="004435B8">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9CAFF38" w14:textId="77777777" w:rsidR="00C5310C" w:rsidRDefault="002D7881" w:rsidP="004435B8">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14:paraId="1BADBA39" w14:textId="77777777" w:rsidR="002D7881" w:rsidRPr="00B138F3" w:rsidRDefault="002D7881" w:rsidP="004435B8">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EA3F6A1" w14:textId="77777777" w:rsidR="00B1119D" w:rsidRPr="00B138F3" w:rsidRDefault="00B1119D" w:rsidP="00D847AB">
      <w:pPr>
        <w:widowControl w:val="0"/>
        <w:spacing w:after="160"/>
        <w:ind w:right="4250"/>
        <w:rPr>
          <w:rFonts w:ascii="GHEA Grapalat" w:hAnsi="GHEA Grapalat"/>
          <w:sz w:val="22"/>
          <w:szCs w:val="22"/>
        </w:rPr>
      </w:pPr>
    </w:p>
    <w:p w14:paraId="53397027" w14:textId="77777777" w:rsidR="002849A6" w:rsidRPr="004D5A00" w:rsidRDefault="002849A6" w:rsidP="004D5A00">
      <w:pPr>
        <w:widowControl w:val="0"/>
        <w:spacing w:after="16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14:paraId="5D90770F" w14:textId="77777777" w:rsidR="002849A6" w:rsidRPr="004D5A00" w:rsidRDefault="002849A6" w:rsidP="003D2FE2">
      <w:pPr>
        <w:widowControl w:val="0"/>
        <w:tabs>
          <w:tab w:val="left" w:pos="1134"/>
        </w:tabs>
        <w:spacing w:after="160"/>
        <w:ind w:firstLine="567"/>
        <w:jc w:val="both"/>
        <w:rPr>
          <w:rFonts w:ascii="GHEA Grapalat" w:hAnsi="GHEA Grapalat"/>
          <w:sz w:val="22"/>
          <w:szCs w:val="22"/>
        </w:rPr>
      </w:pPr>
    </w:p>
    <w:p w14:paraId="195535B9" w14:textId="77777777" w:rsidR="002849A6" w:rsidRPr="004D5A00" w:rsidRDefault="002849A6" w:rsidP="003D2FE2">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526F870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FABE9D" w14:textId="77777777" w:rsidR="002849A6" w:rsidRPr="004D5A00" w:rsidRDefault="002849A6" w:rsidP="002849A6">
            <w:pPr>
              <w:widowControl w:val="0"/>
              <w:tabs>
                <w:tab w:val="left" w:pos="3402"/>
              </w:tabs>
              <w:spacing w:after="160"/>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14:paraId="3B5F25D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B9992"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273454E0"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3BA4F6"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70701661"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A8D13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7C748EA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1785C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3F4DAE3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9117E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13406C0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2270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5AE60C8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DD1C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001AE23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B37D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7B3295B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44187"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2A5071C0"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63BC9"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11161E2E"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28A38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7A3489E2"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07DB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615B516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9538"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684CDFE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4E778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00FE212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62A3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5B96676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4B80BC" w14:textId="77777777" w:rsidR="002849A6" w:rsidRPr="00B138F3" w:rsidRDefault="002849A6" w:rsidP="00BD3F9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14:paraId="081C5A4C"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40A3EE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7995DB2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0CD6E"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457684D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5AACF"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7A63A2E7"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6ED3FEEE"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14:paraId="55E7D8D6" w14:textId="77777777" w:rsidR="002849A6" w:rsidRPr="00B138F3" w:rsidRDefault="002849A6" w:rsidP="002849A6">
            <w:pPr>
              <w:widowControl w:val="0"/>
              <w:spacing w:after="160"/>
              <w:rPr>
                <w:rFonts w:ascii="GHEA Grapalat" w:hAnsi="GHEA Grapalat" w:cs="Sylfaen"/>
              </w:rPr>
            </w:pPr>
          </w:p>
          <w:p w14:paraId="3A7664A2"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6AFF5AFD" w14:textId="77777777" w:rsidR="002849A6" w:rsidRPr="00B138F3" w:rsidRDefault="002849A6" w:rsidP="002849A6">
            <w:pPr>
              <w:widowControl w:val="0"/>
              <w:spacing w:after="160"/>
              <w:rPr>
                <w:rFonts w:ascii="GHEA Grapalat" w:hAnsi="GHEA Grapalat" w:cs="Sylfaen"/>
              </w:rPr>
            </w:pPr>
          </w:p>
          <w:p w14:paraId="61528854"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3644F86D"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EFB3562"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3BA487"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923A429" w14:textId="77777777" w:rsidR="002849A6" w:rsidRPr="00B138F3" w:rsidRDefault="002849A6" w:rsidP="002849A6">
            <w:pPr>
              <w:widowControl w:val="0"/>
              <w:spacing w:after="160"/>
              <w:rPr>
                <w:rFonts w:ascii="GHEA Grapalat" w:hAnsi="GHEA Grapalat" w:cs="Sylfaen"/>
              </w:rPr>
            </w:pPr>
          </w:p>
          <w:p w14:paraId="775D9FEB"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5DCCF135" w14:textId="77777777" w:rsidR="002849A6" w:rsidRPr="00B138F3" w:rsidRDefault="002849A6" w:rsidP="002849A6">
            <w:pPr>
              <w:widowControl w:val="0"/>
              <w:spacing w:after="160"/>
              <w:jc w:val="right"/>
              <w:rPr>
                <w:rFonts w:ascii="GHEA Grapalat" w:hAnsi="GHEA Grapalat" w:cs="Tahoma"/>
              </w:rPr>
            </w:pPr>
          </w:p>
          <w:p w14:paraId="1A4E5B64"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4B14DCB3"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3AEBB55C"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B6D7CFD"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260E688" w14:textId="77777777" w:rsidR="002849A6" w:rsidRPr="00B138F3" w:rsidRDefault="002849A6" w:rsidP="002849A6">
            <w:pPr>
              <w:widowControl w:val="0"/>
              <w:spacing w:after="160"/>
              <w:rPr>
                <w:rFonts w:ascii="GHEA Grapalat" w:hAnsi="GHEA Grapalat"/>
              </w:rPr>
            </w:pPr>
          </w:p>
          <w:p w14:paraId="2A78A31C"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71162962"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A3E87FD" w14:textId="77777777" w:rsidR="002849A6" w:rsidRPr="00B138F3" w:rsidRDefault="002849A6" w:rsidP="002849A6">
            <w:pPr>
              <w:widowControl w:val="0"/>
              <w:spacing w:after="160"/>
              <w:rPr>
                <w:rFonts w:ascii="GHEA Grapalat" w:hAnsi="GHEA Grapalat" w:cs="Tahoma"/>
              </w:rPr>
            </w:pPr>
          </w:p>
          <w:p w14:paraId="4BF3EA9F"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7CBD63"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77A60D2" w14:textId="77777777" w:rsidR="002849A6" w:rsidRPr="00B138F3" w:rsidRDefault="002849A6" w:rsidP="002849A6">
            <w:pPr>
              <w:widowControl w:val="0"/>
              <w:spacing w:after="160"/>
              <w:rPr>
                <w:rFonts w:ascii="GHEA Grapalat" w:hAnsi="GHEA Grapalat" w:cs="Tahoma"/>
              </w:rPr>
            </w:pPr>
          </w:p>
          <w:p w14:paraId="6CE13AAB"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17949EEB"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BA16D52" w14:textId="77777777" w:rsidR="002849A6" w:rsidRPr="00B138F3" w:rsidRDefault="002849A6" w:rsidP="002849A6">
            <w:pPr>
              <w:widowControl w:val="0"/>
              <w:spacing w:after="160"/>
              <w:rPr>
                <w:rFonts w:ascii="GHEA Grapalat" w:hAnsi="GHEA Grapalat" w:cs="Arial"/>
              </w:rPr>
            </w:pPr>
          </w:p>
        </w:tc>
      </w:tr>
      <w:tr w:rsidR="002849A6" w:rsidRPr="00B138F3" w14:paraId="7398A3DA"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F996AB4"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B9F64E4" w14:textId="77777777" w:rsidR="002849A6" w:rsidRPr="00B138F3" w:rsidRDefault="002849A6" w:rsidP="002849A6">
            <w:pPr>
              <w:widowControl w:val="0"/>
              <w:spacing w:after="160"/>
              <w:rPr>
                <w:rFonts w:ascii="GHEA Grapalat" w:hAnsi="GHEA Grapalat" w:cs="Sylfaen"/>
              </w:rPr>
            </w:pPr>
          </w:p>
          <w:p w14:paraId="6CEE4F13"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D5C7A5A"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FCE7848" w14:textId="77777777" w:rsidR="002849A6" w:rsidRPr="00B138F3" w:rsidRDefault="002849A6" w:rsidP="002849A6">
            <w:pPr>
              <w:widowControl w:val="0"/>
              <w:spacing w:after="160"/>
              <w:rPr>
                <w:rFonts w:ascii="GHEA Grapalat" w:hAnsi="GHEA Grapalat"/>
              </w:rPr>
            </w:pPr>
          </w:p>
          <w:p w14:paraId="1EE934BB"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1D2CBB2"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4EDD3BE9" w14:textId="77777777" w:rsidR="00C3421C" w:rsidRPr="00B138F3" w:rsidRDefault="00C3421C" w:rsidP="00C3421C">
      <w:pPr>
        <w:widowControl w:val="0"/>
        <w:spacing w:after="160"/>
        <w:jc w:val="center"/>
        <w:rPr>
          <w:rFonts w:ascii="GHEA Grapalat" w:hAnsi="GHEA Grapalat" w:cs="Sylfaen"/>
        </w:rPr>
      </w:pPr>
    </w:p>
    <w:p w14:paraId="18504817"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AEA6A27"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DF7452A"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D59710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544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ACC957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58F6DF3"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A79A3B8"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78ABCA2"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073772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8B001D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344798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4F78AE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798D61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C354B4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527A2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625FF9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ACC201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3F9294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8B1E89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3358B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962CB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3EA30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020E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32A1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30C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8C22F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2FB2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0929A8"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78FF7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486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5B90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90F574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133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F4CE77D"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45959B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D46B6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28E352"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DA5B4A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B2E2EE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45A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25ABF1A"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E6240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47E8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ADD1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E4940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74E08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9D9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B9CEF2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8FB5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3ADB5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EFD52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B7FF8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A6892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E971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8A569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D52E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64E3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E777B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1E833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3CB0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204F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7A5A5F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DD8B5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3662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F7E7A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E8F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CE4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8F2C3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442B09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D2EF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80076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8A911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19B7C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70D0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702E1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49000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09A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16A4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BB3F3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1D4948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A9D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34E57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F730E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F09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B96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5E90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BE4B42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C6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FF22D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D5135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465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D11C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A5221B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0C8F4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06F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029E19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C06D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B1C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B682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726D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81EB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1CE69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6AF87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B05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1449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604C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6ABF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D6AA8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58312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620B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D282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AAFD7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5CBBEF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977291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382E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C60ABC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3ABB9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05CC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95FC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F9E94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3BB97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FA7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575EAA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7B86A3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CF1C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8C76F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FAEEF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AA1A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EB76E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E271EB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30BAF" w14:textId="77777777" w:rsidR="00C3421C" w:rsidRPr="00B138F3" w:rsidRDefault="00C3421C" w:rsidP="00EC6F0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473F5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D88B9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015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AEB5A9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22004D0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09788B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63B9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DFB75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1553D58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C89FE"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A86A1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9E4F5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EDDE"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25E59A8"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A24D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75052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F5428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287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9724D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10349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36529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0B75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BB4DD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A23EE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7237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2E4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44B86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63C2F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ADB9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0603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BCA87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3BB81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682EF9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CB5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D78F5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7D7E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06B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E5E0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9D5628F"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A32BD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797D2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0F4150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2F320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59E0D4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B7050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CC69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07C0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6AF2D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14:paraId="49BC7B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D67F7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55E593C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3625F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606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2F421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A07C6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74D40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353539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2151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C807D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4D50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24B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D7C31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642E5C"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5F0FFCE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9BA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41A9C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01B99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DCAB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B1EB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A7525F"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5D1A06B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5DD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5DFBD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3844A9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2F35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31338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D9375C6"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2999D9A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FA55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DF7E4A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0BF5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C41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ECA2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220154"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2A5A51A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F6F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2A646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F2B41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2B9C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CD09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E65BBE"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3945F87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C48E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8534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32921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E867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D466C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8791C77" w14:textId="77777777" w:rsidR="00C3421C" w:rsidRPr="00B138F3" w:rsidRDefault="00C3421C" w:rsidP="003D2146">
            <w:pPr>
              <w:widowControl w:val="0"/>
              <w:spacing w:after="120"/>
              <w:jc w:val="center"/>
              <w:rPr>
                <w:rFonts w:ascii="GHEA Grapalat" w:hAnsi="GHEA Grapalat"/>
                <w:sz w:val="18"/>
                <w:szCs w:val="18"/>
              </w:rPr>
            </w:pPr>
          </w:p>
        </w:tc>
      </w:tr>
    </w:tbl>
    <w:p w14:paraId="4C58E084" w14:textId="77777777" w:rsidR="001005B0" w:rsidRPr="00B138F3" w:rsidRDefault="001005B0" w:rsidP="00B46D58">
      <w:pPr>
        <w:widowControl w:val="0"/>
        <w:spacing w:after="160"/>
        <w:ind w:left="567" w:right="565"/>
        <w:jc w:val="center"/>
        <w:rPr>
          <w:rFonts w:ascii="GHEA Grapalat" w:hAnsi="GHEA Grapalat"/>
          <w:b/>
        </w:rPr>
      </w:pPr>
    </w:p>
    <w:p w14:paraId="08A9FD26" w14:textId="77777777" w:rsidR="001005B0" w:rsidRPr="00B138F3" w:rsidRDefault="001005B0" w:rsidP="00B46D58">
      <w:pPr>
        <w:widowControl w:val="0"/>
        <w:spacing w:after="160"/>
        <w:ind w:left="567" w:right="565"/>
        <w:jc w:val="center"/>
        <w:rPr>
          <w:rFonts w:ascii="GHEA Grapalat" w:hAnsi="GHEA Grapalat"/>
          <w:b/>
        </w:rPr>
      </w:pPr>
    </w:p>
    <w:p w14:paraId="7C61626F" w14:textId="77777777" w:rsidR="001005B0" w:rsidRPr="00B138F3" w:rsidRDefault="001005B0" w:rsidP="00B46D58">
      <w:pPr>
        <w:widowControl w:val="0"/>
        <w:spacing w:after="160"/>
        <w:ind w:left="567" w:right="565"/>
        <w:jc w:val="center"/>
        <w:rPr>
          <w:rFonts w:ascii="GHEA Grapalat" w:hAnsi="GHEA Grapalat"/>
          <w:b/>
        </w:rPr>
      </w:pPr>
    </w:p>
    <w:p w14:paraId="3F0A2F0A" w14:textId="77777777" w:rsidR="001005B0" w:rsidRPr="00B138F3" w:rsidRDefault="001005B0" w:rsidP="00B46D58">
      <w:pPr>
        <w:widowControl w:val="0"/>
        <w:spacing w:after="160"/>
        <w:ind w:left="567" w:right="565"/>
        <w:jc w:val="center"/>
        <w:rPr>
          <w:rFonts w:ascii="GHEA Grapalat" w:hAnsi="GHEA Grapalat"/>
          <w:b/>
        </w:rPr>
      </w:pPr>
    </w:p>
    <w:p w14:paraId="04BB7013" w14:textId="77777777" w:rsidR="001005B0" w:rsidRPr="00B138F3" w:rsidRDefault="001005B0" w:rsidP="00B46D58">
      <w:pPr>
        <w:widowControl w:val="0"/>
        <w:spacing w:after="160"/>
        <w:ind w:left="567" w:right="565"/>
        <w:jc w:val="center"/>
        <w:rPr>
          <w:rFonts w:ascii="GHEA Grapalat" w:hAnsi="GHEA Grapalat"/>
          <w:b/>
        </w:rPr>
      </w:pPr>
    </w:p>
    <w:p w14:paraId="25C7296C" w14:textId="77777777" w:rsidR="001005B0" w:rsidRPr="00B138F3" w:rsidRDefault="001005B0" w:rsidP="00B46D58">
      <w:pPr>
        <w:widowControl w:val="0"/>
        <w:spacing w:after="160"/>
        <w:ind w:left="567" w:right="565"/>
        <w:jc w:val="center"/>
        <w:rPr>
          <w:rFonts w:ascii="GHEA Grapalat" w:hAnsi="GHEA Grapalat"/>
          <w:b/>
        </w:rPr>
      </w:pPr>
    </w:p>
    <w:p w14:paraId="648CE7A1" w14:textId="77777777" w:rsidR="00F331AD" w:rsidRPr="002A4554" w:rsidRDefault="00F331AD" w:rsidP="00235549">
      <w:pPr>
        <w:widowControl w:val="0"/>
        <w:spacing w:after="160"/>
        <w:ind w:firstLine="567"/>
        <w:jc w:val="right"/>
        <w:rPr>
          <w:rFonts w:ascii="GHEA Grapalat" w:hAnsi="GHEA Grapalat"/>
          <w:b/>
        </w:rPr>
      </w:pPr>
    </w:p>
    <w:p w14:paraId="0C9EEBB3" w14:textId="77777777" w:rsidR="008D24C2" w:rsidRPr="00230D36" w:rsidRDefault="008D24C2" w:rsidP="00235549">
      <w:pPr>
        <w:widowControl w:val="0"/>
        <w:spacing w:after="160"/>
        <w:ind w:firstLine="567"/>
        <w:jc w:val="right"/>
        <w:rPr>
          <w:rFonts w:ascii="GHEA Grapalat" w:hAnsi="GHEA Grapalat"/>
          <w:b/>
        </w:rPr>
      </w:pPr>
    </w:p>
    <w:p w14:paraId="47C4EE32" w14:textId="77777777" w:rsidR="008D24C2" w:rsidRPr="00230D36" w:rsidRDefault="008D24C2" w:rsidP="00235549">
      <w:pPr>
        <w:widowControl w:val="0"/>
        <w:spacing w:after="160"/>
        <w:ind w:firstLine="567"/>
        <w:jc w:val="right"/>
        <w:rPr>
          <w:rFonts w:ascii="GHEA Grapalat" w:hAnsi="GHEA Grapalat"/>
          <w:b/>
        </w:rPr>
      </w:pPr>
    </w:p>
    <w:p w14:paraId="68F2C888" w14:textId="77777777" w:rsidR="008D24C2" w:rsidRPr="00230D36" w:rsidRDefault="008D24C2" w:rsidP="00235549">
      <w:pPr>
        <w:widowControl w:val="0"/>
        <w:spacing w:after="160"/>
        <w:ind w:firstLine="567"/>
        <w:jc w:val="right"/>
        <w:rPr>
          <w:rFonts w:ascii="GHEA Grapalat" w:hAnsi="GHEA Grapalat"/>
          <w:b/>
        </w:rPr>
      </w:pPr>
    </w:p>
    <w:p w14:paraId="4503F77A" w14:textId="77777777" w:rsidR="008D24C2" w:rsidRPr="00230D36" w:rsidRDefault="008D24C2" w:rsidP="00235549">
      <w:pPr>
        <w:widowControl w:val="0"/>
        <w:spacing w:after="160"/>
        <w:ind w:firstLine="567"/>
        <w:jc w:val="right"/>
        <w:rPr>
          <w:rFonts w:ascii="GHEA Grapalat" w:hAnsi="GHEA Grapalat"/>
          <w:b/>
        </w:rPr>
      </w:pPr>
    </w:p>
    <w:p w14:paraId="4439D6A4" w14:textId="77777777" w:rsidR="008D24C2" w:rsidRPr="00230D36" w:rsidRDefault="008D24C2" w:rsidP="00235549">
      <w:pPr>
        <w:widowControl w:val="0"/>
        <w:spacing w:after="160"/>
        <w:ind w:firstLine="567"/>
        <w:jc w:val="right"/>
        <w:rPr>
          <w:rFonts w:ascii="GHEA Grapalat" w:hAnsi="GHEA Grapalat"/>
          <w:b/>
        </w:rPr>
      </w:pPr>
    </w:p>
    <w:p w14:paraId="79EC2AD1" w14:textId="77777777" w:rsidR="008D24C2" w:rsidRPr="00230D36" w:rsidRDefault="008D24C2" w:rsidP="00235549">
      <w:pPr>
        <w:widowControl w:val="0"/>
        <w:spacing w:after="160"/>
        <w:ind w:firstLine="567"/>
        <w:jc w:val="right"/>
        <w:rPr>
          <w:rFonts w:ascii="GHEA Grapalat" w:hAnsi="GHEA Grapalat"/>
          <w:b/>
        </w:rPr>
      </w:pPr>
    </w:p>
    <w:p w14:paraId="74337A93" w14:textId="77777777" w:rsidR="008D24C2" w:rsidRPr="00230D36" w:rsidRDefault="008D24C2" w:rsidP="00235549">
      <w:pPr>
        <w:widowControl w:val="0"/>
        <w:spacing w:after="160"/>
        <w:ind w:firstLine="567"/>
        <w:jc w:val="right"/>
        <w:rPr>
          <w:rFonts w:ascii="GHEA Grapalat" w:hAnsi="GHEA Grapalat"/>
          <w:b/>
        </w:rPr>
      </w:pPr>
    </w:p>
    <w:p w14:paraId="75F253E8" w14:textId="77777777" w:rsidR="008D24C2" w:rsidRPr="00230D36" w:rsidRDefault="008D24C2" w:rsidP="00235549">
      <w:pPr>
        <w:widowControl w:val="0"/>
        <w:spacing w:after="160"/>
        <w:ind w:firstLine="567"/>
        <w:jc w:val="right"/>
        <w:rPr>
          <w:rFonts w:ascii="GHEA Grapalat" w:hAnsi="GHEA Grapalat"/>
          <w:b/>
        </w:rPr>
      </w:pPr>
    </w:p>
    <w:p w14:paraId="6C89EAE2" w14:textId="77777777" w:rsidR="008D24C2" w:rsidRPr="00230D36" w:rsidRDefault="008D24C2" w:rsidP="00235549">
      <w:pPr>
        <w:widowControl w:val="0"/>
        <w:spacing w:after="160"/>
        <w:ind w:firstLine="567"/>
        <w:jc w:val="right"/>
        <w:rPr>
          <w:rFonts w:ascii="GHEA Grapalat" w:hAnsi="GHEA Grapalat"/>
          <w:b/>
        </w:rPr>
      </w:pPr>
    </w:p>
    <w:p w14:paraId="0204C6D5" w14:textId="77777777" w:rsidR="008D24C2" w:rsidRDefault="008D24C2" w:rsidP="00235549">
      <w:pPr>
        <w:widowControl w:val="0"/>
        <w:spacing w:after="160"/>
        <w:ind w:firstLine="567"/>
        <w:jc w:val="right"/>
        <w:rPr>
          <w:rFonts w:ascii="GHEA Grapalat" w:hAnsi="GHEA Grapalat"/>
          <w:b/>
        </w:rPr>
      </w:pPr>
    </w:p>
    <w:p w14:paraId="260DF2E7" w14:textId="77777777" w:rsidR="00F30700" w:rsidRDefault="00F30700" w:rsidP="00235549">
      <w:pPr>
        <w:widowControl w:val="0"/>
        <w:spacing w:after="160"/>
        <w:ind w:firstLine="567"/>
        <w:jc w:val="right"/>
        <w:rPr>
          <w:rFonts w:ascii="GHEA Grapalat" w:hAnsi="GHEA Grapalat"/>
          <w:b/>
        </w:rPr>
      </w:pPr>
    </w:p>
    <w:p w14:paraId="3DA72F94" w14:textId="77777777" w:rsidR="00F30700" w:rsidRDefault="00F30700" w:rsidP="00235549">
      <w:pPr>
        <w:widowControl w:val="0"/>
        <w:spacing w:after="160"/>
        <w:ind w:firstLine="567"/>
        <w:jc w:val="right"/>
        <w:rPr>
          <w:rFonts w:ascii="GHEA Grapalat" w:hAnsi="GHEA Grapalat"/>
          <w:b/>
        </w:rPr>
      </w:pPr>
    </w:p>
    <w:p w14:paraId="0E4C49FC" w14:textId="77777777" w:rsidR="00F30700" w:rsidRDefault="00F30700" w:rsidP="00235549">
      <w:pPr>
        <w:widowControl w:val="0"/>
        <w:spacing w:after="160"/>
        <w:ind w:firstLine="567"/>
        <w:jc w:val="right"/>
        <w:rPr>
          <w:rFonts w:ascii="GHEA Grapalat" w:hAnsi="GHEA Grapalat"/>
          <w:b/>
        </w:rPr>
      </w:pPr>
    </w:p>
    <w:p w14:paraId="7F808533" w14:textId="77777777" w:rsidR="00F30700" w:rsidRDefault="00F30700" w:rsidP="00235549">
      <w:pPr>
        <w:widowControl w:val="0"/>
        <w:spacing w:after="160"/>
        <w:ind w:firstLine="567"/>
        <w:jc w:val="right"/>
        <w:rPr>
          <w:rFonts w:ascii="GHEA Grapalat" w:hAnsi="GHEA Grapalat"/>
          <w:b/>
        </w:rPr>
      </w:pPr>
    </w:p>
    <w:p w14:paraId="386517EC" w14:textId="77777777" w:rsidR="00F30700" w:rsidRDefault="00F30700" w:rsidP="00235549">
      <w:pPr>
        <w:widowControl w:val="0"/>
        <w:spacing w:after="160"/>
        <w:ind w:firstLine="567"/>
        <w:jc w:val="right"/>
        <w:rPr>
          <w:rFonts w:ascii="GHEA Grapalat" w:hAnsi="GHEA Grapalat"/>
          <w:b/>
        </w:rPr>
      </w:pPr>
    </w:p>
    <w:p w14:paraId="378C7EA2" w14:textId="77777777" w:rsidR="00F30700" w:rsidRPr="00230D36" w:rsidRDefault="00F30700" w:rsidP="00235549">
      <w:pPr>
        <w:widowControl w:val="0"/>
        <w:spacing w:after="160"/>
        <w:ind w:firstLine="567"/>
        <w:jc w:val="right"/>
        <w:rPr>
          <w:rFonts w:ascii="GHEA Grapalat" w:hAnsi="GHEA Grapalat"/>
          <w:b/>
        </w:rPr>
      </w:pPr>
    </w:p>
    <w:p w14:paraId="5E5F833E" w14:textId="77777777" w:rsidR="00D24392" w:rsidRDefault="00D24392" w:rsidP="000A214C">
      <w:pPr>
        <w:widowControl w:val="0"/>
        <w:spacing w:after="160"/>
        <w:jc w:val="right"/>
        <w:rPr>
          <w:rFonts w:ascii="GHEA Grapalat" w:hAnsi="GHEA Grapalat"/>
          <w:i/>
          <w:lang w:val="hy-AM"/>
        </w:rPr>
      </w:pPr>
    </w:p>
    <w:p w14:paraId="66007C44" w14:textId="77777777" w:rsidR="00351E26" w:rsidRDefault="00351E26" w:rsidP="000A214C">
      <w:pPr>
        <w:widowControl w:val="0"/>
        <w:spacing w:after="160"/>
        <w:jc w:val="right"/>
        <w:rPr>
          <w:rFonts w:ascii="GHEA Grapalat" w:hAnsi="GHEA Grapalat"/>
          <w:i/>
          <w:lang w:val="hy-AM"/>
        </w:rPr>
      </w:pPr>
    </w:p>
    <w:p w14:paraId="59A68215" w14:textId="77777777" w:rsidR="00351E26" w:rsidRPr="00351E26" w:rsidRDefault="00351E26" w:rsidP="000A214C">
      <w:pPr>
        <w:widowControl w:val="0"/>
        <w:spacing w:after="160"/>
        <w:jc w:val="right"/>
        <w:rPr>
          <w:rFonts w:ascii="GHEA Grapalat" w:hAnsi="GHEA Grapalat"/>
          <w:i/>
          <w:lang w:val="hy-AM"/>
        </w:rPr>
      </w:pPr>
    </w:p>
    <w:p w14:paraId="113ACCC0" w14:textId="77777777" w:rsidR="000A214C" w:rsidRPr="00E113C6" w:rsidRDefault="000A214C" w:rsidP="00F30700">
      <w:pPr>
        <w:widowControl w:val="0"/>
        <w:jc w:val="right"/>
        <w:rPr>
          <w:rFonts w:ascii="GHEA Grapalat" w:hAnsi="GHEA Grapalat" w:cs="GHEA Grapalat"/>
          <w:iCs/>
        </w:rPr>
      </w:pPr>
      <w:r w:rsidRPr="00E113C6">
        <w:rPr>
          <w:rFonts w:ascii="GHEA Grapalat" w:hAnsi="GHEA Grapalat"/>
          <w:iCs/>
        </w:rPr>
        <w:lastRenderedPageBreak/>
        <w:t>Приложение № 5.1</w:t>
      </w:r>
    </w:p>
    <w:p w14:paraId="17CD9275" w14:textId="5C1A4BC9" w:rsidR="000A214C" w:rsidRPr="00B138F3" w:rsidRDefault="000A214C" w:rsidP="00F30700">
      <w:pPr>
        <w:widowControl w:val="0"/>
        <w:jc w:val="right"/>
        <w:rPr>
          <w:rFonts w:ascii="GHEA Grapalat" w:hAnsi="GHEA Grapalat" w:cs="GHEA Grapalat"/>
          <w:i/>
        </w:rPr>
      </w:pPr>
      <w:r w:rsidRPr="00E113C6">
        <w:rPr>
          <w:rFonts w:ascii="GHEA Grapalat" w:hAnsi="GHEA Grapalat"/>
          <w:iCs/>
        </w:rPr>
        <w:t xml:space="preserve">к Приглашению </w:t>
      </w:r>
      <w:r w:rsidR="00F30700" w:rsidRPr="00E113C6">
        <w:rPr>
          <w:rFonts w:ascii="GHEA Grapalat" w:hAnsi="GHEA Grapalat"/>
          <w:iCs/>
        </w:rPr>
        <w:t xml:space="preserve">на запросе котировок </w:t>
      </w:r>
      <w:r w:rsidRPr="00E113C6">
        <w:rPr>
          <w:rFonts w:ascii="GHEA Grapalat" w:hAnsi="GHEA Grapalat"/>
          <w:iCs/>
        </w:rPr>
        <w:br/>
        <w:t xml:space="preserve">под кодом </w:t>
      </w:r>
      <w:r w:rsidR="009169C4" w:rsidRPr="00E113C6">
        <w:rPr>
          <w:rFonts w:ascii="GHEA Grapalat" w:hAnsi="GHEA Grapalat"/>
          <w:iCs/>
        </w:rPr>
        <w:t>“</w:t>
      </w:r>
      <w:r w:rsidR="000E6BDF">
        <w:rPr>
          <w:rFonts w:ascii="GHEA Grapalat" w:hAnsi="GHEA Grapalat"/>
          <w:iCs/>
        </w:rPr>
        <w:t>EQ-GHAShDzB-25/1</w:t>
      </w:r>
      <w:r w:rsidR="00C700EE">
        <w:rPr>
          <w:rFonts w:ascii="GHEA Grapalat" w:hAnsi="GHEA Grapalat"/>
          <w:iCs/>
          <w:lang w:val="hy-AM"/>
        </w:rPr>
        <w:t>92</w:t>
      </w:r>
      <w:r w:rsidR="009169C4">
        <w:rPr>
          <w:rFonts w:ascii="GHEA Grapalat" w:hAnsi="GHEA Grapalat"/>
          <w:i/>
        </w:rPr>
        <w:t>”</w:t>
      </w:r>
      <w:r w:rsidRPr="00B138F3">
        <w:rPr>
          <w:rStyle w:val="FootnoteReference"/>
          <w:rFonts w:ascii="GHEA Grapalat" w:hAnsi="GHEA Grapalat"/>
          <w:i/>
        </w:rPr>
        <w:footnoteReference w:customMarkFollows="1" w:id="16"/>
        <w:t>*</w:t>
      </w:r>
    </w:p>
    <w:p w14:paraId="44784887" w14:textId="77777777" w:rsidR="00AF4211" w:rsidRPr="002A4554" w:rsidRDefault="00AF4211" w:rsidP="000A214C">
      <w:pPr>
        <w:widowControl w:val="0"/>
        <w:spacing w:after="160"/>
        <w:jc w:val="center"/>
        <w:rPr>
          <w:rFonts w:ascii="GHEA Grapalat" w:hAnsi="GHEA Grapalat"/>
          <w:b/>
        </w:rPr>
      </w:pPr>
    </w:p>
    <w:p w14:paraId="55833B7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8CDE3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D47F531" w14:textId="77777777" w:rsidTr="003D2146">
        <w:tc>
          <w:tcPr>
            <w:tcW w:w="4786" w:type="dxa"/>
          </w:tcPr>
          <w:p w14:paraId="05365867"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0EA082A"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4C965302" w14:textId="77777777" w:rsidR="000A214C" w:rsidRPr="00B138F3" w:rsidRDefault="000A214C" w:rsidP="000A214C">
      <w:pPr>
        <w:widowControl w:val="0"/>
        <w:spacing w:after="160"/>
        <w:rPr>
          <w:rFonts w:ascii="GHEA Grapalat" w:hAnsi="GHEA Grapalat" w:cs="GHEA Grapalat"/>
          <w:b/>
        </w:rPr>
      </w:pPr>
    </w:p>
    <w:p w14:paraId="3DFB5775" w14:textId="77777777" w:rsidR="000A214C" w:rsidRPr="00B138F3" w:rsidRDefault="000A214C" w:rsidP="00E113C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E56F446" w14:textId="77777777" w:rsidR="000A214C" w:rsidRPr="00B138F3" w:rsidRDefault="000A214C" w:rsidP="00E113C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8E61A4B" w14:textId="77777777" w:rsidR="000A214C" w:rsidRPr="00B138F3" w:rsidRDefault="000A214C" w:rsidP="00E113C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E8B6246" w14:textId="77777777" w:rsidR="000A214C" w:rsidRPr="00B138F3" w:rsidRDefault="000A214C" w:rsidP="00E113C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445E5A7" w14:textId="77777777" w:rsidR="000A214C" w:rsidRPr="00B138F3" w:rsidRDefault="000A214C" w:rsidP="00E113C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8829C9" w14:textId="77777777" w:rsidR="007965E0" w:rsidRPr="00572A57" w:rsidRDefault="007965E0" w:rsidP="000A214C">
      <w:pPr>
        <w:widowControl w:val="0"/>
        <w:spacing w:after="160"/>
        <w:jc w:val="center"/>
        <w:rPr>
          <w:rFonts w:ascii="GHEA Grapalat" w:hAnsi="GHEA Grapalat"/>
          <w:b/>
        </w:rPr>
      </w:pPr>
    </w:p>
    <w:p w14:paraId="3AB7CFF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8B34A85"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13EA4D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B467B62"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9F8500C"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623902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D5D55E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0B5217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FD17BA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28213C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14:paraId="233CBBA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BF744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1D8F0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104A42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A1B721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9F4E67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3399A8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24BD505" w14:textId="77777777" w:rsidR="000A214C" w:rsidRPr="00572A57" w:rsidRDefault="000A214C" w:rsidP="000A214C">
      <w:pPr>
        <w:widowControl w:val="0"/>
        <w:spacing w:after="160"/>
        <w:jc w:val="center"/>
        <w:rPr>
          <w:rFonts w:ascii="GHEA Grapalat" w:hAnsi="GHEA Grapalat"/>
          <w:b/>
        </w:rPr>
      </w:pPr>
      <w:r w:rsidRPr="00B138F3">
        <w:rPr>
          <w:rFonts w:ascii="GHEA Grapalat" w:hAnsi="GHEA Grapalat"/>
          <w:b/>
        </w:rPr>
        <w:t>2. Иные условия</w:t>
      </w:r>
    </w:p>
    <w:p w14:paraId="7C3B26CC" w14:textId="77777777" w:rsidR="00ED4719" w:rsidRPr="00B138F3" w:rsidRDefault="000A214C" w:rsidP="00ED4719">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14:paraId="044C675C" w14:textId="77777777"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225E2A8" w14:textId="77777777"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274FD49" w14:textId="77777777"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D257A1D" w14:textId="77777777"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14:paraId="01CA9BE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4CB91E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0AA4D5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0654F4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99F46B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3E69825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0BB5BD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BE2A9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0745EE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B68EC4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33C3F8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95DBD3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C30B00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2DE26E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6C1AA20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885466"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1F2C4D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69945"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1CC6D90"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76E8C4"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95C71F0"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93F64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3BA59BD"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8BE41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F486A4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118C83"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C8FA4D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23480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D31C64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3939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AC4A79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902AB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0EBB001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E53A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DE9145F"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FE1E9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270DC87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F6837"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FD45BD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F755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560088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D563B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420103B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3E5B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FEAED5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F9241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B60482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A0BC2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14:paraId="5251F0B5"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7BC6A97"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68F3021"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C1F0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CA89EF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361AA3" w14:textId="77777777"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63968EF9"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BE7CCC3" w14:textId="77777777"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6A73CEB" w14:textId="77777777" w:rsidR="00BE2572" w:rsidRPr="00B138F3" w:rsidRDefault="00BE2572" w:rsidP="002849A6">
            <w:pPr>
              <w:widowControl w:val="0"/>
              <w:spacing w:after="160"/>
              <w:rPr>
                <w:rFonts w:ascii="GHEA Grapalat" w:hAnsi="GHEA Grapalat" w:cs="Sylfaen"/>
              </w:rPr>
            </w:pPr>
          </w:p>
          <w:p w14:paraId="58D8C262" w14:textId="77777777"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14:paraId="0EA62097" w14:textId="77777777" w:rsidR="00BE2572" w:rsidRPr="00B138F3" w:rsidRDefault="00BE2572" w:rsidP="002849A6">
            <w:pPr>
              <w:widowControl w:val="0"/>
              <w:spacing w:after="160"/>
              <w:rPr>
                <w:rFonts w:ascii="GHEA Grapalat" w:hAnsi="GHEA Grapalat" w:cs="Sylfaen"/>
              </w:rPr>
            </w:pPr>
          </w:p>
          <w:p w14:paraId="163D056B"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3E059511" w14:textId="77777777" w:rsidR="00BE2572" w:rsidRPr="00B138F3" w:rsidRDefault="00BE2572" w:rsidP="002849A6">
            <w:pPr>
              <w:widowControl w:val="0"/>
              <w:spacing w:after="160"/>
              <w:rPr>
                <w:rFonts w:ascii="GHEA Grapalat" w:hAnsi="GHEA Grapalat" w:cs="Sylfaen"/>
              </w:rPr>
            </w:pPr>
          </w:p>
          <w:p w14:paraId="773473AE" w14:textId="77777777"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246D77E" w14:textId="77777777"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2C5CB39" w14:textId="77777777"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9122A5D" w14:textId="77777777" w:rsidR="00BE2572" w:rsidRPr="00B138F3" w:rsidRDefault="00BE2572" w:rsidP="002849A6">
            <w:pPr>
              <w:widowControl w:val="0"/>
              <w:spacing w:after="160"/>
              <w:rPr>
                <w:rFonts w:ascii="GHEA Grapalat" w:hAnsi="GHEA Grapalat" w:cs="Sylfaen"/>
              </w:rPr>
            </w:pPr>
          </w:p>
          <w:p w14:paraId="28F017C4"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1DCC75D9" w14:textId="77777777" w:rsidR="00BE2572" w:rsidRPr="00B138F3" w:rsidRDefault="00BE2572" w:rsidP="002849A6">
            <w:pPr>
              <w:widowControl w:val="0"/>
              <w:spacing w:after="160"/>
              <w:jc w:val="right"/>
              <w:rPr>
                <w:rFonts w:ascii="GHEA Grapalat" w:hAnsi="GHEA Grapalat" w:cs="Tahoma"/>
              </w:rPr>
            </w:pPr>
          </w:p>
          <w:p w14:paraId="47D1CFC9"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571D3692" w14:textId="77777777" w:rsidR="00BE2572" w:rsidRPr="00B138F3" w:rsidRDefault="00BE2572" w:rsidP="002849A6">
            <w:pPr>
              <w:widowControl w:val="0"/>
              <w:spacing w:after="160"/>
              <w:rPr>
                <w:rFonts w:ascii="GHEA Grapalat" w:hAnsi="GHEA Grapalat" w:cs="Sylfaen"/>
              </w:rPr>
            </w:pPr>
          </w:p>
          <w:p w14:paraId="16C3761A" w14:textId="77777777"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24370B67"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1F7C3E5"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922EF13" w14:textId="77777777" w:rsidR="00BE2572" w:rsidRPr="00B138F3" w:rsidRDefault="00BE2572" w:rsidP="002849A6">
            <w:pPr>
              <w:widowControl w:val="0"/>
              <w:spacing w:after="160"/>
              <w:rPr>
                <w:rFonts w:ascii="GHEA Grapalat" w:hAnsi="GHEA Grapalat"/>
              </w:rPr>
            </w:pPr>
          </w:p>
          <w:p w14:paraId="0C3A7F4D"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3B3266D1" w14:textId="77777777"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79F4276" w14:textId="77777777" w:rsidR="00BE2572" w:rsidRPr="00B138F3" w:rsidRDefault="00BE2572" w:rsidP="002849A6">
            <w:pPr>
              <w:widowControl w:val="0"/>
              <w:spacing w:after="160"/>
              <w:rPr>
                <w:rFonts w:ascii="GHEA Grapalat" w:hAnsi="GHEA Grapalat" w:cs="Tahoma"/>
              </w:rPr>
            </w:pPr>
          </w:p>
          <w:p w14:paraId="53C556DF" w14:textId="77777777"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4A29715"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C8AD3F2" w14:textId="77777777" w:rsidR="00BE2572" w:rsidRPr="00B138F3" w:rsidRDefault="00BE2572" w:rsidP="002849A6">
            <w:pPr>
              <w:widowControl w:val="0"/>
              <w:spacing w:after="160"/>
              <w:rPr>
                <w:rFonts w:ascii="GHEA Grapalat" w:hAnsi="GHEA Grapalat" w:cs="Tahoma"/>
              </w:rPr>
            </w:pPr>
          </w:p>
          <w:p w14:paraId="74F1EA84"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7FBEB0AD" w14:textId="77777777"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18CDE40" w14:textId="77777777" w:rsidR="00BE2572" w:rsidRPr="00B138F3" w:rsidRDefault="00BE2572" w:rsidP="002849A6">
            <w:pPr>
              <w:widowControl w:val="0"/>
              <w:spacing w:after="160"/>
              <w:rPr>
                <w:rFonts w:ascii="GHEA Grapalat" w:hAnsi="GHEA Grapalat" w:cs="Arial"/>
              </w:rPr>
            </w:pPr>
          </w:p>
        </w:tc>
      </w:tr>
      <w:tr w:rsidR="00B138F3" w:rsidRPr="00B138F3" w14:paraId="5974F2DC"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EBD3333" w14:textId="77777777"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6221FD" w14:textId="77777777" w:rsidR="00BE2572" w:rsidRPr="00B138F3" w:rsidRDefault="00BE2572" w:rsidP="002849A6">
            <w:pPr>
              <w:widowControl w:val="0"/>
              <w:spacing w:after="160"/>
              <w:rPr>
                <w:rFonts w:ascii="GHEA Grapalat" w:hAnsi="GHEA Grapalat" w:cs="Sylfaen"/>
              </w:rPr>
            </w:pPr>
          </w:p>
          <w:p w14:paraId="2EBEC77E" w14:textId="77777777"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7F80BDB" w14:textId="77777777"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EBBDA8" w14:textId="77777777" w:rsidR="00BE2572" w:rsidRPr="00B138F3" w:rsidRDefault="00BE2572" w:rsidP="002849A6">
            <w:pPr>
              <w:widowControl w:val="0"/>
              <w:spacing w:after="160"/>
              <w:rPr>
                <w:rFonts w:ascii="GHEA Grapalat" w:hAnsi="GHEA Grapalat"/>
              </w:rPr>
            </w:pPr>
          </w:p>
          <w:p w14:paraId="3BD79B7E"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695C3B3" w14:textId="77777777" w:rsidR="00BE2572" w:rsidRPr="00B138F3" w:rsidRDefault="00BE2572" w:rsidP="00BE2572">
      <w:pPr>
        <w:widowControl w:val="0"/>
        <w:spacing w:after="160"/>
        <w:jc w:val="center"/>
        <w:rPr>
          <w:rFonts w:ascii="GHEA Grapalat" w:hAnsi="GHEA Grapalat" w:cs="Sylfaen"/>
        </w:rPr>
      </w:pPr>
    </w:p>
    <w:p w14:paraId="6A81ABC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A8C865"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651C73E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3CD0F0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973B0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7BFB09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FE75EA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A275B3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2E488A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5A755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D55215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5ECD50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9B65AB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3C4110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9F03414"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589A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13FBCC4"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5397BE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953187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3DDAAD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C72CAE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AB6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90E519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55D637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BE13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0914E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0F38D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E032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609C59A"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FEE8A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4BC2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6342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21F1E6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92738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F675F15"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B77C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2951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36AA0F"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26D7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FFF8AA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E6FC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72B94C"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A3B858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F76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F0CA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C8D33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2E293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7802C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C0ECC9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ECC21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B4D9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A7CDA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DA478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3CF7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2E3A5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40FCC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2D68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FDE0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09067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E73D6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60F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8B23B1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891F59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67A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0C69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33FD5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EFC9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2A41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C122E4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085C0F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9A5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5DB43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FD7E1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14589A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5B2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C73496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D37F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D3F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BE3F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A79D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2A1C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EE8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DF2A9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16C81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BF0D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635D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1315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2E651C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6A70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89305A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B4D658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E1A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7D55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34616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05E72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C10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D80CD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14EE29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57D3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47D6B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08845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80A7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B98E4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94B6F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C659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124A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1C927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F764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ADA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1AE3E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9A713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B2603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2261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020E9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EFB3C8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AE09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6E755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3C51C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3358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89BD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2C7E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77D2A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E80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9A97C2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60BB7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7B8A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71C41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CF76B4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C62A8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5A3E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90F587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C11E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7B81B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0A2441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C87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93981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1E24AE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0440C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9A85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BF211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29B2E4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1ACC91"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B26C8F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9F79F8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B050BD"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6165A2C"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28E19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06339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F1EAD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CA99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8332DB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E6CDAB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0F31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F6CD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D2954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8DE1D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D03E9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7EB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00805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ED870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1EC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9B00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E81A8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F3A5C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AAA08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E5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11A30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4BD9D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494E9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C581F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BABA0F9"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4B17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5E26E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649FC4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0286D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3FB32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16D7EC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48EA1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EE4CD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A566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14:paraId="1039C4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143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175FF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C980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EE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DE7936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80E5F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A71F11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AFEF6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682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D31DA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A3DCF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0B82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86D5C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1C483BF"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6F32DF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3BBF7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92DFE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47F769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F4E5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109D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7204E6"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DE7A9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299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1D990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29423E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2D15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9641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5C2AED"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663EADF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6AA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CB8DB1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ABA88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1F13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2FF5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F57963"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F79E3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564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D1524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F18F9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24F3A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A53F7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7F94BC"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1AE7B6E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812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7CB4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B29B41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EEB4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7CD9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A6E68F" w14:textId="77777777" w:rsidR="00BE2572" w:rsidRPr="00B138F3" w:rsidRDefault="00BE2572" w:rsidP="003D2146">
            <w:pPr>
              <w:widowControl w:val="0"/>
              <w:spacing w:after="120"/>
              <w:jc w:val="center"/>
              <w:rPr>
                <w:rFonts w:ascii="GHEA Grapalat" w:hAnsi="GHEA Grapalat"/>
                <w:sz w:val="18"/>
                <w:szCs w:val="18"/>
              </w:rPr>
            </w:pPr>
          </w:p>
        </w:tc>
      </w:tr>
    </w:tbl>
    <w:p w14:paraId="46612D56" w14:textId="77777777" w:rsidR="00BE2572" w:rsidRPr="00B138F3" w:rsidRDefault="00BE2572" w:rsidP="00BE2572">
      <w:pPr>
        <w:widowControl w:val="0"/>
        <w:spacing w:after="160"/>
        <w:ind w:left="567" w:right="565"/>
        <w:jc w:val="center"/>
        <w:rPr>
          <w:rFonts w:ascii="GHEA Grapalat" w:hAnsi="GHEA Grapalat"/>
          <w:b/>
        </w:rPr>
      </w:pPr>
    </w:p>
    <w:p w14:paraId="19151F86" w14:textId="77777777" w:rsidR="00BE2572" w:rsidRPr="00B138F3" w:rsidRDefault="00BE2572" w:rsidP="00BE2572">
      <w:pPr>
        <w:widowControl w:val="0"/>
        <w:spacing w:after="160"/>
        <w:ind w:left="567" w:right="565"/>
        <w:jc w:val="center"/>
        <w:rPr>
          <w:rFonts w:ascii="GHEA Grapalat" w:hAnsi="GHEA Grapalat"/>
          <w:b/>
        </w:rPr>
      </w:pPr>
    </w:p>
    <w:p w14:paraId="5A672501" w14:textId="77777777" w:rsidR="00BE2572" w:rsidRPr="00B138F3" w:rsidRDefault="00BE2572" w:rsidP="00BE2572">
      <w:pPr>
        <w:widowControl w:val="0"/>
        <w:spacing w:after="160"/>
        <w:ind w:left="567" w:right="565"/>
        <w:jc w:val="center"/>
        <w:rPr>
          <w:rFonts w:ascii="GHEA Grapalat" w:hAnsi="GHEA Grapalat"/>
          <w:b/>
        </w:rPr>
      </w:pPr>
    </w:p>
    <w:p w14:paraId="0858CECB" w14:textId="77777777" w:rsidR="004435B8" w:rsidRDefault="004435B8" w:rsidP="00BB28C8">
      <w:pPr>
        <w:pStyle w:val="BodyTextIndent3"/>
        <w:widowControl w:val="0"/>
        <w:spacing w:after="160"/>
        <w:jc w:val="right"/>
        <w:rPr>
          <w:rFonts w:ascii="GHEA Grapalat" w:hAnsi="GHEA Grapalat"/>
          <w:b/>
          <w:sz w:val="24"/>
          <w:szCs w:val="24"/>
        </w:rPr>
      </w:pPr>
    </w:p>
    <w:p w14:paraId="2E6331D0" w14:textId="77777777" w:rsidR="004435B8" w:rsidRDefault="004435B8" w:rsidP="00BB28C8">
      <w:pPr>
        <w:pStyle w:val="BodyTextIndent3"/>
        <w:widowControl w:val="0"/>
        <w:spacing w:after="160"/>
        <w:jc w:val="right"/>
        <w:rPr>
          <w:rFonts w:ascii="GHEA Grapalat" w:hAnsi="GHEA Grapalat"/>
          <w:b/>
          <w:sz w:val="24"/>
          <w:szCs w:val="24"/>
        </w:rPr>
      </w:pPr>
    </w:p>
    <w:p w14:paraId="38AD0DAD" w14:textId="77777777" w:rsidR="004435B8" w:rsidRDefault="004435B8" w:rsidP="00BB28C8">
      <w:pPr>
        <w:pStyle w:val="BodyTextIndent3"/>
        <w:widowControl w:val="0"/>
        <w:spacing w:after="160"/>
        <w:jc w:val="right"/>
        <w:rPr>
          <w:rFonts w:ascii="GHEA Grapalat" w:hAnsi="GHEA Grapalat"/>
          <w:b/>
          <w:sz w:val="24"/>
          <w:szCs w:val="24"/>
        </w:rPr>
      </w:pPr>
    </w:p>
    <w:p w14:paraId="2FE28B8F" w14:textId="77777777" w:rsidR="004435B8" w:rsidRDefault="004435B8" w:rsidP="00BB28C8">
      <w:pPr>
        <w:pStyle w:val="BodyTextIndent3"/>
        <w:widowControl w:val="0"/>
        <w:spacing w:after="160"/>
        <w:jc w:val="right"/>
        <w:rPr>
          <w:rFonts w:ascii="GHEA Grapalat" w:hAnsi="GHEA Grapalat"/>
          <w:b/>
          <w:sz w:val="24"/>
          <w:szCs w:val="24"/>
        </w:rPr>
      </w:pPr>
    </w:p>
    <w:p w14:paraId="1899283C" w14:textId="77777777" w:rsidR="004435B8" w:rsidRDefault="004435B8" w:rsidP="00BB28C8">
      <w:pPr>
        <w:pStyle w:val="BodyTextIndent3"/>
        <w:widowControl w:val="0"/>
        <w:spacing w:after="160"/>
        <w:jc w:val="right"/>
        <w:rPr>
          <w:rFonts w:ascii="GHEA Grapalat" w:hAnsi="GHEA Grapalat"/>
          <w:b/>
          <w:sz w:val="24"/>
          <w:szCs w:val="24"/>
        </w:rPr>
      </w:pPr>
    </w:p>
    <w:p w14:paraId="6637B664" w14:textId="77777777" w:rsidR="004435B8" w:rsidRDefault="004435B8" w:rsidP="00BB28C8">
      <w:pPr>
        <w:pStyle w:val="BodyTextIndent3"/>
        <w:widowControl w:val="0"/>
        <w:spacing w:after="160"/>
        <w:jc w:val="right"/>
        <w:rPr>
          <w:rFonts w:ascii="GHEA Grapalat" w:hAnsi="GHEA Grapalat"/>
          <w:b/>
          <w:sz w:val="24"/>
          <w:szCs w:val="24"/>
        </w:rPr>
      </w:pPr>
    </w:p>
    <w:p w14:paraId="46853F76" w14:textId="77777777" w:rsidR="004435B8" w:rsidRDefault="004435B8" w:rsidP="00BB28C8">
      <w:pPr>
        <w:pStyle w:val="BodyTextIndent3"/>
        <w:widowControl w:val="0"/>
        <w:spacing w:after="160"/>
        <w:jc w:val="right"/>
        <w:rPr>
          <w:rFonts w:ascii="GHEA Grapalat" w:hAnsi="GHEA Grapalat"/>
          <w:b/>
          <w:sz w:val="24"/>
          <w:szCs w:val="24"/>
        </w:rPr>
      </w:pPr>
    </w:p>
    <w:p w14:paraId="3C012DE5" w14:textId="77777777" w:rsidR="004435B8" w:rsidRDefault="004435B8" w:rsidP="00BB28C8">
      <w:pPr>
        <w:pStyle w:val="BodyTextIndent3"/>
        <w:widowControl w:val="0"/>
        <w:spacing w:after="160"/>
        <w:jc w:val="right"/>
        <w:rPr>
          <w:rFonts w:ascii="GHEA Grapalat" w:hAnsi="GHEA Grapalat"/>
          <w:b/>
          <w:sz w:val="24"/>
          <w:szCs w:val="24"/>
        </w:rPr>
      </w:pPr>
    </w:p>
    <w:p w14:paraId="0A6D1BE6" w14:textId="77777777" w:rsidR="004435B8" w:rsidRDefault="004435B8" w:rsidP="00BB28C8">
      <w:pPr>
        <w:pStyle w:val="BodyTextIndent3"/>
        <w:widowControl w:val="0"/>
        <w:spacing w:after="160"/>
        <w:jc w:val="right"/>
        <w:rPr>
          <w:rFonts w:ascii="GHEA Grapalat" w:hAnsi="GHEA Grapalat"/>
          <w:b/>
          <w:sz w:val="24"/>
          <w:szCs w:val="24"/>
        </w:rPr>
      </w:pPr>
    </w:p>
    <w:p w14:paraId="5D3D15CD" w14:textId="77777777" w:rsidR="004435B8" w:rsidRDefault="004435B8" w:rsidP="00BB28C8">
      <w:pPr>
        <w:pStyle w:val="BodyTextIndent3"/>
        <w:widowControl w:val="0"/>
        <w:spacing w:after="160"/>
        <w:jc w:val="right"/>
        <w:rPr>
          <w:rFonts w:ascii="GHEA Grapalat" w:hAnsi="GHEA Grapalat"/>
          <w:b/>
          <w:sz w:val="24"/>
          <w:szCs w:val="24"/>
        </w:rPr>
      </w:pPr>
    </w:p>
    <w:p w14:paraId="72866318" w14:textId="77777777" w:rsidR="006E7A62" w:rsidRDefault="006E7A62" w:rsidP="00BB28C8">
      <w:pPr>
        <w:pStyle w:val="BodyTextIndent3"/>
        <w:widowControl w:val="0"/>
        <w:spacing w:after="160"/>
        <w:jc w:val="right"/>
        <w:rPr>
          <w:rFonts w:ascii="GHEA Grapalat" w:hAnsi="GHEA Grapalat"/>
          <w:b/>
          <w:sz w:val="24"/>
          <w:szCs w:val="24"/>
        </w:rPr>
      </w:pPr>
    </w:p>
    <w:p w14:paraId="62C76C11" w14:textId="77777777" w:rsidR="006E7A62" w:rsidRDefault="006E7A62" w:rsidP="00BB28C8">
      <w:pPr>
        <w:pStyle w:val="BodyTextIndent3"/>
        <w:widowControl w:val="0"/>
        <w:spacing w:after="160"/>
        <w:jc w:val="right"/>
        <w:rPr>
          <w:rFonts w:ascii="GHEA Grapalat" w:hAnsi="GHEA Grapalat"/>
          <w:b/>
          <w:sz w:val="24"/>
          <w:szCs w:val="24"/>
        </w:rPr>
      </w:pPr>
    </w:p>
    <w:p w14:paraId="1AE4ADE8" w14:textId="77777777" w:rsidR="006E7A62" w:rsidRDefault="006E7A62" w:rsidP="00BB28C8">
      <w:pPr>
        <w:pStyle w:val="BodyTextIndent3"/>
        <w:widowControl w:val="0"/>
        <w:spacing w:after="160"/>
        <w:jc w:val="right"/>
        <w:rPr>
          <w:rFonts w:ascii="GHEA Grapalat" w:hAnsi="GHEA Grapalat"/>
          <w:b/>
          <w:sz w:val="24"/>
          <w:szCs w:val="24"/>
        </w:rPr>
      </w:pPr>
    </w:p>
    <w:p w14:paraId="0C064C43" w14:textId="77777777" w:rsidR="006E7A62" w:rsidRDefault="006E7A62" w:rsidP="00BB28C8">
      <w:pPr>
        <w:pStyle w:val="BodyTextIndent3"/>
        <w:widowControl w:val="0"/>
        <w:spacing w:after="160"/>
        <w:jc w:val="right"/>
        <w:rPr>
          <w:rFonts w:ascii="GHEA Grapalat" w:hAnsi="GHEA Grapalat"/>
          <w:b/>
          <w:sz w:val="24"/>
          <w:szCs w:val="24"/>
        </w:rPr>
      </w:pPr>
    </w:p>
    <w:p w14:paraId="200B7BC3" w14:textId="77777777" w:rsidR="006E7A62" w:rsidRDefault="006E7A62" w:rsidP="00BB28C8">
      <w:pPr>
        <w:pStyle w:val="BodyTextIndent3"/>
        <w:widowControl w:val="0"/>
        <w:spacing w:after="160"/>
        <w:jc w:val="right"/>
        <w:rPr>
          <w:rFonts w:ascii="GHEA Grapalat" w:hAnsi="GHEA Grapalat"/>
          <w:b/>
          <w:sz w:val="24"/>
          <w:szCs w:val="24"/>
        </w:rPr>
      </w:pPr>
    </w:p>
    <w:p w14:paraId="200B5BEE" w14:textId="77777777" w:rsidR="00351E26" w:rsidRDefault="00351E26" w:rsidP="004435B8">
      <w:pPr>
        <w:pStyle w:val="BodyTextIndent3"/>
        <w:widowControl w:val="0"/>
        <w:spacing w:line="240" w:lineRule="auto"/>
        <w:jc w:val="right"/>
        <w:rPr>
          <w:rFonts w:ascii="GHEA Grapalat" w:hAnsi="GHEA Grapalat"/>
          <w:b/>
          <w:sz w:val="24"/>
          <w:szCs w:val="24"/>
          <w:lang w:val="hy-AM"/>
        </w:rPr>
      </w:pPr>
    </w:p>
    <w:p w14:paraId="1DD474E2" w14:textId="77777777" w:rsidR="00351E26" w:rsidRDefault="00351E26" w:rsidP="004435B8">
      <w:pPr>
        <w:pStyle w:val="BodyTextIndent3"/>
        <w:widowControl w:val="0"/>
        <w:spacing w:line="240" w:lineRule="auto"/>
        <w:jc w:val="right"/>
        <w:rPr>
          <w:rFonts w:ascii="GHEA Grapalat" w:hAnsi="GHEA Grapalat"/>
          <w:b/>
          <w:sz w:val="24"/>
          <w:szCs w:val="24"/>
          <w:lang w:val="hy-AM"/>
        </w:rPr>
      </w:pPr>
    </w:p>
    <w:p w14:paraId="36CFF763" w14:textId="77777777" w:rsidR="00351E26" w:rsidRDefault="00351E26" w:rsidP="004435B8">
      <w:pPr>
        <w:pStyle w:val="BodyTextIndent3"/>
        <w:widowControl w:val="0"/>
        <w:spacing w:line="240" w:lineRule="auto"/>
        <w:jc w:val="right"/>
        <w:rPr>
          <w:rFonts w:ascii="GHEA Grapalat" w:hAnsi="GHEA Grapalat"/>
          <w:b/>
          <w:sz w:val="24"/>
          <w:szCs w:val="24"/>
          <w:lang w:val="hy-AM"/>
        </w:rPr>
      </w:pPr>
    </w:p>
    <w:p w14:paraId="4C1C1DAA" w14:textId="7A94BAD2" w:rsidR="00BB28C8" w:rsidRPr="004435B8" w:rsidRDefault="00BB28C8" w:rsidP="00E113C6">
      <w:pPr>
        <w:pStyle w:val="BodyTextIndent3"/>
        <w:widowControl w:val="0"/>
        <w:spacing w:line="240" w:lineRule="auto"/>
        <w:jc w:val="right"/>
        <w:rPr>
          <w:rFonts w:ascii="GHEA Grapalat" w:hAnsi="GHEA Grapalat"/>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sidRPr="004435B8">
        <w:footnoteReference w:customMarkFollows="1" w:id="18"/>
        <w:t>26</w:t>
      </w:r>
    </w:p>
    <w:p w14:paraId="6DAAE37D" w14:textId="0096A1AF" w:rsidR="00BB28C8" w:rsidRPr="009F3DC7" w:rsidRDefault="00BB28C8" w:rsidP="00E113C6">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w:t>
      </w:r>
      <w:r w:rsidR="004435B8">
        <w:rPr>
          <w:rFonts w:ascii="GHEA Grapalat" w:hAnsi="GHEA Grapalat"/>
          <w:b/>
          <w:sz w:val="24"/>
          <w:szCs w:val="24"/>
        </w:rPr>
        <w:t xml:space="preserve">на запросе котировок </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w:t>
      </w:r>
      <w:r w:rsidR="000E6BDF">
        <w:rPr>
          <w:rFonts w:ascii="GHEA Grapalat" w:hAnsi="GHEA Grapalat"/>
          <w:b/>
          <w:sz w:val="24"/>
          <w:szCs w:val="24"/>
        </w:rPr>
        <w:t>EQ-GHAShDzB-25/1</w:t>
      </w:r>
      <w:r w:rsidR="00C700EE">
        <w:rPr>
          <w:rFonts w:ascii="GHEA Grapalat" w:hAnsi="GHEA Grapalat"/>
          <w:b/>
          <w:sz w:val="24"/>
          <w:szCs w:val="24"/>
          <w:lang w:val="hy-AM"/>
        </w:rPr>
        <w:t>92</w:t>
      </w:r>
      <w:r>
        <w:rPr>
          <w:rFonts w:ascii="GHEA Grapalat" w:hAnsi="GHEA Grapalat"/>
          <w:b/>
          <w:sz w:val="24"/>
          <w:szCs w:val="24"/>
        </w:rPr>
        <w:t>"</w:t>
      </w:r>
      <w:r w:rsidRPr="009F3DC7">
        <w:rPr>
          <w:rFonts w:ascii="GHEA Grapalat" w:hAnsi="GHEA Grapalat"/>
          <w:b/>
          <w:sz w:val="24"/>
          <w:szCs w:val="24"/>
        </w:rPr>
        <w:t>*</w:t>
      </w:r>
    </w:p>
    <w:p w14:paraId="7D71CC21" w14:textId="77777777" w:rsidR="000D35D6" w:rsidRDefault="000D35D6" w:rsidP="004435B8">
      <w:pPr>
        <w:widowControl w:val="0"/>
        <w:ind w:firstLine="567"/>
        <w:jc w:val="center"/>
        <w:rPr>
          <w:rFonts w:ascii="GHEA Grapalat" w:hAnsi="GHEA Grapalat"/>
          <w:b/>
          <w:lang w:val="hy-AM"/>
        </w:rPr>
      </w:pPr>
    </w:p>
    <w:p w14:paraId="4A4DC418" w14:textId="0ED0DB17" w:rsidR="00BB28C8" w:rsidRPr="000A3450" w:rsidRDefault="00BB28C8" w:rsidP="004435B8">
      <w:pPr>
        <w:widowControl w:val="0"/>
        <w:ind w:firstLine="567"/>
        <w:jc w:val="center"/>
        <w:rPr>
          <w:rFonts w:ascii="GHEA Grapalat" w:hAnsi="GHEA Grapalat"/>
          <w:b/>
        </w:rPr>
      </w:pPr>
      <w:r w:rsidRPr="009F3DC7">
        <w:rPr>
          <w:rFonts w:ascii="GHEA Grapalat" w:hAnsi="GHEA Grapalat"/>
          <w:b/>
        </w:rPr>
        <w:t>ДОГОВОР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2468A4FC" w14:textId="4F66BEFB" w:rsidR="00BB28C8" w:rsidRPr="000A0D3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xml:space="preserve">№ </w:t>
      </w:r>
      <w:r w:rsidR="000E6BDF">
        <w:rPr>
          <w:rFonts w:ascii="GHEA Grapalat" w:hAnsi="GHEA Grapalat"/>
          <w:b/>
        </w:rPr>
        <w:t>EQ-GHAShDzB-25/1</w:t>
      </w:r>
      <w:r w:rsidR="00C700EE">
        <w:rPr>
          <w:rFonts w:ascii="GHEA Grapalat" w:hAnsi="GHEA Grapalat"/>
          <w:b/>
          <w:lang w:val="en-US"/>
        </w:rPr>
        <w:t>92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04F2A024" w14:textId="77777777" w:rsidTr="003D2146">
        <w:tc>
          <w:tcPr>
            <w:tcW w:w="4503" w:type="dxa"/>
          </w:tcPr>
          <w:p w14:paraId="5D8E3056"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E13673"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AF627B1" w14:textId="77777777" w:rsidR="00BB28C8" w:rsidRPr="009F3DC7" w:rsidRDefault="00BB28C8" w:rsidP="006E7A62">
      <w:pPr>
        <w:widowControl w:val="0"/>
        <w:ind w:firstLine="567"/>
        <w:jc w:val="both"/>
        <w:rPr>
          <w:rFonts w:ascii="GHEA Grapalat" w:hAnsi="GHEA Grapalat"/>
        </w:rPr>
      </w:pPr>
    </w:p>
    <w:p w14:paraId="005DAE5C" w14:textId="77777777" w:rsidR="00BB28C8" w:rsidRPr="009F3DC7" w:rsidRDefault="00BB28C8" w:rsidP="006E7A62">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24F6B90B"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16EE01E4" w14:textId="09150835" w:rsidR="00B22A2F" w:rsidRPr="00F56786" w:rsidRDefault="00BB28C8" w:rsidP="00F56786">
      <w:pPr>
        <w:pStyle w:val="HTMLPreformatted"/>
        <w:shd w:val="clear" w:color="auto" w:fill="F8F9FA"/>
        <w:jc w:val="both"/>
        <w:rPr>
          <w:rFonts w:ascii="GHEA Grapalat" w:hAnsi="GHEA Grapalat"/>
          <w:vertAlign w:val="superscript"/>
          <w:lang w:val="ru-RU"/>
        </w:rPr>
      </w:pPr>
      <w:r w:rsidRPr="00B81A8E">
        <w:rPr>
          <w:rFonts w:ascii="GHEA Grapalat" w:hAnsi="GHEA Grapalat"/>
          <w:lang w:val="ru-RU"/>
        </w:rPr>
        <w:t>1.1.</w:t>
      </w:r>
      <w:r w:rsidRPr="00B81A8E">
        <w:rPr>
          <w:rFonts w:ascii="GHEA Grapalat" w:hAnsi="GHEA Grapalat"/>
          <w:lang w:val="ru-RU"/>
        </w:rPr>
        <w:tab/>
      </w:r>
      <w:r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w:t>
      </w:r>
      <w:r w:rsidR="00877389" w:rsidRPr="00B81A8E">
        <w:rPr>
          <w:rFonts w:ascii="GHEA Grapalat" w:hAnsi="GHEA Grapalat" w:cs="Times New Roman"/>
          <w:sz w:val="24"/>
          <w:szCs w:val="24"/>
          <w:lang w:val="ru-RU" w:eastAsia="ru-RU" w:bidi="ru-RU"/>
        </w:rPr>
        <w:t>установленные Приложением N 1 к настоящему Договору (далее-договор)</w:t>
      </w:r>
      <w:r w:rsidRPr="00B81A8E">
        <w:rPr>
          <w:rFonts w:ascii="GHEA Grapalat" w:hAnsi="GHEA Grapalat" w:cs="Times New Roman"/>
          <w:sz w:val="24"/>
          <w:szCs w:val="24"/>
          <w:lang w:val="ru-RU" w:eastAsia="ru-RU" w:bidi="ru-RU"/>
        </w:rPr>
        <w:t xml:space="preserve"> </w:t>
      </w:r>
      <w:r w:rsidR="006D22AE" w:rsidRPr="00B81A8E">
        <w:rPr>
          <w:rFonts w:ascii="GHEA Grapalat" w:hAnsi="GHEA Grapalat" w:cs="Times New Roman" w:hint="eastAsia"/>
          <w:sz w:val="24"/>
          <w:szCs w:val="24"/>
          <w:lang w:val="ru-RU" w:eastAsia="ru-RU" w:bidi="ru-RU"/>
        </w:rPr>
        <w:t>проектной</w:t>
      </w:r>
      <w:r w:rsidR="006D22AE" w:rsidRPr="00B81A8E">
        <w:rPr>
          <w:rFonts w:ascii="GHEA Grapalat" w:hAnsi="GHEA Grapalat" w:cs="Times New Roman"/>
          <w:sz w:val="24"/>
          <w:szCs w:val="24"/>
          <w:lang w:val="ru-RU" w:eastAsia="ru-RU" w:bidi="ru-RU"/>
        </w:rPr>
        <w:t xml:space="preserve"> </w:t>
      </w:r>
      <w:r w:rsidR="006D22AE" w:rsidRPr="00B81A8E">
        <w:rPr>
          <w:rFonts w:ascii="GHEA Grapalat" w:hAnsi="GHEA Grapalat" w:cs="Times New Roman" w:hint="eastAsia"/>
          <w:sz w:val="24"/>
          <w:szCs w:val="24"/>
          <w:lang w:val="ru-RU" w:eastAsia="ru-RU" w:bidi="ru-RU"/>
        </w:rPr>
        <w:t>документацией</w:t>
      </w:r>
      <w:r w:rsidR="00877389" w:rsidRPr="00B81A8E">
        <w:rPr>
          <w:rFonts w:ascii="GHEA Grapalat" w:hAnsi="GHEA Grapalat" w:cs="Times New Roman"/>
          <w:sz w:val="24"/>
          <w:szCs w:val="24"/>
          <w:lang w:val="ru-RU" w:eastAsia="ru-RU" w:bidi="ru-RU"/>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77389" w:rsidRPr="001B112D">
        <w:rPr>
          <w:rFonts w:ascii="GHEA Grapalat" w:hAnsi="GHEA Grapalat" w:cs="Times New Roman"/>
          <w:sz w:val="24"/>
          <w:szCs w:val="24"/>
          <w:lang w:val="ru-RU" w:eastAsia="ru-RU" w:bidi="ru-RU"/>
        </w:rPr>
        <w:t xml:space="preserve"> </w:t>
      </w:r>
      <w:r w:rsidR="00F56786" w:rsidRPr="00F56786">
        <w:rPr>
          <w:rFonts w:ascii="GHEA Grapalat" w:hAnsi="GHEA Grapalat" w:cs="Times New Roman"/>
          <w:b/>
          <w:bCs/>
          <w:sz w:val="24"/>
          <w:szCs w:val="24"/>
          <w:lang w:val="ru-RU" w:eastAsia="ru-RU" w:bidi="ru-RU"/>
        </w:rPr>
        <w:t>Строительные работы по программе «Реализация целевых программ, направленных на повышение уровня жизни населения» в административном районе Ачапняк</w:t>
      </w:r>
      <w:r w:rsidR="008A4EC1">
        <w:rPr>
          <w:rFonts w:ascii="GHEA Grapalat" w:hAnsi="GHEA Grapalat" w:cs="Times New Roman"/>
          <w:b/>
          <w:bCs/>
          <w:sz w:val="24"/>
          <w:szCs w:val="24"/>
          <w:lang w:val="ru-RU" w:eastAsia="ru-RU" w:bidi="ru-RU"/>
        </w:rPr>
        <w:t xml:space="preserve"> города Еревана</w:t>
      </w:r>
      <w:r w:rsidR="00764558" w:rsidRPr="00764558">
        <w:rPr>
          <w:rFonts w:ascii="GHEA Grapalat" w:hAnsi="GHEA Grapalat" w:cs="Times New Roman"/>
          <w:b/>
          <w:bCs/>
          <w:sz w:val="24"/>
          <w:szCs w:val="24"/>
          <w:lang w:val="ru-RU" w:eastAsia="ru-RU" w:bidi="ru-RU"/>
        </w:rPr>
        <w:t xml:space="preserve">, </w:t>
      </w:r>
      <w:r w:rsidRPr="00764558">
        <w:rPr>
          <w:rFonts w:ascii="GHEA Grapalat" w:hAnsi="GHEA Grapalat"/>
          <w:vertAlign w:val="superscript"/>
          <w:lang w:val="ru-RU"/>
        </w:rPr>
        <w:t>Наименование работ</w:t>
      </w:r>
      <w:r w:rsidR="00F56786">
        <w:rPr>
          <w:rFonts w:ascii="GHEA Grapalat" w:hAnsi="GHEA Grapalat"/>
          <w:vertAlign w:val="superscript"/>
          <w:lang w:val="hy-AM"/>
        </w:rPr>
        <w:t xml:space="preserve"> </w:t>
      </w:r>
      <w:r w:rsidRPr="00F56786">
        <w:rPr>
          <w:rFonts w:ascii="GHEA Grapalat" w:hAnsi="GHEA Grapalat"/>
          <w:lang w:val="ru-RU"/>
        </w:rPr>
        <w:t>(далее — работа), а Заказчик обязуется принимать выполненную работу и платить за нее.</w:t>
      </w:r>
      <w:r w:rsidR="0077650F" w:rsidRPr="00F56786">
        <w:rPr>
          <w:rFonts w:ascii="GHEA Grapalat" w:hAnsi="GHEA Grapalat"/>
          <w:lang w:val="ru-RU"/>
        </w:rPr>
        <w:t xml:space="preserve"> </w:t>
      </w:r>
      <w:r w:rsidR="00B22A2F" w:rsidRPr="0013072E">
        <w:rPr>
          <w:rFonts w:ascii="GHEA Grapalat" w:hAnsi="GHEA Grapalat"/>
          <w:lang w:val="ru-RU"/>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B22A2F" w:rsidRPr="0013072E">
        <w:rPr>
          <w:rFonts w:ascii="GHEA Grapalat" w:hAnsi="GHEA Grapalat"/>
          <w:b/>
          <w:lang w:val="ru-RU"/>
        </w:rPr>
        <w:t>" ---</w:t>
      </w:r>
      <w:r w:rsidR="006918F8" w:rsidRPr="0013072E">
        <w:rPr>
          <w:rFonts w:ascii="GHEA Grapalat" w:hAnsi="GHEA Grapalat"/>
          <w:b/>
          <w:lang w:val="ru-RU"/>
        </w:rPr>
        <w:t>.........</w:t>
      </w:r>
      <w:r w:rsidR="00B22A2F" w:rsidRPr="0013072E">
        <w:rPr>
          <w:rFonts w:ascii="GHEA Grapalat" w:hAnsi="GHEA Grapalat"/>
          <w:b/>
          <w:lang w:val="ru-RU"/>
        </w:rPr>
        <w:t>---/---"</w:t>
      </w:r>
      <w:r w:rsidR="00B22A2F" w:rsidRPr="0013072E">
        <w:rPr>
          <w:rFonts w:ascii="GHEA Grapalat" w:hAnsi="GHEA Grapalat"/>
          <w:lang w:val="ru-RU"/>
        </w:rPr>
        <w:t>.</w:t>
      </w:r>
    </w:p>
    <w:p w14:paraId="43CB4DBC" w14:textId="77777777" w:rsidR="00BB28C8" w:rsidRPr="009F3DC7" w:rsidRDefault="00BB28C8" w:rsidP="006E7A62">
      <w:pPr>
        <w:widowControl w:val="0"/>
        <w:tabs>
          <w:tab w:val="left" w:pos="1134"/>
        </w:tabs>
        <w:spacing w:after="160"/>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69721131" w14:textId="77777777" w:rsidR="00BB28C8" w:rsidRPr="000A3450" w:rsidRDefault="00BB28C8" w:rsidP="006E7A62">
      <w:pPr>
        <w:widowControl w:val="0"/>
        <w:tabs>
          <w:tab w:val="left" w:pos="1134"/>
        </w:tabs>
        <w:spacing w:after="160"/>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580A7438"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24196602"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7D6B1026"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0F576F34" w14:textId="77777777" w:rsidR="00BB28C8" w:rsidRPr="009F3DC7" w:rsidRDefault="00BB28C8" w:rsidP="006E7A62">
      <w:pPr>
        <w:widowControl w:val="0"/>
        <w:tabs>
          <w:tab w:val="left" w:pos="1134"/>
        </w:tabs>
        <w:ind w:firstLine="567"/>
        <w:jc w:val="both"/>
        <w:rPr>
          <w:rFonts w:ascii="GHEA Grapalat" w:hAnsi="GHEA Grapalat"/>
        </w:rPr>
      </w:pPr>
    </w:p>
    <w:p w14:paraId="2851D8DC" w14:textId="77777777" w:rsidR="00BB28C8" w:rsidRPr="009F3DC7" w:rsidRDefault="00BB28C8" w:rsidP="006E7A62">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66F947E3"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0447B2C0" w14:textId="77777777" w:rsidR="00BB28C8" w:rsidRPr="009F3DC7" w:rsidRDefault="00BB28C8" w:rsidP="006E7A62">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4DA116B6" w14:textId="77777777" w:rsidR="00BB28C8" w:rsidRPr="009F3DC7" w:rsidRDefault="00BB28C8" w:rsidP="006E7A62">
      <w:pPr>
        <w:widowControl w:val="0"/>
        <w:tabs>
          <w:tab w:val="left" w:pos="1276"/>
        </w:tabs>
        <w:ind w:firstLine="567"/>
        <w:jc w:val="center"/>
        <w:rPr>
          <w:rFonts w:ascii="GHEA Grapalat" w:hAnsi="GHEA Grapalat"/>
          <w:b/>
          <w:i/>
        </w:rPr>
      </w:pPr>
    </w:p>
    <w:p w14:paraId="37F12F57" w14:textId="77777777" w:rsidR="00BB28C8" w:rsidRPr="009F3DC7" w:rsidRDefault="00BB28C8" w:rsidP="006E7A62">
      <w:pPr>
        <w:widowControl w:val="0"/>
        <w:jc w:val="center"/>
        <w:rPr>
          <w:rFonts w:ascii="GHEA Grapalat" w:hAnsi="GHEA Grapalat"/>
          <w:b/>
        </w:rPr>
      </w:pPr>
      <w:r w:rsidRPr="009F3DC7">
        <w:rPr>
          <w:rFonts w:ascii="GHEA Grapalat" w:hAnsi="GHEA Grapalat"/>
          <w:b/>
        </w:rPr>
        <w:t>3. ПРАВА И ОБЯЗАННОСТИ СТОРОН</w:t>
      </w:r>
    </w:p>
    <w:p w14:paraId="3AB1F3AC" w14:textId="77777777" w:rsidR="00BB28C8" w:rsidRPr="009F3DC7" w:rsidRDefault="00BB28C8" w:rsidP="006E7A62">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57DDE9DF"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7761E86D"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021E8454"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67C73F30"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61D008E0"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4F17490"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3E115D1A"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210E6C">
        <w:rPr>
          <w:rFonts w:ascii="GHEA Grapalat" w:hAnsi="GHEA Grapalat"/>
        </w:rPr>
        <w:t xml:space="preserve">выполненная Подрядчиком работа не соответствует требованиям, установленным </w:t>
      </w:r>
      <w:r w:rsidR="00F01A2A" w:rsidRPr="00210E6C">
        <w:rPr>
          <w:rFonts w:ascii="GHEA Grapalat" w:hAnsi="GHEA Grapalat"/>
        </w:rPr>
        <w:t>пунктами 1.1 и</w:t>
      </w:r>
      <w:r w:rsidR="00F459C2" w:rsidRPr="00210E6C">
        <w:rPr>
          <w:rFonts w:ascii="GHEA Grapalat" w:hAnsi="GHEA Grapalat"/>
        </w:rPr>
        <w:t>ли</w:t>
      </w:r>
      <w:r w:rsidR="00F01A2A" w:rsidRPr="00210E6C">
        <w:rPr>
          <w:rFonts w:ascii="GHEA Grapalat" w:hAnsi="GHEA Grapalat"/>
        </w:rPr>
        <w:t xml:space="preserve"> 1.2 настоящего договора</w:t>
      </w:r>
      <w:r w:rsidRPr="00210E6C">
        <w:rPr>
          <w:rFonts w:ascii="GHEA Grapalat" w:hAnsi="GHEA Grapalat"/>
        </w:rPr>
        <w:t>,</w:t>
      </w:r>
    </w:p>
    <w:p w14:paraId="3B2D8F67"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5DE33DE7"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71CABECD"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3DA5DD6D" w14:textId="559D663B" w:rsidR="00BB28C8" w:rsidRDefault="00BB28C8" w:rsidP="006E7A62">
      <w:pPr>
        <w:widowControl w:val="0"/>
        <w:tabs>
          <w:tab w:val="left" w:pos="1276"/>
        </w:tabs>
        <w:ind w:firstLine="567"/>
        <w:jc w:val="both"/>
        <w:rPr>
          <w:rFonts w:ascii="GHEA Grapalat" w:hAnsi="GHEA Grapalat"/>
          <w:b/>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F2C7092" w14:textId="77777777" w:rsidR="00BB28C8" w:rsidRPr="009F3DC7" w:rsidRDefault="00BB28C8" w:rsidP="006E7A62">
      <w:pPr>
        <w:widowControl w:val="0"/>
        <w:tabs>
          <w:tab w:val="left" w:pos="1134"/>
        </w:tabs>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14:paraId="06E75FF1" w14:textId="77777777" w:rsidR="00BB28C8" w:rsidRPr="009F3DC7" w:rsidRDefault="00BB28C8" w:rsidP="006E7A62">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75585E4A"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5A26307F"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 xml:space="preserve">В течение 5 рабочих дней с момента вступления Договора в силу, </w:t>
      </w:r>
      <w:r w:rsidRPr="009F3DC7">
        <w:rPr>
          <w:rFonts w:ascii="GHEA Grapalat" w:hAnsi="GHEA Grapalat"/>
        </w:rPr>
        <w:lastRenderedPageBreak/>
        <w:t>предоставлять Подрядчику соответствующую территорию для осуществления работы;</w:t>
      </w:r>
    </w:p>
    <w:p w14:paraId="4652A557" w14:textId="77777777" w:rsidR="00DB4417" w:rsidRDefault="00BB28C8" w:rsidP="006E7A62">
      <w:pPr>
        <w:widowControl w:val="0"/>
        <w:tabs>
          <w:tab w:val="left" w:pos="1276"/>
        </w:tabs>
        <w:ind w:firstLine="567"/>
        <w:jc w:val="both"/>
        <w:rPr>
          <w:rFonts w:ascii="GHEA Grapalat" w:hAnsi="GHEA Grapalat"/>
          <w:lang w:val="hy-AM"/>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w:t>
      </w:r>
    </w:p>
    <w:p w14:paraId="061F5C78" w14:textId="6B9DE65A" w:rsidR="00BB28C8" w:rsidRDefault="00BB28C8" w:rsidP="006E7A62">
      <w:pPr>
        <w:widowControl w:val="0"/>
        <w:tabs>
          <w:tab w:val="left" w:pos="1276"/>
        </w:tabs>
        <w:ind w:firstLine="567"/>
        <w:jc w:val="both"/>
        <w:rPr>
          <w:ins w:id="14" w:author="Inesa Kocharyan" w:date="2024-02-09T15:45:00Z"/>
          <w:rFonts w:ascii="GHEA Grapalat" w:hAnsi="GHEA Grapalat"/>
        </w:rPr>
      </w:pPr>
      <w:r w:rsidRPr="009F3DC7">
        <w:rPr>
          <w:rFonts w:ascii="GHEA Grapalat" w:hAnsi="GHEA Grapalat"/>
        </w:rPr>
        <w:t>1.</w:t>
      </w:r>
      <w:r>
        <w:rPr>
          <w:rFonts w:ascii="GHEA Grapalat" w:hAnsi="GHEA Grapalat"/>
        </w:rPr>
        <w:t>3.</w:t>
      </w:r>
      <w:r w:rsidRPr="009F3DC7">
        <w:rPr>
          <w:rFonts w:ascii="GHEA Grapalat" w:hAnsi="GHEA Grapalat"/>
        </w:rPr>
        <w:t xml:space="preserve">Договора, уплачивать Подрядчику суммы, подлежащие уплате последнему. </w:t>
      </w:r>
    </w:p>
    <w:p w14:paraId="039F01F3" w14:textId="77777777" w:rsidR="00BB28C8" w:rsidRPr="009F3DC7" w:rsidRDefault="00BB28C8" w:rsidP="006E7A62">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61A7955"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40AD723E" w14:textId="77777777" w:rsidR="00BB28C8" w:rsidRPr="009F3DC7" w:rsidRDefault="00BB28C8" w:rsidP="006E7A62">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59048F7C" w14:textId="77777777" w:rsidR="00BB28C8" w:rsidRPr="009F3DC7" w:rsidRDefault="00BB28C8" w:rsidP="006E7A62">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1F017585" w14:textId="77777777" w:rsidR="00BB28C8" w:rsidRPr="00124BE9"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6063142" w14:textId="77777777" w:rsidR="00BB28C8" w:rsidRPr="00124BE9" w:rsidDel="008272F3" w:rsidRDefault="00BB28C8" w:rsidP="006E7A62">
      <w:pPr>
        <w:widowControl w:val="0"/>
        <w:tabs>
          <w:tab w:val="left" w:pos="1276"/>
        </w:tabs>
        <w:ind w:firstLine="567"/>
        <w:jc w:val="both"/>
        <w:rPr>
          <w:del w:id="15" w:author="Inesa Kocharyan" w:date="2024-02-09T15:52:00Z"/>
          <w:rFonts w:ascii="GHEA Grapalat" w:hAnsi="GHEA Grapalat" w:cs="Times Armenian"/>
        </w:rPr>
      </w:pPr>
    </w:p>
    <w:p w14:paraId="069C5E76" w14:textId="77777777" w:rsidR="00BB28C8" w:rsidRPr="00A8246A"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37E09229" w14:textId="77777777" w:rsidR="008272F3" w:rsidRDefault="00BB28C8" w:rsidP="006E7A62">
      <w:pPr>
        <w:widowControl w:val="0"/>
        <w:tabs>
          <w:tab w:val="left" w:pos="1276"/>
        </w:tabs>
        <w:ind w:firstLine="567"/>
        <w:jc w:val="both"/>
        <w:rPr>
          <w:ins w:id="16"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3D53F8B3" w14:textId="77777777" w:rsidR="00E560CB" w:rsidDel="008272F3" w:rsidRDefault="008272F3" w:rsidP="006E7A62">
      <w:pPr>
        <w:widowControl w:val="0"/>
        <w:tabs>
          <w:tab w:val="left" w:pos="1276"/>
        </w:tabs>
        <w:ind w:firstLine="567"/>
        <w:jc w:val="both"/>
        <w:rPr>
          <w:del w:id="17" w:author="Vardan" w:date="2022-12-24T23:09:00Z"/>
          <w:rFonts w:ascii="GHEA Grapalat" w:hAnsi="GHEA Grapalat"/>
        </w:rPr>
      </w:pPr>
      <w:r>
        <w:rPr>
          <w:rFonts w:ascii="GHEA Grapalat" w:hAnsi="GHEA Grapalat"/>
        </w:rPr>
        <w:t xml:space="preserve">1) </w:t>
      </w:r>
      <w:r w:rsidR="00BB28C8" w:rsidRPr="003D3EB8">
        <w:rPr>
          <w:rFonts w:ascii="GHEA Grapalat" w:hAnsi="GHEA Grapalat"/>
        </w:rPr>
        <w:t xml:space="preserve">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del w:id="18" w:author="Inesa Kocharyan" w:date="2024-02-12T14:12:00Z">
        <w:r w:rsidR="00BB28C8" w:rsidRPr="003D3EB8" w:rsidDel="003079EF">
          <w:rPr>
            <w:rFonts w:ascii="GHEA Grapalat" w:hAnsi="GHEA Grapalat"/>
          </w:rPr>
          <w:delText>,</w:delText>
        </w:r>
      </w:del>
      <w:r w:rsidR="00BB28C8" w:rsidRPr="003D3EB8">
        <w:rPr>
          <w:rFonts w:ascii="GHEA Grapalat" w:hAnsi="GHEA Grapalat"/>
        </w:rPr>
        <w:t xml:space="preserve"> провести индивидуальнoe испытание смонтированного им оборудования (</w:t>
      </w:r>
      <w:r w:rsidR="001D4FB3" w:rsidRPr="003D3EB8">
        <w:rPr>
          <w:rFonts w:ascii="GHEA Grapalat" w:hAnsi="GHEA Grapalat"/>
        </w:rPr>
        <w:t>электроснабжения</w:t>
      </w:r>
      <w:r w:rsidR="00BB28C8" w:rsidRPr="003D3EB8">
        <w:rPr>
          <w:rFonts w:ascii="GHEA Grapalat" w:hAnsi="GHEA Grapalat"/>
        </w:rPr>
        <w:t>, отоп</w:t>
      </w:r>
      <w:r w:rsidR="00A36F0F" w:rsidRPr="003D3EB8">
        <w:rPr>
          <w:rFonts w:ascii="GHEA Grapalat" w:hAnsi="GHEA Grapalat"/>
        </w:rPr>
        <w:t>ления</w:t>
      </w:r>
      <w:r w:rsidR="00BB28C8"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00BB28C8" w:rsidRPr="003D3EB8">
        <w:rPr>
          <w:rFonts w:ascii="GHEA Grapalat" w:hAnsi="GHEA Grapalat"/>
        </w:rPr>
        <w:t>вентиляци</w:t>
      </w:r>
      <w:r w:rsidR="001D4FB3" w:rsidRPr="003D3EB8">
        <w:rPr>
          <w:rFonts w:ascii="GHEA Grapalat" w:hAnsi="GHEA Grapalat"/>
        </w:rPr>
        <w:t>и</w:t>
      </w:r>
      <w:r w:rsidR="00BB28C8" w:rsidRPr="003D3EB8">
        <w:rPr>
          <w:rFonts w:ascii="GHEA Grapalat" w:hAnsi="GHEA Grapalat"/>
        </w:rPr>
        <w:t xml:space="preserve"> </w:t>
      </w:r>
      <w:r w:rsidR="001D4FB3" w:rsidRPr="003D3EB8">
        <w:rPr>
          <w:rFonts w:ascii="GHEA Grapalat" w:hAnsi="GHEA Grapalat"/>
        </w:rPr>
        <w:t xml:space="preserve"> </w:t>
      </w:r>
      <w:r w:rsidR="00BB28C8" w:rsidRPr="003D3EB8">
        <w:rPr>
          <w:rFonts w:ascii="GHEA Grapalat" w:hAnsi="GHEA Grapalat"/>
        </w:rPr>
        <w:t>и прочего), принимать участие в комплексном испытании оборудования</w:t>
      </w:r>
      <w:r>
        <w:rPr>
          <w:rFonts w:ascii="GHEA Grapalat" w:hAnsi="GHEA Grapalat"/>
        </w:rPr>
        <w:t>,</w:t>
      </w:r>
    </w:p>
    <w:p w14:paraId="5978C1A5" w14:textId="77777777" w:rsidR="00567EBA" w:rsidRPr="009F3DC7" w:rsidRDefault="00567EBA" w:rsidP="006E7A62">
      <w:pPr>
        <w:widowControl w:val="0"/>
        <w:tabs>
          <w:tab w:val="left" w:pos="1276"/>
        </w:tabs>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08A9AFE3"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70CD3BE1" w14:textId="77777777" w:rsidR="00BB28C8" w:rsidRPr="009F3DC7" w:rsidRDefault="00BB28C8" w:rsidP="006E7A62">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0C7F0B38"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00DE2D27"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6676E16B"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9B2C52C" w14:textId="397A7C49" w:rsidR="00BB28C8" w:rsidRPr="009F3DC7" w:rsidRDefault="00BB28C8" w:rsidP="006E7A62">
      <w:pPr>
        <w:widowControl w:val="0"/>
        <w:tabs>
          <w:tab w:val="left" w:pos="1276"/>
        </w:tabs>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DB4417">
        <w:rPr>
          <w:rFonts w:ascii="GHEA Grapalat" w:hAnsi="GHEA Grapalat"/>
          <w:b/>
          <w:bCs/>
          <w:lang w:val="hy-AM"/>
        </w:rPr>
        <w:t>365</w:t>
      </w:r>
      <w:r w:rsidRPr="001B112D">
        <w:rPr>
          <w:rFonts w:ascii="GHEA Grapalat" w:hAnsi="GHEA Grapalat"/>
          <w:b/>
          <w:bCs/>
        </w:rPr>
        <w:t xml:space="preserve"> дней</w:t>
      </w:r>
      <w:r w:rsidRPr="009F3DC7">
        <w:rPr>
          <w:rFonts w:ascii="GHEA Grapalat" w:hAnsi="GHEA Grapalat"/>
        </w:rPr>
        <w:t xml:space="preserve">,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9"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9"/>
        <w:t>27</w:t>
      </w:r>
      <w:r w:rsidRPr="009F3DC7">
        <w:rPr>
          <w:rFonts w:ascii="GHEA Grapalat" w:hAnsi="GHEA Grapalat"/>
        </w:rPr>
        <w:t>.</w:t>
      </w:r>
    </w:p>
    <w:p w14:paraId="5D05EE64" w14:textId="793B6572" w:rsidR="00BB28C8" w:rsidRDefault="00BB28C8" w:rsidP="006E7A62">
      <w:pPr>
        <w:widowControl w:val="0"/>
        <w:tabs>
          <w:tab w:val="left" w:pos="1418"/>
        </w:tabs>
        <w:ind w:firstLine="567"/>
        <w:jc w:val="both"/>
        <w:rPr>
          <w:rFonts w:ascii="GHEA Grapalat" w:hAnsi="GHEA Grapalat"/>
        </w:rPr>
      </w:pPr>
      <w:r w:rsidRPr="009F3DC7">
        <w:rPr>
          <w:rFonts w:ascii="GHEA Grapalat" w:hAnsi="GHEA Grapalat"/>
        </w:rPr>
        <w:t>3.4.1</w:t>
      </w:r>
      <w:r w:rsidR="006E7A62">
        <w:rPr>
          <w:rFonts w:ascii="GHEA Grapalat" w:hAnsi="GHEA Grapalat"/>
        </w:rPr>
        <w:t>0</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479758AE" w14:textId="77777777" w:rsidR="00BB28C8" w:rsidRPr="009F3DC7" w:rsidRDefault="00BB28C8" w:rsidP="006E7A62">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1431E9B3" w14:textId="77777777" w:rsidR="00BB28C8" w:rsidRPr="00A6067F" w:rsidRDefault="00BB28C8" w:rsidP="006E7A62">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59DF2D60" w14:textId="77777777" w:rsidR="000C37BD" w:rsidRPr="00793A58" w:rsidRDefault="000C37BD" w:rsidP="006E7A62">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61DCA24D" w14:textId="77777777" w:rsidR="00BB28C8" w:rsidRPr="009F3DC7" w:rsidRDefault="00BB28C8" w:rsidP="006E7A62">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684B496C" w14:textId="35498B7E"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4C635A" w:rsidRPr="004C635A">
        <w:rPr>
          <w:rFonts w:ascii="GHEA Grapalat" w:hAnsi="GHEA Grapalat"/>
          <w:b/>
          <w:bCs/>
        </w:rPr>
        <w:t>2</w:t>
      </w:r>
      <w:r w:rsidR="004C635A" w:rsidRPr="00197909">
        <w:rPr>
          <w:rFonts w:ascii="GHEA Grapalat" w:hAnsi="GHEA Grapalat"/>
          <w:b/>
          <w:bCs/>
        </w:rPr>
        <w:t>0</w:t>
      </w:r>
      <w:r w:rsidRPr="006568EF">
        <w:rPr>
          <w:rFonts w:ascii="GHEA Grapalat" w:hAnsi="GHEA Grapalat"/>
          <w:b/>
          <w:bCs/>
        </w:rPr>
        <w:t xml:space="preserve"> рабочих дней</w:t>
      </w:r>
      <w:r w:rsidRPr="009F3DC7">
        <w:rPr>
          <w:rFonts w:ascii="GHEA Grapalat" w:hAnsi="GHEA Grapalat"/>
        </w:rPr>
        <w:t xml:space="preserve">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B4CB231" w14:textId="77777777"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 xml:space="preserve">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w:t>
      </w:r>
      <w:r w:rsidRPr="009F3DC7">
        <w:rPr>
          <w:rFonts w:ascii="GHEA Grapalat" w:hAnsi="GHEA Grapalat"/>
        </w:rPr>
        <w:lastRenderedPageBreak/>
        <w:t>предусмотренные договором.</w:t>
      </w:r>
    </w:p>
    <w:p w14:paraId="385CC23D" w14:textId="77777777"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59948017"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3102DBB5" w14:textId="77777777" w:rsidR="00BB28C8" w:rsidRPr="009F3DC7" w:rsidRDefault="00BB28C8" w:rsidP="006E7A62">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5B37110"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6005697F"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4AAD228D"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F1346E6"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5193D0ED"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2EC2F92D" w14:textId="77777777" w:rsidR="00BB28C8" w:rsidRDefault="00BB28C8" w:rsidP="006E7A62">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08DE0E77"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49DD99E9" w14:textId="77777777" w:rsidR="00BB28C8" w:rsidRPr="009F3DC7" w:rsidRDefault="00BB28C8" w:rsidP="006E7A62">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55665FB4" w14:textId="77777777" w:rsidR="00BB28C8" w:rsidRPr="00A542E3" w:rsidRDefault="00BB28C8" w:rsidP="006E7A62">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37250FC" w14:textId="77777777" w:rsidR="00BB28C8" w:rsidRPr="00A542E3" w:rsidRDefault="00BB28C8" w:rsidP="006E7A62">
      <w:pPr>
        <w:widowControl w:val="0"/>
        <w:tabs>
          <w:tab w:val="left" w:pos="1276"/>
        </w:tabs>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14:paraId="6399B028" w14:textId="77777777" w:rsidR="00BB28C8" w:rsidRPr="00D5595C" w:rsidRDefault="00BB28C8" w:rsidP="006E7A62">
      <w:pPr>
        <w:widowControl w:val="0"/>
        <w:tabs>
          <w:tab w:val="left" w:pos="1276"/>
        </w:tabs>
        <w:jc w:val="both"/>
        <w:rPr>
          <w:rFonts w:ascii="GHEA Grapalat" w:hAnsi="GHEA Grapalat"/>
        </w:rPr>
      </w:pPr>
      <w:r w:rsidRPr="00D5595C">
        <w:rPr>
          <w:rFonts w:ascii="GHEA Grapalat" w:hAnsi="GHEA Grapalat"/>
        </w:rPr>
        <w:t>_________________________________________________________________________</w:t>
      </w:r>
    </w:p>
    <w:p w14:paraId="1A07DBDB" w14:textId="77777777" w:rsidR="00BB28C8" w:rsidRPr="00A542E3" w:rsidRDefault="00BB28C8" w:rsidP="006E7A62">
      <w:pPr>
        <w:widowControl w:val="0"/>
        <w:tabs>
          <w:tab w:val="left" w:pos="1276"/>
        </w:tabs>
        <w:ind w:firstLine="567"/>
        <w:jc w:val="both"/>
        <w:rPr>
          <w:rFonts w:ascii="GHEA Grapalat" w:hAnsi="GHEA Grapalat"/>
        </w:rPr>
      </w:pPr>
      <w:r w:rsidRPr="00A542E3">
        <w:rPr>
          <w:rFonts w:ascii="GHEA Grapalat" w:hAnsi="GHEA Grapalat"/>
        </w:rPr>
        <w:lastRenderedPageBreak/>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743024">
        <w:rPr>
          <w:rStyle w:val="FootnoteReference"/>
          <w:rFonts w:ascii="GHEA Grapalat" w:hAnsi="GHEA Grapalat"/>
        </w:rPr>
        <w:footnoteReference w:customMarkFollows="1" w:id="20"/>
        <w:t>29</w:t>
      </w:r>
      <w:r w:rsidRPr="00A542E3">
        <w:rPr>
          <w:rFonts w:ascii="GHEA Grapalat" w:hAnsi="GHEA Grapalat"/>
        </w:rPr>
        <w:t>.</w:t>
      </w:r>
    </w:p>
    <w:p w14:paraId="6107D932" w14:textId="77777777" w:rsidR="00BB28C8" w:rsidRPr="009F3DC7" w:rsidRDefault="00BB28C8" w:rsidP="006E7A62">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05242CA2" w14:textId="77777777" w:rsidR="00930D97" w:rsidRDefault="00BB28C8" w:rsidP="006E7A62">
      <w:pPr>
        <w:widowControl w:val="0"/>
        <w:tabs>
          <w:tab w:val="num" w:pos="1134"/>
        </w:tabs>
        <w:ind w:firstLine="567"/>
        <w:jc w:val="both"/>
        <w:rPr>
          <w:ins w:id="20"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57D0F1AE" w14:textId="77777777" w:rsidR="00BB28C8" w:rsidRDefault="00BB28C8" w:rsidP="006E7A62">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05D48E36" w14:textId="77777777" w:rsidR="00127380" w:rsidRDefault="00127380" w:rsidP="006E7A62">
      <w:pPr>
        <w:widowControl w:val="0"/>
        <w:tabs>
          <w:tab w:val="num" w:pos="1134"/>
        </w:tabs>
        <w:ind w:firstLine="567"/>
        <w:jc w:val="both"/>
        <w:rPr>
          <w:ins w:id="21" w:author="Inesa Kocharyan" w:date="2024-02-09T15:58:00Z"/>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660539B" w14:textId="77777777" w:rsidR="005F3AA8" w:rsidRDefault="00722D91" w:rsidP="006E7A62">
      <w:pPr>
        <w:pStyle w:val="HTMLPreformatted"/>
        <w:shd w:val="clear" w:color="auto" w:fill="F8F9FA"/>
        <w:jc w:val="both"/>
        <w:rPr>
          <w:rFonts w:ascii="GHEA Grapalat" w:hAnsi="GHEA Grapalat" w:cs="Times New Roman"/>
          <w:sz w:val="24"/>
          <w:szCs w:val="24"/>
          <w:lang w:val="ru-RU" w:eastAsia="ru-RU" w:bidi="ru-RU"/>
        </w:rPr>
      </w:pPr>
      <w:r w:rsidRPr="009F613B">
        <w:rPr>
          <w:rFonts w:ascii="GHEA Grapalat" w:hAnsi="GHEA Grapalat"/>
          <w:lang w:val="ru-RU"/>
        </w:rPr>
        <w:t>5.4</w:t>
      </w:r>
      <w:r w:rsidR="005F3AA8">
        <w:rPr>
          <w:rFonts w:ascii="GHEA Grapalat" w:hAnsi="GHEA Grapalat"/>
          <w:lang w:val="ru-RU"/>
        </w:rPr>
        <w:t xml:space="preserve"> </w:t>
      </w:r>
      <w:r w:rsidR="005F3AA8">
        <w:rPr>
          <w:rFonts w:ascii="GHEA Grapalat" w:hAnsi="GHEA Grapalat" w:cs="Times New Roman"/>
          <w:sz w:val="24"/>
          <w:szCs w:val="24"/>
          <w:lang w:val="ru-RU" w:eastAsia="ru-RU" w:bidi="ru-RU"/>
        </w:rPr>
        <w:t>В</w:t>
      </w:r>
      <w:r w:rsidR="005F3AA8"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78743EAB" w14:textId="77777777" w:rsidR="005F3AA8" w:rsidRPr="00DB4417" w:rsidRDefault="005F3AA8" w:rsidP="006E7A62">
      <w:pPr>
        <w:pStyle w:val="norm"/>
        <w:widowControl w:val="0"/>
        <w:spacing w:line="240" w:lineRule="auto"/>
        <w:ind w:firstLine="567"/>
        <w:contextualSpacing/>
        <w:rPr>
          <w:rFonts w:ascii="GHEA Grapalat" w:hAnsi="GHEA Grapalat"/>
          <w:b/>
          <w:bCs/>
          <w:sz w:val="24"/>
          <w:szCs w:val="24"/>
        </w:rPr>
      </w:pPr>
      <w:r w:rsidRPr="00DB4417">
        <w:rPr>
          <w:rFonts w:ascii="GHEA Grapalat" w:hAnsi="GHEA Grapalat"/>
          <w:b/>
          <w:bCs/>
          <w:sz w:val="24"/>
          <w:szCs w:val="24"/>
        </w:rPr>
        <w:t>ВС= ЦУ/СЦxОР где:</w:t>
      </w:r>
    </w:p>
    <w:p w14:paraId="1E950C67" w14:textId="77777777" w:rsidR="005F3AA8" w:rsidRPr="00DB4417" w:rsidRDefault="005F3AA8" w:rsidP="006E7A62">
      <w:pPr>
        <w:pStyle w:val="HTMLPreformatted"/>
        <w:shd w:val="clear" w:color="auto" w:fill="F8F9FA"/>
        <w:rPr>
          <w:rFonts w:ascii="GHEA Grapalat" w:hAnsi="GHEA Grapalat" w:cs="Times New Roman"/>
          <w:b/>
          <w:bCs/>
          <w:sz w:val="24"/>
          <w:szCs w:val="24"/>
          <w:lang w:val="ru-RU" w:eastAsia="ru-RU" w:bidi="ru-RU"/>
        </w:rPr>
      </w:pPr>
      <w:r w:rsidRPr="00DB4417">
        <w:rPr>
          <w:rFonts w:ascii="GHEA Grapalat" w:hAnsi="GHEA Grapalat" w:cs="Times New Roman"/>
          <w:b/>
          <w:bCs/>
          <w:sz w:val="24"/>
          <w:szCs w:val="24"/>
          <w:lang w:val="ru-RU" w:eastAsia="ru-RU" w:bidi="ru-RU"/>
        </w:rPr>
        <w:t xml:space="preserve">ЦУ - </w:t>
      </w:r>
      <w:r w:rsidRPr="00DB4417">
        <w:rPr>
          <w:rFonts w:ascii="GHEA Grapalat" w:hAnsi="GHEA Grapalat" w:cs="Times New Roman" w:hint="eastAsia"/>
          <w:b/>
          <w:bCs/>
          <w:sz w:val="24"/>
          <w:szCs w:val="24"/>
          <w:lang w:val="ru-RU" w:eastAsia="ru-RU" w:bidi="ru-RU"/>
        </w:rPr>
        <w:t>цена</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указанная</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в</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пункте</w:t>
      </w:r>
      <w:r w:rsidRPr="00DB4417">
        <w:rPr>
          <w:rFonts w:ascii="GHEA Grapalat" w:hAnsi="GHEA Grapalat" w:cs="Times New Roman"/>
          <w:b/>
          <w:bCs/>
          <w:sz w:val="24"/>
          <w:szCs w:val="24"/>
          <w:lang w:val="ru-RU" w:eastAsia="ru-RU" w:bidi="ru-RU"/>
        </w:rPr>
        <w:t xml:space="preserve"> 5.1 </w:t>
      </w:r>
      <w:r w:rsidRPr="00DB4417">
        <w:rPr>
          <w:rFonts w:ascii="GHEA Grapalat" w:hAnsi="GHEA Grapalat" w:cs="Times New Roman" w:hint="eastAsia"/>
          <w:b/>
          <w:bCs/>
          <w:sz w:val="24"/>
          <w:szCs w:val="24"/>
          <w:lang w:val="ru-RU" w:eastAsia="ru-RU" w:bidi="ru-RU"/>
        </w:rPr>
        <w:t>договора</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если</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включено</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более</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одного</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лота</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то</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цена</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данного</w:t>
      </w:r>
      <w:r w:rsidRPr="00DB4417">
        <w:rPr>
          <w:rFonts w:ascii="GHEA Grapalat" w:hAnsi="GHEA Grapalat" w:cs="Times New Roman"/>
          <w:b/>
          <w:bCs/>
          <w:sz w:val="24"/>
          <w:szCs w:val="24"/>
          <w:lang w:val="ru-RU" w:eastAsia="ru-RU" w:bidi="ru-RU"/>
        </w:rPr>
        <w:t xml:space="preserve"> </w:t>
      </w:r>
      <w:r w:rsidRPr="00DB4417">
        <w:rPr>
          <w:rFonts w:ascii="GHEA Grapalat" w:hAnsi="GHEA Grapalat" w:cs="Times New Roman" w:hint="eastAsia"/>
          <w:b/>
          <w:bCs/>
          <w:sz w:val="24"/>
          <w:szCs w:val="24"/>
          <w:lang w:val="ru-RU" w:eastAsia="ru-RU" w:bidi="ru-RU"/>
        </w:rPr>
        <w:t>лота</w:t>
      </w:r>
      <w:r w:rsidRPr="00DB4417">
        <w:rPr>
          <w:rFonts w:ascii="GHEA Grapalat" w:hAnsi="GHEA Grapalat" w:cs="Times New Roman"/>
          <w:b/>
          <w:bCs/>
          <w:sz w:val="24"/>
          <w:szCs w:val="24"/>
          <w:lang w:val="ru-RU" w:eastAsia="ru-RU" w:bidi="ru-RU"/>
        </w:rPr>
        <w:t>);</w:t>
      </w:r>
    </w:p>
    <w:p w14:paraId="57097CA5" w14:textId="77777777" w:rsidR="005F3AA8" w:rsidRPr="00DB4417" w:rsidRDefault="005F3AA8" w:rsidP="006E7A62">
      <w:pPr>
        <w:pStyle w:val="norm"/>
        <w:widowControl w:val="0"/>
        <w:spacing w:line="240" w:lineRule="auto"/>
        <w:ind w:firstLine="567"/>
        <w:rPr>
          <w:rFonts w:ascii="GHEA Grapalat" w:hAnsi="GHEA Grapalat"/>
          <w:b/>
          <w:bCs/>
          <w:sz w:val="24"/>
          <w:szCs w:val="24"/>
        </w:rPr>
      </w:pPr>
      <w:r w:rsidRPr="00DB4417">
        <w:rPr>
          <w:rFonts w:ascii="GHEA Grapalat" w:hAnsi="GHEA Grapalat"/>
          <w:b/>
          <w:bCs/>
          <w:sz w:val="24"/>
          <w:szCs w:val="24"/>
        </w:rPr>
        <w:t>СЦ-сметная цена строительных работ, опубликованная в настоящем приглашении,</w:t>
      </w:r>
    </w:p>
    <w:p w14:paraId="21FFACBF" w14:textId="77777777" w:rsidR="005F3AA8" w:rsidRPr="00DB4417" w:rsidRDefault="005F3AA8" w:rsidP="006E7A62">
      <w:pPr>
        <w:pStyle w:val="norm"/>
        <w:widowControl w:val="0"/>
        <w:spacing w:line="240" w:lineRule="auto"/>
        <w:ind w:firstLine="567"/>
        <w:rPr>
          <w:rFonts w:ascii="GHEA Grapalat" w:hAnsi="GHEA Grapalat"/>
          <w:b/>
          <w:bCs/>
          <w:sz w:val="24"/>
          <w:szCs w:val="24"/>
        </w:rPr>
      </w:pPr>
      <w:r w:rsidRPr="00DB4417">
        <w:rPr>
          <w:rFonts w:ascii="GHEA Grapalat" w:hAnsi="GHEA Grapalat"/>
          <w:b/>
          <w:bCs/>
          <w:sz w:val="24"/>
          <w:szCs w:val="24"/>
        </w:rPr>
        <w:t>ОР - объем работ, представленный данным исполнительным актом, в денежном выражении,</w:t>
      </w:r>
    </w:p>
    <w:p w14:paraId="6892D6F4" w14:textId="77777777" w:rsidR="00722D91" w:rsidRPr="00127380" w:rsidRDefault="005F3AA8" w:rsidP="006E7A62">
      <w:pPr>
        <w:widowControl w:val="0"/>
        <w:tabs>
          <w:tab w:val="num" w:pos="1134"/>
        </w:tabs>
        <w:ind w:firstLine="567"/>
        <w:jc w:val="both"/>
        <w:rPr>
          <w:rFonts w:ascii="GHEA Grapalat" w:hAnsi="GHEA Grapalat"/>
        </w:rPr>
      </w:pPr>
      <w:r w:rsidRPr="00DB4417">
        <w:rPr>
          <w:rFonts w:ascii="GHEA Grapalat" w:hAnsi="GHEA Grapalat"/>
          <w:b/>
          <w:bCs/>
        </w:rPr>
        <w:t>ВС-сумма, выплачиваемая за работы, указанные в объемной ведомость-смете</w:t>
      </w:r>
      <w:r w:rsidR="003079EF" w:rsidRPr="00DB4417">
        <w:rPr>
          <w:rFonts w:ascii="GHEA Grapalat" w:hAnsi="GHEA Grapalat"/>
          <w:b/>
          <w:bCs/>
        </w:rPr>
        <w:t>.</w:t>
      </w:r>
    </w:p>
    <w:p w14:paraId="644D37FD" w14:textId="77777777" w:rsidR="00BB28C8" w:rsidRPr="009F3DC7" w:rsidRDefault="00BB28C8" w:rsidP="006E7A62">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0169CD97"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300C3D1" w14:textId="4581A925"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bookmarkStart w:id="22" w:name="_Hlk198807793"/>
      <w:r w:rsidR="00AA2E04" w:rsidRPr="00800F7E">
        <w:rPr>
          <w:rFonts w:ascii="GHEA Grapalat" w:hAnsi="GHEA Grapalat" w:cs="Arial"/>
          <w:b/>
          <w:bCs/>
          <w:sz w:val="20"/>
          <w:szCs w:val="20"/>
          <w:lang w:val="hy-AM"/>
        </w:rPr>
        <w:t>0,</w:t>
      </w:r>
      <w:r w:rsidR="00AA2E04">
        <w:rPr>
          <w:rFonts w:ascii="GHEA Grapalat" w:hAnsi="GHEA Grapalat" w:cs="Arial"/>
          <w:b/>
          <w:bCs/>
          <w:sz w:val="20"/>
          <w:szCs w:val="20"/>
          <w:lang w:val="hy-AM"/>
        </w:rPr>
        <w:t>05</w:t>
      </w:r>
      <w:bookmarkEnd w:id="22"/>
      <w:r w:rsidR="00AA2E04" w:rsidRPr="00800F7E">
        <w:rPr>
          <w:rFonts w:ascii="GHEA Grapalat" w:hAnsi="GHEA Grapalat" w:cs="Arial"/>
          <w:b/>
          <w:bCs/>
          <w:sz w:val="20"/>
          <w:szCs w:val="20"/>
          <w:lang w:val="hy-AM"/>
        </w:rPr>
        <w:t xml:space="preserve"> </w:t>
      </w:r>
      <w:r w:rsidRPr="00622B39">
        <w:rPr>
          <w:rFonts w:ascii="GHEA Grapalat" w:hAnsi="GHEA Grapalat"/>
          <w:b/>
          <w:bCs/>
        </w:rPr>
        <w:t>(</w:t>
      </w:r>
      <w:r w:rsidR="00D1640B">
        <w:rPr>
          <w:rFonts w:ascii="GHEA Grapalat" w:hAnsi="GHEA Grapalat"/>
          <w:b/>
          <w:bCs/>
        </w:rPr>
        <w:t>ноль целых</w:t>
      </w:r>
      <w:r w:rsidR="00F84666">
        <w:rPr>
          <w:rFonts w:ascii="GHEA Grapalat" w:hAnsi="GHEA Grapalat"/>
          <w:b/>
          <w:bCs/>
          <w:lang w:val="hy-AM"/>
        </w:rPr>
        <w:t xml:space="preserve"> </w:t>
      </w:r>
      <w:r w:rsidR="00F84666" w:rsidRPr="00D1640B">
        <w:rPr>
          <w:rFonts w:ascii="GHEA Grapalat" w:hAnsi="GHEA Grapalat"/>
          <w:b/>
          <w:bCs/>
        </w:rPr>
        <w:t>пять</w:t>
      </w:r>
      <w:r w:rsidR="0004121F">
        <w:rPr>
          <w:rFonts w:ascii="GHEA Grapalat" w:hAnsi="GHEA Grapalat"/>
          <w:b/>
          <w:bCs/>
          <w:lang w:val="hy-AM"/>
        </w:rPr>
        <w:t xml:space="preserve"> </w:t>
      </w:r>
      <w:r w:rsidR="0004121F" w:rsidRPr="0004121F">
        <w:rPr>
          <w:rFonts w:ascii="GHEA Grapalat" w:hAnsi="GHEA Grapalat"/>
          <w:b/>
          <w:bCs/>
          <w:lang w:val="hy-AM"/>
        </w:rPr>
        <w:t>сотых</w:t>
      </w:r>
      <w:r w:rsidRPr="00622B39">
        <w:rPr>
          <w:rFonts w:ascii="GHEA Grapalat" w:hAnsi="GHEA Grapalat"/>
          <w:b/>
          <w:bCs/>
        </w:rPr>
        <w:t>)</w:t>
      </w:r>
      <w:r w:rsidRPr="009F3DC7">
        <w:rPr>
          <w:rFonts w:ascii="GHEA Grapalat" w:hAnsi="GHEA Grapalat"/>
        </w:rPr>
        <w:t xml:space="preserve"> процента от цены подлежащей выполнению, но невыполненной работы.</w:t>
      </w:r>
    </w:p>
    <w:p w14:paraId="5F64F7FA" w14:textId="5879D472" w:rsidR="00BB28C8" w:rsidRPr="00CC3991" w:rsidRDefault="00BB28C8" w:rsidP="00CC3991">
      <w:pPr>
        <w:widowControl w:val="0"/>
        <w:tabs>
          <w:tab w:val="left" w:pos="1134"/>
        </w:tabs>
        <w:ind w:firstLine="567"/>
        <w:rPr>
          <w:rFonts w:ascii="GHEA Grapalat" w:hAnsi="GHEA Grapalat"/>
          <w:b/>
          <w:bCs/>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AA2E04" w:rsidRPr="00AA2E04">
        <w:rPr>
          <w:rFonts w:ascii="GHEA Grapalat" w:hAnsi="GHEA Grapalat"/>
          <w:b/>
          <w:bCs/>
          <w:lang w:val="hy-AM"/>
        </w:rPr>
        <w:t>0.</w:t>
      </w:r>
      <w:r w:rsidR="00D1640B">
        <w:rPr>
          <w:rFonts w:ascii="GHEA Grapalat" w:hAnsi="GHEA Grapalat"/>
          <w:b/>
          <w:bCs/>
          <w:lang w:val="hy-AM"/>
        </w:rPr>
        <w:t xml:space="preserve">5 </w:t>
      </w:r>
      <w:r w:rsidRPr="00622B39">
        <w:rPr>
          <w:rFonts w:ascii="GHEA Grapalat" w:hAnsi="GHEA Grapalat"/>
          <w:b/>
          <w:bCs/>
        </w:rPr>
        <w:t>(</w:t>
      </w:r>
      <w:r w:rsidR="00CC3991">
        <w:rPr>
          <w:rFonts w:ascii="GHEA Grapalat" w:hAnsi="GHEA Grapalat"/>
          <w:b/>
          <w:bCs/>
        </w:rPr>
        <w:t>ноль целых</w:t>
      </w:r>
      <w:r w:rsidR="00CC3991">
        <w:rPr>
          <w:rFonts w:ascii="GHEA Grapalat" w:hAnsi="GHEA Grapalat"/>
          <w:b/>
          <w:bCs/>
          <w:lang w:val="hy-AM"/>
        </w:rPr>
        <w:t xml:space="preserve"> </w:t>
      </w:r>
      <w:r w:rsidR="00CC3991" w:rsidRPr="00D1640B">
        <w:rPr>
          <w:rFonts w:ascii="GHEA Grapalat" w:hAnsi="GHEA Grapalat"/>
          <w:b/>
          <w:bCs/>
        </w:rPr>
        <w:t>пять</w:t>
      </w:r>
      <w:r w:rsidR="00CC3991">
        <w:rPr>
          <w:rFonts w:ascii="GHEA Grapalat" w:hAnsi="GHEA Grapalat"/>
          <w:b/>
          <w:bCs/>
          <w:lang w:val="hy-AM"/>
        </w:rPr>
        <w:t xml:space="preserve"> </w:t>
      </w:r>
      <w:r w:rsidR="00CC3991" w:rsidRPr="00CC3991">
        <w:rPr>
          <w:rFonts w:ascii="GHEA Grapalat" w:hAnsi="GHEA Grapalat"/>
          <w:b/>
          <w:bCs/>
        </w:rPr>
        <w:t>десяток</w:t>
      </w:r>
      <w:r w:rsidRPr="00622B39">
        <w:rPr>
          <w:rFonts w:ascii="GHEA Grapalat" w:hAnsi="GHEA Grapalat"/>
          <w:b/>
          <w:bCs/>
        </w:rPr>
        <w:t>)</w:t>
      </w:r>
      <w:r w:rsidRPr="009F3DC7">
        <w:rPr>
          <w:rFonts w:ascii="GHEA Grapalat" w:hAnsi="GHEA Grapalat"/>
        </w:rPr>
        <w:t xml:space="preserve"> процента от суммы, установленной в пункте 5.1 </w:t>
      </w:r>
      <w:r w:rsidRPr="009F3DC7">
        <w:rPr>
          <w:rFonts w:ascii="GHEA Grapalat" w:hAnsi="GHEA Grapalat"/>
        </w:rPr>
        <w:lastRenderedPageBreak/>
        <w:t>договора</w:t>
      </w:r>
      <w:r w:rsidR="007B2EA4">
        <w:rPr>
          <w:rStyle w:val="FootnoteReference"/>
          <w:rFonts w:ascii="GHEA Grapalat" w:hAnsi="GHEA Grapalat"/>
        </w:rPr>
        <w:footnoteReference w:customMarkFollows="1" w:id="21"/>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3F8A08F6"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2D86A8B9" w14:textId="77777777" w:rsidR="00BB28C8" w:rsidRPr="000C67E4"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22039581" w14:textId="77777777" w:rsidR="00A04E56" w:rsidRPr="000C67E4" w:rsidRDefault="00A04E56" w:rsidP="006E7A62">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tblLook w:val="04A0" w:firstRow="1" w:lastRow="0" w:firstColumn="1" w:lastColumn="0" w:noHBand="0" w:noVBand="1"/>
      </w:tblPr>
      <w:tblGrid>
        <w:gridCol w:w="805"/>
        <w:gridCol w:w="4457"/>
        <w:gridCol w:w="3733"/>
      </w:tblGrid>
      <w:tr w:rsidR="007A0FC0" w14:paraId="75AC560F" w14:textId="77777777" w:rsidTr="00955082">
        <w:tc>
          <w:tcPr>
            <w:tcW w:w="805" w:type="dxa"/>
            <w:tcBorders>
              <w:top w:val="single" w:sz="4" w:space="0" w:color="auto"/>
              <w:left w:val="single" w:sz="4" w:space="0" w:color="auto"/>
              <w:bottom w:val="single" w:sz="4" w:space="0" w:color="auto"/>
              <w:right w:val="single" w:sz="4" w:space="0" w:color="auto"/>
            </w:tcBorders>
            <w:hideMark/>
          </w:tcPr>
          <w:p w14:paraId="7E8B3699" w14:textId="77777777" w:rsidR="007A0FC0" w:rsidRDefault="007A0FC0" w:rsidP="006E7A62">
            <w:pPr>
              <w:pStyle w:val="NormalWeb"/>
              <w:spacing w:before="0" w:beforeAutospacing="0" w:after="0" w:afterAutospacing="0"/>
              <w:jc w:val="center"/>
              <w:rPr>
                <w:rFonts w:ascii="GHEA Grapalat" w:hAnsi="GHEA Grapalat" w:cs="Sylfaen"/>
                <w:sz w:val="20"/>
                <w:szCs w:val="20"/>
                <w:lang w:val="hy-AM" w:eastAsia="en-US"/>
              </w:rPr>
            </w:pPr>
            <w:r>
              <w:rPr>
                <w:rFonts w:ascii="GHEA Grapalat" w:hAnsi="GHEA Grapalat" w:cs="Sylfaen"/>
                <w:sz w:val="20"/>
                <w:szCs w:val="20"/>
              </w:rPr>
              <w:t>N</w:t>
            </w:r>
          </w:p>
        </w:tc>
        <w:tc>
          <w:tcPr>
            <w:tcW w:w="4457" w:type="dxa"/>
            <w:tcBorders>
              <w:top w:val="single" w:sz="4" w:space="0" w:color="auto"/>
              <w:left w:val="single" w:sz="4" w:space="0" w:color="auto"/>
              <w:bottom w:val="single" w:sz="4" w:space="0" w:color="auto"/>
              <w:right w:val="single" w:sz="4" w:space="0" w:color="auto"/>
            </w:tcBorders>
            <w:hideMark/>
          </w:tcPr>
          <w:p w14:paraId="3DBA8963" w14:textId="77777777" w:rsidR="007A0FC0" w:rsidRDefault="007A0FC0" w:rsidP="006E7A62">
            <w:pPr>
              <w:pStyle w:val="NormalWeb"/>
              <w:spacing w:before="0" w:beforeAutospacing="0" w:after="0" w:afterAutospacing="0"/>
              <w:jc w:val="center"/>
              <w:rPr>
                <w:rFonts w:ascii="GHEA Grapalat" w:hAnsi="GHEA Grapalat" w:cs="Sylfaen"/>
                <w:sz w:val="20"/>
                <w:szCs w:val="20"/>
                <w:lang w:val="hy-AM"/>
              </w:rPr>
            </w:pPr>
            <w:r w:rsidRPr="007A0FC0">
              <w:rPr>
                <w:rFonts w:ascii="GHEA Grapalat" w:hAnsi="GHEA Grapalat" w:cs="Sylfaen"/>
                <w:sz w:val="20"/>
                <w:szCs w:val="20"/>
                <w:lang w:val="hy-AM"/>
              </w:rPr>
              <w:t>Нарушение</w:t>
            </w:r>
          </w:p>
        </w:tc>
        <w:tc>
          <w:tcPr>
            <w:tcW w:w="3733" w:type="dxa"/>
            <w:tcBorders>
              <w:top w:val="single" w:sz="4" w:space="0" w:color="auto"/>
              <w:left w:val="single" w:sz="4" w:space="0" w:color="auto"/>
              <w:bottom w:val="single" w:sz="4" w:space="0" w:color="auto"/>
              <w:right w:val="single" w:sz="4" w:space="0" w:color="auto"/>
            </w:tcBorders>
            <w:hideMark/>
          </w:tcPr>
          <w:p w14:paraId="383573E8" w14:textId="77777777" w:rsidR="007A0FC0" w:rsidRPr="000C67E4" w:rsidRDefault="007A0FC0" w:rsidP="006E7A62">
            <w:pPr>
              <w:pStyle w:val="NormalWeb"/>
              <w:spacing w:before="0" w:beforeAutospacing="0" w:after="0" w:afterAutospacing="0"/>
              <w:jc w:val="center"/>
              <w:rPr>
                <w:rFonts w:ascii="GHEA Grapalat" w:hAnsi="GHEA Grapalat" w:cs="Sylfaen"/>
                <w:sz w:val="20"/>
                <w:szCs w:val="20"/>
                <w:lang w:val="hy-AM"/>
              </w:rPr>
            </w:pPr>
            <w:r w:rsidRPr="000C67E4">
              <w:rPr>
                <w:rFonts w:ascii="GHEA Grapalat" w:hAnsi="GHEA Grapalat" w:cs="Sylfaen"/>
                <w:sz w:val="20"/>
                <w:szCs w:val="20"/>
                <w:lang w:val="hy-AM"/>
              </w:rPr>
              <w:t>Ответственность</w:t>
            </w:r>
          </w:p>
        </w:tc>
      </w:tr>
      <w:tr w:rsidR="007A0FC0" w14:paraId="642286AC" w14:textId="77777777" w:rsidTr="00955082">
        <w:tc>
          <w:tcPr>
            <w:tcW w:w="805" w:type="dxa"/>
            <w:tcBorders>
              <w:top w:val="single" w:sz="4" w:space="0" w:color="auto"/>
              <w:left w:val="single" w:sz="4" w:space="0" w:color="auto"/>
              <w:bottom w:val="single" w:sz="4" w:space="0" w:color="auto"/>
              <w:right w:val="single" w:sz="4" w:space="0" w:color="auto"/>
            </w:tcBorders>
          </w:tcPr>
          <w:p w14:paraId="6F6E61ED" w14:textId="3E5A036D" w:rsidR="007A0FC0" w:rsidRPr="00955082" w:rsidRDefault="00955082" w:rsidP="006E7A62">
            <w:pPr>
              <w:pStyle w:val="NormalWeb"/>
              <w:spacing w:before="0" w:beforeAutospacing="0" w:after="0" w:afterAutospacing="0"/>
              <w:jc w:val="center"/>
              <w:rPr>
                <w:rFonts w:ascii="GHEA Grapalat" w:hAnsi="GHEA Grapalat" w:cs="Sylfaen"/>
                <w:sz w:val="20"/>
                <w:szCs w:val="20"/>
                <w:lang w:eastAsia="en-US"/>
              </w:rPr>
            </w:pPr>
            <w:r>
              <w:rPr>
                <w:rFonts w:ascii="GHEA Grapalat" w:hAnsi="GHEA Grapalat" w:cs="Sylfaen"/>
                <w:sz w:val="20"/>
                <w:szCs w:val="20"/>
                <w:lang w:eastAsia="en-US"/>
              </w:rPr>
              <w:t>1</w:t>
            </w:r>
          </w:p>
        </w:tc>
        <w:tc>
          <w:tcPr>
            <w:tcW w:w="4457" w:type="dxa"/>
            <w:tcBorders>
              <w:top w:val="single" w:sz="4" w:space="0" w:color="auto"/>
              <w:left w:val="single" w:sz="4" w:space="0" w:color="auto"/>
              <w:bottom w:val="single" w:sz="4" w:space="0" w:color="auto"/>
              <w:right w:val="single" w:sz="4" w:space="0" w:color="auto"/>
            </w:tcBorders>
          </w:tcPr>
          <w:p w14:paraId="78AFB143" w14:textId="640AFC00"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Ненадлежащая организация и обустройство строительной площадки</w:t>
            </w:r>
          </w:p>
        </w:tc>
        <w:tc>
          <w:tcPr>
            <w:tcW w:w="3733" w:type="dxa"/>
            <w:tcBorders>
              <w:top w:val="single" w:sz="4" w:space="0" w:color="auto"/>
              <w:left w:val="single" w:sz="4" w:space="0" w:color="auto"/>
              <w:bottom w:val="single" w:sz="4" w:space="0" w:color="auto"/>
              <w:right w:val="single" w:sz="4" w:space="0" w:color="auto"/>
            </w:tcBorders>
          </w:tcPr>
          <w:p w14:paraId="07305466" w14:textId="1FB47B13"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Штраф – 0,5% от цены договора</w:t>
            </w:r>
          </w:p>
        </w:tc>
      </w:tr>
      <w:tr w:rsidR="007A0FC0" w14:paraId="76BAF1FC" w14:textId="77777777" w:rsidTr="00955082">
        <w:tc>
          <w:tcPr>
            <w:tcW w:w="805" w:type="dxa"/>
            <w:tcBorders>
              <w:top w:val="single" w:sz="4" w:space="0" w:color="auto"/>
              <w:left w:val="single" w:sz="4" w:space="0" w:color="auto"/>
              <w:bottom w:val="single" w:sz="4" w:space="0" w:color="auto"/>
              <w:right w:val="single" w:sz="4" w:space="0" w:color="auto"/>
            </w:tcBorders>
          </w:tcPr>
          <w:p w14:paraId="1B95687A" w14:textId="1E424BE9" w:rsidR="007A0FC0" w:rsidRPr="00955082" w:rsidRDefault="00955082" w:rsidP="006E7A62">
            <w:pPr>
              <w:pStyle w:val="NormalWeb"/>
              <w:spacing w:before="0" w:beforeAutospacing="0" w:after="0" w:afterAutospacing="0"/>
              <w:jc w:val="center"/>
              <w:rPr>
                <w:rFonts w:ascii="GHEA Grapalat" w:hAnsi="GHEA Grapalat" w:cs="Sylfaen"/>
                <w:sz w:val="20"/>
                <w:szCs w:val="20"/>
                <w:lang w:eastAsia="en-US"/>
              </w:rPr>
            </w:pPr>
            <w:r>
              <w:rPr>
                <w:rFonts w:ascii="GHEA Grapalat" w:hAnsi="GHEA Grapalat" w:cs="Sylfaen"/>
                <w:sz w:val="20"/>
                <w:szCs w:val="20"/>
                <w:lang w:eastAsia="en-US"/>
              </w:rPr>
              <w:t>2</w:t>
            </w:r>
          </w:p>
        </w:tc>
        <w:tc>
          <w:tcPr>
            <w:tcW w:w="4457" w:type="dxa"/>
            <w:tcBorders>
              <w:top w:val="single" w:sz="4" w:space="0" w:color="auto"/>
              <w:left w:val="single" w:sz="4" w:space="0" w:color="auto"/>
              <w:bottom w:val="single" w:sz="4" w:space="0" w:color="auto"/>
              <w:right w:val="single" w:sz="4" w:space="0" w:color="auto"/>
            </w:tcBorders>
          </w:tcPr>
          <w:p w14:paraId="4DD5CAB0" w14:textId="1BC81203"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Несоблюдение технических норм безопасности</w:t>
            </w:r>
          </w:p>
        </w:tc>
        <w:tc>
          <w:tcPr>
            <w:tcW w:w="3733" w:type="dxa"/>
            <w:tcBorders>
              <w:top w:val="single" w:sz="4" w:space="0" w:color="auto"/>
              <w:left w:val="single" w:sz="4" w:space="0" w:color="auto"/>
              <w:bottom w:val="single" w:sz="4" w:space="0" w:color="auto"/>
              <w:right w:val="single" w:sz="4" w:space="0" w:color="auto"/>
            </w:tcBorders>
          </w:tcPr>
          <w:p w14:paraId="1DCDAEE3" w14:textId="02F73EFC"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Штраф – 0,5% от цены договора</w:t>
            </w:r>
          </w:p>
        </w:tc>
      </w:tr>
      <w:tr w:rsidR="007A0FC0" w14:paraId="793CD53F" w14:textId="77777777" w:rsidTr="00955082">
        <w:tc>
          <w:tcPr>
            <w:tcW w:w="805" w:type="dxa"/>
            <w:tcBorders>
              <w:top w:val="single" w:sz="4" w:space="0" w:color="auto"/>
              <w:left w:val="single" w:sz="4" w:space="0" w:color="auto"/>
              <w:bottom w:val="single" w:sz="4" w:space="0" w:color="auto"/>
              <w:right w:val="single" w:sz="4" w:space="0" w:color="auto"/>
            </w:tcBorders>
          </w:tcPr>
          <w:p w14:paraId="7CE2413C" w14:textId="7066DEEA" w:rsidR="007A0FC0" w:rsidRPr="00955082" w:rsidRDefault="00955082" w:rsidP="006E7A62">
            <w:pPr>
              <w:pStyle w:val="NormalWeb"/>
              <w:spacing w:before="0" w:beforeAutospacing="0" w:after="0" w:afterAutospacing="0"/>
              <w:jc w:val="center"/>
              <w:rPr>
                <w:rFonts w:ascii="GHEA Grapalat" w:hAnsi="GHEA Grapalat" w:cs="Sylfaen"/>
                <w:sz w:val="20"/>
                <w:szCs w:val="20"/>
                <w:lang w:eastAsia="en-US"/>
              </w:rPr>
            </w:pPr>
            <w:r>
              <w:rPr>
                <w:rFonts w:ascii="GHEA Grapalat" w:hAnsi="GHEA Grapalat" w:cs="Sylfaen"/>
                <w:sz w:val="20"/>
                <w:szCs w:val="20"/>
                <w:lang w:eastAsia="en-US"/>
              </w:rPr>
              <w:t>3</w:t>
            </w:r>
          </w:p>
        </w:tc>
        <w:tc>
          <w:tcPr>
            <w:tcW w:w="4457" w:type="dxa"/>
            <w:tcBorders>
              <w:top w:val="single" w:sz="4" w:space="0" w:color="auto"/>
              <w:left w:val="single" w:sz="4" w:space="0" w:color="auto"/>
              <w:bottom w:val="single" w:sz="4" w:space="0" w:color="auto"/>
              <w:right w:val="single" w:sz="4" w:space="0" w:color="auto"/>
            </w:tcBorders>
          </w:tcPr>
          <w:p w14:paraId="0EEDA232" w14:textId="006BDC5B"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Несоблюдение санитарно-гигиенических и экологических норм</w:t>
            </w:r>
          </w:p>
        </w:tc>
        <w:tc>
          <w:tcPr>
            <w:tcW w:w="3733" w:type="dxa"/>
            <w:tcBorders>
              <w:top w:val="single" w:sz="4" w:space="0" w:color="auto"/>
              <w:left w:val="single" w:sz="4" w:space="0" w:color="auto"/>
              <w:bottom w:val="single" w:sz="4" w:space="0" w:color="auto"/>
              <w:right w:val="single" w:sz="4" w:space="0" w:color="auto"/>
            </w:tcBorders>
          </w:tcPr>
          <w:p w14:paraId="4D741455" w14:textId="14669475"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Штраф – 0,5% от цены договора</w:t>
            </w:r>
          </w:p>
        </w:tc>
      </w:tr>
      <w:tr w:rsidR="006418A9" w14:paraId="442F3927" w14:textId="77777777" w:rsidTr="00955082">
        <w:tc>
          <w:tcPr>
            <w:tcW w:w="805" w:type="dxa"/>
            <w:tcBorders>
              <w:top w:val="single" w:sz="4" w:space="0" w:color="auto"/>
              <w:left w:val="single" w:sz="4" w:space="0" w:color="auto"/>
              <w:bottom w:val="single" w:sz="4" w:space="0" w:color="auto"/>
              <w:right w:val="single" w:sz="4" w:space="0" w:color="auto"/>
            </w:tcBorders>
          </w:tcPr>
          <w:p w14:paraId="62812E22" w14:textId="62B072B2" w:rsidR="006418A9" w:rsidRPr="006418A9" w:rsidRDefault="006418A9" w:rsidP="006E7A62">
            <w:pPr>
              <w:pStyle w:val="NormalWeb"/>
              <w:spacing w:before="0" w:beforeAutospacing="0" w:after="0" w:afterAutospacing="0"/>
              <w:jc w:val="center"/>
              <w:rPr>
                <w:rFonts w:ascii="GHEA Grapalat" w:hAnsi="GHEA Grapalat" w:cs="Sylfaen"/>
                <w:sz w:val="20"/>
                <w:szCs w:val="20"/>
                <w:lang w:val="en-US" w:eastAsia="en-US"/>
              </w:rPr>
            </w:pPr>
            <w:r>
              <w:rPr>
                <w:rFonts w:ascii="GHEA Grapalat" w:hAnsi="GHEA Grapalat" w:cs="Sylfaen"/>
                <w:sz w:val="20"/>
                <w:szCs w:val="20"/>
                <w:lang w:val="en-US" w:eastAsia="en-US"/>
              </w:rPr>
              <w:t>4</w:t>
            </w:r>
          </w:p>
        </w:tc>
        <w:tc>
          <w:tcPr>
            <w:tcW w:w="4457" w:type="dxa"/>
            <w:tcBorders>
              <w:top w:val="single" w:sz="4" w:space="0" w:color="auto"/>
              <w:left w:val="single" w:sz="4" w:space="0" w:color="auto"/>
              <w:bottom w:val="single" w:sz="4" w:space="0" w:color="auto"/>
              <w:right w:val="single" w:sz="4" w:space="0" w:color="auto"/>
            </w:tcBorders>
          </w:tcPr>
          <w:p w14:paraId="10D3BC33" w14:textId="25C86E64" w:rsidR="006418A9" w:rsidRPr="00955082" w:rsidRDefault="006418A9" w:rsidP="006E7A62">
            <w:pPr>
              <w:pStyle w:val="NormalWeb"/>
              <w:spacing w:before="0" w:beforeAutospacing="0" w:after="0" w:afterAutospacing="0"/>
              <w:jc w:val="center"/>
              <w:rPr>
                <w:rFonts w:ascii="GHEA Grapalat" w:hAnsi="GHEA Grapalat" w:cs="Sylfaen"/>
                <w:sz w:val="20"/>
                <w:szCs w:val="20"/>
                <w:lang w:val="hy-AM" w:eastAsia="en-US"/>
              </w:rPr>
            </w:pPr>
            <w:r w:rsidRPr="006418A9">
              <w:rPr>
                <w:rFonts w:ascii="GHEA Grapalat" w:hAnsi="GHEA Grapalat" w:cs="Sylfaen"/>
                <w:sz w:val="20"/>
                <w:szCs w:val="20"/>
                <w:lang w:val="hy-AM" w:eastAsia="en-US"/>
              </w:rPr>
              <w:t>Отсутствие логотипа строительной организации на униформе строителей</w:t>
            </w:r>
          </w:p>
        </w:tc>
        <w:tc>
          <w:tcPr>
            <w:tcW w:w="3733" w:type="dxa"/>
            <w:tcBorders>
              <w:top w:val="single" w:sz="4" w:space="0" w:color="auto"/>
              <w:left w:val="single" w:sz="4" w:space="0" w:color="auto"/>
              <w:bottom w:val="single" w:sz="4" w:space="0" w:color="auto"/>
              <w:right w:val="single" w:sz="4" w:space="0" w:color="auto"/>
            </w:tcBorders>
          </w:tcPr>
          <w:p w14:paraId="25E7AEF2" w14:textId="69FD8F42" w:rsidR="006418A9" w:rsidRPr="00955082" w:rsidRDefault="006418A9"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Штраф – 0,5% от цены договора</w:t>
            </w:r>
          </w:p>
        </w:tc>
      </w:tr>
    </w:tbl>
    <w:p w14:paraId="7BFCBEBC" w14:textId="77777777" w:rsidR="007A0FC0" w:rsidRPr="007A0FC0" w:rsidRDefault="007A0FC0" w:rsidP="002354F2">
      <w:pPr>
        <w:widowControl w:val="0"/>
        <w:tabs>
          <w:tab w:val="left" w:pos="1134"/>
        </w:tabs>
        <w:jc w:val="both"/>
        <w:rPr>
          <w:rFonts w:ascii="GHEA Grapalat" w:hAnsi="GHEA Grapalat"/>
        </w:rPr>
      </w:pPr>
    </w:p>
    <w:p w14:paraId="2A2E2CA8" w14:textId="77777777" w:rsidR="00BB28C8" w:rsidRPr="00124BE9"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873F456" w14:textId="77777777" w:rsidR="00BB28C8" w:rsidRPr="004078D0"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23714FC6" w14:textId="77777777" w:rsidR="00BB28C8" w:rsidRPr="009F3DC7" w:rsidRDefault="00BB28C8" w:rsidP="006E7A62">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4D0E322D"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w:t>
      </w:r>
      <w:r w:rsidRPr="009F3DC7">
        <w:rPr>
          <w:rFonts w:ascii="GHEA Grapalat" w:hAnsi="GHEA Grapalat"/>
        </w:rPr>
        <w:lastRenderedPageBreak/>
        <w:t>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A7BA9F" w14:textId="77777777" w:rsidR="00BB28C8" w:rsidRPr="009F3DC7" w:rsidRDefault="00BB28C8" w:rsidP="006E7A62">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21AF2A2C" w14:textId="77777777" w:rsidR="00BB28C8" w:rsidRPr="00E5592F"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57F1AD9A" w14:textId="77777777" w:rsidR="00BB28C8" w:rsidRPr="009F3DC7" w:rsidRDefault="00BB28C8" w:rsidP="006E7A62">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2"/>
        <w:t>32</w:t>
      </w:r>
      <w:r w:rsidRPr="009F3DC7">
        <w:rPr>
          <w:rFonts w:ascii="GHEA Grapalat" w:hAnsi="GHEA Grapalat"/>
        </w:rPr>
        <w:t>.</w:t>
      </w:r>
    </w:p>
    <w:p w14:paraId="6D9DE20E"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CF62F9E" w14:textId="77777777"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B8D960A"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1C1EF13"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77FD860A" w14:textId="77777777" w:rsidR="00BB28C8" w:rsidRPr="009F3DC7" w:rsidRDefault="00BB28C8" w:rsidP="006E7A62">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540C1B2D" w14:textId="77777777" w:rsidR="00BB28C8" w:rsidRPr="009F3DC7" w:rsidRDefault="00BB28C8" w:rsidP="006E7A62">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8566F04" w14:textId="77777777" w:rsidR="00C35AEF" w:rsidRPr="00C35AEF" w:rsidRDefault="00C35AEF" w:rsidP="00C35AEF">
      <w:pPr>
        <w:widowControl w:val="0"/>
        <w:tabs>
          <w:tab w:val="left" w:pos="1134"/>
        </w:tabs>
        <w:ind w:firstLine="567"/>
        <w:jc w:val="both"/>
        <w:rPr>
          <w:rFonts w:ascii="GHEA Grapalat" w:hAnsi="GHEA Grapalat"/>
        </w:rPr>
      </w:pPr>
      <w:r w:rsidRPr="00C35AEF">
        <w:rPr>
          <w:rFonts w:ascii="GHEA Grapalat" w:hAnsi="GHEA Grapalat"/>
        </w:rPr>
        <w:t>8.6.</w:t>
      </w:r>
      <w:r w:rsidRPr="00C35AEF">
        <w:rPr>
          <w:rFonts w:ascii="GHEA Grapalat" w:hAnsi="GHEA Grapalat"/>
        </w:rPr>
        <w:tab/>
        <w:t>Если договор осуществляется посредством заключения договора субподряда:</w:t>
      </w:r>
    </w:p>
    <w:p w14:paraId="46EDA566" w14:textId="77777777" w:rsidR="00C35AEF" w:rsidRPr="00C35AEF" w:rsidRDefault="00C35AEF" w:rsidP="00C35AEF">
      <w:pPr>
        <w:widowControl w:val="0"/>
        <w:tabs>
          <w:tab w:val="left" w:pos="1134"/>
        </w:tabs>
        <w:ind w:firstLine="567"/>
        <w:jc w:val="both"/>
        <w:rPr>
          <w:rFonts w:ascii="GHEA Grapalat" w:hAnsi="GHEA Grapalat"/>
        </w:rPr>
      </w:pPr>
      <w:r w:rsidRPr="00C35AEF">
        <w:rPr>
          <w:rFonts w:ascii="GHEA Grapalat" w:hAnsi="GHEA Grapalat"/>
        </w:rPr>
        <w:t>1)</w:t>
      </w:r>
      <w:r w:rsidRPr="00C35AEF">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74EE2238" w14:textId="25EF15B2" w:rsidR="00BB28C8" w:rsidRPr="009F3DC7" w:rsidRDefault="00C35AEF" w:rsidP="00C35AEF">
      <w:pPr>
        <w:widowControl w:val="0"/>
        <w:tabs>
          <w:tab w:val="left" w:pos="1134"/>
        </w:tabs>
        <w:ind w:firstLine="567"/>
        <w:jc w:val="both"/>
        <w:rPr>
          <w:rFonts w:ascii="GHEA Grapalat" w:hAnsi="GHEA Grapalat" w:cs="Sylfaen"/>
        </w:rPr>
      </w:pPr>
      <w:r w:rsidRPr="00C35AEF">
        <w:rPr>
          <w:rFonts w:ascii="GHEA Grapalat" w:hAnsi="GHEA Grapalat"/>
        </w:rPr>
        <w:t>2)</w:t>
      </w:r>
      <w:r w:rsidRPr="00C35AEF">
        <w:rPr>
          <w:rFonts w:ascii="GHEA Grapalat" w:hAnsi="GHEA Grapalat"/>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w:t>
      </w:r>
      <w:r w:rsidRPr="00C35AEF">
        <w:rPr>
          <w:rFonts w:ascii="GHEA Grapalat" w:hAnsi="GHEA Grapalat"/>
        </w:rPr>
        <w:lastRenderedPageBreak/>
        <w:t>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817-А33.</w:t>
      </w:r>
      <w:r w:rsidR="00CA1827">
        <w:rPr>
          <w:rStyle w:val="FootnoteReference"/>
          <w:rFonts w:ascii="GHEA Grapalat" w:hAnsi="GHEA Grapalat"/>
        </w:rPr>
        <w:footnoteReference w:customMarkFollows="1" w:id="23"/>
        <w:t>33</w:t>
      </w:r>
      <w:r w:rsidR="00BB28C8" w:rsidRPr="009F3DC7">
        <w:rPr>
          <w:rFonts w:ascii="GHEA Grapalat" w:hAnsi="GHEA Grapalat"/>
        </w:rPr>
        <w:t>.</w:t>
      </w:r>
    </w:p>
    <w:p w14:paraId="6EA3B9C0" w14:textId="77777777"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4"/>
        <w:t>34</w:t>
      </w:r>
      <w:r w:rsidRPr="009F3DC7">
        <w:rPr>
          <w:rFonts w:ascii="GHEA Grapalat" w:hAnsi="GHEA Grapalat"/>
        </w:rPr>
        <w:t>.</w:t>
      </w:r>
    </w:p>
    <w:p w14:paraId="1A19DAE3" w14:textId="77777777" w:rsidR="00BB28C8" w:rsidRPr="00124BE9" w:rsidRDefault="00BB28C8" w:rsidP="006E7A62">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6CEEEBBD"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24D6911F" w14:textId="77777777" w:rsidR="00BB28C8" w:rsidRPr="009F3DC7" w:rsidRDefault="00BB28C8" w:rsidP="006E7A62">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68A159F" w14:textId="77777777" w:rsidR="00BB28C8" w:rsidRPr="009F3DC7" w:rsidRDefault="00BB28C8" w:rsidP="006E7A62">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0A6C59EB" w14:textId="77777777" w:rsidR="004B4A95" w:rsidRPr="00DC64D2" w:rsidRDefault="00BB28C8" w:rsidP="006E7A62">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lastRenderedPageBreak/>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79C24816" w14:textId="77777777" w:rsidR="00320B7E" w:rsidRPr="009A510B" w:rsidRDefault="00320B7E" w:rsidP="006E7A62">
      <w:pPr>
        <w:jc w:val="both"/>
        <w:rPr>
          <w:ins w:id="23" w:author="Inesa Kocharyan" w:date="2025-02-07T10:55:00Z"/>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     8.12 </w:t>
      </w:r>
      <w:r w:rsidRPr="00862ABD">
        <w:rPr>
          <w:rFonts w:ascii="GHEA Grapalat" w:hAnsi="GHEA Grapalat"/>
          <w:spacing w:val="-4"/>
        </w:rPr>
        <w:t>Подрядчик</w:t>
      </w:r>
      <w:ins w:id="24" w:author="Inesa Kocharyan" w:date="2025-02-07T10:55:00Z">
        <w:r>
          <w:rPr>
            <w:rFonts w:ascii="GHEA Grapalat" w:hAnsi="GHEA Grapalat"/>
            <w:color w:val="000000" w:themeColor="text1"/>
          </w:rPr>
          <w:t xml:space="preserve"> </w:t>
        </w:r>
      </w:ins>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39125D">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2A75B6">
        <w:rPr>
          <w:rStyle w:val="ezkurwreuab5ozgtqnkl"/>
          <w:rFonts w:ascii="GHEA Grapalat" w:hAnsi="GHEA Grapalat"/>
          <w:vertAlign w:val="superscript"/>
        </w:rPr>
        <w:t>35</w:t>
      </w:r>
    </w:p>
    <w:p w14:paraId="2D546B48" w14:textId="77777777" w:rsidR="00BB28C8" w:rsidRPr="00B02C77" w:rsidRDefault="00BB28C8" w:rsidP="006E7A62">
      <w:pPr>
        <w:widowControl w:val="0"/>
        <w:tabs>
          <w:tab w:val="left" w:pos="1276"/>
        </w:tabs>
        <w:ind w:firstLine="567"/>
        <w:jc w:val="both"/>
        <w:rPr>
          <w:rFonts w:ascii="GHEA Grapalat" w:hAnsi="GHEA Grapalat"/>
        </w:rPr>
      </w:pPr>
      <w:r w:rsidRPr="0098227A">
        <w:rPr>
          <w:rFonts w:ascii="GHEA Grapalat" w:hAnsi="GHEA Grapalat"/>
        </w:rPr>
        <w:t>8.</w:t>
      </w:r>
      <w:r w:rsidR="00320B7E" w:rsidRPr="0098227A">
        <w:rPr>
          <w:rFonts w:ascii="GHEA Grapalat" w:hAnsi="GHEA Grapalat"/>
        </w:rPr>
        <w:t>13</w:t>
      </w:r>
      <w:r w:rsidRPr="0098227A">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AA4633A" w14:textId="77777777" w:rsidR="00BB28C8" w:rsidRPr="0039125D" w:rsidRDefault="00BB28C8" w:rsidP="006E7A62">
      <w:pPr>
        <w:widowControl w:val="0"/>
        <w:tabs>
          <w:tab w:val="left" w:pos="1276"/>
        </w:tabs>
        <w:ind w:firstLine="567"/>
        <w:jc w:val="both"/>
        <w:rPr>
          <w:rFonts w:ascii="GHEA Grapalat" w:hAnsi="GHEA Grapalat"/>
        </w:rPr>
      </w:pPr>
      <w:r w:rsidRPr="0039125D">
        <w:rPr>
          <w:rFonts w:ascii="GHEA Grapalat" w:hAnsi="GHEA Grapalat"/>
        </w:rPr>
        <w:t>8.1</w:t>
      </w:r>
      <w:r w:rsidR="00320B7E" w:rsidRPr="0039125D">
        <w:rPr>
          <w:rFonts w:ascii="GHEA Grapalat" w:hAnsi="GHEA Grapalat"/>
        </w:rPr>
        <w:t>4</w:t>
      </w:r>
      <w:r w:rsidRPr="0039125D">
        <w:rPr>
          <w:rFonts w:ascii="GHEA Grapalat" w:hAnsi="GHEA Grapalat"/>
        </w:rPr>
        <w:t>.</w:t>
      </w:r>
      <w:r w:rsidRPr="0039125D">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w:t>
      </w:r>
      <w:r w:rsidR="00014C0C" w:rsidRPr="0039125D">
        <w:rPr>
          <w:rFonts w:ascii="GHEA Grapalat" w:hAnsi="GHEA Grapalat"/>
        </w:rPr>
        <w:t xml:space="preserve">, </w:t>
      </w:r>
      <w:r w:rsidRPr="0039125D">
        <w:rPr>
          <w:rFonts w:ascii="GHEA Grapalat" w:hAnsi="GHEA Grapalat"/>
        </w:rPr>
        <w:t xml:space="preserve">№ 4.1 </w:t>
      </w:r>
      <w:r w:rsidR="00014C0C" w:rsidRPr="0039125D">
        <w:rPr>
          <w:rFonts w:ascii="GHEA Grapalat" w:hAnsi="GHEA Grapalat"/>
        </w:rPr>
        <w:t xml:space="preserve">и № 5 </w:t>
      </w:r>
      <w:r w:rsidRPr="0039125D">
        <w:rPr>
          <w:rFonts w:ascii="GHEA Grapalat" w:hAnsi="GHEA Grapalat"/>
        </w:rPr>
        <w:t>к настоящему договору считаются неотъемлемой частью договора.</w:t>
      </w:r>
    </w:p>
    <w:p w14:paraId="2F7F7925" w14:textId="77777777" w:rsidR="002A75B6" w:rsidRDefault="00BB28C8" w:rsidP="006E7A62">
      <w:pPr>
        <w:widowControl w:val="0"/>
        <w:pBdr>
          <w:bottom w:val="single" w:sz="6" w:space="0" w:color="auto"/>
        </w:pBdr>
        <w:tabs>
          <w:tab w:val="left" w:pos="1276"/>
        </w:tabs>
        <w:ind w:firstLine="567"/>
        <w:jc w:val="both"/>
        <w:rPr>
          <w:rFonts w:ascii="GHEA Grapalat" w:hAnsi="GHEA Grapalat"/>
          <w:highlight w:val="yellow"/>
        </w:rPr>
      </w:pPr>
      <w:r w:rsidRPr="0039125D">
        <w:rPr>
          <w:rFonts w:ascii="GHEA Grapalat" w:hAnsi="GHEA Grapalat"/>
        </w:rPr>
        <w:t>8.1</w:t>
      </w:r>
      <w:r w:rsidR="00320B7E" w:rsidRPr="0039125D">
        <w:rPr>
          <w:rFonts w:ascii="GHEA Grapalat" w:hAnsi="GHEA Grapalat"/>
        </w:rPr>
        <w:t>5</w:t>
      </w:r>
      <w:r w:rsidRPr="0039125D">
        <w:rPr>
          <w:rFonts w:ascii="GHEA Grapalat" w:hAnsi="GHEA Grapalat"/>
        </w:rPr>
        <w:t>.</w:t>
      </w:r>
      <w:r w:rsidRPr="0039125D">
        <w:rPr>
          <w:rFonts w:ascii="GHEA Grapalat" w:hAnsi="GHEA Grapalat"/>
        </w:rPr>
        <w:tab/>
        <w:t>К отношениям, связанным с настоящим договором, применяется право Республики Армения.</w:t>
      </w:r>
    </w:p>
    <w:p w14:paraId="054DB8BA" w14:textId="77777777" w:rsidR="002354F2" w:rsidRDefault="002F3155" w:rsidP="00DE3073">
      <w:pPr>
        <w:widowControl w:val="0"/>
        <w:pBdr>
          <w:bottom w:val="single" w:sz="6" w:space="0" w:color="auto"/>
        </w:pBdr>
        <w:tabs>
          <w:tab w:val="left" w:pos="1276"/>
        </w:tabs>
        <w:ind w:firstLine="567"/>
        <w:jc w:val="both"/>
        <w:rPr>
          <w:rFonts w:ascii="GHEA Grapalat" w:hAnsi="GHEA Grapalat"/>
        </w:rPr>
      </w:pPr>
      <w:r w:rsidRPr="002F3155">
        <w:rPr>
          <w:rFonts w:ascii="GHEA Grapalat" w:hAnsi="GHEA Grapalat"/>
        </w:rPr>
        <w:t xml:space="preserve">8.16 Права и обязанности Клиента, предусмотренные настоящим Договором, реализуются аппаратом </w:t>
      </w:r>
      <w:r w:rsidR="00DE3073" w:rsidRPr="00DE3073">
        <w:rPr>
          <w:rFonts w:ascii="GHEA Grapalat" w:hAnsi="GHEA Grapalat"/>
        </w:rPr>
        <w:t xml:space="preserve">главы административного района </w:t>
      </w:r>
      <w:r w:rsidR="002354F2">
        <w:rPr>
          <w:rFonts w:ascii="GHEA Grapalat" w:hAnsi="GHEA Grapalat"/>
        </w:rPr>
        <w:t>Шенгавит</w:t>
      </w:r>
      <w:r w:rsidR="00DE3073" w:rsidRPr="00DE3073">
        <w:rPr>
          <w:rFonts w:ascii="GHEA Grapalat" w:hAnsi="GHEA Grapalat"/>
        </w:rPr>
        <w:t xml:space="preserve"> города Еревана</w:t>
      </w:r>
      <w:r w:rsidR="002354F2">
        <w:rPr>
          <w:rFonts w:ascii="GHEA Grapalat" w:hAnsi="GHEA Grapalat"/>
        </w:rPr>
        <w:t>.</w:t>
      </w:r>
    </w:p>
    <w:p w14:paraId="70BAC858" w14:textId="388D2B8A" w:rsidR="00DE3073" w:rsidRDefault="002354F2" w:rsidP="00DE3073">
      <w:pPr>
        <w:widowControl w:val="0"/>
        <w:pBdr>
          <w:bottom w:val="single" w:sz="6" w:space="0" w:color="auto"/>
        </w:pBdr>
        <w:tabs>
          <w:tab w:val="left" w:pos="1276"/>
        </w:tabs>
        <w:ind w:firstLine="567"/>
        <w:jc w:val="both"/>
        <w:rPr>
          <w:rFonts w:ascii="GHEA Grapalat" w:hAnsi="GHEA Grapalat"/>
        </w:rPr>
      </w:pPr>
      <w:r>
        <w:rPr>
          <w:rFonts w:ascii="GHEA Grapalat" w:hAnsi="GHEA Grapalat"/>
        </w:rPr>
        <w:t xml:space="preserve">8.17 </w:t>
      </w:r>
      <w:r w:rsidRPr="002354F2">
        <w:rPr>
          <w:rFonts w:ascii="GHEA Grapalat" w:hAnsi="GHEA Grapalat"/>
        </w:rPr>
        <w:t xml:space="preserve">Выполнение работ, предусмотренных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ресурсы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со дня принятия заказчиком результата выполнения работ, предусмотренных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Заказчик обязан заключить договор, если квалификация и обеспечение договора, представленные Исполнителем в виде штрафа, заменяются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подпункта «б» подпункта 17 пункта 32 Приложения № 1. При этом Исполнителю необходимо заключить договор, а в случае замены квалификации и обеспечения договора, представленных в виде штрафа, также представить Заказчику новое обеспечение в течение десяти рабочих дней со дня получения уведомления о заключении договора. В противном случае Договор </w:t>
      </w:r>
      <w:r w:rsidRPr="002354F2">
        <w:rPr>
          <w:rFonts w:ascii="GHEA Grapalat" w:hAnsi="GHEA Grapalat"/>
        </w:rPr>
        <w:lastRenderedPageBreak/>
        <w:t>расторгается Заказчиком в одностороннем порядке.</w:t>
      </w:r>
      <w:r w:rsidR="00DE3073" w:rsidRPr="00DE3073">
        <w:rPr>
          <w:rFonts w:ascii="GHEA Grapalat" w:hAnsi="GHEA Grapalat"/>
        </w:rPr>
        <w:t xml:space="preserve"> </w:t>
      </w:r>
    </w:p>
    <w:p w14:paraId="757EF351" w14:textId="77777777" w:rsidR="00DE3073" w:rsidRDefault="00DE3073" w:rsidP="00DE3073">
      <w:pPr>
        <w:widowControl w:val="0"/>
        <w:pBdr>
          <w:bottom w:val="single" w:sz="6" w:space="0" w:color="auto"/>
        </w:pBdr>
        <w:tabs>
          <w:tab w:val="left" w:pos="1276"/>
        </w:tabs>
        <w:ind w:firstLine="567"/>
        <w:jc w:val="both"/>
        <w:rPr>
          <w:rFonts w:ascii="GHEA Grapalat" w:hAnsi="GHEA Grapalat"/>
        </w:rPr>
      </w:pPr>
    </w:p>
    <w:p w14:paraId="70647DA7" w14:textId="48A4CDFB" w:rsidR="002F3155" w:rsidRPr="009F3DC7" w:rsidRDefault="002F3155" w:rsidP="00DE3073">
      <w:pPr>
        <w:widowControl w:val="0"/>
        <w:pBdr>
          <w:bottom w:val="single" w:sz="6" w:space="0" w:color="auto"/>
        </w:pBdr>
        <w:tabs>
          <w:tab w:val="left" w:pos="1276"/>
        </w:tabs>
        <w:ind w:firstLine="567"/>
        <w:jc w:val="both"/>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2F3155" w:rsidRPr="009F3DC7" w14:paraId="7EB7D4D1" w14:textId="77777777" w:rsidTr="002E33F8">
        <w:trPr>
          <w:jc w:val="center"/>
        </w:trPr>
        <w:tc>
          <w:tcPr>
            <w:tcW w:w="4536" w:type="dxa"/>
          </w:tcPr>
          <w:p w14:paraId="5A357184" w14:textId="77777777" w:rsidR="002F3155" w:rsidRPr="009F3DC7" w:rsidRDefault="002F3155" w:rsidP="002E33F8">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4F50CCEA" w14:textId="77777777" w:rsidR="002F3155" w:rsidRPr="00862ABD" w:rsidRDefault="002F3155" w:rsidP="002E33F8">
            <w:pPr>
              <w:widowControl w:val="0"/>
              <w:jc w:val="center"/>
              <w:rPr>
                <w:rFonts w:ascii="GHEA Grapalat" w:hAnsi="GHEA Grapalat"/>
                <w:lang w:val="en-US"/>
              </w:rPr>
            </w:pPr>
            <w:r>
              <w:rPr>
                <w:rFonts w:ascii="GHEA Grapalat" w:hAnsi="GHEA Grapalat"/>
                <w:lang w:val="en-US"/>
              </w:rPr>
              <w:t>______________________</w:t>
            </w:r>
          </w:p>
          <w:p w14:paraId="69D1FF6D" w14:textId="77777777" w:rsidR="002F3155" w:rsidRPr="00EF2876" w:rsidRDefault="002F3155" w:rsidP="002E33F8">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840F14F" w14:textId="77777777" w:rsidR="002F3155" w:rsidRPr="009F3DC7" w:rsidRDefault="002F3155" w:rsidP="002E33F8">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2E762F14" w14:textId="77777777" w:rsidR="002F3155" w:rsidRPr="009F3DC7" w:rsidRDefault="002F3155" w:rsidP="002E33F8">
            <w:pPr>
              <w:widowControl w:val="0"/>
              <w:spacing w:after="160" w:line="360" w:lineRule="auto"/>
              <w:jc w:val="center"/>
              <w:rPr>
                <w:rFonts w:ascii="GHEA Grapalat" w:hAnsi="GHEA Grapalat"/>
              </w:rPr>
            </w:pPr>
          </w:p>
        </w:tc>
        <w:tc>
          <w:tcPr>
            <w:tcW w:w="4343" w:type="dxa"/>
          </w:tcPr>
          <w:p w14:paraId="06F8E1C5" w14:textId="77777777" w:rsidR="002F3155" w:rsidRPr="009F3DC7" w:rsidRDefault="002F3155" w:rsidP="002E33F8">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14F9EB55" w14:textId="77777777" w:rsidR="002F3155" w:rsidRPr="00862ABD" w:rsidRDefault="002F3155" w:rsidP="002E33F8">
            <w:pPr>
              <w:widowControl w:val="0"/>
              <w:jc w:val="center"/>
              <w:rPr>
                <w:rFonts w:ascii="GHEA Grapalat" w:hAnsi="GHEA Grapalat"/>
                <w:lang w:val="en-US"/>
              </w:rPr>
            </w:pPr>
            <w:r>
              <w:rPr>
                <w:rFonts w:ascii="GHEA Grapalat" w:hAnsi="GHEA Grapalat"/>
                <w:lang w:val="en-US"/>
              </w:rPr>
              <w:t>___________________</w:t>
            </w:r>
          </w:p>
          <w:p w14:paraId="52C5C829" w14:textId="77777777" w:rsidR="002F3155" w:rsidRPr="00EF2876" w:rsidRDefault="002F3155" w:rsidP="002E33F8">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89CB426" w14:textId="77777777" w:rsidR="002F3155" w:rsidRPr="009F3DC7" w:rsidRDefault="002F3155" w:rsidP="002E33F8">
            <w:pPr>
              <w:widowControl w:val="0"/>
              <w:spacing w:after="160" w:line="360" w:lineRule="auto"/>
              <w:jc w:val="center"/>
              <w:rPr>
                <w:rFonts w:ascii="GHEA Grapalat" w:hAnsi="GHEA Grapalat"/>
              </w:rPr>
            </w:pPr>
            <w:r w:rsidRPr="009F3DC7">
              <w:rPr>
                <w:rFonts w:ascii="GHEA Grapalat" w:hAnsi="GHEA Grapalat"/>
              </w:rPr>
              <w:t>М. П.</w:t>
            </w:r>
          </w:p>
        </w:tc>
      </w:tr>
    </w:tbl>
    <w:p w14:paraId="6D6C4CE9" w14:textId="77777777" w:rsidR="002F3155" w:rsidRPr="009F3DC7" w:rsidRDefault="002F3155" w:rsidP="002F3155">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2189B6C5"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0ABD5720"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2AC84201"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0B394943"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67B796ED"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11727E50"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p>
    <w:p w14:paraId="57832C9B" w14:textId="77777777" w:rsidR="00014C0C" w:rsidRDefault="00014C0C"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p>
    <w:p w14:paraId="5E53256D" w14:textId="77777777" w:rsidR="002A75B6" w:rsidRPr="00A915F5" w:rsidRDefault="002A75B6" w:rsidP="00A915F5">
      <w:pPr>
        <w:rPr>
          <w:rStyle w:val="ezkurwreuab5ozgtqnkl"/>
          <w:i/>
          <w:sz w:val="20"/>
          <w:szCs w:val="20"/>
        </w:rPr>
      </w:pPr>
      <w:r w:rsidRPr="00A915F5">
        <w:rPr>
          <w:rFonts w:ascii="GHEA Grapalat" w:hAnsi="GHEA Grapalat"/>
          <w:vertAlign w:val="superscript"/>
        </w:rPr>
        <w:t xml:space="preserve">35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sidR="00A2389C">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sidR="00A915F5" w:rsidRPr="00A915F5">
        <w:rPr>
          <w:rStyle w:val="ezkurwreuab5ozgtqnkl"/>
          <w:i/>
          <w:sz w:val="20"/>
          <w:szCs w:val="20"/>
        </w:rPr>
        <w:t>"</w:t>
      </w:r>
      <w:r w:rsidR="00820297">
        <w:rPr>
          <w:rStyle w:val="ezkurwreuab5ozgtqnkl"/>
          <w:i/>
          <w:sz w:val="20"/>
          <w:szCs w:val="20"/>
        </w:rPr>
        <w:t>.</w:t>
      </w:r>
    </w:p>
    <w:p w14:paraId="36CFAEC0" w14:textId="77777777" w:rsidR="002A75B6" w:rsidRPr="00A915F5" w:rsidRDefault="002A75B6">
      <w:pPr>
        <w:rPr>
          <w:rStyle w:val="ezkurwreuab5ozgtqnkl"/>
          <w:i/>
          <w:sz w:val="20"/>
          <w:szCs w:val="20"/>
        </w:rPr>
      </w:pPr>
    </w:p>
    <w:p w14:paraId="586FC1A8" w14:textId="77777777" w:rsidR="002A75B6" w:rsidRDefault="002A75B6">
      <w:pPr>
        <w:rPr>
          <w:rStyle w:val="ezkurwreuab5ozgtqnkl"/>
          <w:i/>
          <w:sz w:val="20"/>
          <w:szCs w:val="20"/>
          <w:highlight w:val="yellow"/>
        </w:rPr>
      </w:pPr>
    </w:p>
    <w:p w14:paraId="2164099E" w14:textId="51C74864" w:rsidR="002A75B6" w:rsidRPr="00B44162" w:rsidRDefault="002A75B6" w:rsidP="00B44162">
      <w:pPr>
        <w:rPr>
          <w:rFonts w:ascii="GHEA Grapalat" w:hAnsi="GHEA Grapalat"/>
          <w:highlight w:val="yellow"/>
        </w:rPr>
      </w:pPr>
      <w:r>
        <w:rPr>
          <w:rFonts w:ascii="GHEA Grapalat" w:hAnsi="GHEA Grapalat"/>
          <w:i/>
        </w:rPr>
        <w:t>------------------------------------------------------</w:t>
      </w:r>
    </w:p>
    <w:p w14:paraId="15D1A7D3" w14:textId="77777777" w:rsidR="002A75B6" w:rsidRPr="007656DE" w:rsidRDefault="002A75B6" w:rsidP="002A75B6">
      <w:pPr>
        <w:pStyle w:val="FootnoteText"/>
        <w:widowControl w:val="0"/>
        <w:jc w:val="both"/>
        <w:rPr>
          <w:rFonts w:ascii="GHEA Grapalat" w:hAnsi="GHEA Grapalat"/>
          <w:i/>
          <w:lang w:val="hy-AM" w:eastAsia="en-US"/>
        </w:rPr>
      </w:pPr>
      <w:r>
        <w:rPr>
          <w:rFonts w:ascii="GHEA Grapalat" w:hAnsi="GHEA Grapalat"/>
          <w:i/>
        </w:rPr>
        <w:t xml:space="preserve">     </w:t>
      </w:r>
      <w:r w:rsidRPr="007656DE">
        <w:rPr>
          <w:rFonts w:ascii="GHEA Grapalat" w:hAnsi="GHEA Grapalat"/>
          <w:i/>
          <w:vertAlign w:val="superscript"/>
        </w:rPr>
        <w:t xml:space="preserve">36 </w:t>
      </w:r>
      <w:r w:rsidRPr="007656DE">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7656DE">
        <w:rPr>
          <w:rFonts w:ascii="GHEA Grapalat" w:hAnsi="GHEA Grapalat"/>
        </w:rPr>
        <w:t xml:space="preserve"> </w:t>
      </w:r>
      <w:r w:rsidRPr="007656DE">
        <w:rPr>
          <w:rFonts w:ascii="GHEA Grapalat" w:hAnsi="GHEA Grapalat"/>
          <w:i/>
        </w:rPr>
        <w:t xml:space="preserve">   </w:t>
      </w:r>
    </w:p>
    <w:p w14:paraId="272010B0" w14:textId="77777777" w:rsidR="002A75B6" w:rsidRDefault="002A75B6" w:rsidP="002A75B6">
      <w:pPr>
        <w:pStyle w:val="FootnoteText"/>
        <w:widowControl w:val="0"/>
        <w:jc w:val="both"/>
        <w:rPr>
          <w:ins w:id="25" w:author="Inesa Kocharyan" w:date="2025-03-19T11:21:00Z"/>
          <w:rFonts w:ascii="GHEA Grapalat" w:hAnsi="GHEA Grapalat"/>
          <w:i/>
        </w:rPr>
      </w:pPr>
      <w:r w:rsidRPr="007656DE">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142CEAE9" w14:textId="77777777" w:rsidR="00757043" w:rsidRPr="00124BE9" w:rsidRDefault="00757043" w:rsidP="002A75B6">
      <w:pPr>
        <w:pStyle w:val="FootnoteText"/>
        <w:widowControl w:val="0"/>
        <w:jc w:val="both"/>
        <w:rPr>
          <w:rFonts w:ascii="GHEA Grapalat" w:hAnsi="GHEA Grapalat"/>
          <w:i/>
          <w:lang w:val="hy-AM" w:eastAsia="en-US"/>
        </w:rPr>
      </w:pPr>
      <w:r w:rsidRPr="00060567">
        <w:rPr>
          <w:rStyle w:val="ezkurwreuab5ozgtqnkl"/>
          <w:rFonts w:ascii="Cambria" w:hAnsi="Cambria" w:cs="Cambria"/>
          <w:i/>
        </w:rPr>
        <w:t>Срок</w:t>
      </w:r>
      <w:r w:rsidRPr="00060567">
        <w:rPr>
          <w:rStyle w:val="ezkurwreuab5ozgtqnkl"/>
          <w:i/>
        </w:rPr>
        <w:t xml:space="preserve">, </w:t>
      </w:r>
      <w:r w:rsidRPr="00060567">
        <w:rPr>
          <w:rStyle w:val="ezkurwreuab5ozgtqnkl"/>
          <w:rFonts w:ascii="Cambria" w:hAnsi="Cambria" w:cs="Cambria"/>
          <w:i/>
        </w:rPr>
        <w:t>установленный</w:t>
      </w:r>
      <w:r w:rsidRPr="00060567">
        <w:rPr>
          <w:i/>
        </w:rPr>
        <w:t xml:space="preserve"> </w:t>
      </w:r>
      <w:r w:rsidRPr="00060567">
        <w:rPr>
          <w:rStyle w:val="ezkurwreuab5ozgtqnkl"/>
          <w:rFonts w:ascii="Cambria" w:hAnsi="Cambria" w:cs="Cambria"/>
          <w:i/>
        </w:rPr>
        <w:t>в</w:t>
      </w:r>
      <w:r w:rsidRPr="00060567">
        <w:rPr>
          <w:rStyle w:val="ezkurwreuab5ozgtqnkl"/>
          <w:i/>
        </w:rPr>
        <w:t xml:space="preserve"> </w:t>
      </w:r>
      <w:r w:rsidRPr="00060567">
        <w:rPr>
          <w:rStyle w:val="ezkurwreuab5ozgtqnkl"/>
          <w:rFonts w:ascii="Cambria" w:hAnsi="Cambria" w:cs="Cambria"/>
          <w:i/>
        </w:rPr>
        <w:t>предложении</w:t>
      </w:r>
      <w:r w:rsidRPr="00060567">
        <w:rPr>
          <w:i/>
        </w:rPr>
        <w:t xml:space="preserve"> </w:t>
      </w:r>
      <w:r w:rsidRPr="00060567">
        <w:rPr>
          <w:rStyle w:val="ezkurwreuab5ozgtqnkl"/>
          <w:i/>
        </w:rPr>
        <w:t>5</w:t>
      </w:r>
      <w:r w:rsidRPr="00060567">
        <w:rPr>
          <w:i/>
        </w:rPr>
        <w:t xml:space="preserve"> </w:t>
      </w:r>
      <w:r w:rsidRPr="00060567">
        <w:rPr>
          <w:rStyle w:val="ezkurwreuab5ozgtqnkl"/>
          <w:rFonts w:ascii="Cambria" w:hAnsi="Cambria" w:cs="Cambria"/>
          <w:i/>
        </w:rPr>
        <w:t>настоящего</w:t>
      </w:r>
      <w:r w:rsidRPr="00060567">
        <w:rPr>
          <w:i/>
        </w:rPr>
        <w:t xml:space="preserve"> </w:t>
      </w:r>
      <w:r w:rsidRPr="00060567">
        <w:rPr>
          <w:rStyle w:val="ezkurwreuab5ozgtqnkl"/>
          <w:rFonts w:ascii="Cambria" w:hAnsi="Cambria" w:cs="Cambria"/>
          <w:i/>
        </w:rPr>
        <w:t>пункта</w:t>
      </w:r>
      <w:r w:rsidRPr="00060567">
        <w:rPr>
          <w:i/>
        </w:rPr>
        <w:t xml:space="preserve">, </w:t>
      </w:r>
      <w:r w:rsidRPr="00060567">
        <w:rPr>
          <w:rStyle w:val="ezkurwreuab5ozgtqnkl"/>
          <w:rFonts w:ascii="Cambria" w:hAnsi="Cambria" w:cs="Cambria"/>
          <w:i/>
        </w:rPr>
        <w:t>не</w:t>
      </w:r>
      <w:r w:rsidRPr="00060567">
        <w:rPr>
          <w:i/>
        </w:rPr>
        <w:t xml:space="preserve"> </w:t>
      </w:r>
      <w:r w:rsidRPr="00060567">
        <w:rPr>
          <w:rStyle w:val="ezkurwreuab5ozgtqnkl"/>
          <w:rFonts w:ascii="Cambria" w:hAnsi="Cambria" w:cs="Cambria"/>
          <w:i/>
        </w:rPr>
        <w:t>может</w:t>
      </w:r>
      <w:r w:rsidRPr="00060567">
        <w:rPr>
          <w:rStyle w:val="ezkurwreuab5ozgtqnkl"/>
          <w:i/>
        </w:rPr>
        <w:t xml:space="preserve"> </w:t>
      </w:r>
      <w:r w:rsidRPr="00060567">
        <w:rPr>
          <w:rStyle w:val="ezkurwreuab5ozgtqnkl"/>
          <w:rFonts w:ascii="Cambria" w:hAnsi="Cambria" w:cs="Cambria"/>
          <w:i/>
        </w:rPr>
        <w:t>быть</w:t>
      </w:r>
      <w:r w:rsidRPr="00060567">
        <w:rPr>
          <w:rStyle w:val="ezkurwreuab5ozgtqnkl"/>
          <w:i/>
        </w:rPr>
        <w:t xml:space="preserve"> </w:t>
      </w:r>
      <w:r w:rsidRPr="00060567">
        <w:rPr>
          <w:rStyle w:val="ezkurwreuab5ozgtqnkl"/>
          <w:rFonts w:ascii="Cambria" w:hAnsi="Cambria" w:cs="Cambria"/>
          <w:i/>
        </w:rPr>
        <w:t>менее</w:t>
      </w:r>
      <w:r w:rsidRPr="00060567">
        <w:rPr>
          <w:i/>
        </w:rPr>
        <w:t xml:space="preserve"> </w:t>
      </w:r>
      <w:r w:rsidRPr="00060567">
        <w:rPr>
          <w:rStyle w:val="ezkurwreuab5ozgtqnkl"/>
          <w:i/>
        </w:rPr>
        <w:t>10</w:t>
      </w:r>
      <w:r w:rsidRPr="00060567">
        <w:rPr>
          <w:i/>
        </w:rPr>
        <w:t xml:space="preserve"> </w:t>
      </w:r>
      <w:r w:rsidRPr="00060567">
        <w:rPr>
          <w:rStyle w:val="ezkurwreuab5ozgtqnkl"/>
          <w:rFonts w:ascii="Cambria" w:hAnsi="Cambria" w:cs="Cambria"/>
          <w:i/>
        </w:rPr>
        <w:t>рабочих</w:t>
      </w:r>
      <w:r w:rsidRPr="00060567">
        <w:rPr>
          <w:i/>
        </w:rPr>
        <w:t xml:space="preserve"> </w:t>
      </w:r>
      <w:r w:rsidRPr="00060567">
        <w:rPr>
          <w:rStyle w:val="ezkurwreuab5ozgtqnkl"/>
          <w:rFonts w:ascii="Cambria" w:hAnsi="Cambria" w:cs="Cambria"/>
          <w:i/>
        </w:rPr>
        <w:t>дней</w:t>
      </w:r>
      <w:r>
        <w:rPr>
          <w:rStyle w:val="ezkurwreuab5ozgtqnkl"/>
          <w:rFonts w:ascii="Cambria" w:hAnsi="Cambria" w:cs="Cambria"/>
          <w:i/>
          <w:lang w:val="hy-AM"/>
        </w:rPr>
        <w:t>.</w:t>
      </w:r>
    </w:p>
    <w:p w14:paraId="1A3C9E40" w14:textId="77777777" w:rsidR="00BB28C8" w:rsidRPr="002A75B6" w:rsidRDefault="00BB28C8" w:rsidP="00BB28C8">
      <w:pPr>
        <w:widowControl w:val="0"/>
        <w:tabs>
          <w:tab w:val="left" w:pos="1276"/>
        </w:tabs>
        <w:spacing w:after="160" w:line="353" w:lineRule="auto"/>
        <w:ind w:firstLine="567"/>
        <w:jc w:val="both"/>
        <w:rPr>
          <w:rFonts w:ascii="GHEA Grapalat" w:hAnsi="GHEA Grapalat"/>
          <w:lang w:val="hy-AM"/>
        </w:rPr>
      </w:pPr>
    </w:p>
    <w:p w14:paraId="03B8CFBD" w14:textId="03EB6A0B" w:rsidR="002F3155" w:rsidRPr="0013072E" w:rsidRDefault="00014C0C" w:rsidP="00F2491B">
      <w:pPr>
        <w:rPr>
          <w:rFonts w:ascii="GHEA Grapalat" w:hAnsi="GHEA Grapalat"/>
          <w:b/>
        </w:rPr>
        <w:sectPr w:rsidR="002F3155" w:rsidRPr="0013072E" w:rsidSect="00351E26">
          <w:footerReference w:type="default" r:id="rId11"/>
          <w:footnotePr>
            <w:pos w:val="beneathText"/>
          </w:footnotePr>
          <w:type w:val="nextColumn"/>
          <w:pgSz w:w="11907" w:h="16840" w:code="9"/>
          <w:pgMar w:top="180" w:right="1107" w:bottom="1418" w:left="1418" w:header="561" w:footer="561" w:gutter="0"/>
          <w:cols w:space="720"/>
          <w:docGrid w:linePitch="326"/>
        </w:sectPr>
      </w:pPr>
      <w:r>
        <w:rPr>
          <w:rFonts w:ascii="GHEA Grapalat" w:hAnsi="GHEA Grapalat"/>
          <w:b/>
        </w:rPr>
        <w:br w:type="page"/>
      </w:r>
    </w:p>
    <w:p w14:paraId="451CE31C" w14:textId="77777777" w:rsidR="00E16F65" w:rsidRPr="0013072E" w:rsidRDefault="00E16F65" w:rsidP="00F2491B">
      <w:pPr>
        <w:widowControl w:val="0"/>
        <w:rPr>
          <w:rFonts w:ascii="GHEA Grapalat" w:hAnsi="GHEA Grapalat"/>
          <w:iCs/>
        </w:rPr>
      </w:pPr>
    </w:p>
    <w:p w14:paraId="427C897A" w14:textId="76BE0B1D" w:rsidR="00BB28C8" w:rsidRPr="002F3155" w:rsidRDefault="00BB28C8" w:rsidP="002F3155">
      <w:pPr>
        <w:widowControl w:val="0"/>
        <w:ind w:firstLine="567"/>
        <w:jc w:val="right"/>
        <w:rPr>
          <w:rFonts w:ascii="GHEA Grapalat" w:hAnsi="GHEA Grapalat" w:cs="Arial"/>
          <w:iCs/>
        </w:rPr>
      </w:pPr>
      <w:r w:rsidRPr="002F3155">
        <w:rPr>
          <w:rFonts w:ascii="GHEA Grapalat" w:hAnsi="GHEA Grapalat"/>
          <w:iCs/>
        </w:rPr>
        <w:t>Приложение № 1</w:t>
      </w:r>
    </w:p>
    <w:p w14:paraId="3336E4F7" w14:textId="48D67697" w:rsidR="00200997" w:rsidRDefault="00BB28C8" w:rsidP="00454957">
      <w:pPr>
        <w:widowControl w:val="0"/>
        <w:ind w:firstLine="567"/>
        <w:jc w:val="right"/>
        <w:rPr>
          <w:rFonts w:ascii="GHEA Grapalat" w:hAnsi="GHEA Grapalat"/>
          <w:iCs/>
          <w:lang w:val="hy-AM"/>
        </w:rPr>
      </w:pPr>
      <w:r w:rsidRPr="002F3155">
        <w:rPr>
          <w:rFonts w:ascii="GHEA Grapalat" w:hAnsi="GHEA Grapalat"/>
          <w:iCs/>
        </w:rPr>
        <w:t>к Договору под кодом</w:t>
      </w:r>
      <w:r w:rsidRPr="002F3155">
        <w:rPr>
          <w:rFonts w:ascii="GHEA Grapalat" w:hAnsi="GHEA Grapalat" w:cs="Arial"/>
          <w:iCs/>
        </w:rPr>
        <w:br/>
      </w:r>
      <w:r w:rsidRPr="002F3155">
        <w:rPr>
          <w:rFonts w:ascii="GHEA Grapalat" w:hAnsi="GHEA Grapalat"/>
          <w:iCs/>
        </w:rPr>
        <w:t xml:space="preserve">заключенному " </w:t>
      </w:r>
      <w:r w:rsidRPr="002F3155">
        <w:rPr>
          <w:rFonts w:ascii="GHEA Grapalat" w:hAnsi="GHEA Grapalat"/>
          <w:iCs/>
        </w:rPr>
        <w:tab/>
        <w:t xml:space="preserve">"  </w:t>
      </w:r>
      <w:r w:rsidRPr="002F3155">
        <w:rPr>
          <w:rFonts w:ascii="GHEA Grapalat" w:hAnsi="GHEA Grapalat"/>
          <w:iCs/>
        </w:rPr>
        <w:tab/>
        <w:t>20</w:t>
      </w:r>
      <w:r w:rsidRPr="002F3155">
        <w:rPr>
          <w:rFonts w:ascii="GHEA Grapalat" w:hAnsi="GHEA Grapalat"/>
          <w:iCs/>
        </w:rPr>
        <w:tab/>
        <w:t>г.</w:t>
      </w:r>
    </w:p>
    <w:p w14:paraId="3D4126EC" w14:textId="77777777" w:rsidR="00454957" w:rsidRPr="00454957" w:rsidRDefault="00454957" w:rsidP="00F2491B">
      <w:pPr>
        <w:widowControl w:val="0"/>
        <w:rPr>
          <w:rFonts w:ascii="GHEA Grapalat" w:hAnsi="GHEA Grapalat"/>
          <w:iCs/>
          <w:lang w:val="hy-AM"/>
        </w:rPr>
      </w:pPr>
    </w:p>
    <w:p w14:paraId="1F6CF4E3" w14:textId="25C82E33" w:rsidR="004A57C6" w:rsidRDefault="00F07DE1" w:rsidP="004A57C6">
      <w:pPr>
        <w:widowControl w:val="0"/>
        <w:rPr>
          <w:rFonts w:ascii="GHEA Grapalat" w:hAnsi="GHEA Grapalat"/>
          <w:b/>
          <w:bCs/>
          <w:iCs/>
        </w:rPr>
      </w:pPr>
      <w:r>
        <w:rPr>
          <w:rFonts w:ascii="GHEA Grapalat" w:hAnsi="GHEA Grapalat"/>
          <w:iCs/>
          <w:lang w:val="hy-AM"/>
        </w:rPr>
        <w:t xml:space="preserve">                                        </w:t>
      </w:r>
      <w:r w:rsidR="00DD28C6" w:rsidRPr="004A57C6">
        <w:rPr>
          <w:rFonts w:ascii="GHEA Grapalat" w:hAnsi="GHEA Grapalat"/>
          <w:b/>
          <w:bCs/>
          <w:iCs/>
          <w:lang w:val="hy-AM"/>
        </w:rPr>
        <w:t>СЧЕТ - ОБЪЕМНЫЙ ЛИСТ</w:t>
      </w:r>
    </w:p>
    <w:tbl>
      <w:tblPr>
        <w:tblW w:w="9450" w:type="dxa"/>
        <w:tblLook w:val="04A0" w:firstRow="1" w:lastRow="0" w:firstColumn="1" w:lastColumn="0" w:noHBand="0" w:noVBand="1"/>
      </w:tblPr>
      <w:tblGrid>
        <w:gridCol w:w="9450"/>
      </w:tblGrid>
      <w:tr w:rsidR="00200997" w14:paraId="02D822E7" w14:textId="77777777" w:rsidTr="00454957">
        <w:trPr>
          <w:trHeight w:val="886"/>
        </w:trPr>
        <w:tc>
          <w:tcPr>
            <w:tcW w:w="9450" w:type="dxa"/>
            <w:tcBorders>
              <w:top w:val="nil"/>
              <w:left w:val="nil"/>
              <w:bottom w:val="nil"/>
              <w:right w:val="nil"/>
            </w:tcBorders>
            <w:vAlign w:val="center"/>
            <w:hideMark/>
          </w:tcPr>
          <w:p w14:paraId="2F7B84C6" w14:textId="77777777" w:rsidR="00454957" w:rsidRPr="00454957" w:rsidRDefault="00454957">
            <w:pPr>
              <w:jc w:val="center"/>
              <w:rPr>
                <w:rFonts w:ascii="Arial LatArm" w:hAnsi="Arial LatArm"/>
                <w:color w:val="0D0D0D"/>
                <w:sz w:val="20"/>
                <w:szCs w:val="20"/>
              </w:rPr>
            </w:pPr>
            <w:r w:rsidRPr="00454957">
              <w:rPr>
                <w:rFonts w:ascii="Arial LatArm" w:hAnsi="Arial LatArm"/>
                <w:color w:val="0D0D0D"/>
                <w:sz w:val="20"/>
                <w:szCs w:val="20"/>
              </w:rPr>
              <w:t>Административный район Ачапняк, Ремонт санузла по адресу Норашен, дом 31, кв. 27</w:t>
            </w:r>
          </w:p>
          <w:p w14:paraId="3B6507C9" w14:textId="77777777" w:rsidR="00454957" w:rsidRPr="00454957" w:rsidRDefault="00454957">
            <w:pPr>
              <w:jc w:val="center"/>
              <w:rPr>
                <w:rFonts w:ascii="Arial LatArm" w:hAnsi="Arial LatArm"/>
                <w:color w:val="0D0D0D"/>
                <w:sz w:val="20"/>
                <w:szCs w:val="20"/>
              </w:rPr>
            </w:pPr>
          </w:p>
          <w:tbl>
            <w:tblPr>
              <w:tblW w:w="9359" w:type="dxa"/>
              <w:jc w:val="center"/>
              <w:tblLook w:val="04A0" w:firstRow="1" w:lastRow="0" w:firstColumn="1" w:lastColumn="0" w:noHBand="0" w:noVBand="1"/>
            </w:tblPr>
            <w:tblGrid>
              <w:gridCol w:w="469"/>
              <w:gridCol w:w="3791"/>
              <w:gridCol w:w="1055"/>
              <w:gridCol w:w="1539"/>
              <w:gridCol w:w="1292"/>
              <w:gridCol w:w="1213"/>
            </w:tblGrid>
            <w:tr w:rsidR="00454957" w14:paraId="56DC7E76" w14:textId="77777777" w:rsidTr="0013072E">
              <w:trPr>
                <w:trHeight w:val="1145"/>
                <w:jc w:val="center"/>
              </w:trPr>
              <w:tc>
                <w:tcPr>
                  <w:tcW w:w="469" w:type="dxa"/>
                  <w:tcBorders>
                    <w:top w:val="single" w:sz="4" w:space="0" w:color="auto"/>
                    <w:left w:val="single" w:sz="4" w:space="0" w:color="auto"/>
                    <w:bottom w:val="single" w:sz="4" w:space="0" w:color="auto"/>
                    <w:right w:val="single" w:sz="4" w:space="0" w:color="auto"/>
                  </w:tcBorders>
                  <w:noWrap/>
                  <w:vAlign w:val="center"/>
                  <w:hideMark/>
                </w:tcPr>
                <w:p w14:paraId="673DEEF1" w14:textId="77777777" w:rsidR="00454957" w:rsidRDefault="00454957" w:rsidP="00454957">
                  <w:pPr>
                    <w:rPr>
                      <w:rFonts w:ascii="GHEA Grapalat" w:hAnsi="GHEA Grapalat" w:cs="Calibri"/>
                      <w:color w:val="000000"/>
                      <w:sz w:val="22"/>
                      <w:szCs w:val="22"/>
                    </w:rPr>
                  </w:pPr>
                  <w:r>
                    <w:rPr>
                      <w:rFonts w:ascii="GHEA Grapalat" w:hAnsi="GHEA Grapalat" w:cs="Calibri"/>
                      <w:color w:val="000000"/>
                      <w:sz w:val="22"/>
                      <w:szCs w:val="22"/>
                    </w:rPr>
                    <w:t>N</w:t>
                  </w:r>
                </w:p>
              </w:tc>
              <w:tc>
                <w:tcPr>
                  <w:tcW w:w="3791" w:type="dxa"/>
                  <w:tcBorders>
                    <w:top w:val="single" w:sz="4" w:space="0" w:color="auto"/>
                    <w:left w:val="nil"/>
                    <w:bottom w:val="single" w:sz="4" w:space="0" w:color="auto"/>
                    <w:right w:val="single" w:sz="4" w:space="0" w:color="auto"/>
                  </w:tcBorders>
                  <w:vAlign w:val="center"/>
                  <w:hideMark/>
                </w:tcPr>
                <w:p w14:paraId="4E047B1A" w14:textId="6D16F6FA" w:rsidR="00454957" w:rsidRDefault="00454957" w:rsidP="00454957">
                  <w:pPr>
                    <w:rPr>
                      <w:rFonts w:ascii="GHEA Grapalat" w:hAnsi="GHEA Grapalat" w:cs="Calibri"/>
                      <w:b/>
                      <w:bCs/>
                      <w:color w:val="000000"/>
                    </w:rPr>
                  </w:pPr>
                  <w:r>
                    <w:rPr>
                      <w:rFonts w:ascii="GHEA Grapalat" w:hAnsi="GHEA Grapalat" w:cs="Calibri"/>
                      <w:b/>
                      <w:bCs/>
                      <w:color w:val="000000"/>
                    </w:rPr>
                    <w:t>Виды и наименования работ</w:t>
                  </w:r>
                </w:p>
              </w:tc>
              <w:tc>
                <w:tcPr>
                  <w:tcW w:w="1055" w:type="dxa"/>
                  <w:tcBorders>
                    <w:top w:val="single" w:sz="4" w:space="0" w:color="auto"/>
                    <w:left w:val="nil"/>
                    <w:bottom w:val="single" w:sz="4" w:space="0" w:color="auto"/>
                    <w:right w:val="single" w:sz="4" w:space="0" w:color="auto"/>
                  </w:tcBorders>
                  <w:vAlign w:val="center"/>
                  <w:hideMark/>
                </w:tcPr>
                <w:p w14:paraId="1CF36F56" w14:textId="250DD639" w:rsidR="00454957" w:rsidRDefault="00454957" w:rsidP="00B949EF">
                  <w:pPr>
                    <w:rPr>
                      <w:rFonts w:ascii="GHEA Grapalat" w:hAnsi="GHEA Grapalat" w:cs="Calibri"/>
                      <w:b/>
                      <w:bCs/>
                      <w:color w:val="000000"/>
                    </w:rPr>
                  </w:pPr>
                  <w:r>
                    <w:rPr>
                      <w:rFonts w:ascii="GHEA Grapalat" w:hAnsi="GHEA Grapalat" w:cs="Calibri"/>
                      <w:b/>
                      <w:bCs/>
                      <w:color w:val="000000"/>
                    </w:rPr>
                    <w:t>Ед.</w:t>
                  </w:r>
                </w:p>
              </w:tc>
              <w:tc>
                <w:tcPr>
                  <w:tcW w:w="1539" w:type="dxa"/>
                  <w:tcBorders>
                    <w:top w:val="single" w:sz="4" w:space="0" w:color="auto"/>
                    <w:left w:val="nil"/>
                    <w:bottom w:val="single" w:sz="4" w:space="0" w:color="auto"/>
                    <w:right w:val="single" w:sz="4" w:space="0" w:color="auto"/>
                  </w:tcBorders>
                  <w:vAlign w:val="center"/>
                  <w:hideMark/>
                </w:tcPr>
                <w:p w14:paraId="4202F662" w14:textId="1EE016DC" w:rsidR="00454957" w:rsidRDefault="00454957" w:rsidP="00454957">
                  <w:pPr>
                    <w:rPr>
                      <w:rFonts w:ascii="GHEA Grapalat" w:hAnsi="GHEA Grapalat" w:cs="Calibri"/>
                      <w:b/>
                      <w:bCs/>
                      <w:color w:val="000000"/>
                    </w:rPr>
                  </w:pPr>
                  <w:r>
                    <w:rPr>
                      <w:rFonts w:ascii="GHEA Grapalat" w:hAnsi="GHEA Grapalat" w:cs="Calibri"/>
                      <w:b/>
                      <w:bCs/>
                      <w:color w:val="000000"/>
                    </w:rPr>
                    <w:t>Количество</w:t>
                  </w:r>
                </w:p>
              </w:tc>
              <w:tc>
                <w:tcPr>
                  <w:tcW w:w="1292" w:type="dxa"/>
                  <w:tcBorders>
                    <w:top w:val="single" w:sz="4" w:space="0" w:color="auto"/>
                    <w:left w:val="nil"/>
                    <w:bottom w:val="single" w:sz="4" w:space="0" w:color="auto"/>
                    <w:right w:val="single" w:sz="4" w:space="0" w:color="auto"/>
                  </w:tcBorders>
                  <w:vAlign w:val="center"/>
                  <w:hideMark/>
                </w:tcPr>
                <w:p w14:paraId="06B2D3AA" w14:textId="0C8EED7E" w:rsidR="00454957" w:rsidRDefault="00454957" w:rsidP="00454957">
                  <w:pPr>
                    <w:rPr>
                      <w:rFonts w:ascii="GHEA Grapalat" w:hAnsi="GHEA Grapalat" w:cs="Calibri"/>
                      <w:b/>
                      <w:bCs/>
                      <w:color w:val="000000"/>
                    </w:rPr>
                  </w:pPr>
                  <w:r>
                    <w:rPr>
                      <w:rFonts w:ascii="GHEA Grapalat" w:hAnsi="GHEA Grapalat" w:cs="Calibri"/>
                      <w:b/>
                      <w:bCs/>
                      <w:color w:val="000000"/>
                    </w:rPr>
                    <w:t>Цена за единицу</w:t>
                  </w:r>
                </w:p>
              </w:tc>
              <w:tc>
                <w:tcPr>
                  <w:tcW w:w="1213" w:type="dxa"/>
                  <w:tcBorders>
                    <w:top w:val="single" w:sz="4" w:space="0" w:color="auto"/>
                    <w:left w:val="nil"/>
                    <w:bottom w:val="single" w:sz="4" w:space="0" w:color="auto"/>
                    <w:right w:val="single" w:sz="4" w:space="0" w:color="auto"/>
                  </w:tcBorders>
                  <w:vAlign w:val="center"/>
                  <w:hideMark/>
                </w:tcPr>
                <w:p w14:paraId="156ECDDE" w14:textId="6239C45A" w:rsidR="00454957" w:rsidRDefault="00454957" w:rsidP="00B949EF">
                  <w:pPr>
                    <w:rPr>
                      <w:rFonts w:ascii="GHEA Grapalat" w:hAnsi="GHEA Grapalat" w:cs="Calibri"/>
                      <w:b/>
                      <w:bCs/>
                      <w:color w:val="000000"/>
                    </w:rPr>
                  </w:pPr>
                  <w:r>
                    <w:rPr>
                      <w:rFonts w:ascii="GHEA Grapalat" w:hAnsi="GHEA Grapalat" w:cs="Calibri"/>
                      <w:b/>
                      <w:bCs/>
                      <w:color w:val="000000"/>
                    </w:rPr>
                    <w:t>Сумма</w:t>
                  </w:r>
                </w:p>
              </w:tc>
            </w:tr>
            <w:tr w:rsidR="0013072E" w14:paraId="686D31BF" w14:textId="77777777" w:rsidTr="0013072E">
              <w:trPr>
                <w:trHeight w:val="305"/>
                <w:jc w:val="center"/>
              </w:trPr>
              <w:tc>
                <w:tcPr>
                  <w:tcW w:w="469" w:type="dxa"/>
                  <w:tcBorders>
                    <w:top w:val="nil"/>
                    <w:left w:val="single" w:sz="4" w:space="0" w:color="auto"/>
                    <w:bottom w:val="single" w:sz="4" w:space="0" w:color="auto"/>
                    <w:right w:val="single" w:sz="4" w:space="0" w:color="auto"/>
                  </w:tcBorders>
                  <w:noWrap/>
                  <w:hideMark/>
                </w:tcPr>
                <w:p w14:paraId="63EC5346"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3791" w:type="dxa"/>
                  <w:tcBorders>
                    <w:top w:val="nil"/>
                    <w:left w:val="nil"/>
                    <w:bottom w:val="single" w:sz="4" w:space="0" w:color="auto"/>
                    <w:right w:val="single" w:sz="4" w:space="0" w:color="auto"/>
                  </w:tcBorders>
                  <w:hideMark/>
                </w:tcPr>
                <w:p w14:paraId="7C439F89" w14:textId="6D14C0D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Демонтаж и вынос двери</w:t>
                  </w:r>
                </w:p>
              </w:tc>
              <w:tc>
                <w:tcPr>
                  <w:tcW w:w="1055" w:type="dxa"/>
                  <w:tcBorders>
                    <w:top w:val="nil"/>
                    <w:left w:val="nil"/>
                    <w:bottom w:val="single" w:sz="4" w:space="0" w:color="auto"/>
                    <w:right w:val="single" w:sz="4" w:space="0" w:color="auto"/>
                  </w:tcBorders>
                  <w:hideMark/>
                </w:tcPr>
                <w:p w14:paraId="494C3551" w14:textId="39F49656" w:rsidR="0013072E" w:rsidRDefault="0013072E" w:rsidP="0013072E">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0BA649A8" w14:textId="04F740F5"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nil"/>
                    <w:left w:val="nil"/>
                    <w:bottom w:val="nil"/>
                    <w:right w:val="nil"/>
                  </w:tcBorders>
                  <w:noWrap/>
                  <w:hideMark/>
                </w:tcPr>
                <w:p w14:paraId="056474B9" w14:textId="7FAC1F52"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2090</w:t>
                  </w:r>
                </w:p>
              </w:tc>
              <w:tc>
                <w:tcPr>
                  <w:tcW w:w="1213" w:type="dxa"/>
                  <w:tcBorders>
                    <w:top w:val="nil"/>
                    <w:left w:val="single" w:sz="4" w:space="0" w:color="auto"/>
                    <w:bottom w:val="single" w:sz="4" w:space="0" w:color="auto"/>
                    <w:right w:val="single" w:sz="4" w:space="0" w:color="auto"/>
                  </w:tcBorders>
                  <w:noWrap/>
                  <w:hideMark/>
                </w:tcPr>
                <w:p w14:paraId="79DE83A4" w14:textId="268A7AA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2090</w:t>
                  </w:r>
                </w:p>
              </w:tc>
            </w:tr>
            <w:tr w:rsidR="0013072E" w14:paraId="4BCA39A9" w14:textId="77777777" w:rsidTr="0013072E">
              <w:trPr>
                <w:trHeight w:val="350"/>
                <w:jc w:val="center"/>
              </w:trPr>
              <w:tc>
                <w:tcPr>
                  <w:tcW w:w="469" w:type="dxa"/>
                  <w:tcBorders>
                    <w:top w:val="nil"/>
                    <w:left w:val="single" w:sz="4" w:space="0" w:color="auto"/>
                    <w:bottom w:val="single" w:sz="4" w:space="0" w:color="auto"/>
                    <w:right w:val="single" w:sz="4" w:space="0" w:color="auto"/>
                  </w:tcBorders>
                  <w:noWrap/>
                  <w:hideMark/>
                </w:tcPr>
                <w:p w14:paraId="401A604D"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w:t>
                  </w:r>
                </w:p>
              </w:tc>
              <w:tc>
                <w:tcPr>
                  <w:tcW w:w="3791" w:type="dxa"/>
                  <w:tcBorders>
                    <w:top w:val="nil"/>
                    <w:left w:val="nil"/>
                    <w:bottom w:val="single" w:sz="4" w:space="0" w:color="auto"/>
                    <w:right w:val="single" w:sz="4" w:space="0" w:color="auto"/>
                  </w:tcBorders>
                  <w:hideMark/>
                </w:tcPr>
                <w:p w14:paraId="4EED43BC" w14:textId="1183C09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Демонтаж и вынос унитаза</w:t>
                  </w:r>
                </w:p>
              </w:tc>
              <w:tc>
                <w:tcPr>
                  <w:tcW w:w="1055" w:type="dxa"/>
                  <w:tcBorders>
                    <w:top w:val="nil"/>
                    <w:left w:val="nil"/>
                    <w:bottom w:val="single" w:sz="4" w:space="0" w:color="auto"/>
                    <w:right w:val="single" w:sz="4" w:space="0" w:color="auto"/>
                  </w:tcBorders>
                  <w:hideMark/>
                </w:tcPr>
                <w:p w14:paraId="7F4C745C" w14:textId="0D8ECA53" w:rsidR="0013072E" w:rsidRDefault="0013072E" w:rsidP="0013072E">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3318F14C" w14:textId="23D8FBBA"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single" w:sz="4" w:space="0" w:color="auto"/>
                    <w:left w:val="nil"/>
                    <w:bottom w:val="single" w:sz="4" w:space="0" w:color="auto"/>
                    <w:right w:val="single" w:sz="4" w:space="0" w:color="auto"/>
                  </w:tcBorders>
                  <w:noWrap/>
                  <w:hideMark/>
                </w:tcPr>
                <w:p w14:paraId="5EEDBE75" w14:textId="1BC2A718"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1670</w:t>
                  </w:r>
                </w:p>
              </w:tc>
              <w:tc>
                <w:tcPr>
                  <w:tcW w:w="1213" w:type="dxa"/>
                  <w:tcBorders>
                    <w:top w:val="nil"/>
                    <w:left w:val="nil"/>
                    <w:bottom w:val="single" w:sz="4" w:space="0" w:color="auto"/>
                    <w:right w:val="single" w:sz="4" w:space="0" w:color="auto"/>
                  </w:tcBorders>
                  <w:noWrap/>
                  <w:hideMark/>
                </w:tcPr>
                <w:p w14:paraId="61B08424" w14:textId="74EC7065"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1670</w:t>
                  </w:r>
                </w:p>
              </w:tc>
            </w:tr>
            <w:tr w:rsidR="0013072E" w14:paraId="681EB50E" w14:textId="77777777" w:rsidTr="0013072E">
              <w:trPr>
                <w:trHeight w:val="440"/>
                <w:jc w:val="center"/>
              </w:trPr>
              <w:tc>
                <w:tcPr>
                  <w:tcW w:w="469" w:type="dxa"/>
                  <w:tcBorders>
                    <w:top w:val="nil"/>
                    <w:left w:val="single" w:sz="4" w:space="0" w:color="auto"/>
                    <w:bottom w:val="single" w:sz="4" w:space="0" w:color="auto"/>
                    <w:right w:val="single" w:sz="4" w:space="0" w:color="auto"/>
                  </w:tcBorders>
                  <w:noWrap/>
                  <w:hideMark/>
                </w:tcPr>
                <w:p w14:paraId="2812E768"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3</w:t>
                  </w:r>
                </w:p>
              </w:tc>
              <w:tc>
                <w:tcPr>
                  <w:tcW w:w="3791" w:type="dxa"/>
                  <w:tcBorders>
                    <w:top w:val="nil"/>
                    <w:left w:val="nil"/>
                    <w:bottom w:val="single" w:sz="4" w:space="0" w:color="auto"/>
                    <w:right w:val="single" w:sz="4" w:space="0" w:color="auto"/>
                  </w:tcBorders>
                  <w:hideMark/>
                </w:tcPr>
                <w:p w14:paraId="7844408B" w14:textId="77384651"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Демонтаж и вынос раковины </w:t>
                  </w:r>
                </w:p>
              </w:tc>
              <w:tc>
                <w:tcPr>
                  <w:tcW w:w="1055" w:type="dxa"/>
                  <w:tcBorders>
                    <w:top w:val="nil"/>
                    <w:left w:val="nil"/>
                    <w:bottom w:val="single" w:sz="4" w:space="0" w:color="auto"/>
                    <w:right w:val="single" w:sz="4" w:space="0" w:color="auto"/>
                  </w:tcBorders>
                  <w:hideMark/>
                </w:tcPr>
                <w:p w14:paraId="6D6D0470" w14:textId="44EE92E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nil"/>
                    <w:left w:val="nil"/>
                    <w:bottom w:val="single" w:sz="4" w:space="0" w:color="auto"/>
                    <w:right w:val="single" w:sz="4" w:space="0" w:color="auto"/>
                  </w:tcBorders>
                  <w:noWrap/>
                  <w:hideMark/>
                </w:tcPr>
                <w:p w14:paraId="0A5024EB" w14:textId="0B85A70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nil"/>
                    <w:left w:val="nil"/>
                    <w:bottom w:val="single" w:sz="4" w:space="0" w:color="auto"/>
                    <w:right w:val="single" w:sz="4" w:space="0" w:color="auto"/>
                  </w:tcBorders>
                  <w:noWrap/>
                  <w:hideMark/>
                </w:tcPr>
                <w:p w14:paraId="3FA4F1F6" w14:textId="33751D1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w:t>
                  </w:r>
                </w:p>
              </w:tc>
              <w:tc>
                <w:tcPr>
                  <w:tcW w:w="1213" w:type="dxa"/>
                  <w:tcBorders>
                    <w:top w:val="nil"/>
                    <w:left w:val="nil"/>
                    <w:bottom w:val="single" w:sz="4" w:space="0" w:color="auto"/>
                    <w:right w:val="single" w:sz="4" w:space="0" w:color="auto"/>
                  </w:tcBorders>
                  <w:noWrap/>
                  <w:hideMark/>
                </w:tcPr>
                <w:p w14:paraId="35E332C0" w14:textId="67BC858D"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w:t>
                  </w:r>
                </w:p>
              </w:tc>
            </w:tr>
            <w:tr w:rsidR="0013072E" w14:paraId="0F06123C" w14:textId="77777777" w:rsidTr="0013072E">
              <w:trPr>
                <w:trHeight w:val="350"/>
                <w:jc w:val="center"/>
              </w:trPr>
              <w:tc>
                <w:tcPr>
                  <w:tcW w:w="469" w:type="dxa"/>
                  <w:tcBorders>
                    <w:top w:val="nil"/>
                    <w:left w:val="single" w:sz="4" w:space="0" w:color="auto"/>
                    <w:bottom w:val="single" w:sz="4" w:space="0" w:color="auto"/>
                    <w:right w:val="single" w:sz="4" w:space="0" w:color="auto"/>
                  </w:tcBorders>
                  <w:noWrap/>
                  <w:hideMark/>
                </w:tcPr>
                <w:p w14:paraId="7D14DAF6"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w:t>
                  </w:r>
                </w:p>
              </w:tc>
              <w:tc>
                <w:tcPr>
                  <w:tcW w:w="3791" w:type="dxa"/>
                  <w:tcBorders>
                    <w:top w:val="nil"/>
                    <w:left w:val="nil"/>
                    <w:bottom w:val="single" w:sz="4" w:space="0" w:color="auto"/>
                    <w:right w:val="single" w:sz="4" w:space="0" w:color="auto"/>
                  </w:tcBorders>
                  <w:hideMark/>
                </w:tcPr>
                <w:p w14:paraId="2420F965" w14:textId="7984CD1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Демонтаж и вынос чугунных труб</w:t>
                  </w:r>
                </w:p>
              </w:tc>
              <w:tc>
                <w:tcPr>
                  <w:tcW w:w="1055" w:type="dxa"/>
                  <w:tcBorders>
                    <w:top w:val="nil"/>
                    <w:left w:val="nil"/>
                    <w:bottom w:val="single" w:sz="4" w:space="0" w:color="auto"/>
                    <w:right w:val="single" w:sz="4" w:space="0" w:color="auto"/>
                  </w:tcBorders>
                  <w:hideMark/>
                </w:tcPr>
                <w:p w14:paraId="200C4C12" w14:textId="7CFB8D83" w:rsidR="0013072E" w:rsidRDefault="0013072E" w:rsidP="0013072E">
                  <w:pPr>
                    <w:rPr>
                      <w:rFonts w:ascii="GHEA Grapalat" w:hAnsi="GHEA Grapalat" w:cs="Calibri"/>
                      <w:color w:val="000000"/>
                    </w:rPr>
                  </w:pPr>
                  <w:r>
                    <w:rPr>
                      <w:rFonts w:ascii="GHEA Grapalat" w:hAnsi="GHEA Grapalat" w:cs="Calibri"/>
                      <w:color w:val="000000"/>
                    </w:rPr>
                    <w:t xml:space="preserve">    пм</w:t>
                  </w:r>
                </w:p>
              </w:tc>
              <w:tc>
                <w:tcPr>
                  <w:tcW w:w="1539" w:type="dxa"/>
                  <w:tcBorders>
                    <w:top w:val="nil"/>
                    <w:left w:val="nil"/>
                    <w:bottom w:val="single" w:sz="4" w:space="0" w:color="auto"/>
                    <w:right w:val="single" w:sz="4" w:space="0" w:color="auto"/>
                  </w:tcBorders>
                  <w:noWrap/>
                  <w:hideMark/>
                </w:tcPr>
                <w:p w14:paraId="12CF00BE" w14:textId="5F90DFF4"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4.5</w:t>
                  </w:r>
                </w:p>
              </w:tc>
              <w:tc>
                <w:tcPr>
                  <w:tcW w:w="1292" w:type="dxa"/>
                  <w:tcBorders>
                    <w:top w:val="nil"/>
                    <w:left w:val="nil"/>
                    <w:bottom w:val="single" w:sz="4" w:space="0" w:color="auto"/>
                    <w:right w:val="single" w:sz="4" w:space="0" w:color="auto"/>
                  </w:tcBorders>
                  <w:noWrap/>
                  <w:hideMark/>
                </w:tcPr>
                <w:p w14:paraId="2A5C4753" w14:textId="349A8688"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834</w:t>
                  </w:r>
                </w:p>
              </w:tc>
              <w:tc>
                <w:tcPr>
                  <w:tcW w:w="1213" w:type="dxa"/>
                  <w:tcBorders>
                    <w:top w:val="nil"/>
                    <w:left w:val="nil"/>
                    <w:bottom w:val="single" w:sz="4" w:space="0" w:color="auto"/>
                    <w:right w:val="single" w:sz="4" w:space="0" w:color="auto"/>
                  </w:tcBorders>
                  <w:noWrap/>
                  <w:hideMark/>
                </w:tcPr>
                <w:p w14:paraId="31290DE0" w14:textId="3FDB96B1"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3753</w:t>
                  </w:r>
                </w:p>
              </w:tc>
            </w:tr>
            <w:tr w:rsidR="0013072E" w14:paraId="0D0FB8B1" w14:textId="77777777" w:rsidTr="0013072E">
              <w:trPr>
                <w:trHeight w:val="890"/>
                <w:jc w:val="center"/>
              </w:trPr>
              <w:tc>
                <w:tcPr>
                  <w:tcW w:w="469" w:type="dxa"/>
                  <w:tcBorders>
                    <w:top w:val="nil"/>
                    <w:left w:val="single" w:sz="4" w:space="0" w:color="auto"/>
                    <w:bottom w:val="single" w:sz="4" w:space="0" w:color="auto"/>
                    <w:right w:val="single" w:sz="4" w:space="0" w:color="auto"/>
                  </w:tcBorders>
                  <w:noWrap/>
                  <w:hideMark/>
                </w:tcPr>
                <w:p w14:paraId="76F642B0"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5</w:t>
                  </w:r>
                </w:p>
              </w:tc>
              <w:tc>
                <w:tcPr>
                  <w:tcW w:w="3791" w:type="dxa"/>
                  <w:tcBorders>
                    <w:top w:val="nil"/>
                    <w:left w:val="nil"/>
                    <w:bottom w:val="single" w:sz="4" w:space="0" w:color="auto"/>
                    <w:right w:val="single" w:sz="4" w:space="0" w:color="auto"/>
                  </w:tcBorders>
                  <w:hideMark/>
                </w:tcPr>
                <w:p w14:paraId="6069514C" w14:textId="44FC49F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Монтаж новых чугунных труб Ø100 мм с установкой унитаза в левом углу</w:t>
                  </w:r>
                </w:p>
              </w:tc>
              <w:tc>
                <w:tcPr>
                  <w:tcW w:w="1055" w:type="dxa"/>
                  <w:tcBorders>
                    <w:top w:val="nil"/>
                    <w:left w:val="nil"/>
                    <w:bottom w:val="single" w:sz="4" w:space="0" w:color="auto"/>
                    <w:right w:val="single" w:sz="4" w:space="0" w:color="auto"/>
                  </w:tcBorders>
                  <w:hideMark/>
                </w:tcPr>
                <w:p w14:paraId="4360B816" w14:textId="0DCE8B52" w:rsidR="0013072E" w:rsidRDefault="0013072E" w:rsidP="0013072E">
                  <w:pPr>
                    <w:jc w:val="center"/>
                    <w:rPr>
                      <w:rFonts w:ascii="GHEA Grapalat" w:hAnsi="GHEA Grapalat" w:cs="Calibri"/>
                      <w:color w:val="000000"/>
                    </w:rPr>
                  </w:pPr>
                  <w:r>
                    <w:rPr>
                      <w:rFonts w:ascii="GHEA Grapalat" w:hAnsi="GHEA Grapalat" w:cs="Calibri"/>
                      <w:color w:val="000000"/>
                    </w:rPr>
                    <w:t>пм</w:t>
                  </w:r>
                </w:p>
              </w:tc>
              <w:tc>
                <w:tcPr>
                  <w:tcW w:w="1539" w:type="dxa"/>
                  <w:tcBorders>
                    <w:top w:val="nil"/>
                    <w:left w:val="nil"/>
                    <w:bottom w:val="single" w:sz="4" w:space="0" w:color="auto"/>
                    <w:right w:val="single" w:sz="4" w:space="0" w:color="auto"/>
                  </w:tcBorders>
                  <w:noWrap/>
                  <w:hideMark/>
                </w:tcPr>
                <w:p w14:paraId="7082F7E9" w14:textId="793A5A1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4.5</w:t>
                  </w:r>
                </w:p>
              </w:tc>
              <w:tc>
                <w:tcPr>
                  <w:tcW w:w="1292" w:type="dxa"/>
                  <w:tcBorders>
                    <w:top w:val="nil"/>
                    <w:left w:val="nil"/>
                    <w:bottom w:val="single" w:sz="4" w:space="0" w:color="auto"/>
                    <w:right w:val="single" w:sz="4" w:space="0" w:color="auto"/>
                  </w:tcBorders>
                  <w:noWrap/>
                  <w:hideMark/>
                </w:tcPr>
                <w:p w14:paraId="6B6D9044" w14:textId="5DAE946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5834</w:t>
                  </w:r>
                </w:p>
              </w:tc>
              <w:tc>
                <w:tcPr>
                  <w:tcW w:w="1213" w:type="dxa"/>
                  <w:tcBorders>
                    <w:top w:val="nil"/>
                    <w:left w:val="nil"/>
                    <w:bottom w:val="single" w:sz="4" w:space="0" w:color="auto"/>
                    <w:right w:val="single" w:sz="4" w:space="0" w:color="auto"/>
                  </w:tcBorders>
                  <w:noWrap/>
                  <w:hideMark/>
                </w:tcPr>
                <w:p w14:paraId="65446CD3" w14:textId="26138C5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26253</w:t>
                  </w:r>
                </w:p>
              </w:tc>
            </w:tr>
            <w:tr w:rsidR="0013072E" w14:paraId="1D5AB183" w14:textId="77777777" w:rsidTr="0013072E">
              <w:trPr>
                <w:trHeight w:val="1529"/>
                <w:jc w:val="center"/>
              </w:trPr>
              <w:tc>
                <w:tcPr>
                  <w:tcW w:w="469" w:type="dxa"/>
                  <w:tcBorders>
                    <w:top w:val="nil"/>
                    <w:left w:val="single" w:sz="4" w:space="0" w:color="auto"/>
                    <w:bottom w:val="single" w:sz="4" w:space="0" w:color="auto"/>
                    <w:right w:val="single" w:sz="4" w:space="0" w:color="auto"/>
                  </w:tcBorders>
                  <w:noWrap/>
                  <w:hideMark/>
                </w:tcPr>
                <w:p w14:paraId="2F2D1034"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6</w:t>
                  </w:r>
                </w:p>
              </w:tc>
              <w:tc>
                <w:tcPr>
                  <w:tcW w:w="3791" w:type="dxa"/>
                  <w:tcBorders>
                    <w:top w:val="nil"/>
                    <w:left w:val="nil"/>
                    <w:bottom w:val="single" w:sz="4" w:space="0" w:color="auto"/>
                    <w:right w:val="single" w:sz="4" w:space="0" w:color="auto"/>
                  </w:tcBorders>
                  <w:hideMark/>
                </w:tcPr>
                <w:p w14:paraId="6ED373AE" w14:textId="14C9EBA5"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Монтаж металлопластиковых труб Ø25 мм (с соответствующими фитингами) внутри стен — для горячей и холодной воды (ванна, раковина, унитаз)</w:t>
                  </w:r>
                </w:p>
              </w:tc>
              <w:tc>
                <w:tcPr>
                  <w:tcW w:w="1055" w:type="dxa"/>
                  <w:tcBorders>
                    <w:top w:val="nil"/>
                    <w:left w:val="nil"/>
                    <w:bottom w:val="single" w:sz="4" w:space="0" w:color="auto"/>
                    <w:right w:val="single" w:sz="4" w:space="0" w:color="auto"/>
                  </w:tcBorders>
                  <w:hideMark/>
                </w:tcPr>
                <w:p w14:paraId="4109BD6B" w14:textId="2161D843" w:rsidR="0013072E" w:rsidRDefault="0013072E" w:rsidP="0013072E">
                  <w:pPr>
                    <w:rPr>
                      <w:rFonts w:ascii="GHEA Grapalat" w:hAnsi="GHEA Grapalat" w:cs="Calibri"/>
                      <w:color w:val="000000"/>
                    </w:rPr>
                  </w:pPr>
                  <w:r>
                    <w:rPr>
                      <w:rFonts w:ascii="GHEA Grapalat" w:hAnsi="GHEA Grapalat" w:cs="Calibri"/>
                      <w:color w:val="000000"/>
                    </w:rPr>
                    <w:t xml:space="preserve">   пм</w:t>
                  </w:r>
                </w:p>
              </w:tc>
              <w:tc>
                <w:tcPr>
                  <w:tcW w:w="1539" w:type="dxa"/>
                  <w:tcBorders>
                    <w:top w:val="nil"/>
                    <w:left w:val="nil"/>
                    <w:bottom w:val="single" w:sz="4" w:space="0" w:color="auto"/>
                    <w:right w:val="single" w:sz="4" w:space="0" w:color="auto"/>
                  </w:tcBorders>
                  <w:noWrap/>
                  <w:hideMark/>
                </w:tcPr>
                <w:p w14:paraId="2DB4783B" w14:textId="24DADB8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15</w:t>
                  </w:r>
                </w:p>
              </w:tc>
              <w:tc>
                <w:tcPr>
                  <w:tcW w:w="1292" w:type="dxa"/>
                  <w:tcBorders>
                    <w:top w:val="nil"/>
                    <w:left w:val="nil"/>
                    <w:bottom w:val="single" w:sz="4" w:space="0" w:color="auto"/>
                    <w:right w:val="single" w:sz="4" w:space="0" w:color="auto"/>
                  </w:tcBorders>
                  <w:noWrap/>
                  <w:hideMark/>
                </w:tcPr>
                <w:p w14:paraId="7F753869" w14:textId="6CAF5CA4"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w:t>
                  </w:r>
                </w:p>
              </w:tc>
              <w:tc>
                <w:tcPr>
                  <w:tcW w:w="1213" w:type="dxa"/>
                  <w:tcBorders>
                    <w:top w:val="nil"/>
                    <w:left w:val="nil"/>
                    <w:bottom w:val="single" w:sz="4" w:space="0" w:color="auto"/>
                    <w:right w:val="single" w:sz="4" w:space="0" w:color="auto"/>
                  </w:tcBorders>
                  <w:noWrap/>
                  <w:hideMark/>
                </w:tcPr>
                <w:p w14:paraId="4F021133" w14:textId="7C722B12"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25005</w:t>
                  </w:r>
                </w:p>
              </w:tc>
            </w:tr>
            <w:tr w:rsidR="0013072E" w14:paraId="738E0BB3" w14:textId="77777777" w:rsidTr="0013072E">
              <w:trPr>
                <w:trHeight w:val="1241"/>
                <w:jc w:val="center"/>
              </w:trPr>
              <w:tc>
                <w:tcPr>
                  <w:tcW w:w="469" w:type="dxa"/>
                  <w:tcBorders>
                    <w:top w:val="nil"/>
                    <w:left w:val="single" w:sz="4" w:space="0" w:color="auto"/>
                    <w:bottom w:val="single" w:sz="4" w:space="0" w:color="auto"/>
                    <w:right w:val="single" w:sz="4" w:space="0" w:color="auto"/>
                  </w:tcBorders>
                  <w:noWrap/>
                  <w:hideMark/>
                </w:tcPr>
                <w:p w14:paraId="3B58BC37"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7</w:t>
                  </w:r>
                </w:p>
              </w:tc>
              <w:tc>
                <w:tcPr>
                  <w:tcW w:w="3791" w:type="dxa"/>
                  <w:tcBorders>
                    <w:top w:val="nil"/>
                    <w:left w:val="nil"/>
                    <w:bottom w:val="single" w:sz="4" w:space="0" w:color="auto"/>
                    <w:right w:val="single" w:sz="4" w:space="0" w:color="auto"/>
                  </w:tcBorders>
                  <w:hideMark/>
                </w:tcPr>
                <w:p w14:paraId="56396AB6" w14:textId="7CEEC305"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Монтаж пластиковых труб Ø50 мм для раковины и трапа (с соответствующими фитингами). Перенос трапа ближе к центру</w:t>
                  </w:r>
                </w:p>
              </w:tc>
              <w:tc>
                <w:tcPr>
                  <w:tcW w:w="1055" w:type="dxa"/>
                  <w:tcBorders>
                    <w:top w:val="nil"/>
                    <w:left w:val="nil"/>
                    <w:bottom w:val="single" w:sz="4" w:space="0" w:color="auto"/>
                    <w:right w:val="single" w:sz="4" w:space="0" w:color="auto"/>
                  </w:tcBorders>
                  <w:hideMark/>
                </w:tcPr>
                <w:p w14:paraId="73BFB50F" w14:textId="197A9188" w:rsidR="0013072E" w:rsidRDefault="0013072E" w:rsidP="0013072E">
                  <w:pPr>
                    <w:rPr>
                      <w:rFonts w:ascii="GHEA Grapalat" w:hAnsi="GHEA Grapalat" w:cs="Calibri"/>
                      <w:color w:val="000000"/>
                    </w:rPr>
                  </w:pPr>
                  <w:r>
                    <w:rPr>
                      <w:rFonts w:ascii="GHEA Grapalat" w:hAnsi="GHEA Grapalat" w:cs="Calibri"/>
                      <w:color w:val="000000"/>
                    </w:rPr>
                    <w:t xml:space="preserve">    пм</w:t>
                  </w:r>
                </w:p>
              </w:tc>
              <w:tc>
                <w:tcPr>
                  <w:tcW w:w="1539" w:type="dxa"/>
                  <w:tcBorders>
                    <w:top w:val="nil"/>
                    <w:left w:val="nil"/>
                    <w:bottom w:val="single" w:sz="4" w:space="0" w:color="auto"/>
                    <w:right w:val="single" w:sz="4" w:space="0" w:color="auto"/>
                  </w:tcBorders>
                  <w:noWrap/>
                  <w:hideMark/>
                </w:tcPr>
                <w:p w14:paraId="1C9204B3" w14:textId="5A07880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3</w:t>
                  </w:r>
                </w:p>
              </w:tc>
              <w:tc>
                <w:tcPr>
                  <w:tcW w:w="1292" w:type="dxa"/>
                  <w:tcBorders>
                    <w:top w:val="nil"/>
                    <w:left w:val="nil"/>
                    <w:bottom w:val="single" w:sz="4" w:space="0" w:color="auto"/>
                    <w:right w:val="single" w:sz="4" w:space="0" w:color="auto"/>
                  </w:tcBorders>
                  <w:noWrap/>
                  <w:hideMark/>
                </w:tcPr>
                <w:p w14:paraId="28CB116F" w14:textId="534E2CD8"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4167</w:t>
                  </w:r>
                </w:p>
              </w:tc>
              <w:tc>
                <w:tcPr>
                  <w:tcW w:w="1213" w:type="dxa"/>
                  <w:tcBorders>
                    <w:top w:val="nil"/>
                    <w:left w:val="nil"/>
                    <w:bottom w:val="single" w:sz="4" w:space="0" w:color="auto"/>
                    <w:right w:val="single" w:sz="4" w:space="0" w:color="auto"/>
                  </w:tcBorders>
                  <w:noWrap/>
                  <w:hideMark/>
                </w:tcPr>
                <w:p w14:paraId="116890F7" w14:textId="26BAA974" w:rsidR="0013072E" w:rsidRDefault="0013072E" w:rsidP="0013072E">
                  <w:pPr>
                    <w:rPr>
                      <w:rFonts w:ascii="GHEA Grapalat" w:hAnsi="GHEA Grapalat" w:cs="Calibri"/>
                      <w:sz w:val="22"/>
                      <w:szCs w:val="22"/>
                    </w:rPr>
                  </w:pPr>
                  <w:r>
                    <w:rPr>
                      <w:rFonts w:ascii="GHEA Grapalat" w:hAnsi="GHEA Grapalat" w:cs="Calibri"/>
                      <w:sz w:val="22"/>
                      <w:szCs w:val="22"/>
                    </w:rPr>
                    <w:t>12501</w:t>
                  </w:r>
                </w:p>
              </w:tc>
            </w:tr>
            <w:tr w:rsidR="0013072E" w14:paraId="68C92D06" w14:textId="77777777" w:rsidTr="0013072E">
              <w:trPr>
                <w:trHeight w:val="950"/>
                <w:jc w:val="center"/>
              </w:trPr>
              <w:tc>
                <w:tcPr>
                  <w:tcW w:w="469" w:type="dxa"/>
                  <w:tcBorders>
                    <w:top w:val="nil"/>
                    <w:left w:val="single" w:sz="4" w:space="0" w:color="auto"/>
                    <w:bottom w:val="single" w:sz="4" w:space="0" w:color="auto"/>
                    <w:right w:val="single" w:sz="4" w:space="0" w:color="auto"/>
                  </w:tcBorders>
                  <w:noWrap/>
                  <w:hideMark/>
                </w:tcPr>
                <w:p w14:paraId="2B63C62B"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8</w:t>
                  </w:r>
                </w:p>
              </w:tc>
              <w:tc>
                <w:tcPr>
                  <w:tcW w:w="3791" w:type="dxa"/>
                  <w:tcBorders>
                    <w:top w:val="nil"/>
                    <w:left w:val="nil"/>
                    <w:bottom w:val="single" w:sz="4" w:space="0" w:color="auto"/>
                    <w:right w:val="single" w:sz="4" w:space="0" w:color="auto"/>
                  </w:tcBorders>
                  <w:hideMark/>
                </w:tcPr>
                <w:p w14:paraId="2DB62814" w14:textId="0E2DD3C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Прокладка медного кабеля (3x1.5) для потолочного освещения и выключателя</w:t>
                  </w:r>
                </w:p>
              </w:tc>
              <w:tc>
                <w:tcPr>
                  <w:tcW w:w="1055" w:type="dxa"/>
                  <w:tcBorders>
                    <w:top w:val="nil"/>
                    <w:left w:val="nil"/>
                    <w:bottom w:val="single" w:sz="4" w:space="0" w:color="auto"/>
                    <w:right w:val="single" w:sz="4" w:space="0" w:color="auto"/>
                  </w:tcBorders>
                  <w:hideMark/>
                </w:tcPr>
                <w:p w14:paraId="402C538B" w14:textId="78A90335" w:rsidR="0013072E" w:rsidRDefault="0013072E" w:rsidP="0013072E">
                  <w:pPr>
                    <w:rPr>
                      <w:rFonts w:ascii="GHEA Grapalat" w:hAnsi="GHEA Grapalat" w:cs="Calibri"/>
                      <w:color w:val="000000"/>
                    </w:rPr>
                  </w:pPr>
                  <w:r>
                    <w:rPr>
                      <w:rFonts w:ascii="GHEA Grapalat" w:hAnsi="GHEA Grapalat" w:cs="Calibri"/>
                      <w:color w:val="000000"/>
                    </w:rPr>
                    <w:t xml:space="preserve">              пм</w:t>
                  </w:r>
                </w:p>
              </w:tc>
              <w:tc>
                <w:tcPr>
                  <w:tcW w:w="1539" w:type="dxa"/>
                  <w:tcBorders>
                    <w:top w:val="nil"/>
                    <w:left w:val="nil"/>
                    <w:bottom w:val="single" w:sz="4" w:space="0" w:color="auto"/>
                    <w:right w:val="single" w:sz="4" w:space="0" w:color="auto"/>
                  </w:tcBorders>
                  <w:noWrap/>
                  <w:hideMark/>
                </w:tcPr>
                <w:p w14:paraId="7F8DD1E3" w14:textId="402C8FE4"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15</w:t>
                  </w:r>
                </w:p>
              </w:tc>
              <w:tc>
                <w:tcPr>
                  <w:tcW w:w="1292" w:type="dxa"/>
                  <w:tcBorders>
                    <w:top w:val="nil"/>
                    <w:left w:val="nil"/>
                    <w:bottom w:val="single" w:sz="4" w:space="0" w:color="auto"/>
                    <w:right w:val="single" w:sz="4" w:space="0" w:color="auto"/>
                  </w:tcBorders>
                  <w:noWrap/>
                  <w:hideMark/>
                </w:tcPr>
                <w:p w14:paraId="7EB9DBDC" w14:textId="6E81F6E1"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500</w:t>
                  </w:r>
                </w:p>
              </w:tc>
              <w:tc>
                <w:tcPr>
                  <w:tcW w:w="1213" w:type="dxa"/>
                  <w:tcBorders>
                    <w:top w:val="nil"/>
                    <w:left w:val="nil"/>
                    <w:bottom w:val="single" w:sz="4" w:space="0" w:color="auto"/>
                    <w:right w:val="single" w:sz="4" w:space="0" w:color="auto"/>
                  </w:tcBorders>
                  <w:noWrap/>
                  <w:hideMark/>
                </w:tcPr>
                <w:p w14:paraId="3B34846D" w14:textId="27583A3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7500</w:t>
                  </w:r>
                </w:p>
              </w:tc>
            </w:tr>
            <w:tr w:rsidR="0013072E" w14:paraId="34361BC0" w14:textId="77777777" w:rsidTr="0013072E">
              <w:trPr>
                <w:trHeight w:val="474"/>
                <w:jc w:val="center"/>
              </w:trPr>
              <w:tc>
                <w:tcPr>
                  <w:tcW w:w="469" w:type="dxa"/>
                  <w:tcBorders>
                    <w:top w:val="nil"/>
                    <w:left w:val="single" w:sz="4" w:space="0" w:color="auto"/>
                    <w:bottom w:val="single" w:sz="4" w:space="0" w:color="auto"/>
                    <w:right w:val="single" w:sz="4" w:space="0" w:color="auto"/>
                  </w:tcBorders>
                  <w:noWrap/>
                  <w:hideMark/>
                </w:tcPr>
                <w:p w14:paraId="08D140CF"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9</w:t>
                  </w:r>
                </w:p>
              </w:tc>
              <w:tc>
                <w:tcPr>
                  <w:tcW w:w="3791" w:type="dxa"/>
                  <w:tcBorders>
                    <w:top w:val="nil"/>
                    <w:left w:val="nil"/>
                    <w:bottom w:val="single" w:sz="4" w:space="0" w:color="auto"/>
                    <w:right w:val="single" w:sz="4" w:space="0" w:color="auto"/>
                  </w:tcBorders>
                  <w:hideMark/>
                </w:tcPr>
                <w:p w14:paraId="5EB001D1" w14:textId="0F22CDD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Обеспыливание стен и пола с нанесением грунтовки</w:t>
                  </w:r>
                </w:p>
              </w:tc>
              <w:tc>
                <w:tcPr>
                  <w:tcW w:w="1055" w:type="dxa"/>
                  <w:tcBorders>
                    <w:top w:val="nil"/>
                    <w:left w:val="nil"/>
                    <w:bottom w:val="single" w:sz="4" w:space="0" w:color="auto"/>
                    <w:right w:val="single" w:sz="4" w:space="0" w:color="auto"/>
                  </w:tcBorders>
                  <w:hideMark/>
                </w:tcPr>
                <w:p w14:paraId="214286BE" w14:textId="2A1A9766" w:rsidR="0013072E" w:rsidRDefault="0013072E" w:rsidP="0013072E">
                  <w:pPr>
                    <w:jc w:val="center"/>
                    <w:rPr>
                      <w:rFonts w:ascii="GHEA Grapalat" w:hAnsi="GHEA Grapalat" w:cs="Calibri"/>
                      <w:color w:val="000000"/>
                      <w:sz w:val="22"/>
                      <w:szCs w:val="22"/>
                    </w:rPr>
                  </w:pPr>
                  <w:r>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1037FC5F" w14:textId="4932D980"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24.475</w:t>
                  </w:r>
                </w:p>
              </w:tc>
              <w:tc>
                <w:tcPr>
                  <w:tcW w:w="1292" w:type="dxa"/>
                  <w:tcBorders>
                    <w:top w:val="nil"/>
                    <w:left w:val="nil"/>
                    <w:bottom w:val="single" w:sz="4" w:space="0" w:color="auto"/>
                    <w:right w:val="single" w:sz="4" w:space="0" w:color="auto"/>
                  </w:tcBorders>
                  <w:noWrap/>
                  <w:hideMark/>
                </w:tcPr>
                <w:p w14:paraId="4ED977B7" w14:textId="23474AA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250</w:t>
                  </w:r>
                </w:p>
              </w:tc>
              <w:tc>
                <w:tcPr>
                  <w:tcW w:w="1213" w:type="dxa"/>
                  <w:tcBorders>
                    <w:top w:val="nil"/>
                    <w:left w:val="nil"/>
                    <w:bottom w:val="single" w:sz="4" w:space="0" w:color="auto"/>
                    <w:right w:val="single" w:sz="4" w:space="0" w:color="auto"/>
                  </w:tcBorders>
                  <w:noWrap/>
                  <w:hideMark/>
                </w:tcPr>
                <w:p w14:paraId="07D291F5" w14:textId="3CDE8E7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6120</w:t>
                  </w:r>
                </w:p>
              </w:tc>
            </w:tr>
            <w:tr w:rsidR="0013072E" w14:paraId="7A9C901C" w14:textId="77777777" w:rsidTr="0013072E">
              <w:trPr>
                <w:trHeight w:val="1223"/>
                <w:jc w:val="center"/>
              </w:trPr>
              <w:tc>
                <w:tcPr>
                  <w:tcW w:w="469" w:type="dxa"/>
                  <w:tcBorders>
                    <w:top w:val="nil"/>
                    <w:left w:val="single" w:sz="4" w:space="0" w:color="auto"/>
                    <w:bottom w:val="single" w:sz="4" w:space="0" w:color="auto"/>
                    <w:right w:val="single" w:sz="4" w:space="0" w:color="auto"/>
                  </w:tcBorders>
                  <w:noWrap/>
                  <w:hideMark/>
                </w:tcPr>
                <w:p w14:paraId="1AD373FD"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10</w:t>
                  </w:r>
                </w:p>
              </w:tc>
              <w:tc>
                <w:tcPr>
                  <w:tcW w:w="3791" w:type="dxa"/>
                  <w:tcBorders>
                    <w:top w:val="nil"/>
                    <w:left w:val="nil"/>
                    <w:bottom w:val="single" w:sz="4" w:space="0" w:color="auto"/>
                    <w:right w:val="single" w:sz="4" w:space="0" w:color="auto"/>
                  </w:tcBorders>
                  <w:hideMark/>
                </w:tcPr>
                <w:p w14:paraId="3D155F37" w14:textId="592EE1D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Выравнивание стен цементно-песчаным раствором М-400 с насечками и креплением металлической сетки</w:t>
                  </w:r>
                </w:p>
              </w:tc>
              <w:tc>
                <w:tcPr>
                  <w:tcW w:w="1055" w:type="dxa"/>
                  <w:tcBorders>
                    <w:top w:val="nil"/>
                    <w:left w:val="nil"/>
                    <w:bottom w:val="single" w:sz="4" w:space="0" w:color="auto"/>
                    <w:right w:val="single" w:sz="4" w:space="0" w:color="auto"/>
                  </w:tcBorders>
                  <w:hideMark/>
                </w:tcPr>
                <w:p w14:paraId="77F2A48F" w14:textId="769BFC3A"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км</w:t>
                  </w:r>
                </w:p>
              </w:tc>
              <w:tc>
                <w:tcPr>
                  <w:tcW w:w="1539" w:type="dxa"/>
                  <w:tcBorders>
                    <w:top w:val="nil"/>
                    <w:left w:val="nil"/>
                    <w:bottom w:val="single" w:sz="4" w:space="0" w:color="auto"/>
                    <w:right w:val="single" w:sz="4" w:space="0" w:color="auto"/>
                  </w:tcBorders>
                  <w:noWrap/>
                  <w:vAlign w:val="center"/>
                  <w:hideMark/>
                </w:tcPr>
                <w:p w14:paraId="329FEB26" w14:textId="74A48D7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24.48</w:t>
                  </w:r>
                </w:p>
              </w:tc>
              <w:tc>
                <w:tcPr>
                  <w:tcW w:w="1292" w:type="dxa"/>
                  <w:tcBorders>
                    <w:top w:val="nil"/>
                    <w:left w:val="nil"/>
                    <w:bottom w:val="single" w:sz="4" w:space="0" w:color="auto"/>
                    <w:right w:val="single" w:sz="4" w:space="0" w:color="auto"/>
                  </w:tcBorders>
                  <w:noWrap/>
                  <w:vAlign w:val="center"/>
                  <w:hideMark/>
                </w:tcPr>
                <w:p w14:paraId="3C0CEB8B" w14:textId="67EB3696"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4165</w:t>
                  </w:r>
                </w:p>
              </w:tc>
              <w:tc>
                <w:tcPr>
                  <w:tcW w:w="1213" w:type="dxa"/>
                  <w:tcBorders>
                    <w:top w:val="nil"/>
                    <w:left w:val="nil"/>
                    <w:bottom w:val="single" w:sz="4" w:space="0" w:color="auto"/>
                    <w:right w:val="single" w:sz="4" w:space="0" w:color="auto"/>
                  </w:tcBorders>
                  <w:noWrap/>
                  <w:vAlign w:val="center"/>
                  <w:hideMark/>
                </w:tcPr>
                <w:p w14:paraId="56B50C0F" w14:textId="41A9EDB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101959.2</w:t>
                  </w:r>
                </w:p>
              </w:tc>
            </w:tr>
            <w:tr w:rsidR="0013072E" w14:paraId="27E374F3" w14:textId="77777777" w:rsidTr="0013072E">
              <w:trPr>
                <w:trHeight w:val="1663"/>
                <w:jc w:val="center"/>
              </w:trPr>
              <w:tc>
                <w:tcPr>
                  <w:tcW w:w="469" w:type="dxa"/>
                  <w:tcBorders>
                    <w:top w:val="nil"/>
                    <w:left w:val="single" w:sz="4" w:space="0" w:color="auto"/>
                    <w:bottom w:val="single" w:sz="4" w:space="0" w:color="auto"/>
                    <w:right w:val="single" w:sz="4" w:space="0" w:color="auto"/>
                  </w:tcBorders>
                  <w:noWrap/>
                  <w:hideMark/>
                </w:tcPr>
                <w:p w14:paraId="63517B41"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11</w:t>
                  </w:r>
                </w:p>
              </w:tc>
              <w:tc>
                <w:tcPr>
                  <w:tcW w:w="3791" w:type="dxa"/>
                  <w:tcBorders>
                    <w:top w:val="nil"/>
                    <w:left w:val="nil"/>
                    <w:bottom w:val="single" w:sz="4" w:space="0" w:color="auto"/>
                    <w:right w:val="single" w:sz="4" w:space="0" w:color="auto"/>
                  </w:tcBorders>
                  <w:hideMark/>
                </w:tcPr>
                <w:p w14:paraId="47F25AD5" w14:textId="59284391"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Монтаж влагостойкого гипсокартона (короб) 40x25 см на стене и полу с маскировкой чугунных труб и установкой пластиковой дверцы 30x20 см</w:t>
                  </w:r>
                </w:p>
              </w:tc>
              <w:tc>
                <w:tcPr>
                  <w:tcW w:w="1055" w:type="dxa"/>
                  <w:tcBorders>
                    <w:top w:val="nil"/>
                    <w:left w:val="nil"/>
                    <w:bottom w:val="nil"/>
                    <w:right w:val="nil"/>
                  </w:tcBorders>
                  <w:hideMark/>
                </w:tcPr>
                <w:p w14:paraId="37937EA3" w14:textId="52DDBF9F" w:rsidR="0013072E" w:rsidRDefault="0013072E" w:rsidP="0013072E">
                  <w:pPr>
                    <w:rPr>
                      <w:rFonts w:ascii="GHEA Grapalat" w:hAnsi="GHEA Grapalat" w:cs="Calibri"/>
                      <w:color w:val="000000"/>
                    </w:rPr>
                  </w:pPr>
                  <w:r>
                    <w:rPr>
                      <w:rFonts w:ascii="GHEA Grapalat" w:hAnsi="GHEA Grapalat" w:cs="Calibri"/>
                      <w:color w:val="000000"/>
                    </w:rPr>
                    <w:t xml:space="preserve">                пм</w:t>
                  </w:r>
                </w:p>
              </w:tc>
              <w:tc>
                <w:tcPr>
                  <w:tcW w:w="1539" w:type="dxa"/>
                  <w:tcBorders>
                    <w:top w:val="nil"/>
                    <w:left w:val="single" w:sz="4" w:space="0" w:color="auto"/>
                    <w:bottom w:val="single" w:sz="4" w:space="0" w:color="auto"/>
                    <w:right w:val="single" w:sz="4" w:space="0" w:color="auto"/>
                  </w:tcBorders>
                  <w:noWrap/>
                  <w:hideMark/>
                </w:tcPr>
                <w:p w14:paraId="306E0437" w14:textId="733C1260"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4.5</w:t>
                  </w:r>
                </w:p>
              </w:tc>
              <w:tc>
                <w:tcPr>
                  <w:tcW w:w="1292" w:type="dxa"/>
                  <w:tcBorders>
                    <w:top w:val="nil"/>
                    <w:left w:val="nil"/>
                    <w:bottom w:val="single" w:sz="4" w:space="0" w:color="auto"/>
                    <w:right w:val="single" w:sz="4" w:space="0" w:color="auto"/>
                  </w:tcBorders>
                  <w:noWrap/>
                  <w:hideMark/>
                </w:tcPr>
                <w:p w14:paraId="07A47306" w14:textId="41D63BE1"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5000</w:t>
                  </w:r>
                </w:p>
              </w:tc>
              <w:tc>
                <w:tcPr>
                  <w:tcW w:w="1213" w:type="dxa"/>
                  <w:tcBorders>
                    <w:top w:val="nil"/>
                    <w:left w:val="nil"/>
                    <w:bottom w:val="single" w:sz="4" w:space="0" w:color="auto"/>
                    <w:right w:val="single" w:sz="4" w:space="0" w:color="auto"/>
                  </w:tcBorders>
                  <w:noWrap/>
                  <w:hideMark/>
                </w:tcPr>
                <w:p w14:paraId="4ADD53C4" w14:textId="42AAB2B5"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22500</w:t>
                  </w:r>
                </w:p>
              </w:tc>
            </w:tr>
            <w:tr w:rsidR="0013072E" w14:paraId="60D2C8B9" w14:textId="77777777" w:rsidTr="0013072E">
              <w:trPr>
                <w:trHeight w:val="1250"/>
                <w:jc w:val="center"/>
              </w:trPr>
              <w:tc>
                <w:tcPr>
                  <w:tcW w:w="469" w:type="dxa"/>
                  <w:tcBorders>
                    <w:top w:val="nil"/>
                    <w:left w:val="single" w:sz="4" w:space="0" w:color="auto"/>
                    <w:bottom w:val="single" w:sz="4" w:space="0" w:color="auto"/>
                    <w:right w:val="single" w:sz="4" w:space="0" w:color="auto"/>
                  </w:tcBorders>
                  <w:noWrap/>
                  <w:hideMark/>
                </w:tcPr>
                <w:p w14:paraId="5C0A5396"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12</w:t>
                  </w:r>
                </w:p>
              </w:tc>
              <w:tc>
                <w:tcPr>
                  <w:tcW w:w="3791" w:type="dxa"/>
                  <w:tcBorders>
                    <w:top w:val="nil"/>
                    <w:left w:val="nil"/>
                    <w:bottom w:val="single" w:sz="4" w:space="0" w:color="auto"/>
                    <w:right w:val="single" w:sz="4" w:space="0" w:color="auto"/>
                  </w:tcBorders>
                  <w:hideMark/>
                </w:tcPr>
                <w:p w14:paraId="13357C02" w14:textId="071623D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Монтаж влагостойкой перегородки из гипсокартона под ванной (130x55 см) с установкой пластиковой дверцы 40x55 см</w:t>
                  </w:r>
                </w:p>
              </w:tc>
              <w:tc>
                <w:tcPr>
                  <w:tcW w:w="1055" w:type="dxa"/>
                  <w:tcBorders>
                    <w:top w:val="single" w:sz="4" w:space="0" w:color="auto"/>
                    <w:left w:val="nil"/>
                    <w:bottom w:val="single" w:sz="4" w:space="0" w:color="auto"/>
                    <w:right w:val="single" w:sz="4" w:space="0" w:color="auto"/>
                  </w:tcBorders>
                  <w:hideMark/>
                </w:tcPr>
                <w:p w14:paraId="05E31C64" w14:textId="200D09C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км</w:t>
                  </w:r>
                </w:p>
              </w:tc>
              <w:tc>
                <w:tcPr>
                  <w:tcW w:w="1539" w:type="dxa"/>
                  <w:tcBorders>
                    <w:top w:val="nil"/>
                    <w:left w:val="nil"/>
                    <w:bottom w:val="single" w:sz="4" w:space="0" w:color="auto"/>
                    <w:right w:val="single" w:sz="4" w:space="0" w:color="auto"/>
                  </w:tcBorders>
                  <w:noWrap/>
                  <w:hideMark/>
                </w:tcPr>
                <w:p w14:paraId="74C4DCA0" w14:textId="13063048"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0.935</w:t>
                  </w:r>
                </w:p>
              </w:tc>
              <w:tc>
                <w:tcPr>
                  <w:tcW w:w="1292" w:type="dxa"/>
                  <w:tcBorders>
                    <w:top w:val="nil"/>
                    <w:left w:val="nil"/>
                    <w:bottom w:val="single" w:sz="4" w:space="0" w:color="auto"/>
                    <w:right w:val="single" w:sz="4" w:space="0" w:color="auto"/>
                  </w:tcBorders>
                  <w:noWrap/>
                  <w:hideMark/>
                </w:tcPr>
                <w:p w14:paraId="3F50DE16" w14:textId="42503CF6"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12500</w:t>
                  </w:r>
                </w:p>
              </w:tc>
              <w:tc>
                <w:tcPr>
                  <w:tcW w:w="1213" w:type="dxa"/>
                  <w:tcBorders>
                    <w:top w:val="nil"/>
                    <w:left w:val="nil"/>
                    <w:bottom w:val="single" w:sz="4" w:space="0" w:color="auto"/>
                    <w:right w:val="single" w:sz="4" w:space="0" w:color="auto"/>
                  </w:tcBorders>
                  <w:noWrap/>
                  <w:hideMark/>
                </w:tcPr>
                <w:p w14:paraId="1C64C47E" w14:textId="6E151FD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11687.5</w:t>
                  </w:r>
                </w:p>
              </w:tc>
            </w:tr>
            <w:tr w:rsidR="0013072E" w14:paraId="29E7B532" w14:textId="77777777" w:rsidTr="0013072E">
              <w:trPr>
                <w:trHeight w:val="1259"/>
                <w:jc w:val="center"/>
              </w:trPr>
              <w:tc>
                <w:tcPr>
                  <w:tcW w:w="469" w:type="dxa"/>
                  <w:tcBorders>
                    <w:top w:val="nil"/>
                    <w:left w:val="single" w:sz="4" w:space="0" w:color="auto"/>
                    <w:bottom w:val="single" w:sz="4" w:space="0" w:color="auto"/>
                    <w:right w:val="single" w:sz="4" w:space="0" w:color="auto"/>
                  </w:tcBorders>
                  <w:noWrap/>
                  <w:hideMark/>
                </w:tcPr>
                <w:p w14:paraId="116B4ED5"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lastRenderedPageBreak/>
                    <w:t>13</w:t>
                  </w:r>
                </w:p>
              </w:tc>
              <w:tc>
                <w:tcPr>
                  <w:tcW w:w="3791" w:type="dxa"/>
                  <w:tcBorders>
                    <w:top w:val="nil"/>
                    <w:left w:val="nil"/>
                    <w:bottom w:val="single" w:sz="4" w:space="0" w:color="auto"/>
                    <w:right w:val="single" w:sz="4" w:space="0" w:color="auto"/>
                  </w:tcBorders>
                  <w:hideMark/>
                </w:tcPr>
                <w:p w14:paraId="5CBBEAE3" w14:textId="3653EB8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Облицовка стен и пола матовой керамической плиткой 30x30 см или 25x25 см на специальный плиточный клей</w:t>
                  </w:r>
                </w:p>
              </w:tc>
              <w:tc>
                <w:tcPr>
                  <w:tcW w:w="1055" w:type="dxa"/>
                  <w:tcBorders>
                    <w:top w:val="nil"/>
                    <w:left w:val="nil"/>
                    <w:bottom w:val="single" w:sz="4" w:space="0" w:color="auto"/>
                    <w:right w:val="single" w:sz="4" w:space="0" w:color="auto"/>
                  </w:tcBorders>
                  <w:hideMark/>
                </w:tcPr>
                <w:p w14:paraId="302EF86F" w14:textId="2F3D216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км</w:t>
                  </w:r>
                </w:p>
              </w:tc>
              <w:tc>
                <w:tcPr>
                  <w:tcW w:w="1539" w:type="dxa"/>
                  <w:tcBorders>
                    <w:top w:val="nil"/>
                    <w:left w:val="nil"/>
                    <w:bottom w:val="single" w:sz="4" w:space="0" w:color="auto"/>
                    <w:right w:val="single" w:sz="4" w:space="0" w:color="auto"/>
                  </w:tcBorders>
                  <w:noWrap/>
                  <w:hideMark/>
                </w:tcPr>
                <w:p w14:paraId="14FD785E" w14:textId="05E4CA6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30</w:t>
                  </w:r>
                </w:p>
              </w:tc>
              <w:tc>
                <w:tcPr>
                  <w:tcW w:w="1292" w:type="dxa"/>
                  <w:tcBorders>
                    <w:top w:val="nil"/>
                    <w:left w:val="nil"/>
                    <w:bottom w:val="single" w:sz="4" w:space="0" w:color="auto"/>
                    <w:right w:val="single" w:sz="4" w:space="0" w:color="auto"/>
                  </w:tcBorders>
                  <w:noWrap/>
                  <w:hideMark/>
                </w:tcPr>
                <w:p w14:paraId="5AFF70E9" w14:textId="4A6FBD44"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9500</w:t>
                  </w:r>
                </w:p>
              </w:tc>
              <w:tc>
                <w:tcPr>
                  <w:tcW w:w="1213" w:type="dxa"/>
                  <w:tcBorders>
                    <w:top w:val="nil"/>
                    <w:left w:val="nil"/>
                    <w:bottom w:val="single" w:sz="4" w:space="0" w:color="auto"/>
                    <w:right w:val="single" w:sz="4" w:space="0" w:color="auto"/>
                  </w:tcBorders>
                  <w:noWrap/>
                  <w:hideMark/>
                </w:tcPr>
                <w:p w14:paraId="149B6E6B" w14:textId="50F310A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285000</w:t>
                  </w:r>
                </w:p>
              </w:tc>
            </w:tr>
            <w:tr w:rsidR="0013072E" w14:paraId="62679130" w14:textId="77777777" w:rsidTr="0013072E">
              <w:trPr>
                <w:trHeight w:val="474"/>
                <w:jc w:val="center"/>
              </w:trPr>
              <w:tc>
                <w:tcPr>
                  <w:tcW w:w="469" w:type="dxa"/>
                  <w:tcBorders>
                    <w:top w:val="nil"/>
                    <w:left w:val="single" w:sz="4" w:space="0" w:color="auto"/>
                    <w:bottom w:val="single" w:sz="4" w:space="0" w:color="auto"/>
                    <w:right w:val="single" w:sz="4" w:space="0" w:color="auto"/>
                  </w:tcBorders>
                  <w:noWrap/>
                  <w:hideMark/>
                </w:tcPr>
                <w:p w14:paraId="391F0D17"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14</w:t>
                  </w:r>
                </w:p>
              </w:tc>
              <w:tc>
                <w:tcPr>
                  <w:tcW w:w="3791" w:type="dxa"/>
                  <w:tcBorders>
                    <w:top w:val="nil"/>
                    <w:left w:val="nil"/>
                    <w:bottom w:val="single" w:sz="4" w:space="0" w:color="auto"/>
                    <w:right w:val="single" w:sz="4" w:space="0" w:color="auto"/>
                  </w:tcBorders>
                  <w:hideMark/>
                </w:tcPr>
                <w:p w14:paraId="77460198" w14:textId="6643739D"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Затирка швов плитки (затирочной смесью)</w:t>
                  </w:r>
                </w:p>
              </w:tc>
              <w:tc>
                <w:tcPr>
                  <w:tcW w:w="1055" w:type="dxa"/>
                  <w:tcBorders>
                    <w:top w:val="nil"/>
                    <w:left w:val="nil"/>
                    <w:bottom w:val="single" w:sz="4" w:space="0" w:color="auto"/>
                    <w:right w:val="single" w:sz="4" w:space="0" w:color="auto"/>
                  </w:tcBorders>
                  <w:hideMark/>
                </w:tcPr>
                <w:p w14:paraId="53B8270B" w14:textId="5736A3BD"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км</w:t>
                  </w:r>
                </w:p>
              </w:tc>
              <w:tc>
                <w:tcPr>
                  <w:tcW w:w="1539" w:type="dxa"/>
                  <w:tcBorders>
                    <w:top w:val="nil"/>
                    <w:left w:val="nil"/>
                    <w:bottom w:val="single" w:sz="4" w:space="0" w:color="auto"/>
                    <w:right w:val="single" w:sz="4" w:space="0" w:color="auto"/>
                  </w:tcBorders>
                  <w:noWrap/>
                  <w:hideMark/>
                </w:tcPr>
                <w:p w14:paraId="5ABEB087" w14:textId="01727028"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30</w:t>
                  </w:r>
                </w:p>
              </w:tc>
              <w:tc>
                <w:tcPr>
                  <w:tcW w:w="1292" w:type="dxa"/>
                  <w:tcBorders>
                    <w:top w:val="nil"/>
                    <w:left w:val="nil"/>
                    <w:bottom w:val="single" w:sz="4" w:space="0" w:color="auto"/>
                    <w:right w:val="single" w:sz="4" w:space="0" w:color="auto"/>
                  </w:tcBorders>
                  <w:noWrap/>
                  <w:hideMark/>
                </w:tcPr>
                <w:p w14:paraId="60871B95" w14:textId="66ED56FA"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w:t>
                  </w:r>
                </w:p>
              </w:tc>
              <w:tc>
                <w:tcPr>
                  <w:tcW w:w="1213" w:type="dxa"/>
                  <w:tcBorders>
                    <w:top w:val="nil"/>
                    <w:left w:val="nil"/>
                    <w:bottom w:val="single" w:sz="4" w:space="0" w:color="auto"/>
                    <w:right w:val="single" w:sz="4" w:space="0" w:color="auto"/>
                  </w:tcBorders>
                  <w:noWrap/>
                  <w:hideMark/>
                </w:tcPr>
                <w:p w14:paraId="3A3A1C97" w14:textId="27C063F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4980</w:t>
                  </w:r>
                </w:p>
              </w:tc>
            </w:tr>
            <w:tr w:rsidR="0013072E" w14:paraId="1D4EEB14" w14:textId="77777777" w:rsidTr="0013072E">
              <w:trPr>
                <w:trHeight w:val="908"/>
                <w:jc w:val="center"/>
              </w:trPr>
              <w:tc>
                <w:tcPr>
                  <w:tcW w:w="469" w:type="dxa"/>
                  <w:tcBorders>
                    <w:top w:val="nil"/>
                    <w:left w:val="single" w:sz="4" w:space="0" w:color="auto"/>
                    <w:bottom w:val="single" w:sz="4" w:space="0" w:color="auto"/>
                    <w:right w:val="single" w:sz="4" w:space="0" w:color="auto"/>
                  </w:tcBorders>
                  <w:noWrap/>
                  <w:hideMark/>
                </w:tcPr>
                <w:p w14:paraId="3A39D174"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15</w:t>
                  </w:r>
                </w:p>
              </w:tc>
              <w:tc>
                <w:tcPr>
                  <w:tcW w:w="3791" w:type="dxa"/>
                  <w:tcBorders>
                    <w:top w:val="nil"/>
                    <w:left w:val="nil"/>
                    <w:bottom w:val="single" w:sz="4" w:space="0" w:color="auto"/>
                    <w:right w:val="single" w:sz="4" w:space="0" w:color="auto"/>
                  </w:tcBorders>
                  <w:hideMark/>
                </w:tcPr>
                <w:p w14:paraId="57252203" w14:textId="44B73BA8"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Перенос пластиковых труб Ø50 мм в потолке вверх, для обеспечения высоты потолка 2.50–2.65 м </w:t>
                  </w:r>
                </w:p>
              </w:tc>
              <w:tc>
                <w:tcPr>
                  <w:tcW w:w="1055" w:type="dxa"/>
                  <w:tcBorders>
                    <w:top w:val="nil"/>
                    <w:left w:val="nil"/>
                    <w:bottom w:val="nil"/>
                    <w:right w:val="nil"/>
                  </w:tcBorders>
                  <w:hideMark/>
                </w:tcPr>
                <w:p w14:paraId="4696A2E2" w14:textId="55164B10" w:rsidR="0013072E" w:rsidRDefault="0013072E" w:rsidP="0013072E">
                  <w:pPr>
                    <w:jc w:val="center"/>
                    <w:rPr>
                      <w:rFonts w:ascii="GHEA Grapalat" w:hAnsi="GHEA Grapalat" w:cs="Calibri"/>
                      <w:color w:val="000000"/>
                    </w:rPr>
                  </w:pPr>
                  <w:r>
                    <w:rPr>
                      <w:rFonts w:ascii="GHEA Grapalat" w:hAnsi="GHEA Grapalat" w:cs="Calibri"/>
                      <w:color w:val="000000"/>
                    </w:rPr>
                    <w:t>пм</w:t>
                  </w:r>
                </w:p>
              </w:tc>
              <w:tc>
                <w:tcPr>
                  <w:tcW w:w="1539" w:type="dxa"/>
                  <w:tcBorders>
                    <w:top w:val="nil"/>
                    <w:left w:val="single" w:sz="4" w:space="0" w:color="auto"/>
                    <w:bottom w:val="single" w:sz="4" w:space="0" w:color="auto"/>
                    <w:right w:val="single" w:sz="4" w:space="0" w:color="auto"/>
                  </w:tcBorders>
                  <w:noWrap/>
                  <w:hideMark/>
                </w:tcPr>
                <w:p w14:paraId="1BF3911E" w14:textId="1670EB02"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w:t>
                  </w:r>
                </w:p>
              </w:tc>
              <w:tc>
                <w:tcPr>
                  <w:tcW w:w="1292" w:type="dxa"/>
                  <w:tcBorders>
                    <w:top w:val="nil"/>
                    <w:left w:val="nil"/>
                    <w:bottom w:val="single" w:sz="4" w:space="0" w:color="auto"/>
                    <w:right w:val="single" w:sz="4" w:space="0" w:color="auto"/>
                  </w:tcBorders>
                  <w:noWrap/>
                  <w:hideMark/>
                </w:tcPr>
                <w:p w14:paraId="6A12FDA5" w14:textId="318CF62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4167</w:t>
                  </w:r>
                </w:p>
              </w:tc>
              <w:tc>
                <w:tcPr>
                  <w:tcW w:w="1213" w:type="dxa"/>
                  <w:tcBorders>
                    <w:top w:val="nil"/>
                    <w:left w:val="nil"/>
                    <w:bottom w:val="single" w:sz="4" w:space="0" w:color="auto"/>
                    <w:right w:val="single" w:sz="4" w:space="0" w:color="auto"/>
                  </w:tcBorders>
                  <w:noWrap/>
                  <w:hideMark/>
                </w:tcPr>
                <w:p w14:paraId="7599834C" w14:textId="6093F880"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8334</w:t>
                  </w:r>
                </w:p>
              </w:tc>
            </w:tr>
            <w:tr w:rsidR="0013072E" w14:paraId="4109D6C5" w14:textId="77777777" w:rsidTr="0013072E">
              <w:trPr>
                <w:trHeight w:val="629"/>
                <w:jc w:val="center"/>
              </w:trPr>
              <w:tc>
                <w:tcPr>
                  <w:tcW w:w="469" w:type="dxa"/>
                  <w:tcBorders>
                    <w:top w:val="nil"/>
                    <w:left w:val="single" w:sz="4" w:space="0" w:color="auto"/>
                    <w:bottom w:val="single" w:sz="4" w:space="0" w:color="auto"/>
                    <w:right w:val="single" w:sz="4" w:space="0" w:color="auto"/>
                  </w:tcBorders>
                  <w:noWrap/>
                  <w:hideMark/>
                </w:tcPr>
                <w:p w14:paraId="779D2A77"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w:t>
                  </w:r>
                </w:p>
              </w:tc>
              <w:tc>
                <w:tcPr>
                  <w:tcW w:w="3791" w:type="dxa"/>
                  <w:tcBorders>
                    <w:top w:val="nil"/>
                    <w:left w:val="nil"/>
                    <w:bottom w:val="single" w:sz="4" w:space="0" w:color="auto"/>
                    <w:right w:val="single" w:sz="4" w:space="0" w:color="auto"/>
                  </w:tcBorders>
                  <w:hideMark/>
                </w:tcPr>
                <w:p w14:paraId="63730D04" w14:textId="0AEAA47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Монтаж подвесного потолка из пластиковых панелей</w:t>
                  </w:r>
                </w:p>
              </w:tc>
              <w:tc>
                <w:tcPr>
                  <w:tcW w:w="1055" w:type="dxa"/>
                  <w:tcBorders>
                    <w:top w:val="single" w:sz="4" w:space="0" w:color="auto"/>
                    <w:left w:val="nil"/>
                    <w:bottom w:val="single" w:sz="4" w:space="0" w:color="auto"/>
                    <w:right w:val="single" w:sz="4" w:space="0" w:color="auto"/>
                  </w:tcBorders>
                  <w:hideMark/>
                </w:tcPr>
                <w:p w14:paraId="4FC740F9" w14:textId="545C46CF" w:rsidR="0013072E" w:rsidRDefault="0013072E" w:rsidP="0013072E">
                  <w:pPr>
                    <w:jc w:val="center"/>
                    <w:rPr>
                      <w:rFonts w:ascii="GHEA Grapalat" w:hAnsi="GHEA Grapalat" w:cs="Calibri"/>
                      <w:color w:val="000000"/>
                      <w:sz w:val="22"/>
                      <w:szCs w:val="22"/>
                    </w:rPr>
                  </w:pPr>
                  <w:r>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2A14673A" w14:textId="52ADEA35"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5</w:t>
                  </w:r>
                </w:p>
              </w:tc>
              <w:tc>
                <w:tcPr>
                  <w:tcW w:w="1292" w:type="dxa"/>
                  <w:tcBorders>
                    <w:top w:val="nil"/>
                    <w:left w:val="nil"/>
                    <w:bottom w:val="single" w:sz="4" w:space="0" w:color="auto"/>
                    <w:right w:val="single" w:sz="4" w:space="0" w:color="auto"/>
                  </w:tcBorders>
                  <w:noWrap/>
                  <w:hideMark/>
                </w:tcPr>
                <w:p w14:paraId="6BC8DC95" w14:textId="6CF53010"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3750</w:t>
                  </w:r>
                </w:p>
              </w:tc>
              <w:tc>
                <w:tcPr>
                  <w:tcW w:w="1213" w:type="dxa"/>
                  <w:tcBorders>
                    <w:top w:val="nil"/>
                    <w:left w:val="nil"/>
                    <w:bottom w:val="single" w:sz="4" w:space="0" w:color="auto"/>
                    <w:right w:val="single" w:sz="4" w:space="0" w:color="auto"/>
                  </w:tcBorders>
                  <w:noWrap/>
                  <w:hideMark/>
                </w:tcPr>
                <w:p w14:paraId="13C32908" w14:textId="16F3494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18750</w:t>
                  </w:r>
                </w:p>
              </w:tc>
            </w:tr>
            <w:tr w:rsidR="0013072E" w14:paraId="181630A6" w14:textId="77777777" w:rsidTr="0013072E">
              <w:trPr>
                <w:trHeight w:val="350"/>
                <w:jc w:val="center"/>
              </w:trPr>
              <w:tc>
                <w:tcPr>
                  <w:tcW w:w="469" w:type="dxa"/>
                  <w:tcBorders>
                    <w:top w:val="nil"/>
                    <w:left w:val="single" w:sz="4" w:space="0" w:color="auto"/>
                    <w:bottom w:val="single" w:sz="4" w:space="0" w:color="auto"/>
                    <w:right w:val="single" w:sz="4" w:space="0" w:color="auto"/>
                  </w:tcBorders>
                  <w:noWrap/>
                  <w:hideMark/>
                </w:tcPr>
                <w:p w14:paraId="31812C9E"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17</w:t>
                  </w:r>
                </w:p>
              </w:tc>
              <w:tc>
                <w:tcPr>
                  <w:tcW w:w="3791" w:type="dxa"/>
                  <w:tcBorders>
                    <w:top w:val="nil"/>
                    <w:left w:val="nil"/>
                    <w:bottom w:val="single" w:sz="4" w:space="0" w:color="auto"/>
                    <w:right w:val="single" w:sz="4" w:space="0" w:color="auto"/>
                  </w:tcBorders>
                  <w:hideMark/>
                </w:tcPr>
                <w:p w14:paraId="43997633" w14:textId="3616DE90"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розетки и выключателя</w:t>
                  </w:r>
                </w:p>
              </w:tc>
              <w:tc>
                <w:tcPr>
                  <w:tcW w:w="1055" w:type="dxa"/>
                  <w:tcBorders>
                    <w:top w:val="nil"/>
                    <w:left w:val="nil"/>
                    <w:bottom w:val="single" w:sz="4" w:space="0" w:color="auto"/>
                    <w:right w:val="single" w:sz="4" w:space="0" w:color="auto"/>
                  </w:tcBorders>
                  <w:hideMark/>
                </w:tcPr>
                <w:p w14:paraId="71586355" w14:textId="0AC659EF" w:rsidR="0013072E" w:rsidRDefault="0013072E" w:rsidP="0013072E">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66E7A7CA" w14:textId="014E414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w:t>
                  </w:r>
                </w:p>
              </w:tc>
              <w:tc>
                <w:tcPr>
                  <w:tcW w:w="1292" w:type="dxa"/>
                  <w:tcBorders>
                    <w:top w:val="nil"/>
                    <w:left w:val="nil"/>
                    <w:bottom w:val="single" w:sz="4" w:space="0" w:color="auto"/>
                    <w:right w:val="single" w:sz="4" w:space="0" w:color="auto"/>
                  </w:tcBorders>
                  <w:noWrap/>
                  <w:hideMark/>
                </w:tcPr>
                <w:p w14:paraId="601CF095" w14:textId="42C20D48"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1250</w:t>
                  </w:r>
                </w:p>
              </w:tc>
              <w:tc>
                <w:tcPr>
                  <w:tcW w:w="1213" w:type="dxa"/>
                  <w:tcBorders>
                    <w:top w:val="nil"/>
                    <w:left w:val="nil"/>
                    <w:bottom w:val="single" w:sz="4" w:space="0" w:color="auto"/>
                    <w:right w:val="single" w:sz="4" w:space="0" w:color="auto"/>
                  </w:tcBorders>
                  <w:noWrap/>
                  <w:hideMark/>
                </w:tcPr>
                <w:p w14:paraId="51467C2A" w14:textId="55006F12"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2500</w:t>
                  </w:r>
                </w:p>
              </w:tc>
            </w:tr>
            <w:tr w:rsidR="0013072E" w14:paraId="780ADDFD" w14:textId="77777777" w:rsidTr="0013072E">
              <w:trPr>
                <w:trHeight w:val="474"/>
                <w:jc w:val="center"/>
              </w:trPr>
              <w:tc>
                <w:tcPr>
                  <w:tcW w:w="469" w:type="dxa"/>
                  <w:tcBorders>
                    <w:top w:val="nil"/>
                    <w:left w:val="single" w:sz="4" w:space="0" w:color="auto"/>
                    <w:bottom w:val="single" w:sz="4" w:space="0" w:color="auto"/>
                    <w:right w:val="single" w:sz="4" w:space="0" w:color="auto"/>
                  </w:tcBorders>
                  <w:noWrap/>
                  <w:hideMark/>
                </w:tcPr>
                <w:p w14:paraId="26551E88"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18</w:t>
                  </w:r>
                </w:p>
              </w:tc>
              <w:tc>
                <w:tcPr>
                  <w:tcW w:w="3791" w:type="dxa"/>
                  <w:tcBorders>
                    <w:top w:val="nil"/>
                    <w:left w:val="nil"/>
                    <w:bottom w:val="single" w:sz="4" w:space="0" w:color="auto"/>
                    <w:right w:val="single" w:sz="4" w:space="0" w:color="auto"/>
                  </w:tcBorders>
                  <w:hideMark/>
                </w:tcPr>
                <w:p w14:paraId="2A811329" w14:textId="7D38F202"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2 LED-светильников на потолке</w:t>
                  </w:r>
                </w:p>
              </w:tc>
              <w:tc>
                <w:tcPr>
                  <w:tcW w:w="1055" w:type="dxa"/>
                  <w:tcBorders>
                    <w:top w:val="nil"/>
                    <w:left w:val="nil"/>
                    <w:bottom w:val="single" w:sz="4" w:space="0" w:color="auto"/>
                    <w:right w:val="single" w:sz="4" w:space="0" w:color="auto"/>
                  </w:tcBorders>
                  <w:hideMark/>
                </w:tcPr>
                <w:p w14:paraId="34C8D7DF" w14:textId="0CA9422C" w:rsidR="0013072E" w:rsidRDefault="0013072E" w:rsidP="0013072E">
                  <w:pPr>
                    <w:jc w:val="center"/>
                    <w:rPr>
                      <w:rFonts w:ascii="GHEA Grapalat" w:hAnsi="GHEA Grapalat" w:cs="Calibri"/>
                      <w:color w:val="000000"/>
                      <w:sz w:val="22"/>
                      <w:szCs w:val="22"/>
                    </w:rPr>
                  </w:pPr>
                  <w:r>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180E66E6" w14:textId="1E0FE6B5"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w:t>
                  </w:r>
                </w:p>
              </w:tc>
              <w:tc>
                <w:tcPr>
                  <w:tcW w:w="1292" w:type="dxa"/>
                  <w:tcBorders>
                    <w:top w:val="nil"/>
                    <w:left w:val="nil"/>
                    <w:bottom w:val="single" w:sz="4" w:space="0" w:color="auto"/>
                    <w:right w:val="single" w:sz="4" w:space="0" w:color="auto"/>
                  </w:tcBorders>
                  <w:noWrap/>
                  <w:hideMark/>
                </w:tcPr>
                <w:p w14:paraId="7B8E33B5" w14:textId="54D812B5"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2084</w:t>
                  </w:r>
                </w:p>
              </w:tc>
              <w:tc>
                <w:tcPr>
                  <w:tcW w:w="1213" w:type="dxa"/>
                  <w:tcBorders>
                    <w:top w:val="nil"/>
                    <w:left w:val="nil"/>
                    <w:bottom w:val="single" w:sz="4" w:space="0" w:color="auto"/>
                    <w:right w:val="single" w:sz="4" w:space="0" w:color="auto"/>
                  </w:tcBorders>
                  <w:noWrap/>
                  <w:hideMark/>
                </w:tcPr>
                <w:p w14:paraId="1962A2C3" w14:textId="77D7382A"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4168</w:t>
                  </w:r>
                </w:p>
              </w:tc>
            </w:tr>
            <w:tr w:rsidR="0013072E" w14:paraId="4DF1D474" w14:textId="77777777" w:rsidTr="0013072E">
              <w:trPr>
                <w:trHeight w:val="712"/>
                <w:jc w:val="center"/>
              </w:trPr>
              <w:tc>
                <w:tcPr>
                  <w:tcW w:w="469" w:type="dxa"/>
                  <w:tcBorders>
                    <w:top w:val="nil"/>
                    <w:left w:val="single" w:sz="4" w:space="0" w:color="auto"/>
                    <w:bottom w:val="single" w:sz="4" w:space="0" w:color="auto"/>
                    <w:right w:val="single" w:sz="4" w:space="0" w:color="auto"/>
                  </w:tcBorders>
                  <w:noWrap/>
                  <w:hideMark/>
                </w:tcPr>
                <w:p w14:paraId="53F33A3B"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19</w:t>
                  </w:r>
                </w:p>
              </w:tc>
              <w:tc>
                <w:tcPr>
                  <w:tcW w:w="3791" w:type="dxa"/>
                  <w:tcBorders>
                    <w:top w:val="nil"/>
                    <w:left w:val="nil"/>
                    <w:bottom w:val="single" w:sz="4" w:space="0" w:color="auto"/>
                    <w:right w:val="single" w:sz="4" w:space="0" w:color="auto"/>
                  </w:tcBorders>
                  <w:hideMark/>
                </w:tcPr>
                <w:p w14:paraId="350DC512" w14:textId="03857002"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нового электрического водонагревателя (бойлера) мощностью 9 кВт</w:t>
                  </w:r>
                </w:p>
              </w:tc>
              <w:tc>
                <w:tcPr>
                  <w:tcW w:w="1055" w:type="dxa"/>
                  <w:tcBorders>
                    <w:top w:val="nil"/>
                    <w:left w:val="nil"/>
                    <w:bottom w:val="single" w:sz="4" w:space="0" w:color="auto"/>
                    <w:right w:val="single" w:sz="4" w:space="0" w:color="auto"/>
                  </w:tcBorders>
                  <w:hideMark/>
                </w:tcPr>
                <w:p w14:paraId="6C4E22FF" w14:textId="359E5CEA"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nil"/>
                    <w:left w:val="nil"/>
                    <w:bottom w:val="single" w:sz="4" w:space="0" w:color="auto"/>
                    <w:right w:val="single" w:sz="4" w:space="0" w:color="auto"/>
                  </w:tcBorders>
                  <w:noWrap/>
                  <w:hideMark/>
                </w:tcPr>
                <w:p w14:paraId="0CA17A37" w14:textId="11CC8F0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nil"/>
                    <w:left w:val="nil"/>
                    <w:bottom w:val="single" w:sz="4" w:space="0" w:color="auto"/>
                    <w:right w:val="single" w:sz="4" w:space="0" w:color="auto"/>
                  </w:tcBorders>
                  <w:noWrap/>
                  <w:hideMark/>
                </w:tcPr>
                <w:p w14:paraId="29DA40E9" w14:textId="5538839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20840</w:t>
                  </w:r>
                </w:p>
              </w:tc>
              <w:tc>
                <w:tcPr>
                  <w:tcW w:w="1213" w:type="dxa"/>
                  <w:tcBorders>
                    <w:top w:val="nil"/>
                    <w:left w:val="nil"/>
                    <w:bottom w:val="single" w:sz="4" w:space="0" w:color="auto"/>
                    <w:right w:val="single" w:sz="4" w:space="0" w:color="auto"/>
                  </w:tcBorders>
                  <w:noWrap/>
                  <w:hideMark/>
                </w:tcPr>
                <w:p w14:paraId="34F8F593" w14:textId="36AAE3E2"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20840</w:t>
                  </w:r>
                </w:p>
              </w:tc>
            </w:tr>
            <w:tr w:rsidR="0013072E" w14:paraId="7D5494A3" w14:textId="77777777" w:rsidTr="0013072E">
              <w:trPr>
                <w:trHeight w:val="917"/>
                <w:jc w:val="center"/>
              </w:trPr>
              <w:tc>
                <w:tcPr>
                  <w:tcW w:w="469" w:type="dxa"/>
                  <w:tcBorders>
                    <w:top w:val="nil"/>
                    <w:left w:val="single" w:sz="4" w:space="0" w:color="auto"/>
                    <w:bottom w:val="single" w:sz="4" w:space="0" w:color="auto"/>
                    <w:right w:val="single" w:sz="4" w:space="0" w:color="auto"/>
                  </w:tcBorders>
                  <w:noWrap/>
                  <w:hideMark/>
                </w:tcPr>
                <w:p w14:paraId="51704DFE"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20</w:t>
                  </w:r>
                </w:p>
              </w:tc>
              <w:tc>
                <w:tcPr>
                  <w:tcW w:w="3791" w:type="dxa"/>
                  <w:tcBorders>
                    <w:top w:val="nil"/>
                    <w:left w:val="nil"/>
                    <w:bottom w:val="single" w:sz="4" w:space="0" w:color="auto"/>
                    <w:right w:val="single" w:sz="4" w:space="0" w:color="auto"/>
                  </w:tcBorders>
                  <w:hideMark/>
                </w:tcPr>
                <w:p w14:paraId="5C6CD9AC" w14:textId="175F567A"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держателей для туалетной бумаги и полотенец (двойных)</w:t>
                  </w:r>
                </w:p>
              </w:tc>
              <w:tc>
                <w:tcPr>
                  <w:tcW w:w="1055" w:type="dxa"/>
                  <w:tcBorders>
                    <w:top w:val="nil"/>
                    <w:left w:val="nil"/>
                    <w:bottom w:val="single" w:sz="4" w:space="0" w:color="auto"/>
                    <w:right w:val="single" w:sz="4" w:space="0" w:color="auto"/>
                  </w:tcBorders>
                  <w:hideMark/>
                </w:tcPr>
                <w:p w14:paraId="56E77180" w14:textId="623AEDF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nil"/>
                    <w:left w:val="nil"/>
                    <w:bottom w:val="single" w:sz="4" w:space="0" w:color="auto"/>
                    <w:right w:val="single" w:sz="4" w:space="0" w:color="auto"/>
                  </w:tcBorders>
                  <w:noWrap/>
                  <w:hideMark/>
                </w:tcPr>
                <w:p w14:paraId="07FA296C" w14:textId="5D16A53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w:t>
                  </w:r>
                </w:p>
              </w:tc>
              <w:tc>
                <w:tcPr>
                  <w:tcW w:w="1292" w:type="dxa"/>
                  <w:tcBorders>
                    <w:top w:val="nil"/>
                    <w:left w:val="nil"/>
                    <w:bottom w:val="single" w:sz="4" w:space="0" w:color="auto"/>
                    <w:right w:val="single" w:sz="4" w:space="0" w:color="auto"/>
                  </w:tcBorders>
                  <w:noWrap/>
                  <w:hideMark/>
                </w:tcPr>
                <w:p w14:paraId="2313D99F" w14:textId="08466E50"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2500</w:t>
                  </w:r>
                </w:p>
              </w:tc>
              <w:tc>
                <w:tcPr>
                  <w:tcW w:w="1213" w:type="dxa"/>
                  <w:tcBorders>
                    <w:top w:val="nil"/>
                    <w:left w:val="nil"/>
                    <w:bottom w:val="single" w:sz="4" w:space="0" w:color="auto"/>
                    <w:right w:val="single" w:sz="4" w:space="0" w:color="auto"/>
                  </w:tcBorders>
                  <w:noWrap/>
                  <w:hideMark/>
                </w:tcPr>
                <w:p w14:paraId="4B9063E1" w14:textId="2B9F661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5000</w:t>
                  </w:r>
                </w:p>
              </w:tc>
            </w:tr>
            <w:tr w:rsidR="0013072E" w14:paraId="33471126" w14:textId="77777777" w:rsidTr="0013072E">
              <w:trPr>
                <w:trHeight w:val="359"/>
                <w:jc w:val="center"/>
              </w:trPr>
              <w:tc>
                <w:tcPr>
                  <w:tcW w:w="469" w:type="dxa"/>
                  <w:tcBorders>
                    <w:top w:val="nil"/>
                    <w:left w:val="single" w:sz="4" w:space="0" w:color="auto"/>
                    <w:bottom w:val="single" w:sz="4" w:space="0" w:color="auto"/>
                    <w:right w:val="single" w:sz="4" w:space="0" w:color="auto"/>
                  </w:tcBorders>
                  <w:noWrap/>
                  <w:hideMark/>
                </w:tcPr>
                <w:p w14:paraId="30D7329E"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21</w:t>
                  </w:r>
                </w:p>
              </w:tc>
              <w:tc>
                <w:tcPr>
                  <w:tcW w:w="3791" w:type="dxa"/>
                  <w:tcBorders>
                    <w:top w:val="nil"/>
                    <w:left w:val="nil"/>
                    <w:bottom w:val="single" w:sz="4" w:space="0" w:color="auto"/>
                    <w:right w:val="single" w:sz="4" w:space="0" w:color="auto"/>
                  </w:tcBorders>
                  <w:hideMark/>
                </w:tcPr>
                <w:p w14:paraId="4ABDA58C" w14:textId="3745532D"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керамического унитаза</w:t>
                  </w:r>
                </w:p>
              </w:tc>
              <w:tc>
                <w:tcPr>
                  <w:tcW w:w="1055" w:type="dxa"/>
                  <w:tcBorders>
                    <w:top w:val="nil"/>
                    <w:left w:val="nil"/>
                    <w:bottom w:val="single" w:sz="4" w:space="0" w:color="auto"/>
                    <w:right w:val="single" w:sz="4" w:space="0" w:color="auto"/>
                  </w:tcBorders>
                  <w:hideMark/>
                </w:tcPr>
                <w:p w14:paraId="6884D701" w14:textId="7994BD0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nil"/>
                    <w:left w:val="nil"/>
                    <w:bottom w:val="single" w:sz="4" w:space="0" w:color="auto"/>
                    <w:right w:val="single" w:sz="4" w:space="0" w:color="auto"/>
                  </w:tcBorders>
                  <w:noWrap/>
                  <w:hideMark/>
                </w:tcPr>
                <w:p w14:paraId="4B3937D3" w14:textId="0D09662E"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nil"/>
                    <w:left w:val="nil"/>
                    <w:bottom w:val="single" w:sz="4" w:space="0" w:color="auto"/>
                    <w:right w:val="single" w:sz="4" w:space="0" w:color="auto"/>
                  </w:tcBorders>
                  <w:noWrap/>
                  <w:hideMark/>
                </w:tcPr>
                <w:p w14:paraId="6D1F7A28" w14:textId="1FD0585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16670</w:t>
                  </w:r>
                </w:p>
              </w:tc>
              <w:tc>
                <w:tcPr>
                  <w:tcW w:w="1213" w:type="dxa"/>
                  <w:tcBorders>
                    <w:top w:val="nil"/>
                    <w:left w:val="nil"/>
                    <w:bottom w:val="single" w:sz="4" w:space="0" w:color="auto"/>
                    <w:right w:val="single" w:sz="4" w:space="0" w:color="auto"/>
                  </w:tcBorders>
                  <w:noWrap/>
                  <w:hideMark/>
                </w:tcPr>
                <w:p w14:paraId="6B9E4EEF" w14:textId="50096F2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16670</w:t>
                  </w:r>
                </w:p>
              </w:tc>
            </w:tr>
            <w:tr w:rsidR="0013072E" w14:paraId="03850C98" w14:textId="77777777" w:rsidTr="0013072E">
              <w:trPr>
                <w:trHeight w:val="611"/>
                <w:jc w:val="center"/>
              </w:trPr>
              <w:tc>
                <w:tcPr>
                  <w:tcW w:w="469" w:type="dxa"/>
                  <w:tcBorders>
                    <w:top w:val="nil"/>
                    <w:left w:val="single" w:sz="4" w:space="0" w:color="auto"/>
                    <w:bottom w:val="single" w:sz="4" w:space="0" w:color="auto"/>
                    <w:right w:val="single" w:sz="4" w:space="0" w:color="auto"/>
                  </w:tcBorders>
                  <w:noWrap/>
                  <w:hideMark/>
                </w:tcPr>
                <w:p w14:paraId="4869AF0D"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22</w:t>
                  </w:r>
                </w:p>
              </w:tc>
              <w:tc>
                <w:tcPr>
                  <w:tcW w:w="3791" w:type="dxa"/>
                  <w:tcBorders>
                    <w:top w:val="nil"/>
                    <w:left w:val="nil"/>
                    <w:bottom w:val="single" w:sz="4" w:space="0" w:color="auto"/>
                    <w:right w:val="single" w:sz="4" w:space="0" w:color="auto"/>
                  </w:tcBorders>
                  <w:hideMark/>
                </w:tcPr>
                <w:p w14:paraId="196D742B" w14:textId="627C0DBD"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трапа из нержавеющей стали 15x15 см</w:t>
                  </w:r>
                </w:p>
              </w:tc>
              <w:tc>
                <w:tcPr>
                  <w:tcW w:w="1055" w:type="dxa"/>
                  <w:tcBorders>
                    <w:top w:val="nil"/>
                    <w:left w:val="nil"/>
                    <w:bottom w:val="single" w:sz="4" w:space="0" w:color="auto"/>
                    <w:right w:val="single" w:sz="4" w:space="0" w:color="auto"/>
                  </w:tcBorders>
                  <w:hideMark/>
                </w:tcPr>
                <w:p w14:paraId="170E656C" w14:textId="62E74AF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nil"/>
                    <w:left w:val="nil"/>
                    <w:bottom w:val="single" w:sz="4" w:space="0" w:color="auto"/>
                    <w:right w:val="single" w:sz="4" w:space="0" w:color="auto"/>
                  </w:tcBorders>
                  <w:noWrap/>
                  <w:hideMark/>
                </w:tcPr>
                <w:p w14:paraId="1E55A4DF" w14:textId="034F6CA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nil"/>
                    <w:left w:val="nil"/>
                    <w:bottom w:val="single" w:sz="4" w:space="0" w:color="auto"/>
                    <w:right w:val="single" w:sz="4" w:space="0" w:color="auto"/>
                  </w:tcBorders>
                  <w:noWrap/>
                  <w:hideMark/>
                </w:tcPr>
                <w:p w14:paraId="56A2C12C" w14:textId="120DCBA8"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6670</w:t>
                  </w:r>
                </w:p>
              </w:tc>
              <w:tc>
                <w:tcPr>
                  <w:tcW w:w="1213" w:type="dxa"/>
                  <w:tcBorders>
                    <w:top w:val="nil"/>
                    <w:left w:val="nil"/>
                    <w:bottom w:val="single" w:sz="4" w:space="0" w:color="auto"/>
                    <w:right w:val="single" w:sz="4" w:space="0" w:color="auto"/>
                  </w:tcBorders>
                  <w:noWrap/>
                  <w:hideMark/>
                </w:tcPr>
                <w:p w14:paraId="3CD99DBC" w14:textId="6726B7C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6670</w:t>
                  </w:r>
                </w:p>
              </w:tc>
            </w:tr>
            <w:tr w:rsidR="0013072E" w14:paraId="67F140E4" w14:textId="77777777" w:rsidTr="0013072E">
              <w:trPr>
                <w:trHeight w:val="629"/>
                <w:jc w:val="center"/>
              </w:trPr>
              <w:tc>
                <w:tcPr>
                  <w:tcW w:w="469" w:type="dxa"/>
                  <w:tcBorders>
                    <w:top w:val="nil"/>
                    <w:left w:val="single" w:sz="4" w:space="0" w:color="auto"/>
                    <w:bottom w:val="single" w:sz="4" w:space="0" w:color="auto"/>
                    <w:right w:val="single" w:sz="4" w:space="0" w:color="auto"/>
                  </w:tcBorders>
                  <w:noWrap/>
                  <w:hideMark/>
                </w:tcPr>
                <w:p w14:paraId="2240C7C9"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23</w:t>
                  </w:r>
                </w:p>
              </w:tc>
              <w:tc>
                <w:tcPr>
                  <w:tcW w:w="3791" w:type="dxa"/>
                  <w:tcBorders>
                    <w:top w:val="nil"/>
                    <w:left w:val="nil"/>
                    <w:bottom w:val="single" w:sz="4" w:space="0" w:color="auto"/>
                    <w:right w:val="single" w:sz="4" w:space="0" w:color="auto"/>
                  </w:tcBorders>
                  <w:hideMark/>
                </w:tcPr>
                <w:p w14:paraId="2A3D3613" w14:textId="538BDAC1"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керамической раковины 60x50 см с ножкой</w:t>
                  </w:r>
                </w:p>
              </w:tc>
              <w:tc>
                <w:tcPr>
                  <w:tcW w:w="1055" w:type="dxa"/>
                  <w:tcBorders>
                    <w:top w:val="nil"/>
                    <w:left w:val="nil"/>
                    <w:bottom w:val="single" w:sz="4" w:space="0" w:color="auto"/>
                    <w:right w:val="single" w:sz="4" w:space="0" w:color="auto"/>
                  </w:tcBorders>
                  <w:hideMark/>
                </w:tcPr>
                <w:p w14:paraId="09503865" w14:textId="37540B0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nil"/>
                    <w:left w:val="nil"/>
                    <w:bottom w:val="nil"/>
                    <w:right w:val="single" w:sz="4" w:space="0" w:color="auto"/>
                  </w:tcBorders>
                  <w:noWrap/>
                  <w:hideMark/>
                </w:tcPr>
                <w:p w14:paraId="659024B9" w14:textId="7936CCC4"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nil"/>
                    <w:left w:val="nil"/>
                    <w:bottom w:val="single" w:sz="4" w:space="0" w:color="auto"/>
                    <w:right w:val="single" w:sz="4" w:space="0" w:color="auto"/>
                  </w:tcBorders>
                  <w:noWrap/>
                  <w:hideMark/>
                </w:tcPr>
                <w:p w14:paraId="65DDC996" w14:textId="1993273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16670</w:t>
                  </w:r>
                </w:p>
              </w:tc>
              <w:tc>
                <w:tcPr>
                  <w:tcW w:w="1213" w:type="dxa"/>
                  <w:tcBorders>
                    <w:top w:val="nil"/>
                    <w:left w:val="nil"/>
                    <w:bottom w:val="single" w:sz="4" w:space="0" w:color="auto"/>
                    <w:right w:val="single" w:sz="4" w:space="0" w:color="auto"/>
                  </w:tcBorders>
                  <w:noWrap/>
                  <w:hideMark/>
                </w:tcPr>
                <w:p w14:paraId="088B6D6A" w14:textId="6219008A"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16670</w:t>
                  </w:r>
                </w:p>
              </w:tc>
            </w:tr>
            <w:tr w:rsidR="0013072E" w14:paraId="3F278CE7" w14:textId="77777777" w:rsidTr="0013072E">
              <w:trPr>
                <w:trHeight w:val="611"/>
                <w:jc w:val="center"/>
              </w:trPr>
              <w:tc>
                <w:tcPr>
                  <w:tcW w:w="469" w:type="dxa"/>
                  <w:tcBorders>
                    <w:top w:val="nil"/>
                    <w:left w:val="single" w:sz="4" w:space="0" w:color="auto"/>
                    <w:bottom w:val="single" w:sz="4" w:space="0" w:color="auto"/>
                    <w:right w:val="single" w:sz="4" w:space="0" w:color="auto"/>
                  </w:tcBorders>
                  <w:noWrap/>
                  <w:hideMark/>
                </w:tcPr>
                <w:p w14:paraId="2D534C50"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24</w:t>
                  </w:r>
                </w:p>
              </w:tc>
              <w:tc>
                <w:tcPr>
                  <w:tcW w:w="3791" w:type="dxa"/>
                  <w:tcBorders>
                    <w:top w:val="nil"/>
                    <w:left w:val="nil"/>
                    <w:bottom w:val="single" w:sz="4" w:space="0" w:color="auto"/>
                    <w:right w:val="single" w:sz="4" w:space="0" w:color="auto"/>
                  </w:tcBorders>
                  <w:hideMark/>
                </w:tcPr>
                <w:p w14:paraId="6FA35899" w14:textId="1FF50FD1"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смесителей (для раковины, ванны) и душа</w:t>
                  </w:r>
                </w:p>
              </w:tc>
              <w:tc>
                <w:tcPr>
                  <w:tcW w:w="1055" w:type="dxa"/>
                  <w:tcBorders>
                    <w:top w:val="nil"/>
                    <w:left w:val="nil"/>
                    <w:bottom w:val="single" w:sz="4" w:space="0" w:color="auto"/>
                    <w:right w:val="single" w:sz="4" w:space="0" w:color="auto"/>
                  </w:tcBorders>
                  <w:hideMark/>
                </w:tcPr>
                <w:p w14:paraId="688AE6FB" w14:textId="24490E1D"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single" w:sz="4" w:space="0" w:color="auto"/>
                    <w:left w:val="nil"/>
                    <w:bottom w:val="single" w:sz="4" w:space="0" w:color="auto"/>
                    <w:right w:val="single" w:sz="4" w:space="0" w:color="auto"/>
                  </w:tcBorders>
                  <w:noWrap/>
                  <w:hideMark/>
                </w:tcPr>
                <w:p w14:paraId="33CC1FB3" w14:textId="6F3B5CE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3</w:t>
                  </w:r>
                </w:p>
              </w:tc>
              <w:tc>
                <w:tcPr>
                  <w:tcW w:w="1292" w:type="dxa"/>
                  <w:tcBorders>
                    <w:top w:val="nil"/>
                    <w:left w:val="nil"/>
                    <w:bottom w:val="single" w:sz="4" w:space="0" w:color="auto"/>
                    <w:right w:val="single" w:sz="4" w:space="0" w:color="auto"/>
                  </w:tcBorders>
                  <w:noWrap/>
                  <w:hideMark/>
                </w:tcPr>
                <w:p w14:paraId="38E8DAD0" w14:textId="41E7270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8333</w:t>
                  </w:r>
                </w:p>
              </w:tc>
              <w:tc>
                <w:tcPr>
                  <w:tcW w:w="1213" w:type="dxa"/>
                  <w:tcBorders>
                    <w:top w:val="nil"/>
                    <w:left w:val="nil"/>
                    <w:bottom w:val="single" w:sz="4" w:space="0" w:color="auto"/>
                    <w:right w:val="single" w:sz="4" w:space="0" w:color="auto"/>
                  </w:tcBorders>
                  <w:noWrap/>
                  <w:hideMark/>
                </w:tcPr>
                <w:p w14:paraId="581F2DA9" w14:textId="1282E8B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24999</w:t>
                  </w:r>
                </w:p>
              </w:tc>
            </w:tr>
            <w:tr w:rsidR="0013072E" w14:paraId="1A4F8139" w14:textId="77777777" w:rsidTr="0013072E">
              <w:trPr>
                <w:trHeight w:val="710"/>
                <w:jc w:val="center"/>
              </w:trPr>
              <w:tc>
                <w:tcPr>
                  <w:tcW w:w="469" w:type="dxa"/>
                  <w:tcBorders>
                    <w:top w:val="nil"/>
                    <w:left w:val="single" w:sz="4" w:space="0" w:color="auto"/>
                    <w:bottom w:val="single" w:sz="4" w:space="0" w:color="auto"/>
                    <w:right w:val="single" w:sz="4" w:space="0" w:color="auto"/>
                  </w:tcBorders>
                  <w:noWrap/>
                  <w:hideMark/>
                </w:tcPr>
                <w:p w14:paraId="6B5551F5"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25</w:t>
                  </w:r>
                </w:p>
              </w:tc>
              <w:tc>
                <w:tcPr>
                  <w:tcW w:w="3791" w:type="dxa"/>
                  <w:tcBorders>
                    <w:top w:val="nil"/>
                    <w:left w:val="nil"/>
                    <w:bottom w:val="single" w:sz="4" w:space="0" w:color="auto"/>
                    <w:right w:val="single" w:sz="4" w:space="0" w:color="auto"/>
                  </w:tcBorders>
                  <w:hideMark/>
                </w:tcPr>
                <w:p w14:paraId="43360E41" w14:textId="569238E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влагостойкой евродвери 2.05x0.7 м (в полном комплекте)</w:t>
                  </w:r>
                </w:p>
              </w:tc>
              <w:tc>
                <w:tcPr>
                  <w:tcW w:w="1055" w:type="dxa"/>
                  <w:tcBorders>
                    <w:top w:val="nil"/>
                    <w:left w:val="nil"/>
                    <w:bottom w:val="single" w:sz="4" w:space="0" w:color="auto"/>
                    <w:right w:val="single" w:sz="4" w:space="0" w:color="auto"/>
                  </w:tcBorders>
                  <w:hideMark/>
                </w:tcPr>
                <w:p w14:paraId="0BCD9CF9" w14:textId="429E85FC"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nil"/>
                    <w:left w:val="nil"/>
                    <w:bottom w:val="single" w:sz="4" w:space="0" w:color="auto"/>
                    <w:right w:val="single" w:sz="4" w:space="0" w:color="auto"/>
                  </w:tcBorders>
                  <w:noWrap/>
                  <w:hideMark/>
                </w:tcPr>
                <w:p w14:paraId="6A0BA943" w14:textId="40BD3A6D"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nil"/>
                    <w:left w:val="nil"/>
                    <w:bottom w:val="single" w:sz="4" w:space="0" w:color="auto"/>
                    <w:right w:val="single" w:sz="4" w:space="0" w:color="auto"/>
                  </w:tcBorders>
                  <w:noWrap/>
                  <w:hideMark/>
                </w:tcPr>
                <w:p w14:paraId="5C696101" w14:textId="1652EBA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50000</w:t>
                  </w:r>
                </w:p>
              </w:tc>
              <w:tc>
                <w:tcPr>
                  <w:tcW w:w="1213" w:type="dxa"/>
                  <w:tcBorders>
                    <w:top w:val="nil"/>
                    <w:left w:val="nil"/>
                    <w:bottom w:val="single" w:sz="4" w:space="0" w:color="auto"/>
                    <w:right w:val="single" w:sz="4" w:space="0" w:color="auto"/>
                  </w:tcBorders>
                  <w:noWrap/>
                  <w:hideMark/>
                </w:tcPr>
                <w:p w14:paraId="51BB5242" w14:textId="3B23D2F4"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50000</w:t>
                  </w:r>
                </w:p>
              </w:tc>
            </w:tr>
            <w:tr w:rsidR="0013072E" w14:paraId="281D36B0" w14:textId="77777777" w:rsidTr="0013072E">
              <w:trPr>
                <w:trHeight w:val="854"/>
                <w:jc w:val="center"/>
              </w:trPr>
              <w:tc>
                <w:tcPr>
                  <w:tcW w:w="469" w:type="dxa"/>
                  <w:tcBorders>
                    <w:top w:val="nil"/>
                    <w:left w:val="single" w:sz="4" w:space="0" w:color="auto"/>
                    <w:bottom w:val="single" w:sz="4" w:space="0" w:color="auto"/>
                    <w:right w:val="single" w:sz="4" w:space="0" w:color="auto"/>
                  </w:tcBorders>
                  <w:noWrap/>
                  <w:hideMark/>
                </w:tcPr>
                <w:p w14:paraId="771D39FA"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26</w:t>
                  </w:r>
                </w:p>
              </w:tc>
              <w:tc>
                <w:tcPr>
                  <w:tcW w:w="3791" w:type="dxa"/>
                  <w:tcBorders>
                    <w:top w:val="nil"/>
                    <w:left w:val="nil"/>
                    <w:bottom w:val="single" w:sz="4" w:space="0" w:color="auto"/>
                    <w:right w:val="single" w:sz="4" w:space="0" w:color="auto"/>
                  </w:tcBorders>
                  <w:hideMark/>
                </w:tcPr>
                <w:p w14:paraId="37461698" w14:textId="4CF5372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Установка зеркала 60x50 см с полкой для гигиенических принадлежностей</w:t>
                  </w:r>
                </w:p>
              </w:tc>
              <w:tc>
                <w:tcPr>
                  <w:tcW w:w="1055" w:type="dxa"/>
                  <w:tcBorders>
                    <w:top w:val="nil"/>
                    <w:left w:val="nil"/>
                    <w:bottom w:val="single" w:sz="4" w:space="0" w:color="auto"/>
                    <w:right w:val="single" w:sz="4" w:space="0" w:color="auto"/>
                  </w:tcBorders>
                  <w:hideMark/>
                </w:tcPr>
                <w:p w14:paraId="16DD98EB" w14:textId="29BD1E0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шт</w:t>
                  </w:r>
                </w:p>
              </w:tc>
              <w:tc>
                <w:tcPr>
                  <w:tcW w:w="1539" w:type="dxa"/>
                  <w:tcBorders>
                    <w:top w:val="nil"/>
                    <w:left w:val="nil"/>
                    <w:bottom w:val="single" w:sz="4" w:space="0" w:color="auto"/>
                    <w:right w:val="single" w:sz="4" w:space="0" w:color="auto"/>
                  </w:tcBorders>
                  <w:noWrap/>
                  <w:hideMark/>
                </w:tcPr>
                <w:p w14:paraId="4E401EBA" w14:textId="613AC161"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w:t>
                  </w:r>
                </w:p>
              </w:tc>
              <w:tc>
                <w:tcPr>
                  <w:tcW w:w="1292" w:type="dxa"/>
                  <w:tcBorders>
                    <w:top w:val="nil"/>
                    <w:left w:val="nil"/>
                    <w:bottom w:val="single" w:sz="4" w:space="0" w:color="auto"/>
                    <w:right w:val="single" w:sz="4" w:space="0" w:color="auto"/>
                  </w:tcBorders>
                  <w:noWrap/>
                  <w:hideMark/>
                </w:tcPr>
                <w:p w14:paraId="0CE7979F" w14:textId="3E4D0EAB"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16670</w:t>
                  </w:r>
                </w:p>
              </w:tc>
              <w:tc>
                <w:tcPr>
                  <w:tcW w:w="1213" w:type="dxa"/>
                  <w:tcBorders>
                    <w:top w:val="nil"/>
                    <w:left w:val="nil"/>
                    <w:bottom w:val="single" w:sz="4" w:space="0" w:color="auto"/>
                    <w:right w:val="single" w:sz="4" w:space="0" w:color="auto"/>
                  </w:tcBorders>
                  <w:noWrap/>
                  <w:hideMark/>
                </w:tcPr>
                <w:p w14:paraId="2BB05E45" w14:textId="6B3761B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16670</w:t>
                  </w:r>
                </w:p>
              </w:tc>
            </w:tr>
            <w:tr w:rsidR="0013072E" w14:paraId="3D47E9CD" w14:textId="77777777" w:rsidTr="0013072E">
              <w:trPr>
                <w:trHeight w:val="474"/>
                <w:jc w:val="center"/>
              </w:trPr>
              <w:tc>
                <w:tcPr>
                  <w:tcW w:w="469" w:type="dxa"/>
                  <w:tcBorders>
                    <w:top w:val="nil"/>
                    <w:left w:val="single" w:sz="4" w:space="0" w:color="auto"/>
                    <w:bottom w:val="single" w:sz="4" w:space="0" w:color="auto"/>
                    <w:right w:val="single" w:sz="4" w:space="0" w:color="auto"/>
                  </w:tcBorders>
                  <w:noWrap/>
                  <w:hideMark/>
                </w:tcPr>
                <w:p w14:paraId="03C7CB91" w14:textId="77777777"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27</w:t>
                  </w:r>
                </w:p>
              </w:tc>
              <w:tc>
                <w:tcPr>
                  <w:tcW w:w="3791" w:type="dxa"/>
                  <w:tcBorders>
                    <w:top w:val="nil"/>
                    <w:left w:val="nil"/>
                    <w:bottom w:val="single" w:sz="4" w:space="0" w:color="auto"/>
                    <w:right w:val="single" w:sz="4" w:space="0" w:color="auto"/>
                  </w:tcBorders>
                  <w:hideMark/>
                </w:tcPr>
                <w:p w14:paraId="22D9340C" w14:textId="34BEE7DF"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Доставка и подъем строительных материалов</w:t>
                  </w:r>
                </w:p>
              </w:tc>
              <w:tc>
                <w:tcPr>
                  <w:tcW w:w="1055" w:type="dxa"/>
                  <w:tcBorders>
                    <w:top w:val="nil"/>
                    <w:left w:val="nil"/>
                    <w:bottom w:val="single" w:sz="4" w:space="0" w:color="auto"/>
                    <w:right w:val="single" w:sz="4" w:space="0" w:color="auto"/>
                  </w:tcBorders>
                  <w:hideMark/>
                </w:tcPr>
                <w:p w14:paraId="01AE76F2" w14:textId="66BD3A50"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 xml:space="preserve">     км</w:t>
                  </w:r>
                </w:p>
              </w:tc>
              <w:tc>
                <w:tcPr>
                  <w:tcW w:w="1539" w:type="dxa"/>
                  <w:tcBorders>
                    <w:top w:val="nil"/>
                    <w:left w:val="nil"/>
                    <w:bottom w:val="single" w:sz="4" w:space="0" w:color="auto"/>
                    <w:right w:val="single" w:sz="4" w:space="0" w:color="auto"/>
                  </w:tcBorders>
                  <w:noWrap/>
                  <w:hideMark/>
                </w:tcPr>
                <w:p w14:paraId="1D15D970" w14:textId="707979B9"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w:t>
                  </w:r>
                </w:p>
              </w:tc>
              <w:tc>
                <w:tcPr>
                  <w:tcW w:w="1292" w:type="dxa"/>
                  <w:tcBorders>
                    <w:top w:val="nil"/>
                    <w:left w:val="nil"/>
                    <w:bottom w:val="single" w:sz="4" w:space="0" w:color="auto"/>
                    <w:right w:val="single" w:sz="4" w:space="0" w:color="auto"/>
                  </w:tcBorders>
                  <w:noWrap/>
                  <w:hideMark/>
                </w:tcPr>
                <w:p w14:paraId="6A436804" w14:textId="49C7DBD2"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4170</w:t>
                  </w:r>
                </w:p>
              </w:tc>
              <w:tc>
                <w:tcPr>
                  <w:tcW w:w="1213" w:type="dxa"/>
                  <w:tcBorders>
                    <w:top w:val="nil"/>
                    <w:left w:val="nil"/>
                    <w:bottom w:val="single" w:sz="4" w:space="0" w:color="auto"/>
                    <w:right w:val="single" w:sz="4" w:space="0" w:color="auto"/>
                  </w:tcBorders>
                  <w:noWrap/>
                  <w:hideMark/>
                </w:tcPr>
                <w:p w14:paraId="36FA597D" w14:textId="6B901C13" w:rsidR="0013072E" w:rsidRDefault="0013072E" w:rsidP="0013072E">
                  <w:pPr>
                    <w:rPr>
                      <w:rFonts w:ascii="GHEA Grapalat" w:hAnsi="GHEA Grapalat" w:cs="Calibri"/>
                      <w:color w:val="000000"/>
                      <w:sz w:val="22"/>
                      <w:szCs w:val="22"/>
                    </w:rPr>
                  </w:pPr>
                  <w:r>
                    <w:rPr>
                      <w:rFonts w:ascii="GHEA Grapalat" w:hAnsi="GHEA Grapalat" w:cs="Calibri"/>
                      <w:color w:val="000000"/>
                      <w:sz w:val="22"/>
                      <w:szCs w:val="22"/>
                    </w:rPr>
                    <w:t>16680</w:t>
                  </w:r>
                </w:p>
              </w:tc>
            </w:tr>
            <w:tr w:rsidR="0013072E" w14:paraId="077AD2DF" w14:textId="77777777" w:rsidTr="0013072E">
              <w:trPr>
                <w:trHeight w:val="474"/>
                <w:jc w:val="center"/>
              </w:trPr>
              <w:tc>
                <w:tcPr>
                  <w:tcW w:w="469" w:type="dxa"/>
                  <w:tcBorders>
                    <w:top w:val="nil"/>
                    <w:left w:val="single" w:sz="4" w:space="0" w:color="auto"/>
                    <w:bottom w:val="single" w:sz="4" w:space="0" w:color="auto"/>
                    <w:right w:val="single" w:sz="4" w:space="0" w:color="auto"/>
                  </w:tcBorders>
                  <w:noWrap/>
                </w:tcPr>
                <w:p w14:paraId="6D7E6417" w14:textId="77777777" w:rsidR="0013072E" w:rsidRDefault="0013072E" w:rsidP="0013072E">
                  <w:pPr>
                    <w:rPr>
                      <w:rFonts w:ascii="GHEA Grapalat" w:hAnsi="GHEA Grapalat" w:cs="Calibri"/>
                      <w:color w:val="000000"/>
                      <w:sz w:val="22"/>
                      <w:szCs w:val="22"/>
                    </w:rPr>
                  </w:pPr>
                </w:p>
              </w:tc>
              <w:tc>
                <w:tcPr>
                  <w:tcW w:w="3791" w:type="dxa"/>
                  <w:tcBorders>
                    <w:top w:val="nil"/>
                    <w:left w:val="nil"/>
                    <w:bottom w:val="single" w:sz="4" w:space="0" w:color="auto"/>
                    <w:right w:val="single" w:sz="4" w:space="0" w:color="auto"/>
                  </w:tcBorders>
                </w:tcPr>
                <w:p w14:paraId="24D2C360" w14:textId="2A73302A" w:rsidR="0013072E" w:rsidRPr="0013072E" w:rsidRDefault="0013072E" w:rsidP="0013072E">
                  <w:pPr>
                    <w:rPr>
                      <w:rFonts w:ascii="GHEA Grapalat" w:hAnsi="GHEA Grapalat" w:cs="Calibri"/>
                      <w:color w:val="000000"/>
                      <w:sz w:val="22"/>
                      <w:szCs w:val="22"/>
                      <w:lang w:val="en-US"/>
                    </w:rPr>
                  </w:pPr>
                  <w:r w:rsidRPr="0013072E">
                    <w:rPr>
                      <w:rFonts w:ascii="GHEA Grapalat" w:hAnsi="GHEA Grapalat" w:cs="Calibri"/>
                      <w:b/>
                      <w:bCs/>
                      <w:color w:val="000000"/>
                      <w:sz w:val="22"/>
                      <w:szCs w:val="22"/>
                    </w:rPr>
                    <w:t xml:space="preserve">Ընդամենը </w:t>
                  </w:r>
                </w:p>
              </w:tc>
              <w:tc>
                <w:tcPr>
                  <w:tcW w:w="1055" w:type="dxa"/>
                  <w:tcBorders>
                    <w:top w:val="nil"/>
                    <w:left w:val="nil"/>
                    <w:bottom w:val="single" w:sz="4" w:space="0" w:color="auto"/>
                    <w:right w:val="single" w:sz="4" w:space="0" w:color="auto"/>
                  </w:tcBorders>
                </w:tcPr>
                <w:p w14:paraId="449E033B" w14:textId="200B7D7F" w:rsidR="0013072E" w:rsidRPr="0013072E" w:rsidRDefault="0013072E" w:rsidP="0013072E">
                  <w:pPr>
                    <w:rPr>
                      <w:rFonts w:ascii="GHEA Grapalat" w:hAnsi="GHEA Grapalat" w:cs="Calibri"/>
                      <w:color w:val="000000"/>
                      <w:sz w:val="22"/>
                      <w:szCs w:val="22"/>
                    </w:rPr>
                  </w:pPr>
                  <w:r w:rsidRPr="0013072E">
                    <w:rPr>
                      <w:rFonts w:ascii="Calibri" w:hAnsi="Calibri" w:cs="Calibri"/>
                      <w:b/>
                      <w:bCs/>
                      <w:color w:val="000000"/>
                      <w:sz w:val="22"/>
                      <w:szCs w:val="22"/>
                    </w:rPr>
                    <w:t> </w:t>
                  </w:r>
                </w:p>
              </w:tc>
              <w:tc>
                <w:tcPr>
                  <w:tcW w:w="1539" w:type="dxa"/>
                  <w:tcBorders>
                    <w:top w:val="nil"/>
                    <w:left w:val="nil"/>
                    <w:bottom w:val="single" w:sz="4" w:space="0" w:color="auto"/>
                    <w:right w:val="single" w:sz="4" w:space="0" w:color="auto"/>
                  </w:tcBorders>
                  <w:noWrap/>
                </w:tcPr>
                <w:p w14:paraId="7CEEC19A" w14:textId="73DA3A7D" w:rsidR="0013072E" w:rsidRPr="0013072E" w:rsidRDefault="0013072E" w:rsidP="0013072E">
                  <w:pPr>
                    <w:rPr>
                      <w:rFonts w:ascii="GHEA Grapalat" w:hAnsi="GHEA Grapalat" w:cs="Calibri"/>
                      <w:color w:val="000000"/>
                      <w:sz w:val="22"/>
                      <w:szCs w:val="22"/>
                    </w:rPr>
                  </w:pPr>
                  <w:r w:rsidRPr="0013072E">
                    <w:rPr>
                      <w:rFonts w:ascii="Calibri" w:hAnsi="Calibri" w:cs="Calibri"/>
                      <w:b/>
                      <w:bCs/>
                      <w:color w:val="000000"/>
                      <w:sz w:val="22"/>
                      <w:szCs w:val="22"/>
                    </w:rPr>
                    <w:t> </w:t>
                  </w:r>
                </w:p>
              </w:tc>
              <w:tc>
                <w:tcPr>
                  <w:tcW w:w="1292" w:type="dxa"/>
                  <w:tcBorders>
                    <w:top w:val="nil"/>
                    <w:left w:val="nil"/>
                    <w:bottom w:val="single" w:sz="4" w:space="0" w:color="auto"/>
                    <w:right w:val="single" w:sz="4" w:space="0" w:color="auto"/>
                  </w:tcBorders>
                  <w:noWrap/>
                </w:tcPr>
                <w:p w14:paraId="6E86229C" w14:textId="1602C6F2" w:rsidR="0013072E" w:rsidRPr="0013072E" w:rsidRDefault="0013072E" w:rsidP="0013072E">
                  <w:pPr>
                    <w:rPr>
                      <w:rFonts w:ascii="GHEA Grapalat" w:hAnsi="GHEA Grapalat" w:cs="Calibri"/>
                      <w:color w:val="000000"/>
                      <w:sz w:val="22"/>
                      <w:szCs w:val="22"/>
                    </w:rPr>
                  </w:pPr>
                  <w:r w:rsidRPr="0013072E">
                    <w:rPr>
                      <w:rFonts w:ascii="Calibri" w:hAnsi="Calibri" w:cs="Calibri"/>
                      <w:b/>
                      <w:bCs/>
                      <w:color w:val="000000"/>
                      <w:sz w:val="22"/>
                      <w:szCs w:val="22"/>
                    </w:rPr>
                    <w:t> </w:t>
                  </w:r>
                </w:p>
              </w:tc>
              <w:tc>
                <w:tcPr>
                  <w:tcW w:w="1213" w:type="dxa"/>
                  <w:tcBorders>
                    <w:top w:val="nil"/>
                    <w:left w:val="nil"/>
                    <w:bottom w:val="single" w:sz="4" w:space="0" w:color="auto"/>
                    <w:right w:val="single" w:sz="4" w:space="0" w:color="auto"/>
                  </w:tcBorders>
                  <w:noWrap/>
                </w:tcPr>
                <w:p w14:paraId="2AEAA9A4" w14:textId="0396FD5F" w:rsidR="0013072E" w:rsidRPr="0013072E" w:rsidRDefault="0013072E" w:rsidP="0013072E">
                  <w:pPr>
                    <w:rPr>
                      <w:rFonts w:ascii="GHEA Grapalat" w:hAnsi="GHEA Grapalat" w:cs="Calibri"/>
                      <w:color w:val="000000"/>
                      <w:sz w:val="22"/>
                      <w:szCs w:val="22"/>
                    </w:rPr>
                  </w:pPr>
                  <w:r w:rsidRPr="0013072E">
                    <w:rPr>
                      <w:rFonts w:ascii="GHEA Grapalat" w:hAnsi="GHEA Grapalat" w:cs="Calibri"/>
                      <w:b/>
                      <w:bCs/>
                      <w:color w:val="000000"/>
                      <w:sz w:val="22"/>
                      <w:szCs w:val="22"/>
                    </w:rPr>
                    <w:t>720636.7</w:t>
                  </w:r>
                </w:p>
              </w:tc>
            </w:tr>
            <w:tr w:rsidR="0013072E" w14:paraId="6A2D03C7" w14:textId="77777777" w:rsidTr="0013072E">
              <w:trPr>
                <w:trHeight w:val="474"/>
                <w:jc w:val="center"/>
              </w:trPr>
              <w:tc>
                <w:tcPr>
                  <w:tcW w:w="469" w:type="dxa"/>
                  <w:tcBorders>
                    <w:top w:val="nil"/>
                    <w:left w:val="single" w:sz="4" w:space="0" w:color="auto"/>
                    <w:bottom w:val="single" w:sz="4" w:space="0" w:color="auto"/>
                    <w:right w:val="single" w:sz="4" w:space="0" w:color="auto"/>
                  </w:tcBorders>
                  <w:noWrap/>
                </w:tcPr>
                <w:p w14:paraId="6716EC9C" w14:textId="77777777" w:rsidR="0013072E" w:rsidRDefault="0013072E" w:rsidP="0013072E">
                  <w:pPr>
                    <w:rPr>
                      <w:rFonts w:ascii="GHEA Grapalat" w:hAnsi="GHEA Grapalat" w:cs="Calibri"/>
                      <w:color w:val="000000"/>
                      <w:sz w:val="22"/>
                      <w:szCs w:val="22"/>
                    </w:rPr>
                  </w:pPr>
                </w:p>
              </w:tc>
              <w:tc>
                <w:tcPr>
                  <w:tcW w:w="3791" w:type="dxa"/>
                  <w:tcBorders>
                    <w:top w:val="nil"/>
                    <w:left w:val="nil"/>
                    <w:bottom w:val="single" w:sz="4" w:space="0" w:color="auto"/>
                    <w:right w:val="single" w:sz="4" w:space="0" w:color="auto"/>
                  </w:tcBorders>
                </w:tcPr>
                <w:p w14:paraId="758014B4" w14:textId="5282D59D" w:rsidR="0013072E" w:rsidRPr="0013072E" w:rsidRDefault="0013072E" w:rsidP="0013072E">
                  <w:pPr>
                    <w:rPr>
                      <w:rFonts w:ascii="GHEA Grapalat" w:hAnsi="GHEA Grapalat" w:cs="Calibri"/>
                      <w:color w:val="000000"/>
                      <w:sz w:val="22"/>
                      <w:szCs w:val="22"/>
                    </w:rPr>
                  </w:pPr>
                  <w:r w:rsidRPr="0013072E">
                    <w:rPr>
                      <w:rFonts w:ascii="GHEA Grapalat" w:hAnsi="GHEA Grapalat" w:cs="Calibri"/>
                      <w:b/>
                      <w:bCs/>
                      <w:color w:val="000000"/>
                      <w:sz w:val="22"/>
                      <w:szCs w:val="22"/>
                    </w:rPr>
                    <w:t>ԱԱՀ-20%</w:t>
                  </w:r>
                </w:p>
              </w:tc>
              <w:tc>
                <w:tcPr>
                  <w:tcW w:w="1055" w:type="dxa"/>
                  <w:tcBorders>
                    <w:top w:val="nil"/>
                    <w:left w:val="nil"/>
                    <w:bottom w:val="single" w:sz="4" w:space="0" w:color="auto"/>
                    <w:right w:val="single" w:sz="4" w:space="0" w:color="auto"/>
                  </w:tcBorders>
                </w:tcPr>
                <w:p w14:paraId="4DA73D25" w14:textId="0049D968" w:rsidR="0013072E" w:rsidRPr="0013072E" w:rsidRDefault="0013072E" w:rsidP="0013072E">
                  <w:pPr>
                    <w:rPr>
                      <w:rFonts w:ascii="GHEA Grapalat" w:hAnsi="GHEA Grapalat" w:cs="Calibri"/>
                      <w:color w:val="000000"/>
                      <w:sz w:val="22"/>
                      <w:szCs w:val="22"/>
                    </w:rPr>
                  </w:pPr>
                  <w:r w:rsidRPr="0013072E">
                    <w:rPr>
                      <w:rFonts w:ascii="Calibri" w:hAnsi="Calibri" w:cs="Calibri"/>
                      <w:b/>
                      <w:bCs/>
                      <w:color w:val="000000"/>
                      <w:sz w:val="22"/>
                      <w:szCs w:val="22"/>
                    </w:rPr>
                    <w:t> </w:t>
                  </w:r>
                </w:p>
              </w:tc>
              <w:tc>
                <w:tcPr>
                  <w:tcW w:w="1539" w:type="dxa"/>
                  <w:tcBorders>
                    <w:top w:val="nil"/>
                    <w:left w:val="nil"/>
                    <w:bottom w:val="single" w:sz="4" w:space="0" w:color="auto"/>
                    <w:right w:val="single" w:sz="4" w:space="0" w:color="auto"/>
                  </w:tcBorders>
                  <w:noWrap/>
                </w:tcPr>
                <w:p w14:paraId="23E182BE" w14:textId="2C261771" w:rsidR="0013072E" w:rsidRPr="0013072E" w:rsidRDefault="0013072E" w:rsidP="0013072E">
                  <w:pPr>
                    <w:rPr>
                      <w:rFonts w:ascii="GHEA Grapalat" w:hAnsi="GHEA Grapalat" w:cs="Calibri"/>
                      <w:color w:val="000000"/>
                      <w:sz w:val="22"/>
                      <w:szCs w:val="22"/>
                    </w:rPr>
                  </w:pPr>
                  <w:r w:rsidRPr="0013072E">
                    <w:rPr>
                      <w:rFonts w:ascii="Calibri" w:hAnsi="Calibri" w:cs="Calibri"/>
                      <w:b/>
                      <w:bCs/>
                      <w:color w:val="000000"/>
                      <w:sz w:val="22"/>
                      <w:szCs w:val="22"/>
                    </w:rPr>
                    <w:t> </w:t>
                  </w:r>
                </w:p>
              </w:tc>
              <w:tc>
                <w:tcPr>
                  <w:tcW w:w="1292" w:type="dxa"/>
                  <w:tcBorders>
                    <w:top w:val="nil"/>
                    <w:left w:val="nil"/>
                    <w:bottom w:val="single" w:sz="4" w:space="0" w:color="auto"/>
                    <w:right w:val="single" w:sz="4" w:space="0" w:color="auto"/>
                  </w:tcBorders>
                  <w:noWrap/>
                </w:tcPr>
                <w:p w14:paraId="1D6185BF" w14:textId="4C5E076B" w:rsidR="0013072E" w:rsidRPr="0013072E" w:rsidRDefault="0013072E" w:rsidP="0013072E">
                  <w:pPr>
                    <w:rPr>
                      <w:rFonts w:ascii="GHEA Grapalat" w:hAnsi="GHEA Grapalat" w:cs="Calibri"/>
                      <w:color w:val="000000"/>
                      <w:sz w:val="22"/>
                      <w:szCs w:val="22"/>
                    </w:rPr>
                  </w:pPr>
                  <w:r w:rsidRPr="0013072E">
                    <w:rPr>
                      <w:rFonts w:ascii="Calibri" w:hAnsi="Calibri" w:cs="Calibri"/>
                      <w:b/>
                      <w:bCs/>
                      <w:color w:val="000000"/>
                      <w:sz w:val="22"/>
                      <w:szCs w:val="22"/>
                    </w:rPr>
                    <w:t> </w:t>
                  </w:r>
                </w:p>
              </w:tc>
              <w:tc>
                <w:tcPr>
                  <w:tcW w:w="1213" w:type="dxa"/>
                  <w:tcBorders>
                    <w:top w:val="nil"/>
                    <w:left w:val="nil"/>
                    <w:bottom w:val="single" w:sz="4" w:space="0" w:color="auto"/>
                    <w:right w:val="single" w:sz="4" w:space="0" w:color="auto"/>
                  </w:tcBorders>
                  <w:noWrap/>
                </w:tcPr>
                <w:p w14:paraId="4154B83E" w14:textId="4E4F7308" w:rsidR="0013072E" w:rsidRPr="0013072E" w:rsidRDefault="0013072E" w:rsidP="0013072E">
                  <w:pPr>
                    <w:rPr>
                      <w:rFonts w:ascii="GHEA Grapalat" w:hAnsi="GHEA Grapalat" w:cs="Calibri"/>
                      <w:color w:val="000000"/>
                      <w:sz w:val="22"/>
                      <w:szCs w:val="22"/>
                    </w:rPr>
                  </w:pPr>
                  <w:r w:rsidRPr="0013072E">
                    <w:rPr>
                      <w:rFonts w:ascii="GHEA Grapalat" w:hAnsi="GHEA Grapalat" w:cs="Calibri"/>
                      <w:b/>
                      <w:bCs/>
                      <w:color w:val="000000"/>
                      <w:sz w:val="22"/>
                      <w:szCs w:val="22"/>
                    </w:rPr>
                    <w:t>144127.3</w:t>
                  </w:r>
                </w:p>
              </w:tc>
            </w:tr>
            <w:tr w:rsidR="00454957" w14:paraId="365AB786" w14:textId="77777777" w:rsidTr="0013072E">
              <w:trPr>
                <w:trHeight w:val="296"/>
                <w:jc w:val="center"/>
              </w:trPr>
              <w:tc>
                <w:tcPr>
                  <w:tcW w:w="469" w:type="dxa"/>
                  <w:tcBorders>
                    <w:top w:val="nil"/>
                    <w:left w:val="nil"/>
                    <w:bottom w:val="nil"/>
                    <w:right w:val="nil"/>
                  </w:tcBorders>
                  <w:noWrap/>
                  <w:vAlign w:val="bottom"/>
                  <w:hideMark/>
                </w:tcPr>
                <w:p w14:paraId="0AE12BB4" w14:textId="77777777" w:rsidR="00454957" w:rsidRDefault="00454957" w:rsidP="00B949EF">
                  <w:pPr>
                    <w:rPr>
                      <w:rFonts w:ascii="GHEA Grapalat" w:hAnsi="GHEA Grapalat" w:cs="Calibri"/>
                      <w:color w:val="000000"/>
                      <w:sz w:val="22"/>
                      <w:szCs w:val="22"/>
                    </w:rPr>
                  </w:pPr>
                </w:p>
              </w:tc>
              <w:tc>
                <w:tcPr>
                  <w:tcW w:w="3791" w:type="dxa"/>
                  <w:tcBorders>
                    <w:top w:val="nil"/>
                    <w:left w:val="single" w:sz="4" w:space="0" w:color="auto"/>
                    <w:bottom w:val="single" w:sz="4" w:space="0" w:color="auto"/>
                    <w:right w:val="single" w:sz="4" w:space="0" w:color="auto"/>
                  </w:tcBorders>
                  <w:hideMark/>
                </w:tcPr>
                <w:p w14:paraId="7B563DC7" w14:textId="78A247F8" w:rsidR="00454957" w:rsidRPr="0013072E" w:rsidRDefault="00454957" w:rsidP="00454957">
                  <w:pPr>
                    <w:rPr>
                      <w:rFonts w:ascii="GHEA Grapalat" w:hAnsi="GHEA Grapalat" w:cs="Calibri"/>
                      <w:b/>
                      <w:bCs/>
                      <w:color w:val="000000"/>
                      <w:sz w:val="22"/>
                      <w:szCs w:val="22"/>
                    </w:rPr>
                  </w:pPr>
                  <w:r w:rsidRPr="0013072E">
                    <w:rPr>
                      <w:rFonts w:ascii="GHEA Grapalat" w:hAnsi="GHEA Grapalat" w:cs="Calibri"/>
                      <w:b/>
                      <w:bCs/>
                      <w:color w:val="000000"/>
                      <w:sz w:val="22"/>
                      <w:szCs w:val="22"/>
                    </w:rPr>
                    <w:t xml:space="preserve">        Всего</w:t>
                  </w:r>
                </w:p>
              </w:tc>
              <w:tc>
                <w:tcPr>
                  <w:tcW w:w="1055" w:type="dxa"/>
                  <w:tcBorders>
                    <w:top w:val="nil"/>
                    <w:left w:val="nil"/>
                    <w:bottom w:val="single" w:sz="4" w:space="0" w:color="auto"/>
                    <w:right w:val="single" w:sz="4" w:space="0" w:color="auto"/>
                  </w:tcBorders>
                  <w:noWrap/>
                  <w:hideMark/>
                </w:tcPr>
                <w:p w14:paraId="368CEDA2" w14:textId="77777777" w:rsidR="00454957" w:rsidRPr="0013072E" w:rsidRDefault="00454957" w:rsidP="00B949EF">
                  <w:pPr>
                    <w:rPr>
                      <w:rFonts w:ascii="GHEA Grapalat" w:hAnsi="GHEA Grapalat" w:cs="Calibri"/>
                      <w:color w:val="000000"/>
                      <w:sz w:val="22"/>
                      <w:szCs w:val="22"/>
                    </w:rPr>
                  </w:pPr>
                  <w:r w:rsidRPr="0013072E">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noWrap/>
                  <w:hideMark/>
                </w:tcPr>
                <w:p w14:paraId="578540E2" w14:textId="77777777" w:rsidR="00454957" w:rsidRPr="0013072E" w:rsidRDefault="00454957" w:rsidP="00B949EF">
                  <w:pPr>
                    <w:rPr>
                      <w:rFonts w:ascii="GHEA Grapalat" w:hAnsi="GHEA Grapalat" w:cs="Calibri"/>
                      <w:color w:val="000000"/>
                      <w:sz w:val="22"/>
                      <w:szCs w:val="22"/>
                    </w:rPr>
                  </w:pPr>
                  <w:r w:rsidRPr="0013072E">
                    <w:rPr>
                      <w:rFonts w:ascii="Calibri" w:hAnsi="Calibri" w:cs="Calibri"/>
                      <w:color w:val="000000"/>
                      <w:sz w:val="22"/>
                      <w:szCs w:val="22"/>
                    </w:rPr>
                    <w:t> </w:t>
                  </w:r>
                </w:p>
              </w:tc>
              <w:tc>
                <w:tcPr>
                  <w:tcW w:w="1292" w:type="dxa"/>
                  <w:tcBorders>
                    <w:top w:val="nil"/>
                    <w:left w:val="nil"/>
                    <w:bottom w:val="single" w:sz="4" w:space="0" w:color="auto"/>
                    <w:right w:val="single" w:sz="4" w:space="0" w:color="auto"/>
                  </w:tcBorders>
                  <w:noWrap/>
                  <w:hideMark/>
                </w:tcPr>
                <w:p w14:paraId="2E17008F" w14:textId="77777777" w:rsidR="00454957" w:rsidRPr="0013072E" w:rsidRDefault="00454957" w:rsidP="00B949EF">
                  <w:pPr>
                    <w:rPr>
                      <w:rFonts w:ascii="GHEA Grapalat" w:hAnsi="GHEA Grapalat" w:cs="Calibri"/>
                      <w:color w:val="000000"/>
                      <w:sz w:val="22"/>
                      <w:szCs w:val="22"/>
                    </w:rPr>
                  </w:pPr>
                  <w:r w:rsidRPr="0013072E">
                    <w:rPr>
                      <w:rFonts w:ascii="Calibri" w:hAnsi="Calibri" w:cs="Calibri"/>
                      <w:color w:val="000000"/>
                      <w:sz w:val="22"/>
                      <w:szCs w:val="22"/>
                    </w:rPr>
                    <w:t> </w:t>
                  </w:r>
                </w:p>
              </w:tc>
              <w:tc>
                <w:tcPr>
                  <w:tcW w:w="1213" w:type="dxa"/>
                  <w:tcBorders>
                    <w:top w:val="nil"/>
                    <w:left w:val="nil"/>
                    <w:bottom w:val="single" w:sz="4" w:space="0" w:color="auto"/>
                    <w:right w:val="single" w:sz="4" w:space="0" w:color="auto"/>
                  </w:tcBorders>
                  <w:noWrap/>
                  <w:hideMark/>
                </w:tcPr>
                <w:p w14:paraId="437D3B5A" w14:textId="06FA65BE" w:rsidR="00454957" w:rsidRPr="0013072E" w:rsidRDefault="00454957" w:rsidP="00B949EF">
                  <w:pPr>
                    <w:rPr>
                      <w:rFonts w:ascii="GHEA Grapalat" w:hAnsi="GHEA Grapalat" w:cs="Calibri"/>
                      <w:b/>
                      <w:bCs/>
                      <w:color w:val="000000"/>
                      <w:sz w:val="22"/>
                      <w:szCs w:val="22"/>
                      <w:lang w:val="en-US"/>
                    </w:rPr>
                  </w:pPr>
                  <w:r w:rsidRPr="0013072E">
                    <w:rPr>
                      <w:rFonts w:ascii="GHEA Grapalat" w:hAnsi="GHEA Grapalat" w:cs="Calibri"/>
                      <w:b/>
                      <w:bCs/>
                      <w:color w:val="000000"/>
                      <w:sz w:val="22"/>
                      <w:szCs w:val="22"/>
                    </w:rPr>
                    <w:t>86476</w:t>
                  </w:r>
                  <w:r w:rsidR="0013072E" w:rsidRPr="0013072E">
                    <w:rPr>
                      <w:rFonts w:ascii="GHEA Grapalat" w:hAnsi="GHEA Grapalat" w:cs="Calibri"/>
                      <w:b/>
                      <w:bCs/>
                      <w:color w:val="000000"/>
                      <w:sz w:val="22"/>
                      <w:szCs w:val="22"/>
                      <w:lang w:val="en-US"/>
                    </w:rPr>
                    <w:t>4</w:t>
                  </w:r>
                </w:p>
              </w:tc>
            </w:tr>
          </w:tbl>
          <w:p w14:paraId="548B6615" w14:textId="30A169CF" w:rsidR="00200997" w:rsidRDefault="00200997">
            <w:pPr>
              <w:jc w:val="center"/>
              <w:rPr>
                <w:rFonts w:ascii="Arial LatArm" w:hAnsi="Arial LatArm"/>
                <w:color w:val="0D0D0D"/>
                <w:sz w:val="20"/>
                <w:szCs w:val="20"/>
              </w:rPr>
            </w:pPr>
            <w:r>
              <w:rPr>
                <w:rFonts w:ascii="Arial LatArm" w:hAnsi="Arial LatArm"/>
                <w:color w:val="0D0D0D"/>
                <w:sz w:val="20"/>
                <w:szCs w:val="20"/>
              </w:rPr>
              <w:t xml:space="preserve"> </w:t>
            </w:r>
          </w:p>
        </w:tc>
      </w:tr>
      <w:tr w:rsidR="00200997" w14:paraId="2A9B04D4" w14:textId="77777777" w:rsidTr="00454957">
        <w:trPr>
          <w:trHeight w:val="231"/>
        </w:trPr>
        <w:tc>
          <w:tcPr>
            <w:tcW w:w="9450" w:type="dxa"/>
            <w:tcBorders>
              <w:top w:val="nil"/>
              <w:left w:val="nil"/>
              <w:bottom w:val="nil"/>
              <w:right w:val="nil"/>
            </w:tcBorders>
            <w:vAlign w:val="center"/>
            <w:hideMark/>
          </w:tcPr>
          <w:p w14:paraId="513A4BDB" w14:textId="77777777" w:rsidR="00200997" w:rsidRDefault="00200997" w:rsidP="00F2491B">
            <w:pPr>
              <w:rPr>
                <w:rFonts w:asciiTheme="minorHAnsi" w:hAnsiTheme="minorHAnsi"/>
                <w:color w:val="0D0D0D"/>
                <w:sz w:val="20"/>
                <w:szCs w:val="20"/>
                <w:lang w:val="hy-AM"/>
              </w:rPr>
            </w:pPr>
          </w:p>
          <w:p w14:paraId="75266F65" w14:textId="77777777" w:rsidR="00800686" w:rsidRDefault="00800686">
            <w:pPr>
              <w:jc w:val="center"/>
              <w:rPr>
                <w:rFonts w:asciiTheme="minorHAnsi" w:hAnsiTheme="minorHAnsi"/>
                <w:color w:val="0D0D0D"/>
                <w:sz w:val="20"/>
                <w:szCs w:val="20"/>
                <w:lang w:val="hy-AM"/>
              </w:rPr>
            </w:pPr>
            <w:r w:rsidRPr="00800686">
              <w:rPr>
                <w:rFonts w:asciiTheme="minorHAnsi" w:hAnsiTheme="minorHAnsi"/>
                <w:color w:val="0D0D0D"/>
                <w:sz w:val="20"/>
                <w:szCs w:val="20"/>
                <w:lang w:val="hy-AM"/>
              </w:rPr>
              <w:t>Административный район Ачапняк</w:t>
            </w:r>
          </w:p>
          <w:p w14:paraId="1B6E1358" w14:textId="1ABC3D9F" w:rsidR="001C0BE8" w:rsidRDefault="00800686" w:rsidP="00F2491B">
            <w:pPr>
              <w:jc w:val="center"/>
              <w:rPr>
                <w:rFonts w:asciiTheme="minorHAnsi" w:hAnsiTheme="minorHAnsi"/>
                <w:color w:val="0D0D0D"/>
                <w:sz w:val="20"/>
                <w:szCs w:val="20"/>
                <w:lang w:val="hy-AM"/>
              </w:rPr>
            </w:pPr>
            <w:r w:rsidRPr="00800686">
              <w:rPr>
                <w:rFonts w:asciiTheme="minorHAnsi" w:hAnsiTheme="minorHAnsi"/>
                <w:color w:val="0D0D0D"/>
                <w:sz w:val="20"/>
                <w:szCs w:val="20"/>
                <w:lang w:val="hy-AM"/>
              </w:rPr>
              <w:t>Ремонт санузла по адресу: Норашен, дом 17, кв. 86</w:t>
            </w:r>
          </w:p>
          <w:tbl>
            <w:tblPr>
              <w:tblW w:w="11155" w:type="dxa"/>
              <w:tblLook w:val="04A0" w:firstRow="1" w:lastRow="0" w:firstColumn="1" w:lastColumn="0" w:noHBand="0" w:noVBand="1"/>
            </w:tblPr>
            <w:tblGrid>
              <w:gridCol w:w="560"/>
              <w:gridCol w:w="4886"/>
              <w:gridCol w:w="819"/>
              <w:gridCol w:w="1539"/>
              <w:gridCol w:w="2001"/>
              <w:gridCol w:w="1350"/>
            </w:tblGrid>
            <w:tr w:rsidR="00140575" w:rsidRPr="00715CBA" w14:paraId="207D81FE" w14:textId="77777777" w:rsidTr="00325AAD">
              <w:trPr>
                <w:trHeight w:val="1530"/>
              </w:trPr>
              <w:tc>
                <w:tcPr>
                  <w:tcW w:w="560" w:type="dxa"/>
                  <w:tcBorders>
                    <w:top w:val="single" w:sz="4" w:space="0" w:color="auto"/>
                    <w:left w:val="single" w:sz="4" w:space="0" w:color="auto"/>
                    <w:bottom w:val="single" w:sz="4" w:space="0" w:color="auto"/>
                    <w:right w:val="single" w:sz="4" w:space="0" w:color="auto"/>
                  </w:tcBorders>
                  <w:noWrap/>
                  <w:vAlign w:val="center"/>
                  <w:hideMark/>
                </w:tcPr>
                <w:p w14:paraId="5F82144C" w14:textId="77777777" w:rsidR="00140575" w:rsidRPr="00715CBA" w:rsidRDefault="00140575" w:rsidP="00140575">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N</w:t>
                  </w:r>
                </w:p>
              </w:tc>
              <w:tc>
                <w:tcPr>
                  <w:tcW w:w="4886" w:type="dxa"/>
                  <w:tcBorders>
                    <w:top w:val="single" w:sz="4" w:space="0" w:color="auto"/>
                    <w:left w:val="nil"/>
                    <w:bottom w:val="single" w:sz="4" w:space="0" w:color="auto"/>
                    <w:right w:val="single" w:sz="4" w:space="0" w:color="auto"/>
                  </w:tcBorders>
                  <w:vAlign w:val="center"/>
                  <w:hideMark/>
                </w:tcPr>
                <w:p w14:paraId="1C5199E1" w14:textId="77777777" w:rsidR="00140575" w:rsidRPr="00715CBA" w:rsidRDefault="00140575" w:rsidP="00140575">
                  <w:pPr>
                    <w:spacing w:after="160" w:line="278" w:lineRule="auto"/>
                    <w:rPr>
                      <w:rFonts w:ascii="GHEA Grapalat" w:hAnsi="GHEA Grapalat" w:cs="Calibri"/>
                      <w:b/>
                      <w:bCs/>
                      <w:color w:val="000000"/>
                    </w:rPr>
                  </w:pPr>
                  <w:r w:rsidRPr="00715CBA">
                    <w:rPr>
                      <w:rFonts w:ascii="GHEA Grapalat" w:hAnsi="GHEA Grapalat" w:cs="Calibri"/>
                      <w:b/>
                      <w:bCs/>
                      <w:color w:val="000000"/>
                    </w:rPr>
                    <w:t>Виды и наименования работ</w:t>
                  </w:r>
                </w:p>
              </w:tc>
              <w:tc>
                <w:tcPr>
                  <w:tcW w:w="819" w:type="dxa"/>
                  <w:tcBorders>
                    <w:top w:val="single" w:sz="4" w:space="0" w:color="auto"/>
                    <w:left w:val="nil"/>
                    <w:bottom w:val="single" w:sz="4" w:space="0" w:color="auto"/>
                    <w:right w:val="single" w:sz="4" w:space="0" w:color="auto"/>
                  </w:tcBorders>
                  <w:vAlign w:val="center"/>
                  <w:hideMark/>
                </w:tcPr>
                <w:p w14:paraId="0189004B" w14:textId="77777777" w:rsidR="00140575" w:rsidRPr="00715CBA" w:rsidRDefault="00140575" w:rsidP="00140575">
                  <w:pPr>
                    <w:spacing w:after="160" w:line="278" w:lineRule="auto"/>
                    <w:rPr>
                      <w:rFonts w:ascii="GHEA Grapalat" w:hAnsi="GHEA Grapalat" w:cs="Calibri"/>
                      <w:b/>
                      <w:bCs/>
                      <w:color w:val="000000"/>
                    </w:rPr>
                  </w:pPr>
                  <w:r w:rsidRPr="00715CBA">
                    <w:rPr>
                      <w:rFonts w:ascii="GHEA Grapalat" w:hAnsi="GHEA Grapalat" w:cs="Calibri"/>
                      <w:b/>
                      <w:bCs/>
                      <w:color w:val="000000"/>
                    </w:rPr>
                    <w:t>Ед.</w:t>
                  </w:r>
                </w:p>
              </w:tc>
              <w:tc>
                <w:tcPr>
                  <w:tcW w:w="1539" w:type="dxa"/>
                  <w:tcBorders>
                    <w:top w:val="single" w:sz="4" w:space="0" w:color="auto"/>
                    <w:left w:val="nil"/>
                    <w:bottom w:val="single" w:sz="4" w:space="0" w:color="auto"/>
                    <w:right w:val="single" w:sz="4" w:space="0" w:color="auto"/>
                  </w:tcBorders>
                  <w:vAlign w:val="center"/>
                  <w:hideMark/>
                </w:tcPr>
                <w:p w14:paraId="7FDCEF85" w14:textId="77777777" w:rsidR="00140575" w:rsidRPr="00715CBA" w:rsidRDefault="00140575" w:rsidP="00140575">
                  <w:pPr>
                    <w:spacing w:after="160" w:line="278" w:lineRule="auto"/>
                    <w:rPr>
                      <w:rFonts w:ascii="GHEA Grapalat" w:hAnsi="GHEA Grapalat" w:cs="Calibri"/>
                      <w:b/>
                      <w:bCs/>
                      <w:color w:val="000000"/>
                    </w:rPr>
                  </w:pPr>
                  <w:r w:rsidRPr="00715CBA">
                    <w:rPr>
                      <w:rFonts w:ascii="GHEA Grapalat" w:hAnsi="GHEA Grapalat" w:cs="Calibri"/>
                      <w:b/>
                      <w:bCs/>
                      <w:color w:val="000000"/>
                    </w:rPr>
                    <w:t xml:space="preserve"> Количество</w:t>
                  </w:r>
                </w:p>
              </w:tc>
              <w:tc>
                <w:tcPr>
                  <w:tcW w:w="2001" w:type="dxa"/>
                  <w:tcBorders>
                    <w:top w:val="single" w:sz="4" w:space="0" w:color="auto"/>
                    <w:left w:val="nil"/>
                    <w:bottom w:val="single" w:sz="4" w:space="0" w:color="auto"/>
                    <w:right w:val="single" w:sz="4" w:space="0" w:color="auto"/>
                  </w:tcBorders>
                  <w:vAlign w:val="center"/>
                  <w:hideMark/>
                </w:tcPr>
                <w:p w14:paraId="59DDBCF3" w14:textId="77777777" w:rsidR="00140575" w:rsidRDefault="00140575" w:rsidP="00140575">
                  <w:pPr>
                    <w:rPr>
                      <w:rFonts w:ascii="GHEA Grapalat" w:hAnsi="GHEA Grapalat" w:cs="Calibri"/>
                      <w:b/>
                      <w:bCs/>
                      <w:color w:val="000000"/>
                    </w:rPr>
                  </w:pPr>
                  <w:r w:rsidRPr="00715CBA">
                    <w:rPr>
                      <w:rFonts w:ascii="GHEA Grapalat" w:hAnsi="GHEA Grapalat" w:cs="Calibri"/>
                      <w:b/>
                      <w:bCs/>
                      <w:color w:val="000000"/>
                    </w:rPr>
                    <w:t xml:space="preserve">Цена за </w:t>
                  </w:r>
                </w:p>
                <w:p w14:paraId="2AA6906B" w14:textId="77777777" w:rsidR="00140575" w:rsidRPr="00715CBA" w:rsidRDefault="00140575" w:rsidP="00140575">
                  <w:pPr>
                    <w:spacing w:after="160" w:line="278" w:lineRule="auto"/>
                    <w:rPr>
                      <w:rFonts w:ascii="GHEA Grapalat" w:hAnsi="GHEA Grapalat" w:cs="Calibri"/>
                      <w:b/>
                      <w:bCs/>
                      <w:color w:val="000000"/>
                    </w:rPr>
                  </w:pPr>
                  <w:r w:rsidRPr="00715CBA">
                    <w:rPr>
                      <w:rFonts w:ascii="GHEA Grapalat" w:hAnsi="GHEA Grapalat" w:cs="Calibri"/>
                      <w:b/>
                      <w:bCs/>
                      <w:color w:val="000000"/>
                    </w:rPr>
                    <w:t>единицу</w:t>
                  </w:r>
                </w:p>
              </w:tc>
              <w:tc>
                <w:tcPr>
                  <w:tcW w:w="1350" w:type="dxa"/>
                  <w:tcBorders>
                    <w:top w:val="single" w:sz="4" w:space="0" w:color="auto"/>
                    <w:left w:val="nil"/>
                    <w:bottom w:val="single" w:sz="4" w:space="0" w:color="auto"/>
                    <w:right w:val="single" w:sz="4" w:space="0" w:color="auto"/>
                  </w:tcBorders>
                  <w:vAlign w:val="center"/>
                  <w:hideMark/>
                </w:tcPr>
                <w:p w14:paraId="52FF200D" w14:textId="77777777" w:rsidR="00140575" w:rsidRPr="00715CBA" w:rsidRDefault="00140575" w:rsidP="00140575">
                  <w:pPr>
                    <w:spacing w:after="160" w:line="278" w:lineRule="auto"/>
                    <w:rPr>
                      <w:rFonts w:ascii="GHEA Grapalat" w:hAnsi="GHEA Grapalat" w:cs="Calibri"/>
                      <w:b/>
                      <w:bCs/>
                      <w:color w:val="000000"/>
                    </w:rPr>
                  </w:pPr>
                  <w:r w:rsidRPr="00715CBA">
                    <w:rPr>
                      <w:rFonts w:ascii="GHEA Grapalat" w:hAnsi="GHEA Grapalat" w:cs="Calibri"/>
                      <w:b/>
                      <w:bCs/>
                      <w:color w:val="000000"/>
                    </w:rPr>
                    <w:t>Сумма</w:t>
                  </w:r>
                </w:p>
              </w:tc>
            </w:tr>
            <w:tr w:rsidR="00325AAD" w:rsidRPr="00715CBA" w14:paraId="72D655A1" w14:textId="77777777" w:rsidTr="00325AAD">
              <w:trPr>
                <w:trHeight w:val="521"/>
              </w:trPr>
              <w:tc>
                <w:tcPr>
                  <w:tcW w:w="560" w:type="dxa"/>
                  <w:tcBorders>
                    <w:top w:val="nil"/>
                    <w:left w:val="single" w:sz="4" w:space="0" w:color="auto"/>
                    <w:bottom w:val="single" w:sz="4" w:space="0" w:color="auto"/>
                    <w:right w:val="single" w:sz="4" w:space="0" w:color="auto"/>
                  </w:tcBorders>
                  <w:noWrap/>
                  <w:hideMark/>
                </w:tcPr>
                <w:p w14:paraId="09F0BD0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w:t>
                  </w:r>
                </w:p>
              </w:tc>
              <w:tc>
                <w:tcPr>
                  <w:tcW w:w="4886" w:type="dxa"/>
                  <w:tcBorders>
                    <w:top w:val="nil"/>
                    <w:left w:val="nil"/>
                    <w:bottom w:val="single" w:sz="4" w:space="0" w:color="auto"/>
                    <w:right w:val="single" w:sz="4" w:space="0" w:color="auto"/>
                  </w:tcBorders>
                  <w:hideMark/>
                </w:tcPr>
                <w:p w14:paraId="738F66AA"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 xml:space="preserve">Демонтаж и вы носванны </w:t>
                  </w:r>
                </w:p>
              </w:tc>
              <w:tc>
                <w:tcPr>
                  <w:tcW w:w="819" w:type="dxa"/>
                  <w:tcBorders>
                    <w:top w:val="nil"/>
                    <w:left w:val="nil"/>
                    <w:bottom w:val="single" w:sz="4" w:space="0" w:color="auto"/>
                    <w:right w:val="single" w:sz="4" w:space="0" w:color="auto"/>
                  </w:tcBorders>
                  <w:hideMark/>
                </w:tcPr>
                <w:p w14:paraId="5F627467"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5F187BF1" w14:textId="4020B1C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nil"/>
                    <w:right w:val="nil"/>
                  </w:tcBorders>
                  <w:noWrap/>
                  <w:hideMark/>
                </w:tcPr>
                <w:p w14:paraId="4957B54D" w14:textId="39699B8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4200</w:t>
                  </w:r>
                </w:p>
              </w:tc>
              <w:tc>
                <w:tcPr>
                  <w:tcW w:w="1350" w:type="dxa"/>
                  <w:tcBorders>
                    <w:top w:val="nil"/>
                    <w:left w:val="single" w:sz="4" w:space="0" w:color="auto"/>
                    <w:bottom w:val="single" w:sz="4" w:space="0" w:color="auto"/>
                    <w:right w:val="single" w:sz="4" w:space="0" w:color="auto"/>
                  </w:tcBorders>
                  <w:noWrap/>
                  <w:hideMark/>
                </w:tcPr>
                <w:p w14:paraId="44D32244"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5000</w:t>
                  </w:r>
                </w:p>
              </w:tc>
            </w:tr>
            <w:tr w:rsidR="00325AAD" w:rsidRPr="00715CBA" w14:paraId="66442917" w14:textId="77777777" w:rsidTr="00325AAD">
              <w:trPr>
                <w:trHeight w:val="440"/>
              </w:trPr>
              <w:tc>
                <w:tcPr>
                  <w:tcW w:w="560" w:type="dxa"/>
                  <w:tcBorders>
                    <w:top w:val="nil"/>
                    <w:left w:val="single" w:sz="4" w:space="0" w:color="auto"/>
                    <w:bottom w:val="single" w:sz="4" w:space="0" w:color="auto"/>
                    <w:right w:val="single" w:sz="4" w:space="0" w:color="auto"/>
                  </w:tcBorders>
                  <w:noWrap/>
                  <w:hideMark/>
                </w:tcPr>
                <w:p w14:paraId="239FF3E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lastRenderedPageBreak/>
                    <w:t>2</w:t>
                  </w:r>
                </w:p>
              </w:tc>
              <w:tc>
                <w:tcPr>
                  <w:tcW w:w="4886" w:type="dxa"/>
                  <w:tcBorders>
                    <w:top w:val="nil"/>
                    <w:left w:val="nil"/>
                    <w:bottom w:val="single" w:sz="4" w:space="0" w:color="auto"/>
                    <w:right w:val="single" w:sz="4" w:space="0" w:color="auto"/>
                  </w:tcBorders>
                  <w:hideMark/>
                </w:tcPr>
                <w:p w14:paraId="4A5CCCD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Демонтаж и вынос раковины</w:t>
                  </w:r>
                </w:p>
              </w:tc>
              <w:tc>
                <w:tcPr>
                  <w:tcW w:w="819" w:type="dxa"/>
                  <w:tcBorders>
                    <w:top w:val="nil"/>
                    <w:left w:val="nil"/>
                    <w:bottom w:val="single" w:sz="4" w:space="0" w:color="auto"/>
                    <w:right w:val="single" w:sz="4" w:space="0" w:color="auto"/>
                  </w:tcBorders>
                  <w:hideMark/>
                </w:tcPr>
                <w:p w14:paraId="652B51D5"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49EF50A3" w14:textId="6768F4B9"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single" w:sz="4" w:space="0" w:color="auto"/>
                    <w:left w:val="nil"/>
                    <w:bottom w:val="single" w:sz="4" w:space="0" w:color="auto"/>
                    <w:right w:val="single" w:sz="4" w:space="0" w:color="auto"/>
                  </w:tcBorders>
                  <w:noWrap/>
                  <w:hideMark/>
                </w:tcPr>
                <w:p w14:paraId="7CF56B82" w14:textId="3C2EAABC"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1840</w:t>
                  </w:r>
                </w:p>
              </w:tc>
              <w:tc>
                <w:tcPr>
                  <w:tcW w:w="1350" w:type="dxa"/>
                  <w:tcBorders>
                    <w:top w:val="nil"/>
                    <w:left w:val="nil"/>
                    <w:bottom w:val="single" w:sz="4" w:space="0" w:color="auto"/>
                    <w:right w:val="single" w:sz="4" w:space="0" w:color="auto"/>
                  </w:tcBorders>
                  <w:noWrap/>
                  <w:hideMark/>
                </w:tcPr>
                <w:p w14:paraId="6E2A4273"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2000</w:t>
                  </w:r>
                </w:p>
              </w:tc>
            </w:tr>
            <w:tr w:rsidR="00325AAD" w:rsidRPr="00715CBA" w14:paraId="073DA188" w14:textId="77777777" w:rsidTr="00325AAD">
              <w:trPr>
                <w:trHeight w:val="386"/>
              </w:trPr>
              <w:tc>
                <w:tcPr>
                  <w:tcW w:w="560" w:type="dxa"/>
                  <w:tcBorders>
                    <w:top w:val="nil"/>
                    <w:left w:val="single" w:sz="4" w:space="0" w:color="auto"/>
                    <w:bottom w:val="single" w:sz="4" w:space="0" w:color="auto"/>
                    <w:right w:val="single" w:sz="4" w:space="0" w:color="auto"/>
                  </w:tcBorders>
                  <w:noWrap/>
                  <w:hideMark/>
                </w:tcPr>
                <w:p w14:paraId="5FE9462C"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w:t>
                  </w:r>
                </w:p>
              </w:tc>
              <w:tc>
                <w:tcPr>
                  <w:tcW w:w="4886" w:type="dxa"/>
                  <w:tcBorders>
                    <w:top w:val="nil"/>
                    <w:left w:val="nil"/>
                    <w:bottom w:val="single" w:sz="4" w:space="0" w:color="auto"/>
                    <w:right w:val="single" w:sz="4" w:space="0" w:color="auto"/>
                  </w:tcBorders>
                  <w:hideMark/>
                </w:tcPr>
                <w:p w14:paraId="1335F8A1"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Демонтаж и вынос двери</w:t>
                  </w:r>
                </w:p>
              </w:tc>
              <w:tc>
                <w:tcPr>
                  <w:tcW w:w="819" w:type="dxa"/>
                  <w:tcBorders>
                    <w:top w:val="nil"/>
                    <w:left w:val="nil"/>
                    <w:bottom w:val="single" w:sz="4" w:space="0" w:color="auto"/>
                    <w:right w:val="single" w:sz="4" w:space="0" w:color="auto"/>
                  </w:tcBorders>
                  <w:hideMark/>
                </w:tcPr>
                <w:p w14:paraId="188FE885"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63D7FA59" w14:textId="1750D76D"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6FAC25D6" w14:textId="2E924B9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2000</w:t>
                  </w:r>
                </w:p>
              </w:tc>
              <w:tc>
                <w:tcPr>
                  <w:tcW w:w="1350" w:type="dxa"/>
                  <w:tcBorders>
                    <w:top w:val="nil"/>
                    <w:left w:val="nil"/>
                    <w:bottom w:val="single" w:sz="4" w:space="0" w:color="auto"/>
                    <w:right w:val="single" w:sz="4" w:space="0" w:color="auto"/>
                  </w:tcBorders>
                  <w:noWrap/>
                  <w:hideMark/>
                </w:tcPr>
                <w:p w14:paraId="3A34661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2500</w:t>
                  </w:r>
                </w:p>
              </w:tc>
            </w:tr>
            <w:tr w:rsidR="00325AAD" w:rsidRPr="00715CBA" w14:paraId="1E1ED00C" w14:textId="77777777" w:rsidTr="00325AAD">
              <w:trPr>
                <w:trHeight w:val="422"/>
              </w:trPr>
              <w:tc>
                <w:tcPr>
                  <w:tcW w:w="560" w:type="dxa"/>
                  <w:tcBorders>
                    <w:top w:val="nil"/>
                    <w:left w:val="single" w:sz="4" w:space="0" w:color="auto"/>
                    <w:bottom w:val="single" w:sz="4" w:space="0" w:color="auto"/>
                    <w:right w:val="single" w:sz="4" w:space="0" w:color="auto"/>
                  </w:tcBorders>
                  <w:noWrap/>
                  <w:hideMark/>
                </w:tcPr>
                <w:p w14:paraId="626A86B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w:t>
                  </w:r>
                </w:p>
              </w:tc>
              <w:tc>
                <w:tcPr>
                  <w:tcW w:w="4886" w:type="dxa"/>
                  <w:tcBorders>
                    <w:top w:val="nil"/>
                    <w:left w:val="nil"/>
                    <w:bottom w:val="single" w:sz="4" w:space="0" w:color="auto"/>
                    <w:right w:val="single" w:sz="4" w:space="0" w:color="auto"/>
                  </w:tcBorders>
                  <w:hideMark/>
                </w:tcPr>
                <w:p w14:paraId="2BBF100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Демонтаж и вынос бетонной стяжки пола</w:t>
                  </w:r>
                </w:p>
              </w:tc>
              <w:tc>
                <w:tcPr>
                  <w:tcW w:w="819" w:type="dxa"/>
                  <w:tcBorders>
                    <w:top w:val="nil"/>
                    <w:left w:val="nil"/>
                    <w:bottom w:val="nil"/>
                    <w:right w:val="nil"/>
                  </w:tcBorders>
                  <w:hideMark/>
                </w:tcPr>
                <w:p w14:paraId="5BD74F9C" w14:textId="6356F9DB" w:rsidR="00325AAD" w:rsidRPr="00715CBA" w:rsidRDefault="00325AAD" w:rsidP="00325AAD">
                  <w:pPr>
                    <w:spacing w:after="160" w:line="278" w:lineRule="auto"/>
                    <w:rPr>
                      <w:rFonts w:ascii="GHEA Grapalat" w:hAnsi="GHEA Grapalat" w:cs="Calibri"/>
                      <w:color w:val="000000"/>
                    </w:rPr>
                  </w:pPr>
                  <w:r w:rsidRPr="00715CBA">
                    <w:rPr>
                      <w:rFonts w:ascii="GHEA Grapalat" w:hAnsi="GHEA Grapalat" w:cs="Calibri"/>
                      <w:color w:val="000000"/>
                    </w:rPr>
                    <w:t>куб.м</w:t>
                  </w:r>
                </w:p>
              </w:tc>
              <w:tc>
                <w:tcPr>
                  <w:tcW w:w="1539" w:type="dxa"/>
                  <w:tcBorders>
                    <w:top w:val="nil"/>
                    <w:left w:val="single" w:sz="4" w:space="0" w:color="auto"/>
                    <w:bottom w:val="single" w:sz="4" w:space="0" w:color="auto"/>
                    <w:right w:val="single" w:sz="4" w:space="0" w:color="auto"/>
                  </w:tcBorders>
                  <w:noWrap/>
                  <w:hideMark/>
                </w:tcPr>
                <w:p w14:paraId="6E15F6CD" w14:textId="6E7237DC"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5BA9FC39" w14:textId="5DC947CE"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12500</w:t>
                  </w:r>
                </w:p>
              </w:tc>
              <w:tc>
                <w:tcPr>
                  <w:tcW w:w="1350" w:type="dxa"/>
                  <w:tcBorders>
                    <w:top w:val="nil"/>
                    <w:left w:val="nil"/>
                    <w:bottom w:val="single" w:sz="4" w:space="0" w:color="auto"/>
                    <w:right w:val="single" w:sz="4" w:space="0" w:color="auto"/>
                  </w:tcBorders>
                  <w:noWrap/>
                  <w:hideMark/>
                </w:tcPr>
                <w:p w14:paraId="233E0A53"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15000</w:t>
                  </w:r>
                </w:p>
              </w:tc>
            </w:tr>
            <w:tr w:rsidR="00325AAD" w:rsidRPr="00715CBA" w14:paraId="2C75F6ED" w14:textId="77777777" w:rsidTr="00325AAD">
              <w:trPr>
                <w:trHeight w:val="413"/>
              </w:trPr>
              <w:tc>
                <w:tcPr>
                  <w:tcW w:w="560" w:type="dxa"/>
                  <w:tcBorders>
                    <w:top w:val="nil"/>
                    <w:left w:val="single" w:sz="4" w:space="0" w:color="auto"/>
                    <w:bottom w:val="single" w:sz="4" w:space="0" w:color="auto"/>
                    <w:right w:val="single" w:sz="4" w:space="0" w:color="auto"/>
                  </w:tcBorders>
                  <w:noWrap/>
                  <w:hideMark/>
                </w:tcPr>
                <w:p w14:paraId="1F20113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w:t>
                  </w:r>
                </w:p>
              </w:tc>
              <w:tc>
                <w:tcPr>
                  <w:tcW w:w="4886" w:type="dxa"/>
                  <w:tcBorders>
                    <w:top w:val="nil"/>
                    <w:left w:val="nil"/>
                    <w:bottom w:val="single" w:sz="4" w:space="0" w:color="auto"/>
                    <w:right w:val="single" w:sz="4" w:space="0" w:color="auto"/>
                  </w:tcBorders>
                  <w:hideMark/>
                </w:tcPr>
                <w:p w14:paraId="2C40141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Демонтаж и вынос чугунных труб</w:t>
                  </w:r>
                </w:p>
              </w:tc>
              <w:tc>
                <w:tcPr>
                  <w:tcW w:w="819" w:type="dxa"/>
                  <w:tcBorders>
                    <w:top w:val="single" w:sz="4" w:space="0" w:color="auto"/>
                    <w:left w:val="nil"/>
                    <w:bottom w:val="single" w:sz="4" w:space="0" w:color="auto"/>
                    <w:right w:val="single" w:sz="4" w:space="0" w:color="auto"/>
                  </w:tcBorders>
                  <w:hideMark/>
                </w:tcPr>
                <w:p w14:paraId="314F6BEE"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4EEC5E6E" w14:textId="30448D8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w:t>
                  </w:r>
                </w:p>
              </w:tc>
              <w:tc>
                <w:tcPr>
                  <w:tcW w:w="2001" w:type="dxa"/>
                  <w:tcBorders>
                    <w:top w:val="nil"/>
                    <w:left w:val="nil"/>
                    <w:bottom w:val="single" w:sz="4" w:space="0" w:color="auto"/>
                    <w:right w:val="single" w:sz="4" w:space="0" w:color="auto"/>
                  </w:tcBorders>
                  <w:noWrap/>
                  <w:hideMark/>
                </w:tcPr>
                <w:p w14:paraId="5CEF7B0D" w14:textId="40E6C4A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830</w:t>
                  </w:r>
                </w:p>
              </w:tc>
              <w:tc>
                <w:tcPr>
                  <w:tcW w:w="1350" w:type="dxa"/>
                  <w:tcBorders>
                    <w:top w:val="nil"/>
                    <w:left w:val="nil"/>
                    <w:bottom w:val="single" w:sz="4" w:space="0" w:color="auto"/>
                    <w:right w:val="single" w:sz="4" w:space="0" w:color="auto"/>
                  </w:tcBorders>
                  <w:noWrap/>
                  <w:hideMark/>
                </w:tcPr>
                <w:p w14:paraId="6A507A6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5000</w:t>
                  </w:r>
                </w:p>
              </w:tc>
            </w:tr>
            <w:tr w:rsidR="00325AAD" w:rsidRPr="00715CBA" w14:paraId="2A888305" w14:textId="77777777" w:rsidTr="00325AAD">
              <w:trPr>
                <w:trHeight w:val="980"/>
              </w:trPr>
              <w:tc>
                <w:tcPr>
                  <w:tcW w:w="560" w:type="dxa"/>
                  <w:tcBorders>
                    <w:top w:val="nil"/>
                    <w:left w:val="single" w:sz="4" w:space="0" w:color="auto"/>
                    <w:bottom w:val="single" w:sz="4" w:space="0" w:color="auto"/>
                    <w:right w:val="single" w:sz="4" w:space="0" w:color="auto"/>
                  </w:tcBorders>
                  <w:noWrap/>
                  <w:hideMark/>
                </w:tcPr>
                <w:p w14:paraId="448EAC94"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6</w:t>
                  </w:r>
                </w:p>
              </w:tc>
              <w:tc>
                <w:tcPr>
                  <w:tcW w:w="4886" w:type="dxa"/>
                  <w:tcBorders>
                    <w:top w:val="nil"/>
                    <w:left w:val="nil"/>
                    <w:bottom w:val="single" w:sz="4" w:space="0" w:color="auto"/>
                    <w:right w:val="single" w:sz="4" w:space="0" w:color="auto"/>
                  </w:tcBorders>
                  <w:hideMark/>
                </w:tcPr>
                <w:p w14:paraId="307F725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Թուջե խողովակի 45Ф (նոր) դեպի ձախ անկյուն Установка новой чугунной трубы 45° (влево)</w:t>
                  </w:r>
                </w:p>
              </w:tc>
              <w:tc>
                <w:tcPr>
                  <w:tcW w:w="819" w:type="dxa"/>
                  <w:tcBorders>
                    <w:top w:val="nil"/>
                    <w:left w:val="nil"/>
                    <w:bottom w:val="single" w:sz="4" w:space="0" w:color="auto"/>
                    <w:right w:val="single" w:sz="4" w:space="0" w:color="auto"/>
                  </w:tcBorders>
                  <w:hideMark/>
                </w:tcPr>
                <w:p w14:paraId="245380BA" w14:textId="7144A1AB"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327E2DB9" w14:textId="0BD1AA4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2.6</w:t>
                  </w:r>
                </w:p>
              </w:tc>
              <w:tc>
                <w:tcPr>
                  <w:tcW w:w="2001" w:type="dxa"/>
                  <w:tcBorders>
                    <w:top w:val="nil"/>
                    <w:left w:val="nil"/>
                    <w:bottom w:val="single" w:sz="4" w:space="0" w:color="auto"/>
                    <w:right w:val="single" w:sz="4" w:space="0" w:color="auto"/>
                  </w:tcBorders>
                  <w:noWrap/>
                  <w:hideMark/>
                </w:tcPr>
                <w:p w14:paraId="2DACD6FE" w14:textId="366FF6B5"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4170</w:t>
                  </w:r>
                </w:p>
              </w:tc>
              <w:tc>
                <w:tcPr>
                  <w:tcW w:w="1350" w:type="dxa"/>
                  <w:tcBorders>
                    <w:top w:val="nil"/>
                    <w:left w:val="nil"/>
                    <w:bottom w:val="single" w:sz="4" w:space="0" w:color="auto"/>
                    <w:right w:val="single" w:sz="4" w:space="0" w:color="auto"/>
                  </w:tcBorders>
                  <w:noWrap/>
                  <w:hideMark/>
                </w:tcPr>
                <w:p w14:paraId="5AC09E5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13000</w:t>
                  </w:r>
                </w:p>
              </w:tc>
            </w:tr>
            <w:tr w:rsidR="00325AAD" w:rsidRPr="00715CBA" w14:paraId="24F544F2" w14:textId="77777777" w:rsidTr="00325AAD">
              <w:trPr>
                <w:trHeight w:val="1376"/>
              </w:trPr>
              <w:tc>
                <w:tcPr>
                  <w:tcW w:w="560" w:type="dxa"/>
                  <w:tcBorders>
                    <w:top w:val="nil"/>
                    <w:left w:val="single" w:sz="4" w:space="0" w:color="auto"/>
                    <w:bottom w:val="single" w:sz="4" w:space="0" w:color="auto"/>
                    <w:right w:val="single" w:sz="4" w:space="0" w:color="auto"/>
                  </w:tcBorders>
                  <w:noWrap/>
                  <w:hideMark/>
                </w:tcPr>
                <w:p w14:paraId="52172ED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7</w:t>
                  </w:r>
                </w:p>
              </w:tc>
              <w:tc>
                <w:tcPr>
                  <w:tcW w:w="4886" w:type="dxa"/>
                  <w:tcBorders>
                    <w:top w:val="nil"/>
                    <w:left w:val="nil"/>
                    <w:bottom w:val="single" w:sz="4" w:space="0" w:color="auto"/>
                    <w:right w:val="single" w:sz="4" w:space="0" w:color="auto"/>
                  </w:tcBorders>
                  <w:hideMark/>
                </w:tcPr>
                <w:p w14:paraId="5E6D71CE"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Монтаж металлопластиковых труб 25Ф (с соответствующими элементами) внутри стен для горячей и холодной воды — к газовому котлу, смесителям раковины</w:t>
                  </w:r>
                </w:p>
              </w:tc>
              <w:tc>
                <w:tcPr>
                  <w:tcW w:w="819" w:type="dxa"/>
                  <w:tcBorders>
                    <w:top w:val="nil"/>
                    <w:left w:val="nil"/>
                    <w:bottom w:val="single" w:sz="4" w:space="0" w:color="auto"/>
                    <w:right w:val="single" w:sz="4" w:space="0" w:color="auto"/>
                  </w:tcBorders>
                  <w:hideMark/>
                </w:tcPr>
                <w:p w14:paraId="27B3DB68"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39F4EA04" w14:textId="57DA774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w:t>
                  </w:r>
                </w:p>
              </w:tc>
              <w:tc>
                <w:tcPr>
                  <w:tcW w:w="2001" w:type="dxa"/>
                  <w:tcBorders>
                    <w:top w:val="nil"/>
                    <w:left w:val="nil"/>
                    <w:bottom w:val="single" w:sz="4" w:space="0" w:color="auto"/>
                    <w:right w:val="single" w:sz="4" w:space="0" w:color="auto"/>
                  </w:tcBorders>
                  <w:noWrap/>
                  <w:hideMark/>
                </w:tcPr>
                <w:p w14:paraId="03C26F01" w14:textId="58DD9AA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1670</w:t>
                  </w:r>
                </w:p>
              </w:tc>
              <w:tc>
                <w:tcPr>
                  <w:tcW w:w="1350" w:type="dxa"/>
                  <w:tcBorders>
                    <w:top w:val="nil"/>
                    <w:left w:val="nil"/>
                    <w:bottom w:val="single" w:sz="4" w:space="0" w:color="auto"/>
                    <w:right w:val="single" w:sz="4" w:space="0" w:color="auto"/>
                  </w:tcBorders>
                  <w:noWrap/>
                  <w:hideMark/>
                </w:tcPr>
                <w:p w14:paraId="55291AC8" w14:textId="77777777" w:rsidR="00325AAD" w:rsidRPr="00715CBA" w:rsidRDefault="00325AAD" w:rsidP="00325AAD">
                  <w:pPr>
                    <w:spacing w:after="160" w:line="278" w:lineRule="auto"/>
                    <w:rPr>
                      <w:rFonts w:ascii="GHEA Grapalat" w:hAnsi="GHEA Grapalat" w:cs="Calibri"/>
                      <w:sz w:val="22"/>
                      <w:szCs w:val="22"/>
                    </w:rPr>
                  </w:pPr>
                  <w:r w:rsidRPr="00715CBA">
                    <w:rPr>
                      <w:rFonts w:ascii="GHEA Grapalat" w:hAnsi="GHEA Grapalat" w:cs="Calibri"/>
                      <w:sz w:val="22"/>
                      <w:szCs w:val="22"/>
                    </w:rPr>
                    <w:t>50000</w:t>
                  </w:r>
                </w:p>
              </w:tc>
            </w:tr>
            <w:tr w:rsidR="00325AAD" w:rsidRPr="00715CBA" w14:paraId="71B0E1BB" w14:textId="77777777" w:rsidTr="00325AAD">
              <w:trPr>
                <w:trHeight w:val="737"/>
              </w:trPr>
              <w:tc>
                <w:tcPr>
                  <w:tcW w:w="560" w:type="dxa"/>
                  <w:tcBorders>
                    <w:top w:val="nil"/>
                    <w:left w:val="single" w:sz="4" w:space="0" w:color="auto"/>
                    <w:bottom w:val="single" w:sz="4" w:space="0" w:color="auto"/>
                    <w:right w:val="single" w:sz="4" w:space="0" w:color="auto"/>
                  </w:tcBorders>
                  <w:noWrap/>
                  <w:hideMark/>
                </w:tcPr>
                <w:p w14:paraId="7062CD0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8</w:t>
                  </w:r>
                </w:p>
              </w:tc>
              <w:tc>
                <w:tcPr>
                  <w:tcW w:w="4886" w:type="dxa"/>
                  <w:tcBorders>
                    <w:top w:val="nil"/>
                    <w:left w:val="nil"/>
                    <w:bottom w:val="single" w:sz="4" w:space="0" w:color="auto"/>
                    <w:right w:val="single" w:sz="4" w:space="0" w:color="auto"/>
                  </w:tcBorders>
                  <w:hideMark/>
                </w:tcPr>
                <w:p w14:paraId="196092E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Прокладка медного кабеля (3x1.5) для потолочного света и розетки</w:t>
                  </w:r>
                </w:p>
              </w:tc>
              <w:tc>
                <w:tcPr>
                  <w:tcW w:w="819" w:type="dxa"/>
                  <w:tcBorders>
                    <w:top w:val="nil"/>
                    <w:left w:val="nil"/>
                    <w:bottom w:val="single" w:sz="4" w:space="0" w:color="auto"/>
                    <w:right w:val="single" w:sz="4" w:space="0" w:color="auto"/>
                  </w:tcBorders>
                  <w:hideMark/>
                </w:tcPr>
                <w:p w14:paraId="28F1AB60"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5A483F77" w14:textId="0B3B0BE8"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w:t>
                  </w:r>
                </w:p>
              </w:tc>
              <w:tc>
                <w:tcPr>
                  <w:tcW w:w="2001" w:type="dxa"/>
                  <w:tcBorders>
                    <w:top w:val="nil"/>
                    <w:left w:val="nil"/>
                    <w:bottom w:val="single" w:sz="4" w:space="0" w:color="auto"/>
                    <w:right w:val="single" w:sz="4" w:space="0" w:color="auto"/>
                  </w:tcBorders>
                  <w:noWrap/>
                  <w:hideMark/>
                </w:tcPr>
                <w:p w14:paraId="20B79DE9" w14:textId="27D9DC2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500</w:t>
                  </w:r>
                </w:p>
              </w:tc>
              <w:tc>
                <w:tcPr>
                  <w:tcW w:w="1350" w:type="dxa"/>
                  <w:tcBorders>
                    <w:top w:val="nil"/>
                    <w:left w:val="nil"/>
                    <w:bottom w:val="single" w:sz="4" w:space="0" w:color="auto"/>
                    <w:right w:val="single" w:sz="4" w:space="0" w:color="auto"/>
                  </w:tcBorders>
                  <w:noWrap/>
                  <w:hideMark/>
                </w:tcPr>
                <w:p w14:paraId="3F31B9C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7200</w:t>
                  </w:r>
                </w:p>
              </w:tc>
            </w:tr>
            <w:tr w:rsidR="00325AAD" w:rsidRPr="00715CBA" w14:paraId="1D7C7A49" w14:textId="77777777" w:rsidTr="00325AAD">
              <w:trPr>
                <w:trHeight w:val="692"/>
              </w:trPr>
              <w:tc>
                <w:tcPr>
                  <w:tcW w:w="560" w:type="dxa"/>
                  <w:tcBorders>
                    <w:top w:val="nil"/>
                    <w:left w:val="single" w:sz="4" w:space="0" w:color="auto"/>
                    <w:bottom w:val="single" w:sz="4" w:space="0" w:color="auto"/>
                    <w:right w:val="single" w:sz="4" w:space="0" w:color="auto"/>
                  </w:tcBorders>
                  <w:noWrap/>
                  <w:hideMark/>
                </w:tcPr>
                <w:p w14:paraId="29D0A5FE"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9</w:t>
                  </w:r>
                </w:p>
              </w:tc>
              <w:tc>
                <w:tcPr>
                  <w:tcW w:w="4886" w:type="dxa"/>
                  <w:tcBorders>
                    <w:top w:val="nil"/>
                    <w:left w:val="nil"/>
                    <w:bottom w:val="single" w:sz="4" w:space="0" w:color="auto"/>
                    <w:right w:val="single" w:sz="4" w:space="0" w:color="auto"/>
                  </w:tcBorders>
                  <w:hideMark/>
                </w:tcPr>
                <w:p w14:paraId="447CB9D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Монтаж пластиковых труб 50Ф (с комплектующими) для трапа в полу и душевого поддона</w:t>
                  </w:r>
                </w:p>
              </w:tc>
              <w:tc>
                <w:tcPr>
                  <w:tcW w:w="819" w:type="dxa"/>
                  <w:tcBorders>
                    <w:top w:val="nil"/>
                    <w:left w:val="nil"/>
                    <w:bottom w:val="single" w:sz="4" w:space="0" w:color="auto"/>
                    <w:right w:val="single" w:sz="4" w:space="0" w:color="auto"/>
                  </w:tcBorders>
                  <w:hideMark/>
                </w:tcPr>
                <w:p w14:paraId="7FF272A0"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13245831" w14:textId="56D5390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w:t>
                  </w:r>
                </w:p>
              </w:tc>
              <w:tc>
                <w:tcPr>
                  <w:tcW w:w="2001" w:type="dxa"/>
                  <w:tcBorders>
                    <w:top w:val="nil"/>
                    <w:left w:val="nil"/>
                    <w:bottom w:val="single" w:sz="4" w:space="0" w:color="auto"/>
                    <w:right w:val="single" w:sz="4" w:space="0" w:color="auto"/>
                  </w:tcBorders>
                  <w:noWrap/>
                  <w:hideMark/>
                </w:tcPr>
                <w:p w14:paraId="74581136" w14:textId="7A46F4D6"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2500</w:t>
                  </w:r>
                </w:p>
              </w:tc>
              <w:tc>
                <w:tcPr>
                  <w:tcW w:w="1350" w:type="dxa"/>
                  <w:tcBorders>
                    <w:top w:val="nil"/>
                    <w:left w:val="nil"/>
                    <w:bottom w:val="single" w:sz="4" w:space="0" w:color="auto"/>
                    <w:right w:val="single" w:sz="4" w:space="0" w:color="auto"/>
                  </w:tcBorders>
                  <w:noWrap/>
                  <w:hideMark/>
                </w:tcPr>
                <w:p w14:paraId="7199346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12000</w:t>
                  </w:r>
                </w:p>
              </w:tc>
            </w:tr>
            <w:tr w:rsidR="00325AAD" w:rsidRPr="00715CBA" w14:paraId="301E66ED" w14:textId="77777777" w:rsidTr="00325AAD">
              <w:trPr>
                <w:trHeight w:val="701"/>
              </w:trPr>
              <w:tc>
                <w:tcPr>
                  <w:tcW w:w="560" w:type="dxa"/>
                  <w:tcBorders>
                    <w:top w:val="nil"/>
                    <w:left w:val="single" w:sz="4" w:space="0" w:color="auto"/>
                    <w:bottom w:val="single" w:sz="4" w:space="0" w:color="auto"/>
                    <w:right w:val="single" w:sz="4" w:space="0" w:color="auto"/>
                  </w:tcBorders>
                  <w:noWrap/>
                  <w:hideMark/>
                </w:tcPr>
                <w:p w14:paraId="4B6C09C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10</w:t>
                  </w:r>
                </w:p>
              </w:tc>
              <w:tc>
                <w:tcPr>
                  <w:tcW w:w="4886" w:type="dxa"/>
                  <w:tcBorders>
                    <w:top w:val="nil"/>
                    <w:left w:val="nil"/>
                    <w:bottom w:val="single" w:sz="4" w:space="0" w:color="auto"/>
                    <w:right w:val="single" w:sz="4" w:space="0" w:color="auto"/>
                  </w:tcBorders>
                  <w:hideMark/>
                </w:tcPr>
                <w:p w14:paraId="0ABFE72C"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Монтаж пластиковой трубы 50Ф для слива раковины</w:t>
                  </w:r>
                </w:p>
              </w:tc>
              <w:tc>
                <w:tcPr>
                  <w:tcW w:w="819" w:type="dxa"/>
                  <w:tcBorders>
                    <w:top w:val="nil"/>
                    <w:left w:val="nil"/>
                    <w:bottom w:val="single" w:sz="4" w:space="0" w:color="auto"/>
                    <w:right w:val="single" w:sz="4" w:space="0" w:color="auto"/>
                  </w:tcBorders>
                  <w:hideMark/>
                </w:tcPr>
                <w:p w14:paraId="7F142838"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4357F71C" w14:textId="1CCD013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1.5</w:t>
                  </w:r>
                </w:p>
              </w:tc>
              <w:tc>
                <w:tcPr>
                  <w:tcW w:w="2001" w:type="dxa"/>
                  <w:tcBorders>
                    <w:top w:val="nil"/>
                    <w:left w:val="nil"/>
                    <w:bottom w:val="single" w:sz="4" w:space="0" w:color="auto"/>
                    <w:right w:val="single" w:sz="4" w:space="0" w:color="auto"/>
                  </w:tcBorders>
                  <w:noWrap/>
                  <w:hideMark/>
                </w:tcPr>
                <w:p w14:paraId="20AFD64C" w14:textId="286544E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2500</w:t>
                  </w:r>
                </w:p>
              </w:tc>
              <w:tc>
                <w:tcPr>
                  <w:tcW w:w="1350" w:type="dxa"/>
                  <w:tcBorders>
                    <w:top w:val="nil"/>
                    <w:left w:val="nil"/>
                    <w:bottom w:val="single" w:sz="4" w:space="0" w:color="auto"/>
                    <w:right w:val="single" w:sz="4" w:space="0" w:color="auto"/>
                  </w:tcBorders>
                  <w:noWrap/>
                  <w:hideMark/>
                </w:tcPr>
                <w:p w14:paraId="14BCF562"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4500</w:t>
                  </w:r>
                </w:p>
              </w:tc>
            </w:tr>
            <w:tr w:rsidR="00325AAD" w:rsidRPr="00715CBA" w14:paraId="0483446D" w14:textId="77777777" w:rsidTr="00325AAD">
              <w:trPr>
                <w:trHeight w:val="350"/>
              </w:trPr>
              <w:tc>
                <w:tcPr>
                  <w:tcW w:w="560" w:type="dxa"/>
                  <w:tcBorders>
                    <w:top w:val="nil"/>
                    <w:left w:val="single" w:sz="4" w:space="0" w:color="auto"/>
                    <w:bottom w:val="single" w:sz="4" w:space="0" w:color="auto"/>
                    <w:right w:val="single" w:sz="4" w:space="0" w:color="auto"/>
                  </w:tcBorders>
                  <w:noWrap/>
                  <w:hideMark/>
                </w:tcPr>
                <w:p w14:paraId="195F600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11</w:t>
                  </w:r>
                </w:p>
              </w:tc>
              <w:tc>
                <w:tcPr>
                  <w:tcW w:w="4886" w:type="dxa"/>
                  <w:tcBorders>
                    <w:top w:val="nil"/>
                    <w:left w:val="nil"/>
                    <w:bottom w:val="single" w:sz="4" w:space="0" w:color="auto"/>
                    <w:right w:val="single" w:sz="4" w:space="0" w:color="auto"/>
                  </w:tcBorders>
                  <w:hideMark/>
                </w:tcPr>
                <w:p w14:paraId="7AF39C6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Обработка стен и пола грунтовкой</w:t>
                  </w:r>
                </w:p>
              </w:tc>
              <w:tc>
                <w:tcPr>
                  <w:tcW w:w="819" w:type="dxa"/>
                  <w:tcBorders>
                    <w:top w:val="nil"/>
                    <w:left w:val="nil"/>
                    <w:bottom w:val="nil"/>
                    <w:right w:val="nil"/>
                  </w:tcBorders>
                  <w:hideMark/>
                </w:tcPr>
                <w:p w14:paraId="6EC4B7B2" w14:textId="77777777" w:rsidR="00325AAD" w:rsidRPr="00715CBA" w:rsidRDefault="00325AAD" w:rsidP="00325AAD">
                  <w:pPr>
                    <w:spacing w:after="160" w:line="278" w:lineRule="auto"/>
                    <w:jc w:val="center"/>
                    <w:rPr>
                      <w:rFonts w:ascii="GHEA Grapalat" w:hAnsi="GHEA Grapalat" w:cs="Calibri"/>
                      <w:color w:val="000000"/>
                    </w:rPr>
                  </w:pPr>
                  <w:r w:rsidRPr="00715CBA">
                    <w:rPr>
                      <w:rFonts w:ascii="GHEA Grapalat" w:hAnsi="GHEA Grapalat" w:cs="Calibri"/>
                      <w:color w:val="000000"/>
                    </w:rPr>
                    <w:t>км</w:t>
                  </w:r>
                </w:p>
              </w:tc>
              <w:tc>
                <w:tcPr>
                  <w:tcW w:w="1539" w:type="dxa"/>
                  <w:tcBorders>
                    <w:top w:val="nil"/>
                    <w:left w:val="single" w:sz="4" w:space="0" w:color="auto"/>
                    <w:bottom w:val="single" w:sz="4" w:space="0" w:color="auto"/>
                    <w:right w:val="single" w:sz="4" w:space="0" w:color="auto"/>
                  </w:tcBorders>
                  <w:noWrap/>
                  <w:hideMark/>
                </w:tcPr>
                <w:p w14:paraId="0BC80733" w14:textId="17E037C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26.68</w:t>
                  </w:r>
                </w:p>
              </w:tc>
              <w:tc>
                <w:tcPr>
                  <w:tcW w:w="2001" w:type="dxa"/>
                  <w:tcBorders>
                    <w:top w:val="nil"/>
                    <w:left w:val="nil"/>
                    <w:bottom w:val="single" w:sz="4" w:space="0" w:color="auto"/>
                    <w:right w:val="single" w:sz="4" w:space="0" w:color="auto"/>
                  </w:tcBorders>
                  <w:noWrap/>
                  <w:hideMark/>
                </w:tcPr>
                <w:p w14:paraId="13C8F9C9" w14:textId="7B36F9D9"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250</w:t>
                  </w:r>
                </w:p>
              </w:tc>
              <w:tc>
                <w:tcPr>
                  <w:tcW w:w="1350" w:type="dxa"/>
                  <w:tcBorders>
                    <w:top w:val="nil"/>
                    <w:left w:val="nil"/>
                    <w:bottom w:val="single" w:sz="4" w:space="0" w:color="auto"/>
                    <w:right w:val="single" w:sz="4" w:space="0" w:color="auto"/>
                  </w:tcBorders>
                  <w:noWrap/>
                  <w:hideMark/>
                </w:tcPr>
                <w:p w14:paraId="202347B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8004</w:t>
                  </w:r>
                </w:p>
              </w:tc>
            </w:tr>
            <w:tr w:rsidR="00325AAD" w:rsidRPr="00715CBA" w14:paraId="74643517" w14:textId="77777777" w:rsidTr="00325AAD">
              <w:trPr>
                <w:trHeight w:val="746"/>
              </w:trPr>
              <w:tc>
                <w:tcPr>
                  <w:tcW w:w="560" w:type="dxa"/>
                  <w:tcBorders>
                    <w:top w:val="nil"/>
                    <w:left w:val="single" w:sz="4" w:space="0" w:color="auto"/>
                    <w:bottom w:val="single" w:sz="4" w:space="0" w:color="auto"/>
                    <w:right w:val="single" w:sz="4" w:space="0" w:color="auto"/>
                  </w:tcBorders>
                  <w:noWrap/>
                  <w:hideMark/>
                </w:tcPr>
                <w:p w14:paraId="3AE4B043"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12</w:t>
                  </w:r>
                </w:p>
              </w:tc>
              <w:tc>
                <w:tcPr>
                  <w:tcW w:w="4886" w:type="dxa"/>
                  <w:tcBorders>
                    <w:top w:val="nil"/>
                    <w:left w:val="nil"/>
                    <w:bottom w:val="single" w:sz="4" w:space="0" w:color="auto"/>
                    <w:right w:val="single" w:sz="4" w:space="0" w:color="auto"/>
                  </w:tcBorders>
                  <w:hideMark/>
                </w:tcPr>
                <w:p w14:paraId="724AC9B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Выравнивание пола цементно-песчаным раствором М-400</w:t>
                  </w:r>
                </w:p>
              </w:tc>
              <w:tc>
                <w:tcPr>
                  <w:tcW w:w="819" w:type="dxa"/>
                  <w:tcBorders>
                    <w:top w:val="nil"/>
                    <w:left w:val="nil"/>
                    <w:bottom w:val="nil"/>
                    <w:right w:val="nil"/>
                  </w:tcBorders>
                  <w:hideMark/>
                </w:tcPr>
                <w:p w14:paraId="3A284C7D" w14:textId="77777777" w:rsidR="00325AAD" w:rsidRPr="00715CBA" w:rsidRDefault="00325AAD" w:rsidP="00325AAD">
                  <w:pPr>
                    <w:spacing w:after="160" w:line="278" w:lineRule="auto"/>
                    <w:jc w:val="center"/>
                    <w:rPr>
                      <w:rFonts w:ascii="GHEA Grapalat" w:hAnsi="GHEA Grapalat" w:cs="Calibri"/>
                      <w:color w:val="000000"/>
                    </w:rPr>
                  </w:pPr>
                  <w:r w:rsidRPr="00715CBA">
                    <w:rPr>
                      <w:rFonts w:ascii="GHEA Grapalat" w:hAnsi="GHEA Grapalat" w:cs="Calibri"/>
                      <w:color w:val="000000"/>
                    </w:rPr>
                    <w:t>км</w:t>
                  </w:r>
                </w:p>
              </w:tc>
              <w:tc>
                <w:tcPr>
                  <w:tcW w:w="1539" w:type="dxa"/>
                  <w:tcBorders>
                    <w:top w:val="nil"/>
                    <w:left w:val="single" w:sz="4" w:space="0" w:color="auto"/>
                    <w:bottom w:val="single" w:sz="4" w:space="0" w:color="auto"/>
                    <w:right w:val="single" w:sz="4" w:space="0" w:color="auto"/>
                  </w:tcBorders>
                  <w:noWrap/>
                  <w:hideMark/>
                </w:tcPr>
                <w:p w14:paraId="370B3273" w14:textId="54AD9B89"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4.32</w:t>
                  </w:r>
                </w:p>
              </w:tc>
              <w:tc>
                <w:tcPr>
                  <w:tcW w:w="2001" w:type="dxa"/>
                  <w:tcBorders>
                    <w:top w:val="nil"/>
                    <w:left w:val="nil"/>
                    <w:bottom w:val="single" w:sz="4" w:space="0" w:color="auto"/>
                    <w:right w:val="single" w:sz="4" w:space="0" w:color="auto"/>
                  </w:tcBorders>
                  <w:noWrap/>
                  <w:hideMark/>
                </w:tcPr>
                <w:p w14:paraId="439B33DA" w14:textId="3A679FD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4170</w:t>
                  </w:r>
                </w:p>
              </w:tc>
              <w:tc>
                <w:tcPr>
                  <w:tcW w:w="1350" w:type="dxa"/>
                  <w:tcBorders>
                    <w:top w:val="nil"/>
                    <w:left w:val="nil"/>
                    <w:bottom w:val="single" w:sz="4" w:space="0" w:color="auto"/>
                    <w:right w:val="single" w:sz="4" w:space="0" w:color="auto"/>
                  </w:tcBorders>
                  <w:noWrap/>
                  <w:hideMark/>
                </w:tcPr>
                <w:p w14:paraId="3421166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21600</w:t>
                  </w:r>
                </w:p>
              </w:tc>
            </w:tr>
            <w:tr w:rsidR="00325AAD" w:rsidRPr="00715CBA" w14:paraId="37DC7AFC" w14:textId="77777777" w:rsidTr="00325AAD">
              <w:trPr>
                <w:trHeight w:val="791"/>
              </w:trPr>
              <w:tc>
                <w:tcPr>
                  <w:tcW w:w="560" w:type="dxa"/>
                  <w:tcBorders>
                    <w:top w:val="nil"/>
                    <w:left w:val="single" w:sz="4" w:space="0" w:color="auto"/>
                    <w:bottom w:val="single" w:sz="4" w:space="0" w:color="auto"/>
                    <w:right w:val="single" w:sz="4" w:space="0" w:color="auto"/>
                  </w:tcBorders>
                  <w:noWrap/>
                  <w:hideMark/>
                </w:tcPr>
                <w:p w14:paraId="4355B9DA"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13</w:t>
                  </w:r>
                </w:p>
              </w:tc>
              <w:tc>
                <w:tcPr>
                  <w:tcW w:w="4886" w:type="dxa"/>
                  <w:tcBorders>
                    <w:top w:val="nil"/>
                    <w:left w:val="nil"/>
                    <w:bottom w:val="single" w:sz="4" w:space="0" w:color="auto"/>
                    <w:right w:val="single" w:sz="4" w:space="0" w:color="auto"/>
                  </w:tcBorders>
                  <w:hideMark/>
                </w:tcPr>
                <w:p w14:paraId="4AC7BBD5"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Выравнивание стен цементно-песчаным раствором М-400</w:t>
                  </w:r>
                </w:p>
              </w:tc>
              <w:tc>
                <w:tcPr>
                  <w:tcW w:w="819" w:type="dxa"/>
                  <w:tcBorders>
                    <w:top w:val="nil"/>
                    <w:left w:val="nil"/>
                    <w:bottom w:val="nil"/>
                    <w:right w:val="nil"/>
                  </w:tcBorders>
                  <w:hideMark/>
                </w:tcPr>
                <w:p w14:paraId="6B7DB9D6" w14:textId="77777777" w:rsidR="00325AAD" w:rsidRPr="00715CBA" w:rsidRDefault="00325AAD" w:rsidP="00325AAD">
                  <w:pPr>
                    <w:spacing w:after="160" w:line="278" w:lineRule="auto"/>
                    <w:jc w:val="center"/>
                    <w:rPr>
                      <w:rFonts w:ascii="GHEA Grapalat" w:hAnsi="GHEA Grapalat" w:cs="Calibri"/>
                      <w:color w:val="000000"/>
                    </w:rPr>
                  </w:pPr>
                  <w:r w:rsidRPr="00715CBA">
                    <w:rPr>
                      <w:rFonts w:ascii="GHEA Grapalat" w:hAnsi="GHEA Grapalat" w:cs="Calibri"/>
                      <w:color w:val="000000"/>
                    </w:rPr>
                    <w:t>км</w:t>
                  </w:r>
                </w:p>
              </w:tc>
              <w:tc>
                <w:tcPr>
                  <w:tcW w:w="1539" w:type="dxa"/>
                  <w:tcBorders>
                    <w:top w:val="nil"/>
                    <w:left w:val="single" w:sz="4" w:space="0" w:color="auto"/>
                    <w:bottom w:val="single" w:sz="4" w:space="0" w:color="auto"/>
                    <w:right w:val="single" w:sz="4" w:space="0" w:color="auto"/>
                  </w:tcBorders>
                  <w:noWrap/>
                  <w:hideMark/>
                </w:tcPr>
                <w:p w14:paraId="514F3051" w14:textId="015A34CA"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22.36</w:t>
                  </w:r>
                </w:p>
              </w:tc>
              <w:tc>
                <w:tcPr>
                  <w:tcW w:w="2001" w:type="dxa"/>
                  <w:tcBorders>
                    <w:top w:val="nil"/>
                    <w:left w:val="nil"/>
                    <w:bottom w:val="single" w:sz="4" w:space="0" w:color="auto"/>
                    <w:right w:val="single" w:sz="4" w:space="0" w:color="auto"/>
                  </w:tcBorders>
                  <w:noWrap/>
                  <w:hideMark/>
                </w:tcPr>
                <w:p w14:paraId="65FD6AB7" w14:textId="4F85CD7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3330</w:t>
                  </w:r>
                </w:p>
              </w:tc>
              <w:tc>
                <w:tcPr>
                  <w:tcW w:w="1350" w:type="dxa"/>
                  <w:tcBorders>
                    <w:top w:val="nil"/>
                    <w:left w:val="nil"/>
                    <w:bottom w:val="single" w:sz="4" w:space="0" w:color="auto"/>
                    <w:right w:val="single" w:sz="4" w:space="0" w:color="auto"/>
                  </w:tcBorders>
                  <w:noWrap/>
                  <w:hideMark/>
                </w:tcPr>
                <w:p w14:paraId="45F3DFC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89440</w:t>
                  </w:r>
                </w:p>
              </w:tc>
            </w:tr>
            <w:tr w:rsidR="00325AAD" w:rsidRPr="00715CBA" w14:paraId="7977E6C9" w14:textId="77777777" w:rsidTr="00325AAD">
              <w:trPr>
                <w:trHeight w:val="683"/>
              </w:trPr>
              <w:tc>
                <w:tcPr>
                  <w:tcW w:w="560" w:type="dxa"/>
                  <w:tcBorders>
                    <w:top w:val="nil"/>
                    <w:left w:val="single" w:sz="4" w:space="0" w:color="auto"/>
                    <w:bottom w:val="single" w:sz="4" w:space="0" w:color="auto"/>
                    <w:right w:val="single" w:sz="4" w:space="0" w:color="auto"/>
                  </w:tcBorders>
                  <w:noWrap/>
                  <w:hideMark/>
                </w:tcPr>
                <w:p w14:paraId="2066D70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14</w:t>
                  </w:r>
                </w:p>
              </w:tc>
              <w:tc>
                <w:tcPr>
                  <w:tcW w:w="4886" w:type="dxa"/>
                  <w:tcBorders>
                    <w:top w:val="nil"/>
                    <w:left w:val="nil"/>
                    <w:bottom w:val="single" w:sz="4" w:space="0" w:color="auto"/>
                    <w:right w:val="single" w:sz="4" w:space="0" w:color="auto"/>
                  </w:tcBorders>
                  <w:hideMark/>
                </w:tcPr>
                <w:p w14:paraId="245444A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и подключение газового турбо-котла 12 л с дымоходом и комплектующими</w:t>
                  </w:r>
                </w:p>
              </w:tc>
              <w:tc>
                <w:tcPr>
                  <w:tcW w:w="819" w:type="dxa"/>
                  <w:tcBorders>
                    <w:top w:val="single" w:sz="4" w:space="0" w:color="auto"/>
                    <w:left w:val="nil"/>
                    <w:bottom w:val="single" w:sz="4" w:space="0" w:color="auto"/>
                    <w:right w:val="single" w:sz="4" w:space="0" w:color="auto"/>
                  </w:tcBorders>
                  <w:hideMark/>
                </w:tcPr>
                <w:p w14:paraId="4FDB2A23"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25EC6EA3" w14:textId="14D9B4A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7A5D2898" w14:textId="54DC0336"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70840</w:t>
                  </w:r>
                </w:p>
              </w:tc>
              <w:tc>
                <w:tcPr>
                  <w:tcW w:w="1350" w:type="dxa"/>
                  <w:tcBorders>
                    <w:top w:val="nil"/>
                    <w:left w:val="nil"/>
                    <w:bottom w:val="single" w:sz="4" w:space="0" w:color="auto"/>
                    <w:right w:val="single" w:sz="4" w:space="0" w:color="auto"/>
                  </w:tcBorders>
                  <w:noWrap/>
                  <w:hideMark/>
                </w:tcPr>
                <w:p w14:paraId="62EB571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85000</w:t>
                  </w:r>
                </w:p>
              </w:tc>
            </w:tr>
            <w:tr w:rsidR="00325AAD" w:rsidRPr="00715CBA" w14:paraId="4DF07D8A" w14:textId="77777777" w:rsidTr="00325AAD">
              <w:trPr>
                <w:trHeight w:val="728"/>
              </w:trPr>
              <w:tc>
                <w:tcPr>
                  <w:tcW w:w="560" w:type="dxa"/>
                  <w:tcBorders>
                    <w:top w:val="nil"/>
                    <w:left w:val="single" w:sz="4" w:space="0" w:color="auto"/>
                    <w:bottom w:val="single" w:sz="4" w:space="0" w:color="auto"/>
                    <w:right w:val="single" w:sz="4" w:space="0" w:color="auto"/>
                  </w:tcBorders>
                  <w:noWrap/>
                  <w:hideMark/>
                </w:tcPr>
                <w:p w14:paraId="07DDB565"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w:t>
                  </w:r>
                </w:p>
              </w:tc>
              <w:tc>
                <w:tcPr>
                  <w:tcW w:w="4886" w:type="dxa"/>
                  <w:tcBorders>
                    <w:top w:val="nil"/>
                    <w:left w:val="nil"/>
                    <w:bottom w:val="single" w:sz="4" w:space="0" w:color="auto"/>
                    <w:right w:val="single" w:sz="4" w:space="0" w:color="auto"/>
                  </w:tcBorders>
                  <w:hideMark/>
                </w:tcPr>
                <w:p w14:paraId="5F84874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Монтаж влагостойкого гипсокартона (короб) 25x25 в левом углу</w:t>
                  </w:r>
                </w:p>
              </w:tc>
              <w:tc>
                <w:tcPr>
                  <w:tcW w:w="819" w:type="dxa"/>
                  <w:tcBorders>
                    <w:top w:val="nil"/>
                    <w:left w:val="nil"/>
                    <w:bottom w:val="single" w:sz="4" w:space="0" w:color="auto"/>
                    <w:right w:val="single" w:sz="4" w:space="0" w:color="auto"/>
                  </w:tcBorders>
                  <w:hideMark/>
                </w:tcPr>
                <w:p w14:paraId="7A46B9B5"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064F4BD2" w14:textId="59A3401B"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2.6</w:t>
                  </w:r>
                </w:p>
              </w:tc>
              <w:tc>
                <w:tcPr>
                  <w:tcW w:w="2001" w:type="dxa"/>
                  <w:tcBorders>
                    <w:top w:val="nil"/>
                    <w:left w:val="nil"/>
                    <w:bottom w:val="single" w:sz="4" w:space="0" w:color="auto"/>
                    <w:right w:val="single" w:sz="4" w:space="0" w:color="auto"/>
                  </w:tcBorders>
                  <w:noWrap/>
                  <w:hideMark/>
                </w:tcPr>
                <w:p w14:paraId="2B1C5C88" w14:textId="1B40D12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5000</w:t>
                  </w:r>
                </w:p>
              </w:tc>
              <w:tc>
                <w:tcPr>
                  <w:tcW w:w="1350" w:type="dxa"/>
                  <w:tcBorders>
                    <w:top w:val="nil"/>
                    <w:left w:val="nil"/>
                    <w:bottom w:val="single" w:sz="4" w:space="0" w:color="auto"/>
                    <w:right w:val="single" w:sz="4" w:space="0" w:color="auto"/>
                  </w:tcBorders>
                  <w:noWrap/>
                  <w:hideMark/>
                </w:tcPr>
                <w:p w14:paraId="7A168B72"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15600</w:t>
                  </w:r>
                </w:p>
              </w:tc>
            </w:tr>
            <w:tr w:rsidR="00325AAD" w:rsidRPr="00715CBA" w14:paraId="490E2468" w14:textId="77777777" w:rsidTr="00325AAD">
              <w:trPr>
                <w:trHeight w:val="746"/>
              </w:trPr>
              <w:tc>
                <w:tcPr>
                  <w:tcW w:w="560" w:type="dxa"/>
                  <w:tcBorders>
                    <w:top w:val="nil"/>
                    <w:left w:val="single" w:sz="4" w:space="0" w:color="auto"/>
                    <w:bottom w:val="single" w:sz="4" w:space="0" w:color="auto"/>
                    <w:right w:val="single" w:sz="4" w:space="0" w:color="auto"/>
                  </w:tcBorders>
                  <w:noWrap/>
                  <w:hideMark/>
                </w:tcPr>
                <w:p w14:paraId="1E0CEAF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16</w:t>
                  </w:r>
                </w:p>
              </w:tc>
              <w:tc>
                <w:tcPr>
                  <w:tcW w:w="4886" w:type="dxa"/>
                  <w:tcBorders>
                    <w:top w:val="nil"/>
                    <w:left w:val="nil"/>
                    <w:bottom w:val="single" w:sz="4" w:space="0" w:color="auto"/>
                    <w:right w:val="single" w:sz="4" w:space="0" w:color="auto"/>
                  </w:tcBorders>
                  <w:hideMark/>
                </w:tcPr>
                <w:p w14:paraId="709F5C7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Монтаж потолка из влагостойкого гипсокартона (с каркасом)</w:t>
                  </w:r>
                </w:p>
              </w:tc>
              <w:tc>
                <w:tcPr>
                  <w:tcW w:w="819" w:type="dxa"/>
                  <w:tcBorders>
                    <w:top w:val="nil"/>
                    <w:left w:val="nil"/>
                    <w:bottom w:val="single" w:sz="4" w:space="0" w:color="auto"/>
                    <w:right w:val="single" w:sz="4" w:space="0" w:color="auto"/>
                  </w:tcBorders>
                  <w:hideMark/>
                </w:tcPr>
                <w:p w14:paraId="2CAB7E20"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4A126851" w14:textId="44E7E3D3"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4.32</w:t>
                  </w:r>
                </w:p>
              </w:tc>
              <w:tc>
                <w:tcPr>
                  <w:tcW w:w="2001" w:type="dxa"/>
                  <w:tcBorders>
                    <w:top w:val="nil"/>
                    <w:left w:val="nil"/>
                    <w:bottom w:val="single" w:sz="4" w:space="0" w:color="auto"/>
                    <w:right w:val="single" w:sz="4" w:space="0" w:color="auto"/>
                  </w:tcBorders>
                  <w:noWrap/>
                  <w:hideMark/>
                </w:tcPr>
                <w:p w14:paraId="3F38CB56" w14:textId="3D8BC8C6"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5000</w:t>
                  </w:r>
                </w:p>
              </w:tc>
              <w:tc>
                <w:tcPr>
                  <w:tcW w:w="1350" w:type="dxa"/>
                  <w:tcBorders>
                    <w:top w:val="nil"/>
                    <w:left w:val="nil"/>
                    <w:bottom w:val="single" w:sz="4" w:space="0" w:color="auto"/>
                    <w:right w:val="single" w:sz="4" w:space="0" w:color="auto"/>
                  </w:tcBorders>
                  <w:noWrap/>
                  <w:hideMark/>
                </w:tcPr>
                <w:p w14:paraId="00DD68E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25920</w:t>
                  </w:r>
                </w:p>
              </w:tc>
            </w:tr>
            <w:tr w:rsidR="00325AAD" w:rsidRPr="00715CBA" w14:paraId="709275D0" w14:textId="77777777" w:rsidTr="00325AAD">
              <w:trPr>
                <w:trHeight w:val="1133"/>
              </w:trPr>
              <w:tc>
                <w:tcPr>
                  <w:tcW w:w="560" w:type="dxa"/>
                  <w:tcBorders>
                    <w:top w:val="nil"/>
                    <w:left w:val="single" w:sz="4" w:space="0" w:color="auto"/>
                    <w:bottom w:val="single" w:sz="4" w:space="0" w:color="auto"/>
                    <w:right w:val="single" w:sz="4" w:space="0" w:color="auto"/>
                  </w:tcBorders>
                  <w:noWrap/>
                  <w:hideMark/>
                </w:tcPr>
                <w:p w14:paraId="3E97965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17</w:t>
                  </w:r>
                </w:p>
              </w:tc>
              <w:tc>
                <w:tcPr>
                  <w:tcW w:w="4886" w:type="dxa"/>
                  <w:tcBorders>
                    <w:top w:val="nil"/>
                    <w:left w:val="nil"/>
                    <w:bottom w:val="single" w:sz="4" w:space="0" w:color="auto"/>
                    <w:right w:val="single" w:sz="4" w:space="0" w:color="auto"/>
                  </w:tcBorders>
                  <w:hideMark/>
                </w:tcPr>
                <w:p w14:paraId="586FE791"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Укладка напольной плитки (гранит/керамогранит) 60x60 см с уклоном, устройство душевого поддона, клеевой состав</w:t>
                  </w:r>
                </w:p>
              </w:tc>
              <w:tc>
                <w:tcPr>
                  <w:tcW w:w="819" w:type="dxa"/>
                  <w:tcBorders>
                    <w:top w:val="nil"/>
                    <w:left w:val="nil"/>
                    <w:bottom w:val="single" w:sz="4" w:space="0" w:color="auto"/>
                    <w:right w:val="single" w:sz="4" w:space="0" w:color="auto"/>
                  </w:tcBorders>
                  <w:hideMark/>
                </w:tcPr>
                <w:p w14:paraId="58137C97"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քմ                  км</w:t>
                  </w:r>
                </w:p>
              </w:tc>
              <w:tc>
                <w:tcPr>
                  <w:tcW w:w="1539" w:type="dxa"/>
                  <w:tcBorders>
                    <w:top w:val="nil"/>
                    <w:left w:val="nil"/>
                    <w:bottom w:val="single" w:sz="4" w:space="0" w:color="auto"/>
                    <w:right w:val="single" w:sz="4" w:space="0" w:color="auto"/>
                  </w:tcBorders>
                  <w:noWrap/>
                  <w:hideMark/>
                </w:tcPr>
                <w:p w14:paraId="7E9FA1AA" w14:textId="064FB56A"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6</w:t>
                  </w:r>
                </w:p>
              </w:tc>
              <w:tc>
                <w:tcPr>
                  <w:tcW w:w="2001" w:type="dxa"/>
                  <w:tcBorders>
                    <w:top w:val="nil"/>
                    <w:left w:val="nil"/>
                    <w:bottom w:val="single" w:sz="4" w:space="0" w:color="auto"/>
                    <w:right w:val="single" w:sz="4" w:space="0" w:color="auto"/>
                  </w:tcBorders>
                  <w:noWrap/>
                  <w:hideMark/>
                </w:tcPr>
                <w:p w14:paraId="4D09FDC7" w14:textId="0C8C8057"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10840</w:t>
                  </w:r>
                </w:p>
              </w:tc>
              <w:tc>
                <w:tcPr>
                  <w:tcW w:w="1350" w:type="dxa"/>
                  <w:tcBorders>
                    <w:top w:val="nil"/>
                    <w:left w:val="nil"/>
                    <w:bottom w:val="single" w:sz="4" w:space="0" w:color="auto"/>
                    <w:right w:val="single" w:sz="4" w:space="0" w:color="auto"/>
                  </w:tcBorders>
                  <w:noWrap/>
                  <w:hideMark/>
                </w:tcPr>
                <w:p w14:paraId="1359A16C"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78000</w:t>
                  </w:r>
                </w:p>
              </w:tc>
            </w:tr>
            <w:tr w:rsidR="00325AAD" w:rsidRPr="00715CBA" w14:paraId="09F1B890" w14:textId="77777777" w:rsidTr="00325AAD">
              <w:trPr>
                <w:trHeight w:val="890"/>
              </w:trPr>
              <w:tc>
                <w:tcPr>
                  <w:tcW w:w="560" w:type="dxa"/>
                  <w:tcBorders>
                    <w:top w:val="nil"/>
                    <w:left w:val="single" w:sz="4" w:space="0" w:color="auto"/>
                    <w:bottom w:val="single" w:sz="4" w:space="0" w:color="auto"/>
                    <w:right w:val="single" w:sz="4" w:space="0" w:color="auto"/>
                  </w:tcBorders>
                  <w:noWrap/>
                  <w:hideMark/>
                </w:tcPr>
                <w:p w14:paraId="3DBE94A3"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18</w:t>
                  </w:r>
                </w:p>
              </w:tc>
              <w:tc>
                <w:tcPr>
                  <w:tcW w:w="4886" w:type="dxa"/>
                  <w:tcBorders>
                    <w:top w:val="nil"/>
                    <w:left w:val="nil"/>
                    <w:bottom w:val="single" w:sz="4" w:space="0" w:color="auto"/>
                    <w:right w:val="single" w:sz="4" w:space="0" w:color="auto"/>
                  </w:tcBorders>
                  <w:hideMark/>
                </w:tcPr>
                <w:p w14:paraId="5359169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Укладка керамической плитки на стены 30x30 см или 25x25 см с использованием клея</w:t>
                  </w:r>
                </w:p>
              </w:tc>
              <w:tc>
                <w:tcPr>
                  <w:tcW w:w="819" w:type="dxa"/>
                  <w:tcBorders>
                    <w:top w:val="nil"/>
                    <w:left w:val="nil"/>
                    <w:bottom w:val="single" w:sz="4" w:space="0" w:color="auto"/>
                    <w:right w:val="single" w:sz="4" w:space="0" w:color="auto"/>
                  </w:tcBorders>
                  <w:hideMark/>
                </w:tcPr>
                <w:p w14:paraId="1BC495D8"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5FB54407" w14:textId="5C088C2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23</w:t>
                  </w:r>
                </w:p>
              </w:tc>
              <w:tc>
                <w:tcPr>
                  <w:tcW w:w="2001" w:type="dxa"/>
                  <w:tcBorders>
                    <w:top w:val="nil"/>
                    <w:left w:val="nil"/>
                    <w:bottom w:val="single" w:sz="4" w:space="0" w:color="auto"/>
                    <w:right w:val="single" w:sz="4" w:space="0" w:color="auto"/>
                  </w:tcBorders>
                  <w:noWrap/>
                  <w:hideMark/>
                </w:tcPr>
                <w:p w14:paraId="47FFA219" w14:textId="166AB4A5"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9000</w:t>
                  </w:r>
                </w:p>
              </w:tc>
              <w:tc>
                <w:tcPr>
                  <w:tcW w:w="1350" w:type="dxa"/>
                  <w:tcBorders>
                    <w:top w:val="nil"/>
                    <w:left w:val="nil"/>
                    <w:bottom w:val="single" w:sz="4" w:space="0" w:color="auto"/>
                    <w:right w:val="single" w:sz="4" w:space="0" w:color="auto"/>
                  </w:tcBorders>
                  <w:noWrap/>
                  <w:hideMark/>
                </w:tcPr>
                <w:p w14:paraId="34FA85F4"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248400</w:t>
                  </w:r>
                </w:p>
              </w:tc>
            </w:tr>
            <w:tr w:rsidR="00325AAD" w:rsidRPr="00715CBA" w14:paraId="44BC2B7F" w14:textId="77777777" w:rsidTr="0000257F">
              <w:trPr>
                <w:trHeight w:val="710"/>
              </w:trPr>
              <w:tc>
                <w:tcPr>
                  <w:tcW w:w="560" w:type="dxa"/>
                  <w:tcBorders>
                    <w:top w:val="nil"/>
                    <w:left w:val="single" w:sz="4" w:space="0" w:color="auto"/>
                    <w:bottom w:val="single" w:sz="4" w:space="0" w:color="auto"/>
                    <w:right w:val="single" w:sz="4" w:space="0" w:color="auto"/>
                  </w:tcBorders>
                  <w:noWrap/>
                  <w:hideMark/>
                </w:tcPr>
                <w:p w14:paraId="1942146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lastRenderedPageBreak/>
                    <w:t>19</w:t>
                  </w:r>
                </w:p>
              </w:tc>
              <w:tc>
                <w:tcPr>
                  <w:tcW w:w="4886" w:type="dxa"/>
                  <w:tcBorders>
                    <w:top w:val="nil"/>
                    <w:left w:val="nil"/>
                    <w:bottom w:val="single" w:sz="4" w:space="0" w:color="auto"/>
                    <w:right w:val="single" w:sz="4" w:space="0" w:color="auto"/>
                  </w:tcBorders>
                  <w:hideMark/>
                </w:tcPr>
                <w:p w14:paraId="17156DB7"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Шпатлевка швов гипсокартонного потолка с сеткой и шпаклевкой против трещин</w:t>
                  </w:r>
                </w:p>
              </w:tc>
              <w:tc>
                <w:tcPr>
                  <w:tcW w:w="819" w:type="dxa"/>
                  <w:tcBorders>
                    <w:top w:val="nil"/>
                    <w:left w:val="nil"/>
                    <w:bottom w:val="single" w:sz="4" w:space="0" w:color="auto"/>
                    <w:right w:val="single" w:sz="4" w:space="0" w:color="auto"/>
                  </w:tcBorders>
                  <w:hideMark/>
                </w:tcPr>
                <w:p w14:paraId="2C1EC519"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337C0BBA" w14:textId="345AB2DA"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w:t>
                  </w:r>
                </w:p>
              </w:tc>
              <w:tc>
                <w:tcPr>
                  <w:tcW w:w="2001" w:type="dxa"/>
                  <w:tcBorders>
                    <w:top w:val="nil"/>
                    <w:left w:val="nil"/>
                    <w:bottom w:val="single" w:sz="4" w:space="0" w:color="auto"/>
                    <w:right w:val="single" w:sz="4" w:space="0" w:color="auto"/>
                  </w:tcBorders>
                  <w:noWrap/>
                  <w:hideMark/>
                </w:tcPr>
                <w:p w14:paraId="38DAA886" w14:textId="19D00B23"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410</w:t>
                  </w:r>
                </w:p>
              </w:tc>
              <w:tc>
                <w:tcPr>
                  <w:tcW w:w="1350" w:type="dxa"/>
                  <w:tcBorders>
                    <w:top w:val="nil"/>
                    <w:left w:val="nil"/>
                    <w:bottom w:val="single" w:sz="4" w:space="0" w:color="auto"/>
                    <w:right w:val="single" w:sz="4" w:space="0" w:color="auto"/>
                  </w:tcBorders>
                  <w:noWrap/>
                  <w:hideMark/>
                </w:tcPr>
                <w:p w14:paraId="3780013C"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6000</w:t>
                  </w:r>
                </w:p>
              </w:tc>
            </w:tr>
            <w:tr w:rsidR="00325AAD" w:rsidRPr="00715CBA" w14:paraId="2D2D7148" w14:textId="77777777" w:rsidTr="00325AAD">
              <w:trPr>
                <w:trHeight w:val="800"/>
              </w:trPr>
              <w:tc>
                <w:tcPr>
                  <w:tcW w:w="560" w:type="dxa"/>
                  <w:tcBorders>
                    <w:top w:val="nil"/>
                    <w:left w:val="single" w:sz="4" w:space="0" w:color="auto"/>
                    <w:bottom w:val="single" w:sz="4" w:space="0" w:color="auto"/>
                    <w:right w:val="single" w:sz="4" w:space="0" w:color="auto"/>
                  </w:tcBorders>
                  <w:noWrap/>
                  <w:hideMark/>
                </w:tcPr>
                <w:p w14:paraId="01DD72A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20</w:t>
                  </w:r>
                </w:p>
              </w:tc>
              <w:tc>
                <w:tcPr>
                  <w:tcW w:w="4886" w:type="dxa"/>
                  <w:tcBorders>
                    <w:top w:val="nil"/>
                    <w:left w:val="nil"/>
                    <w:bottom w:val="single" w:sz="4" w:space="0" w:color="auto"/>
                    <w:right w:val="single" w:sz="4" w:space="0" w:color="auto"/>
                  </w:tcBorders>
                  <w:hideMark/>
                </w:tcPr>
                <w:p w14:paraId="2784C132"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Двухслойная шпаклевка потолка фасадной шпаклевкой и шлифовка</w:t>
                  </w:r>
                </w:p>
              </w:tc>
              <w:tc>
                <w:tcPr>
                  <w:tcW w:w="819" w:type="dxa"/>
                  <w:tcBorders>
                    <w:top w:val="nil"/>
                    <w:left w:val="nil"/>
                    <w:bottom w:val="single" w:sz="4" w:space="0" w:color="auto"/>
                    <w:right w:val="single" w:sz="4" w:space="0" w:color="auto"/>
                  </w:tcBorders>
                  <w:hideMark/>
                </w:tcPr>
                <w:p w14:paraId="2AF4620D"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7C6250C1" w14:textId="2BAC3A18"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8.64</w:t>
                  </w:r>
                </w:p>
              </w:tc>
              <w:tc>
                <w:tcPr>
                  <w:tcW w:w="2001" w:type="dxa"/>
                  <w:tcBorders>
                    <w:top w:val="nil"/>
                    <w:left w:val="nil"/>
                    <w:bottom w:val="single" w:sz="4" w:space="0" w:color="auto"/>
                    <w:right w:val="single" w:sz="4" w:space="0" w:color="auto"/>
                  </w:tcBorders>
                  <w:noWrap/>
                  <w:hideMark/>
                </w:tcPr>
                <w:p w14:paraId="62C0F99E" w14:textId="180D73E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1660</w:t>
                  </w:r>
                </w:p>
              </w:tc>
              <w:tc>
                <w:tcPr>
                  <w:tcW w:w="1350" w:type="dxa"/>
                  <w:tcBorders>
                    <w:top w:val="nil"/>
                    <w:left w:val="nil"/>
                    <w:bottom w:val="single" w:sz="4" w:space="0" w:color="auto"/>
                    <w:right w:val="single" w:sz="4" w:space="0" w:color="auto"/>
                  </w:tcBorders>
                  <w:noWrap/>
                  <w:hideMark/>
                </w:tcPr>
                <w:p w14:paraId="203505D5"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17280</w:t>
                  </w:r>
                </w:p>
              </w:tc>
            </w:tr>
            <w:tr w:rsidR="00325AAD" w:rsidRPr="00715CBA" w14:paraId="036598B2" w14:textId="77777777" w:rsidTr="00325AAD">
              <w:trPr>
                <w:trHeight w:val="620"/>
              </w:trPr>
              <w:tc>
                <w:tcPr>
                  <w:tcW w:w="560" w:type="dxa"/>
                  <w:tcBorders>
                    <w:top w:val="nil"/>
                    <w:left w:val="single" w:sz="4" w:space="0" w:color="auto"/>
                    <w:bottom w:val="single" w:sz="4" w:space="0" w:color="auto"/>
                    <w:right w:val="single" w:sz="4" w:space="0" w:color="auto"/>
                  </w:tcBorders>
                  <w:noWrap/>
                  <w:hideMark/>
                </w:tcPr>
                <w:p w14:paraId="435F93C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21</w:t>
                  </w:r>
                </w:p>
              </w:tc>
              <w:tc>
                <w:tcPr>
                  <w:tcW w:w="4886" w:type="dxa"/>
                  <w:tcBorders>
                    <w:top w:val="nil"/>
                    <w:left w:val="nil"/>
                    <w:bottom w:val="single" w:sz="4" w:space="0" w:color="auto"/>
                    <w:right w:val="single" w:sz="4" w:space="0" w:color="auto"/>
                  </w:tcBorders>
                  <w:hideMark/>
                </w:tcPr>
                <w:p w14:paraId="44B4EABF"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Двухслойная покраска потолка влагостойкой фасадной краской</w:t>
                  </w:r>
                </w:p>
              </w:tc>
              <w:tc>
                <w:tcPr>
                  <w:tcW w:w="819" w:type="dxa"/>
                  <w:tcBorders>
                    <w:top w:val="nil"/>
                    <w:left w:val="nil"/>
                    <w:bottom w:val="single" w:sz="4" w:space="0" w:color="auto"/>
                    <w:right w:val="single" w:sz="4" w:space="0" w:color="auto"/>
                  </w:tcBorders>
                  <w:hideMark/>
                </w:tcPr>
                <w:p w14:paraId="6B9E76BA"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393DB981" w14:textId="0334E9FE"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8.64</w:t>
                  </w:r>
                </w:p>
              </w:tc>
              <w:tc>
                <w:tcPr>
                  <w:tcW w:w="2001" w:type="dxa"/>
                  <w:tcBorders>
                    <w:top w:val="nil"/>
                    <w:left w:val="nil"/>
                    <w:bottom w:val="single" w:sz="4" w:space="0" w:color="auto"/>
                    <w:right w:val="single" w:sz="4" w:space="0" w:color="auto"/>
                  </w:tcBorders>
                  <w:noWrap/>
                  <w:hideMark/>
                </w:tcPr>
                <w:p w14:paraId="10024E20" w14:textId="700E2B94"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840</w:t>
                  </w:r>
                </w:p>
              </w:tc>
              <w:tc>
                <w:tcPr>
                  <w:tcW w:w="1350" w:type="dxa"/>
                  <w:tcBorders>
                    <w:top w:val="nil"/>
                    <w:left w:val="nil"/>
                    <w:bottom w:val="single" w:sz="4" w:space="0" w:color="auto"/>
                    <w:right w:val="single" w:sz="4" w:space="0" w:color="auto"/>
                  </w:tcBorders>
                  <w:noWrap/>
                  <w:hideMark/>
                </w:tcPr>
                <w:p w14:paraId="437BE74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8640</w:t>
                  </w:r>
                </w:p>
              </w:tc>
            </w:tr>
            <w:tr w:rsidR="00325AAD" w:rsidRPr="00715CBA" w14:paraId="1A2265AC" w14:textId="77777777" w:rsidTr="00325AAD">
              <w:trPr>
                <w:trHeight w:val="314"/>
              </w:trPr>
              <w:tc>
                <w:tcPr>
                  <w:tcW w:w="560" w:type="dxa"/>
                  <w:tcBorders>
                    <w:top w:val="nil"/>
                    <w:left w:val="single" w:sz="4" w:space="0" w:color="auto"/>
                    <w:bottom w:val="single" w:sz="4" w:space="0" w:color="auto"/>
                    <w:right w:val="single" w:sz="4" w:space="0" w:color="auto"/>
                  </w:tcBorders>
                  <w:noWrap/>
                  <w:hideMark/>
                </w:tcPr>
                <w:p w14:paraId="6B9F93B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22</w:t>
                  </w:r>
                </w:p>
              </w:tc>
              <w:tc>
                <w:tcPr>
                  <w:tcW w:w="4886" w:type="dxa"/>
                  <w:tcBorders>
                    <w:top w:val="nil"/>
                    <w:left w:val="nil"/>
                    <w:bottom w:val="single" w:sz="4" w:space="0" w:color="auto"/>
                    <w:right w:val="single" w:sz="4" w:space="0" w:color="auto"/>
                  </w:tcBorders>
                  <w:hideMark/>
                </w:tcPr>
                <w:p w14:paraId="63F2D661"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Затирка швов плитки</w:t>
                  </w:r>
                </w:p>
              </w:tc>
              <w:tc>
                <w:tcPr>
                  <w:tcW w:w="819" w:type="dxa"/>
                  <w:tcBorders>
                    <w:top w:val="nil"/>
                    <w:left w:val="nil"/>
                    <w:bottom w:val="single" w:sz="4" w:space="0" w:color="auto"/>
                    <w:right w:val="single" w:sz="4" w:space="0" w:color="auto"/>
                  </w:tcBorders>
                  <w:hideMark/>
                </w:tcPr>
                <w:p w14:paraId="76172DAA"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723FB835" w14:textId="33B74CBD"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29</w:t>
                  </w:r>
                </w:p>
              </w:tc>
              <w:tc>
                <w:tcPr>
                  <w:tcW w:w="2001" w:type="dxa"/>
                  <w:tcBorders>
                    <w:top w:val="nil"/>
                    <w:left w:val="nil"/>
                    <w:bottom w:val="single" w:sz="4" w:space="0" w:color="auto"/>
                    <w:right w:val="single" w:sz="4" w:space="0" w:color="auto"/>
                  </w:tcBorders>
                  <w:noWrap/>
                  <w:hideMark/>
                </w:tcPr>
                <w:p w14:paraId="118AC75D" w14:textId="359B5F95"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167</w:t>
                  </w:r>
                </w:p>
              </w:tc>
              <w:tc>
                <w:tcPr>
                  <w:tcW w:w="1350" w:type="dxa"/>
                  <w:tcBorders>
                    <w:top w:val="nil"/>
                    <w:left w:val="nil"/>
                    <w:bottom w:val="single" w:sz="4" w:space="0" w:color="auto"/>
                    <w:right w:val="single" w:sz="4" w:space="0" w:color="auto"/>
                  </w:tcBorders>
                  <w:noWrap/>
                  <w:hideMark/>
                </w:tcPr>
                <w:p w14:paraId="140EE2E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5800</w:t>
                  </w:r>
                </w:p>
              </w:tc>
            </w:tr>
            <w:tr w:rsidR="00325AAD" w:rsidRPr="00715CBA" w14:paraId="22E6037F" w14:textId="77777777" w:rsidTr="00325AAD">
              <w:trPr>
                <w:trHeight w:val="260"/>
              </w:trPr>
              <w:tc>
                <w:tcPr>
                  <w:tcW w:w="560" w:type="dxa"/>
                  <w:tcBorders>
                    <w:top w:val="nil"/>
                    <w:left w:val="single" w:sz="4" w:space="0" w:color="auto"/>
                    <w:bottom w:val="single" w:sz="4" w:space="0" w:color="auto"/>
                    <w:right w:val="single" w:sz="4" w:space="0" w:color="auto"/>
                  </w:tcBorders>
                  <w:noWrap/>
                  <w:hideMark/>
                </w:tcPr>
                <w:p w14:paraId="34A3371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23</w:t>
                  </w:r>
                </w:p>
              </w:tc>
              <w:tc>
                <w:tcPr>
                  <w:tcW w:w="4886" w:type="dxa"/>
                  <w:tcBorders>
                    <w:top w:val="nil"/>
                    <w:left w:val="nil"/>
                    <w:bottom w:val="single" w:sz="4" w:space="0" w:color="auto"/>
                    <w:right w:val="single" w:sz="4" w:space="0" w:color="auto"/>
                  </w:tcBorders>
                  <w:hideMark/>
                </w:tcPr>
                <w:p w14:paraId="74859C16"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розетки</w:t>
                  </w:r>
                </w:p>
              </w:tc>
              <w:tc>
                <w:tcPr>
                  <w:tcW w:w="819" w:type="dxa"/>
                  <w:tcBorders>
                    <w:top w:val="nil"/>
                    <w:left w:val="nil"/>
                    <w:bottom w:val="single" w:sz="4" w:space="0" w:color="auto"/>
                    <w:right w:val="single" w:sz="4" w:space="0" w:color="auto"/>
                  </w:tcBorders>
                  <w:hideMark/>
                </w:tcPr>
                <w:p w14:paraId="44C1E84F"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nil"/>
                    <w:right w:val="single" w:sz="4" w:space="0" w:color="auto"/>
                  </w:tcBorders>
                  <w:noWrap/>
                  <w:hideMark/>
                </w:tcPr>
                <w:p w14:paraId="5DFA0354" w14:textId="59837166"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5B5E852E" w14:textId="4481457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1250</w:t>
                  </w:r>
                </w:p>
              </w:tc>
              <w:tc>
                <w:tcPr>
                  <w:tcW w:w="1350" w:type="dxa"/>
                  <w:tcBorders>
                    <w:top w:val="nil"/>
                    <w:left w:val="nil"/>
                    <w:bottom w:val="single" w:sz="4" w:space="0" w:color="auto"/>
                    <w:right w:val="single" w:sz="4" w:space="0" w:color="auto"/>
                  </w:tcBorders>
                  <w:noWrap/>
                  <w:hideMark/>
                </w:tcPr>
                <w:p w14:paraId="5428237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1500</w:t>
                  </w:r>
                </w:p>
              </w:tc>
            </w:tr>
            <w:tr w:rsidR="00325AAD" w:rsidRPr="00715CBA" w14:paraId="0128F911" w14:textId="77777777" w:rsidTr="00325AAD">
              <w:trPr>
                <w:trHeight w:val="413"/>
              </w:trPr>
              <w:tc>
                <w:tcPr>
                  <w:tcW w:w="560" w:type="dxa"/>
                  <w:tcBorders>
                    <w:top w:val="nil"/>
                    <w:left w:val="single" w:sz="4" w:space="0" w:color="auto"/>
                    <w:bottom w:val="single" w:sz="4" w:space="0" w:color="auto"/>
                    <w:right w:val="single" w:sz="4" w:space="0" w:color="auto"/>
                  </w:tcBorders>
                  <w:noWrap/>
                  <w:hideMark/>
                </w:tcPr>
                <w:p w14:paraId="6D20E27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24</w:t>
                  </w:r>
                </w:p>
              </w:tc>
              <w:tc>
                <w:tcPr>
                  <w:tcW w:w="4886" w:type="dxa"/>
                  <w:tcBorders>
                    <w:top w:val="nil"/>
                    <w:left w:val="nil"/>
                    <w:bottom w:val="single" w:sz="4" w:space="0" w:color="auto"/>
                    <w:right w:val="single" w:sz="4" w:space="0" w:color="auto"/>
                  </w:tcBorders>
                  <w:hideMark/>
                </w:tcPr>
                <w:p w14:paraId="219E074B"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выключателя</w:t>
                  </w:r>
                </w:p>
              </w:tc>
              <w:tc>
                <w:tcPr>
                  <w:tcW w:w="819" w:type="dxa"/>
                  <w:tcBorders>
                    <w:top w:val="nil"/>
                    <w:left w:val="nil"/>
                    <w:bottom w:val="single" w:sz="4" w:space="0" w:color="auto"/>
                    <w:right w:val="single" w:sz="4" w:space="0" w:color="auto"/>
                  </w:tcBorders>
                  <w:hideMark/>
                </w:tcPr>
                <w:p w14:paraId="468A841D"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single" w:sz="4" w:space="0" w:color="auto"/>
                    <w:left w:val="nil"/>
                    <w:bottom w:val="single" w:sz="4" w:space="0" w:color="auto"/>
                    <w:right w:val="single" w:sz="4" w:space="0" w:color="auto"/>
                  </w:tcBorders>
                  <w:noWrap/>
                  <w:hideMark/>
                </w:tcPr>
                <w:p w14:paraId="4AFB2B65" w14:textId="115DDCD4"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20BC99E2" w14:textId="260FA92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1250</w:t>
                  </w:r>
                </w:p>
              </w:tc>
              <w:tc>
                <w:tcPr>
                  <w:tcW w:w="1350" w:type="dxa"/>
                  <w:tcBorders>
                    <w:top w:val="nil"/>
                    <w:left w:val="nil"/>
                    <w:bottom w:val="single" w:sz="4" w:space="0" w:color="auto"/>
                    <w:right w:val="single" w:sz="4" w:space="0" w:color="auto"/>
                  </w:tcBorders>
                  <w:noWrap/>
                  <w:hideMark/>
                </w:tcPr>
                <w:p w14:paraId="7E6844E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1500</w:t>
                  </w:r>
                </w:p>
              </w:tc>
            </w:tr>
            <w:tr w:rsidR="00325AAD" w:rsidRPr="00715CBA" w14:paraId="230AC701" w14:textId="77777777" w:rsidTr="00325AAD">
              <w:trPr>
                <w:trHeight w:val="440"/>
              </w:trPr>
              <w:tc>
                <w:tcPr>
                  <w:tcW w:w="560" w:type="dxa"/>
                  <w:tcBorders>
                    <w:top w:val="nil"/>
                    <w:left w:val="single" w:sz="4" w:space="0" w:color="auto"/>
                    <w:bottom w:val="single" w:sz="4" w:space="0" w:color="auto"/>
                    <w:right w:val="single" w:sz="4" w:space="0" w:color="auto"/>
                  </w:tcBorders>
                  <w:noWrap/>
                  <w:hideMark/>
                </w:tcPr>
                <w:p w14:paraId="1BE7A0D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25</w:t>
                  </w:r>
                </w:p>
              </w:tc>
              <w:tc>
                <w:tcPr>
                  <w:tcW w:w="4886" w:type="dxa"/>
                  <w:tcBorders>
                    <w:top w:val="nil"/>
                    <w:left w:val="nil"/>
                    <w:bottom w:val="single" w:sz="4" w:space="0" w:color="auto"/>
                    <w:right w:val="single" w:sz="4" w:space="0" w:color="auto"/>
                  </w:tcBorders>
                  <w:hideMark/>
                </w:tcPr>
                <w:p w14:paraId="20135E7C"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2 LED-светильников на потолок</w:t>
                  </w:r>
                </w:p>
              </w:tc>
              <w:tc>
                <w:tcPr>
                  <w:tcW w:w="819" w:type="dxa"/>
                  <w:tcBorders>
                    <w:top w:val="nil"/>
                    <w:left w:val="nil"/>
                    <w:bottom w:val="single" w:sz="4" w:space="0" w:color="auto"/>
                    <w:right w:val="single" w:sz="4" w:space="0" w:color="auto"/>
                  </w:tcBorders>
                  <w:hideMark/>
                </w:tcPr>
                <w:p w14:paraId="221C875D"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3B81C17B" w14:textId="1A4C8F6E"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w:t>
                  </w:r>
                </w:p>
              </w:tc>
              <w:tc>
                <w:tcPr>
                  <w:tcW w:w="2001" w:type="dxa"/>
                  <w:tcBorders>
                    <w:top w:val="nil"/>
                    <w:left w:val="nil"/>
                    <w:bottom w:val="single" w:sz="4" w:space="0" w:color="auto"/>
                    <w:right w:val="single" w:sz="4" w:space="0" w:color="auto"/>
                  </w:tcBorders>
                  <w:noWrap/>
                  <w:hideMark/>
                </w:tcPr>
                <w:p w14:paraId="7BE860D6" w14:textId="25611FD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2080</w:t>
                  </w:r>
                </w:p>
              </w:tc>
              <w:tc>
                <w:tcPr>
                  <w:tcW w:w="1350" w:type="dxa"/>
                  <w:tcBorders>
                    <w:top w:val="nil"/>
                    <w:left w:val="nil"/>
                    <w:bottom w:val="single" w:sz="4" w:space="0" w:color="auto"/>
                    <w:right w:val="single" w:sz="4" w:space="0" w:color="auto"/>
                  </w:tcBorders>
                  <w:noWrap/>
                  <w:hideMark/>
                </w:tcPr>
                <w:p w14:paraId="1CD7EF7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5000</w:t>
                  </w:r>
                </w:p>
              </w:tc>
            </w:tr>
            <w:tr w:rsidR="00325AAD" w:rsidRPr="00715CBA" w14:paraId="29E6AF82" w14:textId="77777777" w:rsidTr="0000257F">
              <w:trPr>
                <w:trHeight w:val="701"/>
              </w:trPr>
              <w:tc>
                <w:tcPr>
                  <w:tcW w:w="560" w:type="dxa"/>
                  <w:tcBorders>
                    <w:top w:val="nil"/>
                    <w:left w:val="single" w:sz="4" w:space="0" w:color="auto"/>
                    <w:bottom w:val="single" w:sz="4" w:space="0" w:color="auto"/>
                    <w:right w:val="single" w:sz="4" w:space="0" w:color="auto"/>
                  </w:tcBorders>
                  <w:noWrap/>
                  <w:hideMark/>
                </w:tcPr>
                <w:p w14:paraId="6F81473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26</w:t>
                  </w:r>
                </w:p>
              </w:tc>
              <w:tc>
                <w:tcPr>
                  <w:tcW w:w="4886" w:type="dxa"/>
                  <w:tcBorders>
                    <w:top w:val="nil"/>
                    <w:left w:val="nil"/>
                    <w:bottom w:val="single" w:sz="4" w:space="0" w:color="auto"/>
                    <w:right w:val="single" w:sz="4" w:space="0" w:color="auto"/>
                  </w:tcBorders>
                  <w:hideMark/>
                </w:tcPr>
                <w:p w14:paraId="4D96826B"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душа и смесителя (нержавеющая сталь)</w:t>
                  </w:r>
                </w:p>
              </w:tc>
              <w:tc>
                <w:tcPr>
                  <w:tcW w:w="819" w:type="dxa"/>
                  <w:tcBorders>
                    <w:top w:val="nil"/>
                    <w:left w:val="nil"/>
                    <w:bottom w:val="single" w:sz="4" w:space="0" w:color="auto"/>
                    <w:right w:val="single" w:sz="4" w:space="0" w:color="auto"/>
                  </w:tcBorders>
                  <w:hideMark/>
                </w:tcPr>
                <w:p w14:paraId="22161093"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438698BD" w14:textId="04A085B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1D9E737D" w14:textId="7973D404"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12500</w:t>
                  </w:r>
                </w:p>
              </w:tc>
              <w:tc>
                <w:tcPr>
                  <w:tcW w:w="1350" w:type="dxa"/>
                  <w:tcBorders>
                    <w:top w:val="nil"/>
                    <w:left w:val="nil"/>
                    <w:bottom w:val="single" w:sz="4" w:space="0" w:color="auto"/>
                    <w:right w:val="single" w:sz="4" w:space="0" w:color="auto"/>
                  </w:tcBorders>
                  <w:noWrap/>
                  <w:hideMark/>
                </w:tcPr>
                <w:p w14:paraId="62C13A4E"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15000</w:t>
                  </w:r>
                </w:p>
              </w:tc>
            </w:tr>
            <w:tr w:rsidR="00325AAD" w:rsidRPr="00715CBA" w14:paraId="539F9026" w14:textId="77777777" w:rsidTr="00325AAD">
              <w:trPr>
                <w:trHeight w:val="638"/>
              </w:trPr>
              <w:tc>
                <w:tcPr>
                  <w:tcW w:w="560" w:type="dxa"/>
                  <w:tcBorders>
                    <w:top w:val="nil"/>
                    <w:left w:val="single" w:sz="4" w:space="0" w:color="auto"/>
                    <w:bottom w:val="single" w:sz="4" w:space="0" w:color="auto"/>
                    <w:right w:val="single" w:sz="4" w:space="0" w:color="auto"/>
                  </w:tcBorders>
                  <w:noWrap/>
                  <w:hideMark/>
                </w:tcPr>
                <w:p w14:paraId="11E7DAA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27</w:t>
                  </w:r>
                </w:p>
              </w:tc>
              <w:tc>
                <w:tcPr>
                  <w:tcW w:w="4886" w:type="dxa"/>
                  <w:tcBorders>
                    <w:top w:val="nil"/>
                    <w:left w:val="nil"/>
                    <w:bottom w:val="single" w:sz="4" w:space="0" w:color="auto"/>
                    <w:right w:val="single" w:sz="4" w:space="0" w:color="auto"/>
                  </w:tcBorders>
                  <w:hideMark/>
                </w:tcPr>
                <w:p w14:paraId="06BC1D00"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 xml:space="preserve">Установка трапов из нержавеющей стали 10x10 см и 10x30 см </w:t>
                  </w:r>
                </w:p>
              </w:tc>
              <w:tc>
                <w:tcPr>
                  <w:tcW w:w="819" w:type="dxa"/>
                  <w:tcBorders>
                    <w:top w:val="nil"/>
                    <w:left w:val="nil"/>
                    <w:bottom w:val="single" w:sz="4" w:space="0" w:color="auto"/>
                    <w:right w:val="single" w:sz="4" w:space="0" w:color="auto"/>
                  </w:tcBorders>
                  <w:hideMark/>
                </w:tcPr>
                <w:p w14:paraId="79B144CA"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20A8F7A4" w14:textId="7E53726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w:t>
                  </w:r>
                </w:p>
              </w:tc>
              <w:tc>
                <w:tcPr>
                  <w:tcW w:w="2001" w:type="dxa"/>
                  <w:tcBorders>
                    <w:top w:val="nil"/>
                    <w:left w:val="nil"/>
                    <w:bottom w:val="single" w:sz="4" w:space="0" w:color="auto"/>
                    <w:right w:val="single" w:sz="4" w:space="0" w:color="auto"/>
                  </w:tcBorders>
                  <w:noWrap/>
                  <w:hideMark/>
                </w:tcPr>
                <w:p w14:paraId="0D31049B" w14:textId="33156F0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8330</w:t>
                  </w:r>
                </w:p>
              </w:tc>
              <w:tc>
                <w:tcPr>
                  <w:tcW w:w="1350" w:type="dxa"/>
                  <w:tcBorders>
                    <w:top w:val="nil"/>
                    <w:left w:val="nil"/>
                    <w:bottom w:val="single" w:sz="4" w:space="0" w:color="auto"/>
                    <w:right w:val="single" w:sz="4" w:space="0" w:color="auto"/>
                  </w:tcBorders>
                  <w:noWrap/>
                  <w:hideMark/>
                </w:tcPr>
                <w:p w14:paraId="2C8A605D"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20000</w:t>
                  </w:r>
                </w:p>
              </w:tc>
            </w:tr>
            <w:tr w:rsidR="00325AAD" w:rsidRPr="00715CBA" w14:paraId="3A8FCDAD" w14:textId="77777777" w:rsidTr="00325AAD">
              <w:trPr>
                <w:trHeight w:val="701"/>
              </w:trPr>
              <w:tc>
                <w:tcPr>
                  <w:tcW w:w="560" w:type="dxa"/>
                  <w:tcBorders>
                    <w:top w:val="nil"/>
                    <w:left w:val="single" w:sz="4" w:space="0" w:color="auto"/>
                    <w:bottom w:val="single" w:sz="4" w:space="0" w:color="auto"/>
                    <w:right w:val="single" w:sz="4" w:space="0" w:color="auto"/>
                  </w:tcBorders>
                  <w:noWrap/>
                  <w:hideMark/>
                </w:tcPr>
                <w:p w14:paraId="2B69DCC5"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28</w:t>
                  </w:r>
                </w:p>
              </w:tc>
              <w:tc>
                <w:tcPr>
                  <w:tcW w:w="4886" w:type="dxa"/>
                  <w:tcBorders>
                    <w:top w:val="nil"/>
                    <w:left w:val="nil"/>
                    <w:bottom w:val="single" w:sz="4" w:space="0" w:color="auto"/>
                    <w:right w:val="single" w:sz="4" w:space="0" w:color="auto"/>
                  </w:tcBorders>
                  <w:hideMark/>
                </w:tcPr>
                <w:p w14:paraId="174738AD"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керамической раковины 60x50 см (с ножкой)</w:t>
                  </w:r>
                </w:p>
              </w:tc>
              <w:tc>
                <w:tcPr>
                  <w:tcW w:w="819" w:type="dxa"/>
                  <w:tcBorders>
                    <w:top w:val="nil"/>
                    <w:left w:val="nil"/>
                    <w:bottom w:val="single" w:sz="4" w:space="0" w:color="auto"/>
                    <w:right w:val="single" w:sz="4" w:space="0" w:color="auto"/>
                  </w:tcBorders>
                  <w:hideMark/>
                </w:tcPr>
                <w:p w14:paraId="225606C9"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594F20DD" w14:textId="12F55266"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4BACA1F0" w14:textId="4A22FDD8"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12500</w:t>
                  </w:r>
                </w:p>
              </w:tc>
              <w:tc>
                <w:tcPr>
                  <w:tcW w:w="1350" w:type="dxa"/>
                  <w:tcBorders>
                    <w:top w:val="nil"/>
                    <w:left w:val="nil"/>
                    <w:bottom w:val="single" w:sz="4" w:space="0" w:color="auto"/>
                    <w:right w:val="single" w:sz="4" w:space="0" w:color="auto"/>
                  </w:tcBorders>
                  <w:noWrap/>
                  <w:hideMark/>
                </w:tcPr>
                <w:p w14:paraId="38CD645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15000</w:t>
                  </w:r>
                </w:p>
              </w:tc>
            </w:tr>
            <w:tr w:rsidR="00325AAD" w:rsidRPr="00715CBA" w14:paraId="36913EBB" w14:textId="77777777" w:rsidTr="00325AAD">
              <w:trPr>
                <w:trHeight w:val="746"/>
              </w:trPr>
              <w:tc>
                <w:tcPr>
                  <w:tcW w:w="560" w:type="dxa"/>
                  <w:tcBorders>
                    <w:top w:val="nil"/>
                    <w:left w:val="single" w:sz="4" w:space="0" w:color="auto"/>
                    <w:bottom w:val="single" w:sz="4" w:space="0" w:color="auto"/>
                    <w:right w:val="single" w:sz="4" w:space="0" w:color="auto"/>
                  </w:tcBorders>
                  <w:noWrap/>
                  <w:hideMark/>
                </w:tcPr>
                <w:p w14:paraId="39D23ECA"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29</w:t>
                  </w:r>
                </w:p>
              </w:tc>
              <w:tc>
                <w:tcPr>
                  <w:tcW w:w="4886" w:type="dxa"/>
                  <w:tcBorders>
                    <w:top w:val="nil"/>
                    <w:left w:val="nil"/>
                    <w:bottom w:val="single" w:sz="4" w:space="0" w:color="auto"/>
                    <w:right w:val="single" w:sz="4" w:space="0" w:color="auto"/>
                  </w:tcBorders>
                  <w:hideMark/>
                </w:tcPr>
                <w:p w14:paraId="51BF9629"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смесителя из нержавеющей стали для раковины</w:t>
                  </w:r>
                </w:p>
              </w:tc>
              <w:tc>
                <w:tcPr>
                  <w:tcW w:w="819" w:type="dxa"/>
                  <w:tcBorders>
                    <w:top w:val="nil"/>
                    <w:left w:val="nil"/>
                    <w:bottom w:val="single" w:sz="4" w:space="0" w:color="auto"/>
                    <w:right w:val="single" w:sz="4" w:space="0" w:color="auto"/>
                  </w:tcBorders>
                  <w:hideMark/>
                </w:tcPr>
                <w:p w14:paraId="3DF08760"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4F86379B" w14:textId="7FD5315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6B1004F4" w14:textId="08BA2993"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8330</w:t>
                  </w:r>
                </w:p>
              </w:tc>
              <w:tc>
                <w:tcPr>
                  <w:tcW w:w="1350" w:type="dxa"/>
                  <w:tcBorders>
                    <w:top w:val="nil"/>
                    <w:left w:val="nil"/>
                    <w:bottom w:val="single" w:sz="4" w:space="0" w:color="auto"/>
                    <w:right w:val="single" w:sz="4" w:space="0" w:color="auto"/>
                  </w:tcBorders>
                  <w:noWrap/>
                  <w:hideMark/>
                </w:tcPr>
                <w:p w14:paraId="609B081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10000</w:t>
                  </w:r>
                </w:p>
              </w:tc>
            </w:tr>
            <w:tr w:rsidR="00325AAD" w:rsidRPr="00715CBA" w14:paraId="0714BAAA" w14:textId="77777777" w:rsidTr="00325AAD">
              <w:trPr>
                <w:trHeight w:val="683"/>
              </w:trPr>
              <w:tc>
                <w:tcPr>
                  <w:tcW w:w="560" w:type="dxa"/>
                  <w:tcBorders>
                    <w:top w:val="nil"/>
                    <w:left w:val="single" w:sz="4" w:space="0" w:color="auto"/>
                    <w:bottom w:val="single" w:sz="4" w:space="0" w:color="auto"/>
                    <w:right w:val="single" w:sz="4" w:space="0" w:color="auto"/>
                  </w:tcBorders>
                  <w:noWrap/>
                  <w:hideMark/>
                </w:tcPr>
                <w:p w14:paraId="7D205B81"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30</w:t>
                  </w:r>
                </w:p>
              </w:tc>
              <w:tc>
                <w:tcPr>
                  <w:tcW w:w="4886" w:type="dxa"/>
                  <w:tcBorders>
                    <w:top w:val="nil"/>
                    <w:left w:val="nil"/>
                    <w:bottom w:val="single" w:sz="4" w:space="0" w:color="auto"/>
                    <w:right w:val="single" w:sz="4" w:space="0" w:color="auto"/>
                  </w:tcBorders>
                  <w:hideMark/>
                </w:tcPr>
                <w:p w14:paraId="5D636051"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зеркала 60x50 см (с полочкой для гигиенических принадлежностей)</w:t>
                  </w:r>
                </w:p>
              </w:tc>
              <w:tc>
                <w:tcPr>
                  <w:tcW w:w="819" w:type="dxa"/>
                  <w:tcBorders>
                    <w:top w:val="nil"/>
                    <w:left w:val="nil"/>
                    <w:bottom w:val="single" w:sz="4" w:space="0" w:color="auto"/>
                    <w:right w:val="single" w:sz="4" w:space="0" w:color="auto"/>
                  </w:tcBorders>
                  <w:hideMark/>
                </w:tcPr>
                <w:p w14:paraId="4872F863"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7DAFDC8E" w14:textId="022A51A5"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5EAD37AF" w14:textId="647CFCF8"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12500</w:t>
                  </w:r>
                </w:p>
              </w:tc>
              <w:tc>
                <w:tcPr>
                  <w:tcW w:w="1350" w:type="dxa"/>
                  <w:tcBorders>
                    <w:top w:val="nil"/>
                    <w:left w:val="nil"/>
                    <w:bottom w:val="single" w:sz="4" w:space="0" w:color="auto"/>
                    <w:right w:val="single" w:sz="4" w:space="0" w:color="auto"/>
                  </w:tcBorders>
                  <w:noWrap/>
                  <w:hideMark/>
                </w:tcPr>
                <w:p w14:paraId="363E176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15000</w:t>
                  </w:r>
                </w:p>
              </w:tc>
            </w:tr>
            <w:tr w:rsidR="00325AAD" w:rsidRPr="00715CBA" w14:paraId="082DD09D" w14:textId="77777777" w:rsidTr="00325AAD">
              <w:trPr>
                <w:trHeight w:val="728"/>
              </w:trPr>
              <w:tc>
                <w:tcPr>
                  <w:tcW w:w="560" w:type="dxa"/>
                  <w:tcBorders>
                    <w:top w:val="nil"/>
                    <w:left w:val="single" w:sz="4" w:space="0" w:color="auto"/>
                    <w:bottom w:val="single" w:sz="4" w:space="0" w:color="auto"/>
                    <w:right w:val="single" w:sz="4" w:space="0" w:color="auto"/>
                  </w:tcBorders>
                  <w:noWrap/>
                  <w:hideMark/>
                </w:tcPr>
                <w:p w14:paraId="4149C2F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31</w:t>
                  </w:r>
                </w:p>
              </w:tc>
              <w:tc>
                <w:tcPr>
                  <w:tcW w:w="4886" w:type="dxa"/>
                  <w:tcBorders>
                    <w:top w:val="nil"/>
                    <w:left w:val="nil"/>
                    <w:bottom w:val="single" w:sz="4" w:space="0" w:color="auto"/>
                    <w:right w:val="single" w:sz="4" w:space="0" w:color="auto"/>
                  </w:tcBorders>
                  <w:hideMark/>
                </w:tcPr>
                <w:p w14:paraId="45C9EC01"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двойного металлического держателя для полотенец</w:t>
                  </w:r>
                </w:p>
              </w:tc>
              <w:tc>
                <w:tcPr>
                  <w:tcW w:w="819" w:type="dxa"/>
                  <w:tcBorders>
                    <w:top w:val="nil"/>
                    <w:left w:val="nil"/>
                    <w:bottom w:val="single" w:sz="4" w:space="0" w:color="auto"/>
                    <w:right w:val="single" w:sz="4" w:space="0" w:color="auto"/>
                  </w:tcBorders>
                  <w:hideMark/>
                </w:tcPr>
                <w:p w14:paraId="6E6FAD84"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4D6081E9" w14:textId="1A4EC63D"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w:t>
                  </w:r>
                </w:p>
              </w:tc>
              <w:tc>
                <w:tcPr>
                  <w:tcW w:w="2001" w:type="dxa"/>
                  <w:tcBorders>
                    <w:top w:val="nil"/>
                    <w:left w:val="nil"/>
                    <w:bottom w:val="single" w:sz="4" w:space="0" w:color="auto"/>
                    <w:right w:val="single" w:sz="4" w:space="0" w:color="auto"/>
                  </w:tcBorders>
                  <w:noWrap/>
                  <w:hideMark/>
                </w:tcPr>
                <w:p w14:paraId="0A64A349" w14:textId="3BD1BB3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1670</w:t>
                  </w:r>
                </w:p>
              </w:tc>
              <w:tc>
                <w:tcPr>
                  <w:tcW w:w="1350" w:type="dxa"/>
                  <w:tcBorders>
                    <w:top w:val="nil"/>
                    <w:left w:val="nil"/>
                    <w:bottom w:val="single" w:sz="4" w:space="0" w:color="auto"/>
                    <w:right w:val="single" w:sz="4" w:space="0" w:color="auto"/>
                  </w:tcBorders>
                  <w:noWrap/>
                  <w:hideMark/>
                </w:tcPr>
                <w:p w14:paraId="51D8E09D"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4000</w:t>
                  </w:r>
                </w:p>
              </w:tc>
            </w:tr>
            <w:tr w:rsidR="00325AAD" w:rsidRPr="00715CBA" w14:paraId="75586385" w14:textId="77777777" w:rsidTr="00325AAD">
              <w:trPr>
                <w:trHeight w:val="890"/>
              </w:trPr>
              <w:tc>
                <w:tcPr>
                  <w:tcW w:w="560" w:type="dxa"/>
                  <w:tcBorders>
                    <w:top w:val="nil"/>
                    <w:left w:val="single" w:sz="4" w:space="0" w:color="auto"/>
                    <w:bottom w:val="single" w:sz="4" w:space="0" w:color="auto"/>
                    <w:right w:val="single" w:sz="4" w:space="0" w:color="auto"/>
                  </w:tcBorders>
                  <w:noWrap/>
                  <w:hideMark/>
                </w:tcPr>
                <w:p w14:paraId="60A8C7E3"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32</w:t>
                  </w:r>
                </w:p>
              </w:tc>
              <w:tc>
                <w:tcPr>
                  <w:tcW w:w="4886" w:type="dxa"/>
                  <w:tcBorders>
                    <w:top w:val="nil"/>
                    <w:left w:val="nil"/>
                    <w:bottom w:val="single" w:sz="4" w:space="0" w:color="auto"/>
                    <w:right w:val="single" w:sz="4" w:space="0" w:color="auto"/>
                  </w:tcBorders>
                  <w:hideMark/>
                </w:tcPr>
                <w:p w14:paraId="460939CA" w14:textId="77777777" w:rsidR="00325AAD" w:rsidRPr="00715CBA" w:rsidRDefault="00325AAD" w:rsidP="0000257F">
                  <w:pPr>
                    <w:spacing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влагостойкой евро-двери 1.9x0.75 м (в комплекте)</w:t>
                  </w:r>
                </w:p>
              </w:tc>
              <w:tc>
                <w:tcPr>
                  <w:tcW w:w="819" w:type="dxa"/>
                  <w:tcBorders>
                    <w:top w:val="nil"/>
                    <w:left w:val="nil"/>
                    <w:bottom w:val="single" w:sz="4" w:space="0" w:color="auto"/>
                    <w:right w:val="single" w:sz="4" w:space="0" w:color="auto"/>
                  </w:tcBorders>
                  <w:hideMark/>
                </w:tcPr>
                <w:p w14:paraId="6AFACA8E"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32399110" w14:textId="4916903A"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657EE6CE" w14:textId="1F3571F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50000</w:t>
                  </w:r>
                </w:p>
              </w:tc>
              <w:tc>
                <w:tcPr>
                  <w:tcW w:w="1350" w:type="dxa"/>
                  <w:tcBorders>
                    <w:top w:val="nil"/>
                    <w:left w:val="nil"/>
                    <w:bottom w:val="single" w:sz="4" w:space="0" w:color="auto"/>
                    <w:right w:val="single" w:sz="4" w:space="0" w:color="auto"/>
                  </w:tcBorders>
                  <w:noWrap/>
                  <w:hideMark/>
                </w:tcPr>
                <w:p w14:paraId="50695E6D"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60000</w:t>
                  </w:r>
                </w:p>
              </w:tc>
            </w:tr>
            <w:tr w:rsidR="00325AAD" w:rsidRPr="00715CBA" w14:paraId="14DC42F4" w14:textId="77777777" w:rsidTr="0000257F">
              <w:trPr>
                <w:trHeight w:val="701"/>
              </w:trPr>
              <w:tc>
                <w:tcPr>
                  <w:tcW w:w="560" w:type="dxa"/>
                  <w:tcBorders>
                    <w:top w:val="nil"/>
                    <w:left w:val="single" w:sz="4" w:space="0" w:color="auto"/>
                    <w:bottom w:val="single" w:sz="4" w:space="0" w:color="auto"/>
                    <w:right w:val="single" w:sz="4" w:space="0" w:color="auto"/>
                  </w:tcBorders>
                  <w:noWrap/>
                  <w:hideMark/>
                </w:tcPr>
                <w:p w14:paraId="5AEEE30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33</w:t>
                  </w:r>
                </w:p>
              </w:tc>
              <w:tc>
                <w:tcPr>
                  <w:tcW w:w="4886" w:type="dxa"/>
                  <w:tcBorders>
                    <w:top w:val="nil"/>
                    <w:left w:val="nil"/>
                    <w:bottom w:val="single" w:sz="4" w:space="0" w:color="auto"/>
                    <w:right w:val="single" w:sz="4" w:space="0" w:color="auto"/>
                  </w:tcBorders>
                  <w:hideMark/>
                </w:tcPr>
                <w:p w14:paraId="1989156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вытяжной системы (в комплекте), включая туалет</w:t>
                  </w:r>
                </w:p>
              </w:tc>
              <w:tc>
                <w:tcPr>
                  <w:tcW w:w="819" w:type="dxa"/>
                  <w:tcBorders>
                    <w:top w:val="nil"/>
                    <w:left w:val="nil"/>
                    <w:bottom w:val="single" w:sz="4" w:space="0" w:color="auto"/>
                    <w:right w:val="single" w:sz="4" w:space="0" w:color="auto"/>
                  </w:tcBorders>
                  <w:hideMark/>
                </w:tcPr>
                <w:p w14:paraId="3B070CA6"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187D1C4A" w14:textId="7F2CCFF9"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12B31083" w14:textId="51EA77C3"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41670</w:t>
                  </w:r>
                </w:p>
              </w:tc>
              <w:tc>
                <w:tcPr>
                  <w:tcW w:w="1350" w:type="dxa"/>
                  <w:tcBorders>
                    <w:top w:val="nil"/>
                    <w:left w:val="nil"/>
                    <w:bottom w:val="single" w:sz="4" w:space="0" w:color="auto"/>
                    <w:right w:val="single" w:sz="4" w:space="0" w:color="auto"/>
                  </w:tcBorders>
                  <w:noWrap/>
                  <w:hideMark/>
                </w:tcPr>
                <w:p w14:paraId="7A8D2BF5"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50000</w:t>
                  </w:r>
                </w:p>
              </w:tc>
            </w:tr>
            <w:tr w:rsidR="00325AAD" w:rsidRPr="00715CBA" w14:paraId="418A81D3" w14:textId="77777777" w:rsidTr="0000257F">
              <w:trPr>
                <w:trHeight w:val="386"/>
              </w:trPr>
              <w:tc>
                <w:tcPr>
                  <w:tcW w:w="560" w:type="dxa"/>
                  <w:tcBorders>
                    <w:top w:val="nil"/>
                    <w:left w:val="single" w:sz="4" w:space="0" w:color="auto"/>
                    <w:bottom w:val="single" w:sz="4" w:space="0" w:color="auto"/>
                    <w:right w:val="single" w:sz="4" w:space="0" w:color="auto"/>
                  </w:tcBorders>
                  <w:noWrap/>
                  <w:hideMark/>
                </w:tcPr>
                <w:p w14:paraId="6101425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34</w:t>
                  </w:r>
                </w:p>
              </w:tc>
              <w:tc>
                <w:tcPr>
                  <w:tcW w:w="4886" w:type="dxa"/>
                  <w:tcBorders>
                    <w:top w:val="nil"/>
                    <w:left w:val="nil"/>
                    <w:bottom w:val="single" w:sz="4" w:space="0" w:color="auto"/>
                    <w:right w:val="single" w:sz="4" w:space="0" w:color="auto"/>
                  </w:tcBorders>
                  <w:hideMark/>
                </w:tcPr>
                <w:p w14:paraId="0859CF55"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Доставка и подъем строительных материалов</w:t>
                  </w:r>
                </w:p>
              </w:tc>
              <w:tc>
                <w:tcPr>
                  <w:tcW w:w="819" w:type="dxa"/>
                  <w:tcBorders>
                    <w:top w:val="nil"/>
                    <w:left w:val="nil"/>
                    <w:bottom w:val="single" w:sz="4" w:space="0" w:color="auto"/>
                    <w:right w:val="single" w:sz="4" w:space="0" w:color="auto"/>
                  </w:tcBorders>
                  <w:hideMark/>
                </w:tcPr>
                <w:p w14:paraId="7873A24D"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07266D8B" w14:textId="6D66CE5C"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w:t>
                  </w:r>
                </w:p>
              </w:tc>
              <w:tc>
                <w:tcPr>
                  <w:tcW w:w="2001" w:type="dxa"/>
                  <w:tcBorders>
                    <w:top w:val="nil"/>
                    <w:left w:val="nil"/>
                    <w:bottom w:val="single" w:sz="4" w:space="0" w:color="auto"/>
                    <w:right w:val="single" w:sz="4" w:space="0" w:color="auto"/>
                  </w:tcBorders>
                  <w:noWrap/>
                  <w:hideMark/>
                </w:tcPr>
                <w:p w14:paraId="684533DA" w14:textId="6C134867"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4160</w:t>
                  </w:r>
                </w:p>
              </w:tc>
              <w:tc>
                <w:tcPr>
                  <w:tcW w:w="1350" w:type="dxa"/>
                  <w:tcBorders>
                    <w:top w:val="nil"/>
                    <w:left w:val="nil"/>
                    <w:bottom w:val="single" w:sz="4" w:space="0" w:color="auto"/>
                    <w:right w:val="single" w:sz="4" w:space="0" w:color="auto"/>
                  </w:tcBorders>
                  <w:noWrap/>
                  <w:hideMark/>
                </w:tcPr>
                <w:p w14:paraId="41E3218A"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20000</w:t>
                  </w:r>
                </w:p>
              </w:tc>
            </w:tr>
            <w:tr w:rsidR="00325AAD" w:rsidRPr="00715CBA" w14:paraId="0CE4656F" w14:textId="77777777" w:rsidTr="00325AAD">
              <w:trPr>
                <w:trHeight w:val="377"/>
              </w:trPr>
              <w:tc>
                <w:tcPr>
                  <w:tcW w:w="560" w:type="dxa"/>
                  <w:tcBorders>
                    <w:top w:val="nil"/>
                    <w:left w:val="single" w:sz="4" w:space="0" w:color="auto"/>
                    <w:bottom w:val="single" w:sz="4" w:space="0" w:color="auto"/>
                    <w:right w:val="single" w:sz="4" w:space="0" w:color="auto"/>
                  </w:tcBorders>
                  <w:noWrap/>
                  <w:hideMark/>
                </w:tcPr>
                <w:p w14:paraId="79A35B8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35</w:t>
                  </w:r>
                </w:p>
              </w:tc>
              <w:tc>
                <w:tcPr>
                  <w:tcW w:w="4886" w:type="dxa"/>
                  <w:tcBorders>
                    <w:top w:val="nil"/>
                    <w:left w:val="nil"/>
                    <w:bottom w:val="single" w:sz="4" w:space="0" w:color="auto"/>
                    <w:right w:val="single" w:sz="4" w:space="0" w:color="auto"/>
                  </w:tcBorders>
                  <w:hideMark/>
                </w:tcPr>
                <w:p w14:paraId="0AFC69F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Демонтаж и вынос двери туалета</w:t>
                  </w:r>
                </w:p>
              </w:tc>
              <w:tc>
                <w:tcPr>
                  <w:tcW w:w="819" w:type="dxa"/>
                  <w:tcBorders>
                    <w:top w:val="nil"/>
                    <w:left w:val="nil"/>
                    <w:bottom w:val="single" w:sz="4" w:space="0" w:color="auto"/>
                    <w:right w:val="single" w:sz="4" w:space="0" w:color="auto"/>
                  </w:tcBorders>
                  <w:hideMark/>
                </w:tcPr>
                <w:p w14:paraId="107A3406"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3B2A975B" w14:textId="7B166DC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6BFD5B58" w14:textId="32FE24F9"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2080</w:t>
                  </w:r>
                </w:p>
              </w:tc>
              <w:tc>
                <w:tcPr>
                  <w:tcW w:w="1350" w:type="dxa"/>
                  <w:tcBorders>
                    <w:top w:val="nil"/>
                    <w:left w:val="nil"/>
                    <w:bottom w:val="single" w:sz="4" w:space="0" w:color="auto"/>
                    <w:right w:val="single" w:sz="4" w:space="0" w:color="auto"/>
                  </w:tcBorders>
                  <w:noWrap/>
                  <w:hideMark/>
                </w:tcPr>
                <w:p w14:paraId="71A61E4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2500</w:t>
                  </w:r>
                </w:p>
              </w:tc>
            </w:tr>
            <w:tr w:rsidR="00325AAD" w:rsidRPr="00715CBA" w14:paraId="2AF84E01" w14:textId="77777777" w:rsidTr="00325AAD">
              <w:trPr>
                <w:trHeight w:val="377"/>
              </w:trPr>
              <w:tc>
                <w:tcPr>
                  <w:tcW w:w="560" w:type="dxa"/>
                  <w:tcBorders>
                    <w:top w:val="nil"/>
                    <w:left w:val="single" w:sz="4" w:space="0" w:color="auto"/>
                    <w:bottom w:val="single" w:sz="4" w:space="0" w:color="auto"/>
                    <w:right w:val="single" w:sz="4" w:space="0" w:color="auto"/>
                  </w:tcBorders>
                  <w:noWrap/>
                  <w:hideMark/>
                </w:tcPr>
                <w:p w14:paraId="31140C7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36</w:t>
                  </w:r>
                </w:p>
              </w:tc>
              <w:tc>
                <w:tcPr>
                  <w:tcW w:w="4886" w:type="dxa"/>
                  <w:tcBorders>
                    <w:top w:val="nil"/>
                    <w:left w:val="nil"/>
                    <w:bottom w:val="single" w:sz="4" w:space="0" w:color="auto"/>
                    <w:right w:val="single" w:sz="4" w:space="0" w:color="auto"/>
                  </w:tcBorders>
                  <w:hideMark/>
                </w:tcPr>
                <w:p w14:paraId="69302E5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Демонтаж и вынос унитаза</w:t>
                  </w:r>
                </w:p>
              </w:tc>
              <w:tc>
                <w:tcPr>
                  <w:tcW w:w="819" w:type="dxa"/>
                  <w:tcBorders>
                    <w:top w:val="nil"/>
                    <w:left w:val="nil"/>
                    <w:bottom w:val="single" w:sz="4" w:space="0" w:color="auto"/>
                    <w:right w:val="single" w:sz="4" w:space="0" w:color="auto"/>
                  </w:tcBorders>
                  <w:hideMark/>
                </w:tcPr>
                <w:p w14:paraId="786DAC85"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22805504" w14:textId="7183FF9E"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304A471B" w14:textId="3F0ACA1C"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1670</w:t>
                  </w:r>
                </w:p>
              </w:tc>
              <w:tc>
                <w:tcPr>
                  <w:tcW w:w="1350" w:type="dxa"/>
                  <w:tcBorders>
                    <w:top w:val="nil"/>
                    <w:left w:val="nil"/>
                    <w:bottom w:val="single" w:sz="4" w:space="0" w:color="auto"/>
                    <w:right w:val="single" w:sz="4" w:space="0" w:color="auto"/>
                  </w:tcBorders>
                  <w:noWrap/>
                  <w:hideMark/>
                </w:tcPr>
                <w:p w14:paraId="2C96A9AE"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2000</w:t>
                  </w:r>
                </w:p>
              </w:tc>
            </w:tr>
            <w:tr w:rsidR="00325AAD" w:rsidRPr="00715CBA" w14:paraId="47D271A0" w14:textId="77777777" w:rsidTr="00325AAD">
              <w:trPr>
                <w:trHeight w:val="575"/>
              </w:trPr>
              <w:tc>
                <w:tcPr>
                  <w:tcW w:w="560" w:type="dxa"/>
                  <w:tcBorders>
                    <w:top w:val="nil"/>
                    <w:left w:val="single" w:sz="4" w:space="0" w:color="auto"/>
                    <w:bottom w:val="single" w:sz="4" w:space="0" w:color="auto"/>
                    <w:right w:val="single" w:sz="4" w:space="0" w:color="auto"/>
                  </w:tcBorders>
                  <w:noWrap/>
                  <w:hideMark/>
                </w:tcPr>
                <w:p w14:paraId="12D55562"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37</w:t>
                  </w:r>
                </w:p>
              </w:tc>
              <w:tc>
                <w:tcPr>
                  <w:tcW w:w="4886" w:type="dxa"/>
                  <w:tcBorders>
                    <w:top w:val="nil"/>
                    <w:left w:val="nil"/>
                    <w:bottom w:val="single" w:sz="4" w:space="0" w:color="auto"/>
                    <w:right w:val="single" w:sz="4" w:space="0" w:color="auto"/>
                  </w:tcBorders>
                  <w:hideMark/>
                </w:tcPr>
                <w:p w14:paraId="1D393BFD"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Демонтаж бетонной стяжки пола (туалет)</w:t>
                  </w:r>
                </w:p>
              </w:tc>
              <w:tc>
                <w:tcPr>
                  <w:tcW w:w="819" w:type="dxa"/>
                  <w:tcBorders>
                    <w:top w:val="nil"/>
                    <w:left w:val="nil"/>
                    <w:bottom w:val="single" w:sz="4" w:space="0" w:color="auto"/>
                    <w:right w:val="single" w:sz="4" w:space="0" w:color="auto"/>
                  </w:tcBorders>
                  <w:hideMark/>
                </w:tcPr>
                <w:p w14:paraId="37BF12E8"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куб. м</w:t>
                  </w:r>
                </w:p>
              </w:tc>
              <w:tc>
                <w:tcPr>
                  <w:tcW w:w="1539" w:type="dxa"/>
                  <w:tcBorders>
                    <w:top w:val="nil"/>
                    <w:left w:val="nil"/>
                    <w:bottom w:val="single" w:sz="4" w:space="0" w:color="auto"/>
                    <w:right w:val="single" w:sz="4" w:space="0" w:color="auto"/>
                  </w:tcBorders>
                  <w:noWrap/>
                  <w:hideMark/>
                </w:tcPr>
                <w:p w14:paraId="38451863" w14:textId="2159E087"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0.5</w:t>
                  </w:r>
                </w:p>
              </w:tc>
              <w:tc>
                <w:tcPr>
                  <w:tcW w:w="2001" w:type="dxa"/>
                  <w:tcBorders>
                    <w:top w:val="nil"/>
                    <w:left w:val="nil"/>
                    <w:bottom w:val="single" w:sz="4" w:space="0" w:color="auto"/>
                    <w:right w:val="single" w:sz="4" w:space="0" w:color="auto"/>
                  </w:tcBorders>
                  <w:noWrap/>
                  <w:hideMark/>
                </w:tcPr>
                <w:p w14:paraId="4DC55A17" w14:textId="05673E74"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12500</w:t>
                  </w:r>
                </w:p>
              </w:tc>
              <w:tc>
                <w:tcPr>
                  <w:tcW w:w="1350" w:type="dxa"/>
                  <w:tcBorders>
                    <w:top w:val="nil"/>
                    <w:left w:val="nil"/>
                    <w:bottom w:val="single" w:sz="4" w:space="0" w:color="auto"/>
                    <w:right w:val="single" w:sz="4" w:space="0" w:color="auto"/>
                  </w:tcBorders>
                  <w:noWrap/>
                  <w:hideMark/>
                </w:tcPr>
                <w:p w14:paraId="271E132D"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7500</w:t>
                  </w:r>
                </w:p>
              </w:tc>
            </w:tr>
            <w:tr w:rsidR="00325AAD" w:rsidRPr="00715CBA" w14:paraId="5AF1E35B" w14:textId="77777777" w:rsidTr="00325AAD">
              <w:trPr>
                <w:trHeight w:val="710"/>
              </w:trPr>
              <w:tc>
                <w:tcPr>
                  <w:tcW w:w="560" w:type="dxa"/>
                  <w:tcBorders>
                    <w:top w:val="nil"/>
                    <w:left w:val="single" w:sz="4" w:space="0" w:color="auto"/>
                    <w:bottom w:val="single" w:sz="4" w:space="0" w:color="auto"/>
                    <w:right w:val="single" w:sz="4" w:space="0" w:color="auto"/>
                  </w:tcBorders>
                  <w:noWrap/>
                  <w:hideMark/>
                </w:tcPr>
                <w:p w14:paraId="6F5DDD84"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38</w:t>
                  </w:r>
                </w:p>
              </w:tc>
              <w:tc>
                <w:tcPr>
                  <w:tcW w:w="4886" w:type="dxa"/>
                  <w:tcBorders>
                    <w:top w:val="nil"/>
                    <w:left w:val="nil"/>
                    <w:bottom w:val="single" w:sz="4" w:space="0" w:color="auto"/>
                    <w:right w:val="single" w:sz="4" w:space="0" w:color="auto"/>
                  </w:tcBorders>
                  <w:hideMark/>
                </w:tcPr>
                <w:p w14:paraId="7F07FB5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Монтаж металлопластиковой трубы 25Ф для унитаза (внутри стены, с деталями)</w:t>
                  </w:r>
                </w:p>
              </w:tc>
              <w:tc>
                <w:tcPr>
                  <w:tcW w:w="819" w:type="dxa"/>
                  <w:tcBorders>
                    <w:top w:val="nil"/>
                    <w:left w:val="nil"/>
                    <w:bottom w:val="single" w:sz="4" w:space="0" w:color="auto"/>
                    <w:right w:val="single" w:sz="4" w:space="0" w:color="auto"/>
                  </w:tcBorders>
                  <w:hideMark/>
                </w:tcPr>
                <w:p w14:paraId="704282D6"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42A22F2C" w14:textId="2789B11A"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3</w:t>
                  </w:r>
                </w:p>
              </w:tc>
              <w:tc>
                <w:tcPr>
                  <w:tcW w:w="2001" w:type="dxa"/>
                  <w:tcBorders>
                    <w:top w:val="nil"/>
                    <w:left w:val="nil"/>
                    <w:bottom w:val="single" w:sz="4" w:space="0" w:color="auto"/>
                    <w:right w:val="single" w:sz="4" w:space="0" w:color="auto"/>
                  </w:tcBorders>
                  <w:noWrap/>
                  <w:hideMark/>
                </w:tcPr>
                <w:p w14:paraId="62F88652" w14:textId="2DE2E31B"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1660</w:t>
                  </w:r>
                </w:p>
              </w:tc>
              <w:tc>
                <w:tcPr>
                  <w:tcW w:w="1350" w:type="dxa"/>
                  <w:tcBorders>
                    <w:top w:val="nil"/>
                    <w:left w:val="nil"/>
                    <w:bottom w:val="single" w:sz="4" w:space="0" w:color="auto"/>
                    <w:right w:val="single" w:sz="4" w:space="0" w:color="auto"/>
                  </w:tcBorders>
                  <w:noWrap/>
                  <w:hideMark/>
                </w:tcPr>
                <w:p w14:paraId="7345E1BC"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6000</w:t>
                  </w:r>
                </w:p>
              </w:tc>
            </w:tr>
            <w:tr w:rsidR="00325AAD" w:rsidRPr="00715CBA" w14:paraId="03730527" w14:textId="77777777" w:rsidTr="00325AAD">
              <w:trPr>
                <w:trHeight w:val="485"/>
              </w:trPr>
              <w:tc>
                <w:tcPr>
                  <w:tcW w:w="560" w:type="dxa"/>
                  <w:tcBorders>
                    <w:top w:val="nil"/>
                    <w:left w:val="single" w:sz="4" w:space="0" w:color="auto"/>
                    <w:bottom w:val="single" w:sz="4" w:space="0" w:color="auto"/>
                    <w:right w:val="single" w:sz="4" w:space="0" w:color="auto"/>
                  </w:tcBorders>
                  <w:noWrap/>
                  <w:hideMark/>
                </w:tcPr>
                <w:p w14:paraId="0CABEFD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39</w:t>
                  </w:r>
                </w:p>
              </w:tc>
              <w:tc>
                <w:tcPr>
                  <w:tcW w:w="4886" w:type="dxa"/>
                  <w:tcBorders>
                    <w:top w:val="nil"/>
                    <w:left w:val="nil"/>
                    <w:bottom w:val="single" w:sz="4" w:space="0" w:color="auto"/>
                    <w:right w:val="single" w:sz="4" w:space="0" w:color="auto"/>
                  </w:tcBorders>
                  <w:hideMark/>
                </w:tcPr>
                <w:p w14:paraId="3B1D573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Прокладка кабеля 3x1.5 для освещения (внутри стен)</w:t>
                  </w:r>
                </w:p>
              </w:tc>
              <w:tc>
                <w:tcPr>
                  <w:tcW w:w="819" w:type="dxa"/>
                  <w:tcBorders>
                    <w:top w:val="nil"/>
                    <w:left w:val="nil"/>
                    <w:bottom w:val="single" w:sz="4" w:space="0" w:color="auto"/>
                    <w:right w:val="single" w:sz="4" w:space="0" w:color="auto"/>
                  </w:tcBorders>
                  <w:hideMark/>
                </w:tcPr>
                <w:p w14:paraId="6FA7845D"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088DC426" w14:textId="5869995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6</w:t>
                  </w:r>
                </w:p>
              </w:tc>
              <w:tc>
                <w:tcPr>
                  <w:tcW w:w="2001" w:type="dxa"/>
                  <w:tcBorders>
                    <w:top w:val="nil"/>
                    <w:left w:val="nil"/>
                    <w:bottom w:val="single" w:sz="4" w:space="0" w:color="auto"/>
                    <w:right w:val="single" w:sz="4" w:space="0" w:color="auto"/>
                  </w:tcBorders>
                  <w:noWrap/>
                  <w:hideMark/>
                </w:tcPr>
                <w:p w14:paraId="41AA89B2" w14:textId="370EC1E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500</w:t>
                  </w:r>
                </w:p>
              </w:tc>
              <w:tc>
                <w:tcPr>
                  <w:tcW w:w="1350" w:type="dxa"/>
                  <w:tcBorders>
                    <w:top w:val="nil"/>
                    <w:left w:val="nil"/>
                    <w:bottom w:val="single" w:sz="4" w:space="0" w:color="auto"/>
                    <w:right w:val="single" w:sz="4" w:space="0" w:color="auto"/>
                  </w:tcBorders>
                  <w:noWrap/>
                  <w:hideMark/>
                </w:tcPr>
                <w:p w14:paraId="46714BBA"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3600</w:t>
                  </w:r>
                </w:p>
              </w:tc>
            </w:tr>
            <w:tr w:rsidR="00325AAD" w:rsidRPr="00715CBA" w14:paraId="0190A152" w14:textId="77777777" w:rsidTr="00325AAD">
              <w:trPr>
                <w:trHeight w:val="431"/>
              </w:trPr>
              <w:tc>
                <w:tcPr>
                  <w:tcW w:w="560" w:type="dxa"/>
                  <w:tcBorders>
                    <w:top w:val="nil"/>
                    <w:left w:val="single" w:sz="4" w:space="0" w:color="auto"/>
                    <w:bottom w:val="single" w:sz="4" w:space="0" w:color="auto"/>
                    <w:right w:val="single" w:sz="4" w:space="0" w:color="auto"/>
                  </w:tcBorders>
                  <w:noWrap/>
                  <w:hideMark/>
                </w:tcPr>
                <w:p w14:paraId="6E994FD4"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40</w:t>
                  </w:r>
                </w:p>
              </w:tc>
              <w:tc>
                <w:tcPr>
                  <w:tcW w:w="4886" w:type="dxa"/>
                  <w:tcBorders>
                    <w:top w:val="nil"/>
                    <w:left w:val="nil"/>
                    <w:bottom w:val="single" w:sz="4" w:space="0" w:color="auto"/>
                    <w:right w:val="single" w:sz="4" w:space="0" w:color="auto"/>
                  </w:tcBorders>
                  <w:hideMark/>
                </w:tcPr>
                <w:p w14:paraId="0A986DBB" w14:textId="77777777" w:rsidR="00325AAD" w:rsidRPr="00715CBA" w:rsidRDefault="00325AAD" w:rsidP="00325AAD">
                  <w:pPr>
                    <w:spacing w:after="160" w:line="278" w:lineRule="auto"/>
                    <w:jc w:val="both"/>
                    <w:rPr>
                      <w:rFonts w:ascii="GHEA Grapalat" w:hAnsi="GHEA Grapalat" w:cs="Calibri"/>
                      <w:color w:val="000000"/>
                      <w:sz w:val="22"/>
                      <w:szCs w:val="22"/>
                    </w:rPr>
                  </w:pPr>
                  <w:r w:rsidRPr="00715CBA">
                    <w:rPr>
                      <w:rFonts w:ascii="GHEA Grapalat" w:hAnsi="GHEA Grapalat" w:cs="Calibri"/>
                      <w:color w:val="000000"/>
                      <w:sz w:val="22"/>
                      <w:szCs w:val="22"/>
                    </w:rPr>
                    <w:t>Прокладка кабеля 3x1.5 для выключателя (внутри стен)</w:t>
                  </w:r>
                </w:p>
              </w:tc>
              <w:tc>
                <w:tcPr>
                  <w:tcW w:w="819" w:type="dxa"/>
                  <w:tcBorders>
                    <w:top w:val="nil"/>
                    <w:left w:val="nil"/>
                    <w:bottom w:val="single" w:sz="4" w:space="0" w:color="auto"/>
                    <w:right w:val="single" w:sz="4" w:space="0" w:color="auto"/>
                  </w:tcBorders>
                  <w:hideMark/>
                </w:tcPr>
                <w:p w14:paraId="14B66033"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33954006" w14:textId="090CABBA"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w:t>
                  </w:r>
                </w:p>
              </w:tc>
              <w:tc>
                <w:tcPr>
                  <w:tcW w:w="2001" w:type="dxa"/>
                  <w:tcBorders>
                    <w:top w:val="nil"/>
                    <w:left w:val="nil"/>
                    <w:bottom w:val="single" w:sz="4" w:space="0" w:color="auto"/>
                    <w:right w:val="single" w:sz="4" w:space="0" w:color="auto"/>
                  </w:tcBorders>
                  <w:noWrap/>
                  <w:hideMark/>
                </w:tcPr>
                <w:p w14:paraId="7FC5E232" w14:textId="076AD81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500</w:t>
                  </w:r>
                </w:p>
              </w:tc>
              <w:tc>
                <w:tcPr>
                  <w:tcW w:w="1350" w:type="dxa"/>
                  <w:tcBorders>
                    <w:top w:val="nil"/>
                    <w:left w:val="nil"/>
                    <w:bottom w:val="single" w:sz="4" w:space="0" w:color="auto"/>
                    <w:right w:val="single" w:sz="4" w:space="0" w:color="auto"/>
                  </w:tcBorders>
                  <w:noWrap/>
                  <w:hideMark/>
                </w:tcPr>
                <w:p w14:paraId="658384F5"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2400</w:t>
                  </w:r>
                </w:p>
              </w:tc>
            </w:tr>
            <w:tr w:rsidR="00325AAD" w:rsidRPr="00715CBA" w14:paraId="3AD964F2" w14:textId="77777777" w:rsidTr="00325AAD">
              <w:trPr>
                <w:trHeight w:val="404"/>
              </w:trPr>
              <w:tc>
                <w:tcPr>
                  <w:tcW w:w="560" w:type="dxa"/>
                  <w:tcBorders>
                    <w:top w:val="nil"/>
                    <w:left w:val="single" w:sz="4" w:space="0" w:color="auto"/>
                    <w:bottom w:val="single" w:sz="4" w:space="0" w:color="auto"/>
                    <w:right w:val="single" w:sz="4" w:space="0" w:color="auto"/>
                  </w:tcBorders>
                  <w:noWrap/>
                  <w:hideMark/>
                </w:tcPr>
                <w:p w14:paraId="24897300"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lastRenderedPageBreak/>
                    <w:t>41</w:t>
                  </w:r>
                </w:p>
              </w:tc>
              <w:tc>
                <w:tcPr>
                  <w:tcW w:w="4886" w:type="dxa"/>
                  <w:tcBorders>
                    <w:top w:val="nil"/>
                    <w:left w:val="nil"/>
                    <w:bottom w:val="single" w:sz="4" w:space="0" w:color="auto"/>
                    <w:right w:val="single" w:sz="4" w:space="0" w:color="auto"/>
                  </w:tcBorders>
                  <w:hideMark/>
                </w:tcPr>
                <w:p w14:paraId="480D80EC"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Обработка стен и пола грунтовкой (туалет)</w:t>
                  </w:r>
                </w:p>
              </w:tc>
              <w:tc>
                <w:tcPr>
                  <w:tcW w:w="819" w:type="dxa"/>
                  <w:tcBorders>
                    <w:top w:val="nil"/>
                    <w:left w:val="nil"/>
                    <w:bottom w:val="single" w:sz="4" w:space="0" w:color="auto"/>
                    <w:right w:val="single" w:sz="4" w:space="0" w:color="auto"/>
                  </w:tcBorders>
                  <w:hideMark/>
                </w:tcPr>
                <w:p w14:paraId="4917AC5F"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2C3C975F" w14:textId="16EB3CB2"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10.16</w:t>
                  </w:r>
                </w:p>
              </w:tc>
              <w:tc>
                <w:tcPr>
                  <w:tcW w:w="2001" w:type="dxa"/>
                  <w:tcBorders>
                    <w:top w:val="nil"/>
                    <w:left w:val="nil"/>
                    <w:bottom w:val="single" w:sz="4" w:space="0" w:color="auto"/>
                    <w:right w:val="single" w:sz="4" w:space="0" w:color="auto"/>
                  </w:tcBorders>
                  <w:noWrap/>
                  <w:hideMark/>
                </w:tcPr>
                <w:p w14:paraId="2B87EFB4" w14:textId="3EB531B7"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250</w:t>
                  </w:r>
                </w:p>
              </w:tc>
              <w:tc>
                <w:tcPr>
                  <w:tcW w:w="1350" w:type="dxa"/>
                  <w:tcBorders>
                    <w:top w:val="nil"/>
                    <w:left w:val="nil"/>
                    <w:bottom w:val="single" w:sz="4" w:space="0" w:color="auto"/>
                    <w:right w:val="single" w:sz="4" w:space="0" w:color="auto"/>
                  </w:tcBorders>
                  <w:noWrap/>
                  <w:hideMark/>
                </w:tcPr>
                <w:p w14:paraId="19039E3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3048</w:t>
                  </w:r>
                </w:p>
              </w:tc>
            </w:tr>
            <w:tr w:rsidR="00325AAD" w:rsidRPr="00715CBA" w14:paraId="7E470B29" w14:textId="77777777" w:rsidTr="00325AAD">
              <w:trPr>
                <w:trHeight w:val="575"/>
              </w:trPr>
              <w:tc>
                <w:tcPr>
                  <w:tcW w:w="560" w:type="dxa"/>
                  <w:tcBorders>
                    <w:top w:val="nil"/>
                    <w:left w:val="single" w:sz="4" w:space="0" w:color="auto"/>
                    <w:bottom w:val="single" w:sz="4" w:space="0" w:color="auto"/>
                    <w:right w:val="single" w:sz="4" w:space="0" w:color="auto"/>
                  </w:tcBorders>
                  <w:noWrap/>
                  <w:hideMark/>
                </w:tcPr>
                <w:p w14:paraId="41025DE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42</w:t>
                  </w:r>
                </w:p>
              </w:tc>
              <w:tc>
                <w:tcPr>
                  <w:tcW w:w="4886" w:type="dxa"/>
                  <w:tcBorders>
                    <w:top w:val="nil"/>
                    <w:left w:val="nil"/>
                    <w:bottom w:val="single" w:sz="4" w:space="0" w:color="auto"/>
                    <w:right w:val="single" w:sz="4" w:space="0" w:color="auto"/>
                  </w:tcBorders>
                  <w:hideMark/>
                </w:tcPr>
                <w:p w14:paraId="12D90D0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Выравнивание пола цементно-песчаным раствором М-400 (туалет)</w:t>
                  </w:r>
                </w:p>
              </w:tc>
              <w:tc>
                <w:tcPr>
                  <w:tcW w:w="819" w:type="dxa"/>
                  <w:tcBorders>
                    <w:top w:val="nil"/>
                    <w:left w:val="nil"/>
                    <w:bottom w:val="single" w:sz="4" w:space="0" w:color="auto"/>
                    <w:right w:val="single" w:sz="4" w:space="0" w:color="auto"/>
                  </w:tcBorders>
                  <w:hideMark/>
                </w:tcPr>
                <w:p w14:paraId="2BD6BD63"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682C36A2" w14:textId="044CB9EE"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1.28</w:t>
                  </w:r>
                </w:p>
              </w:tc>
              <w:tc>
                <w:tcPr>
                  <w:tcW w:w="2001" w:type="dxa"/>
                  <w:tcBorders>
                    <w:top w:val="nil"/>
                    <w:left w:val="nil"/>
                    <w:bottom w:val="single" w:sz="4" w:space="0" w:color="auto"/>
                    <w:right w:val="single" w:sz="4" w:space="0" w:color="auto"/>
                  </w:tcBorders>
                  <w:noWrap/>
                  <w:hideMark/>
                </w:tcPr>
                <w:p w14:paraId="0338E37C" w14:textId="34CD5996"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5000</w:t>
                  </w:r>
                </w:p>
              </w:tc>
              <w:tc>
                <w:tcPr>
                  <w:tcW w:w="1350" w:type="dxa"/>
                  <w:tcBorders>
                    <w:top w:val="nil"/>
                    <w:left w:val="nil"/>
                    <w:bottom w:val="single" w:sz="4" w:space="0" w:color="auto"/>
                    <w:right w:val="single" w:sz="4" w:space="0" w:color="auto"/>
                  </w:tcBorders>
                  <w:noWrap/>
                  <w:hideMark/>
                </w:tcPr>
                <w:p w14:paraId="387BBE7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7680</w:t>
                  </w:r>
                </w:p>
              </w:tc>
            </w:tr>
            <w:tr w:rsidR="00325AAD" w:rsidRPr="00715CBA" w14:paraId="02A7ABC3" w14:textId="77777777" w:rsidTr="00325AAD">
              <w:trPr>
                <w:trHeight w:val="800"/>
              </w:trPr>
              <w:tc>
                <w:tcPr>
                  <w:tcW w:w="560" w:type="dxa"/>
                  <w:tcBorders>
                    <w:top w:val="nil"/>
                    <w:left w:val="single" w:sz="4" w:space="0" w:color="auto"/>
                    <w:bottom w:val="single" w:sz="4" w:space="0" w:color="auto"/>
                    <w:right w:val="single" w:sz="4" w:space="0" w:color="auto"/>
                  </w:tcBorders>
                  <w:noWrap/>
                  <w:hideMark/>
                </w:tcPr>
                <w:p w14:paraId="0684279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43</w:t>
                  </w:r>
                </w:p>
              </w:tc>
              <w:tc>
                <w:tcPr>
                  <w:tcW w:w="4886" w:type="dxa"/>
                  <w:tcBorders>
                    <w:top w:val="nil"/>
                    <w:left w:val="nil"/>
                    <w:bottom w:val="single" w:sz="4" w:space="0" w:color="auto"/>
                    <w:right w:val="single" w:sz="4" w:space="0" w:color="auto"/>
                  </w:tcBorders>
                  <w:hideMark/>
                </w:tcPr>
                <w:p w14:paraId="16F0BED4"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Выравнивание стен цементно-песчаным раствором М-400 (туалет)</w:t>
                  </w:r>
                </w:p>
              </w:tc>
              <w:tc>
                <w:tcPr>
                  <w:tcW w:w="819" w:type="dxa"/>
                  <w:tcBorders>
                    <w:top w:val="nil"/>
                    <w:left w:val="nil"/>
                    <w:bottom w:val="single" w:sz="4" w:space="0" w:color="auto"/>
                    <w:right w:val="single" w:sz="4" w:space="0" w:color="auto"/>
                  </w:tcBorders>
                  <w:hideMark/>
                </w:tcPr>
                <w:p w14:paraId="2CD58A1B"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17200567" w14:textId="29E44FB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8.8</w:t>
                  </w:r>
                </w:p>
              </w:tc>
              <w:tc>
                <w:tcPr>
                  <w:tcW w:w="2001" w:type="dxa"/>
                  <w:tcBorders>
                    <w:top w:val="nil"/>
                    <w:left w:val="nil"/>
                    <w:bottom w:val="single" w:sz="4" w:space="0" w:color="auto"/>
                    <w:right w:val="single" w:sz="4" w:space="0" w:color="auto"/>
                  </w:tcBorders>
                  <w:noWrap/>
                  <w:hideMark/>
                </w:tcPr>
                <w:p w14:paraId="427C00DB" w14:textId="0147A610"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4160</w:t>
                  </w:r>
                </w:p>
              </w:tc>
              <w:tc>
                <w:tcPr>
                  <w:tcW w:w="1350" w:type="dxa"/>
                  <w:tcBorders>
                    <w:top w:val="nil"/>
                    <w:left w:val="nil"/>
                    <w:bottom w:val="single" w:sz="4" w:space="0" w:color="auto"/>
                    <w:right w:val="single" w:sz="4" w:space="0" w:color="auto"/>
                  </w:tcBorders>
                  <w:noWrap/>
                  <w:hideMark/>
                </w:tcPr>
                <w:p w14:paraId="2A39B37E"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44000</w:t>
                  </w:r>
                </w:p>
              </w:tc>
            </w:tr>
            <w:tr w:rsidR="00325AAD" w:rsidRPr="00715CBA" w14:paraId="5617AF63" w14:textId="77777777" w:rsidTr="0000257F">
              <w:trPr>
                <w:trHeight w:val="746"/>
              </w:trPr>
              <w:tc>
                <w:tcPr>
                  <w:tcW w:w="560" w:type="dxa"/>
                  <w:tcBorders>
                    <w:top w:val="nil"/>
                    <w:left w:val="single" w:sz="4" w:space="0" w:color="auto"/>
                    <w:bottom w:val="single" w:sz="4" w:space="0" w:color="auto"/>
                    <w:right w:val="single" w:sz="4" w:space="0" w:color="auto"/>
                  </w:tcBorders>
                  <w:noWrap/>
                  <w:hideMark/>
                </w:tcPr>
                <w:p w14:paraId="75751A2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44</w:t>
                  </w:r>
                </w:p>
              </w:tc>
              <w:tc>
                <w:tcPr>
                  <w:tcW w:w="4886" w:type="dxa"/>
                  <w:tcBorders>
                    <w:top w:val="nil"/>
                    <w:left w:val="nil"/>
                    <w:bottom w:val="single" w:sz="4" w:space="0" w:color="auto"/>
                    <w:right w:val="single" w:sz="4" w:space="0" w:color="auto"/>
                  </w:tcBorders>
                  <w:hideMark/>
                </w:tcPr>
                <w:p w14:paraId="28791A7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Укладка плитки (гранит/керамогранит) 60x60 см на стены и пол (туалет)</w:t>
                  </w:r>
                </w:p>
              </w:tc>
              <w:tc>
                <w:tcPr>
                  <w:tcW w:w="819" w:type="dxa"/>
                  <w:tcBorders>
                    <w:top w:val="nil"/>
                    <w:left w:val="nil"/>
                    <w:bottom w:val="single" w:sz="4" w:space="0" w:color="auto"/>
                    <w:right w:val="single" w:sz="4" w:space="0" w:color="auto"/>
                  </w:tcBorders>
                  <w:hideMark/>
                </w:tcPr>
                <w:p w14:paraId="48FA39E7"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428C1C7F" w14:textId="6C0E2B17"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w:t>
                  </w:r>
                </w:p>
              </w:tc>
              <w:tc>
                <w:tcPr>
                  <w:tcW w:w="2001" w:type="dxa"/>
                  <w:tcBorders>
                    <w:top w:val="nil"/>
                    <w:left w:val="nil"/>
                    <w:bottom w:val="single" w:sz="4" w:space="0" w:color="auto"/>
                    <w:right w:val="single" w:sz="4" w:space="0" w:color="auto"/>
                  </w:tcBorders>
                  <w:noWrap/>
                  <w:hideMark/>
                </w:tcPr>
                <w:p w14:paraId="142E1C37" w14:textId="41F94767"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10830</w:t>
                  </w:r>
                </w:p>
              </w:tc>
              <w:tc>
                <w:tcPr>
                  <w:tcW w:w="1350" w:type="dxa"/>
                  <w:tcBorders>
                    <w:top w:val="nil"/>
                    <w:left w:val="nil"/>
                    <w:bottom w:val="single" w:sz="4" w:space="0" w:color="auto"/>
                    <w:right w:val="single" w:sz="4" w:space="0" w:color="auto"/>
                  </w:tcBorders>
                  <w:noWrap/>
                  <w:hideMark/>
                </w:tcPr>
                <w:p w14:paraId="47FD28EC"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156000</w:t>
                  </w:r>
                </w:p>
              </w:tc>
            </w:tr>
            <w:tr w:rsidR="00325AAD" w:rsidRPr="00715CBA" w14:paraId="3D475A26" w14:textId="77777777" w:rsidTr="00325AAD">
              <w:trPr>
                <w:trHeight w:val="395"/>
              </w:trPr>
              <w:tc>
                <w:tcPr>
                  <w:tcW w:w="560" w:type="dxa"/>
                  <w:tcBorders>
                    <w:top w:val="nil"/>
                    <w:left w:val="single" w:sz="4" w:space="0" w:color="auto"/>
                    <w:bottom w:val="single" w:sz="4" w:space="0" w:color="auto"/>
                    <w:right w:val="single" w:sz="4" w:space="0" w:color="auto"/>
                  </w:tcBorders>
                  <w:noWrap/>
                  <w:hideMark/>
                </w:tcPr>
                <w:p w14:paraId="65B05802"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45</w:t>
                  </w:r>
                </w:p>
              </w:tc>
              <w:tc>
                <w:tcPr>
                  <w:tcW w:w="4886" w:type="dxa"/>
                  <w:tcBorders>
                    <w:top w:val="nil"/>
                    <w:left w:val="nil"/>
                    <w:bottom w:val="single" w:sz="4" w:space="0" w:color="auto"/>
                    <w:right w:val="single" w:sz="4" w:space="0" w:color="auto"/>
                  </w:tcBorders>
                  <w:hideMark/>
                </w:tcPr>
                <w:p w14:paraId="392D25E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Затирка швов плитки (туалет)</w:t>
                  </w:r>
                </w:p>
              </w:tc>
              <w:tc>
                <w:tcPr>
                  <w:tcW w:w="819" w:type="dxa"/>
                  <w:tcBorders>
                    <w:top w:val="nil"/>
                    <w:left w:val="nil"/>
                    <w:bottom w:val="single" w:sz="4" w:space="0" w:color="auto"/>
                    <w:right w:val="single" w:sz="4" w:space="0" w:color="auto"/>
                  </w:tcBorders>
                  <w:hideMark/>
                </w:tcPr>
                <w:p w14:paraId="141425AD"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63F62301" w14:textId="770EF15E"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w:t>
                  </w:r>
                </w:p>
              </w:tc>
              <w:tc>
                <w:tcPr>
                  <w:tcW w:w="2001" w:type="dxa"/>
                  <w:tcBorders>
                    <w:top w:val="nil"/>
                    <w:left w:val="nil"/>
                    <w:bottom w:val="single" w:sz="4" w:space="0" w:color="auto"/>
                    <w:right w:val="single" w:sz="4" w:space="0" w:color="auto"/>
                  </w:tcBorders>
                  <w:noWrap/>
                  <w:hideMark/>
                </w:tcPr>
                <w:p w14:paraId="74A9D04D" w14:textId="4B843DF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250</w:t>
                  </w:r>
                </w:p>
              </w:tc>
              <w:tc>
                <w:tcPr>
                  <w:tcW w:w="1350" w:type="dxa"/>
                  <w:tcBorders>
                    <w:top w:val="nil"/>
                    <w:left w:val="nil"/>
                    <w:bottom w:val="single" w:sz="4" w:space="0" w:color="auto"/>
                    <w:right w:val="single" w:sz="4" w:space="0" w:color="auto"/>
                  </w:tcBorders>
                  <w:noWrap/>
                  <w:hideMark/>
                </w:tcPr>
                <w:p w14:paraId="31A90C3D"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3600</w:t>
                  </w:r>
                </w:p>
              </w:tc>
            </w:tr>
            <w:tr w:rsidR="00325AAD" w:rsidRPr="00715CBA" w14:paraId="5EDD9467" w14:textId="77777777" w:rsidTr="00325AAD">
              <w:trPr>
                <w:trHeight w:val="890"/>
              </w:trPr>
              <w:tc>
                <w:tcPr>
                  <w:tcW w:w="560" w:type="dxa"/>
                  <w:tcBorders>
                    <w:top w:val="nil"/>
                    <w:left w:val="single" w:sz="4" w:space="0" w:color="auto"/>
                    <w:bottom w:val="single" w:sz="4" w:space="0" w:color="auto"/>
                    <w:right w:val="single" w:sz="4" w:space="0" w:color="auto"/>
                  </w:tcBorders>
                  <w:noWrap/>
                  <w:hideMark/>
                </w:tcPr>
                <w:p w14:paraId="755A436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46</w:t>
                  </w:r>
                </w:p>
              </w:tc>
              <w:tc>
                <w:tcPr>
                  <w:tcW w:w="4886" w:type="dxa"/>
                  <w:tcBorders>
                    <w:top w:val="nil"/>
                    <w:left w:val="nil"/>
                    <w:bottom w:val="single" w:sz="4" w:space="0" w:color="auto"/>
                    <w:right w:val="single" w:sz="4" w:space="0" w:color="auto"/>
                  </w:tcBorders>
                  <w:hideMark/>
                </w:tcPr>
                <w:p w14:paraId="22D90AA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Монтаж потолка из влагостойкого гипсокартона (с каркасом) (туалет)</w:t>
                  </w:r>
                </w:p>
              </w:tc>
              <w:tc>
                <w:tcPr>
                  <w:tcW w:w="819" w:type="dxa"/>
                  <w:tcBorders>
                    <w:top w:val="nil"/>
                    <w:left w:val="nil"/>
                    <w:bottom w:val="single" w:sz="4" w:space="0" w:color="auto"/>
                    <w:right w:val="single" w:sz="4" w:space="0" w:color="auto"/>
                  </w:tcBorders>
                  <w:hideMark/>
                </w:tcPr>
                <w:p w14:paraId="7B7A9E14"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2A0F574F" w14:textId="2F135203"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1.28</w:t>
                  </w:r>
                </w:p>
              </w:tc>
              <w:tc>
                <w:tcPr>
                  <w:tcW w:w="2001" w:type="dxa"/>
                  <w:tcBorders>
                    <w:top w:val="nil"/>
                    <w:left w:val="nil"/>
                    <w:bottom w:val="single" w:sz="4" w:space="0" w:color="auto"/>
                    <w:right w:val="single" w:sz="4" w:space="0" w:color="auto"/>
                  </w:tcBorders>
                  <w:noWrap/>
                  <w:hideMark/>
                </w:tcPr>
                <w:p w14:paraId="299536DC" w14:textId="4C174744"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5830</w:t>
                  </w:r>
                </w:p>
              </w:tc>
              <w:tc>
                <w:tcPr>
                  <w:tcW w:w="1350" w:type="dxa"/>
                  <w:tcBorders>
                    <w:top w:val="nil"/>
                    <w:left w:val="nil"/>
                    <w:bottom w:val="single" w:sz="4" w:space="0" w:color="auto"/>
                    <w:right w:val="single" w:sz="4" w:space="0" w:color="auto"/>
                  </w:tcBorders>
                  <w:noWrap/>
                  <w:hideMark/>
                </w:tcPr>
                <w:p w14:paraId="5C66627F"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8960</w:t>
                  </w:r>
                </w:p>
              </w:tc>
            </w:tr>
            <w:tr w:rsidR="00325AAD" w:rsidRPr="00715CBA" w14:paraId="1EF48B37" w14:textId="77777777" w:rsidTr="00325AAD">
              <w:trPr>
                <w:trHeight w:val="728"/>
              </w:trPr>
              <w:tc>
                <w:tcPr>
                  <w:tcW w:w="560" w:type="dxa"/>
                  <w:tcBorders>
                    <w:top w:val="nil"/>
                    <w:left w:val="single" w:sz="4" w:space="0" w:color="auto"/>
                    <w:bottom w:val="single" w:sz="4" w:space="0" w:color="auto"/>
                    <w:right w:val="single" w:sz="4" w:space="0" w:color="auto"/>
                  </w:tcBorders>
                  <w:noWrap/>
                  <w:hideMark/>
                </w:tcPr>
                <w:p w14:paraId="75930D54"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47</w:t>
                  </w:r>
                </w:p>
              </w:tc>
              <w:tc>
                <w:tcPr>
                  <w:tcW w:w="4886" w:type="dxa"/>
                  <w:tcBorders>
                    <w:top w:val="nil"/>
                    <w:left w:val="nil"/>
                    <w:bottom w:val="single" w:sz="4" w:space="0" w:color="auto"/>
                    <w:right w:val="single" w:sz="4" w:space="0" w:color="auto"/>
                  </w:tcBorders>
                  <w:hideMark/>
                </w:tcPr>
                <w:p w14:paraId="25734E85"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Шпатлевка швов гипсокартонного потолка с сеткой и шпаклевкой против трещин</w:t>
                  </w:r>
                </w:p>
              </w:tc>
              <w:tc>
                <w:tcPr>
                  <w:tcW w:w="819" w:type="dxa"/>
                  <w:tcBorders>
                    <w:top w:val="nil"/>
                    <w:left w:val="nil"/>
                    <w:bottom w:val="single" w:sz="4" w:space="0" w:color="auto"/>
                    <w:right w:val="single" w:sz="4" w:space="0" w:color="auto"/>
                  </w:tcBorders>
                  <w:hideMark/>
                </w:tcPr>
                <w:p w14:paraId="539819A9"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пм</w:t>
                  </w:r>
                </w:p>
              </w:tc>
              <w:tc>
                <w:tcPr>
                  <w:tcW w:w="1539" w:type="dxa"/>
                  <w:tcBorders>
                    <w:top w:val="nil"/>
                    <w:left w:val="nil"/>
                    <w:bottom w:val="single" w:sz="4" w:space="0" w:color="auto"/>
                    <w:right w:val="single" w:sz="4" w:space="0" w:color="auto"/>
                  </w:tcBorders>
                  <w:noWrap/>
                  <w:hideMark/>
                </w:tcPr>
                <w:p w14:paraId="0D1D3DF7" w14:textId="476E477C"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4</w:t>
                  </w:r>
                </w:p>
              </w:tc>
              <w:tc>
                <w:tcPr>
                  <w:tcW w:w="2001" w:type="dxa"/>
                  <w:tcBorders>
                    <w:top w:val="nil"/>
                    <w:left w:val="nil"/>
                    <w:bottom w:val="single" w:sz="4" w:space="0" w:color="auto"/>
                    <w:right w:val="single" w:sz="4" w:space="0" w:color="auto"/>
                  </w:tcBorders>
                  <w:noWrap/>
                  <w:hideMark/>
                </w:tcPr>
                <w:p w14:paraId="35DEF0D7" w14:textId="1708C0F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625</w:t>
                  </w:r>
                </w:p>
              </w:tc>
              <w:tc>
                <w:tcPr>
                  <w:tcW w:w="1350" w:type="dxa"/>
                  <w:tcBorders>
                    <w:top w:val="nil"/>
                    <w:left w:val="nil"/>
                    <w:bottom w:val="single" w:sz="4" w:space="0" w:color="auto"/>
                    <w:right w:val="single" w:sz="4" w:space="0" w:color="auto"/>
                  </w:tcBorders>
                  <w:noWrap/>
                  <w:hideMark/>
                </w:tcPr>
                <w:p w14:paraId="44CA463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3000</w:t>
                  </w:r>
                </w:p>
              </w:tc>
            </w:tr>
            <w:tr w:rsidR="00325AAD" w:rsidRPr="00715CBA" w14:paraId="00B957D7" w14:textId="77777777" w:rsidTr="00325AAD">
              <w:trPr>
                <w:trHeight w:val="413"/>
              </w:trPr>
              <w:tc>
                <w:tcPr>
                  <w:tcW w:w="560" w:type="dxa"/>
                  <w:tcBorders>
                    <w:top w:val="nil"/>
                    <w:left w:val="single" w:sz="4" w:space="0" w:color="auto"/>
                    <w:bottom w:val="single" w:sz="4" w:space="0" w:color="auto"/>
                    <w:right w:val="single" w:sz="4" w:space="0" w:color="auto"/>
                  </w:tcBorders>
                  <w:noWrap/>
                  <w:hideMark/>
                </w:tcPr>
                <w:p w14:paraId="268D91A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48</w:t>
                  </w:r>
                </w:p>
              </w:tc>
              <w:tc>
                <w:tcPr>
                  <w:tcW w:w="4886" w:type="dxa"/>
                  <w:tcBorders>
                    <w:top w:val="nil"/>
                    <w:left w:val="nil"/>
                    <w:bottom w:val="single" w:sz="4" w:space="0" w:color="auto"/>
                    <w:right w:val="single" w:sz="4" w:space="0" w:color="auto"/>
                  </w:tcBorders>
                  <w:hideMark/>
                </w:tcPr>
                <w:p w14:paraId="201970E3"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Двухслойная шпаклевка потолка (туалет)</w:t>
                  </w:r>
                </w:p>
              </w:tc>
              <w:tc>
                <w:tcPr>
                  <w:tcW w:w="819" w:type="dxa"/>
                  <w:tcBorders>
                    <w:top w:val="nil"/>
                    <w:left w:val="nil"/>
                    <w:bottom w:val="single" w:sz="4" w:space="0" w:color="auto"/>
                    <w:right w:val="single" w:sz="4" w:space="0" w:color="auto"/>
                  </w:tcBorders>
                  <w:hideMark/>
                </w:tcPr>
                <w:p w14:paraId="0B0C774E"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78499FB5" w14:textId="57BFA2A3"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2.56</w:t>
                  </w:r>
                </w:p>
              </w:tc>
              <w:tc>
                <w:tcPr>
                  <w:tcW w:w="2001" w:type="dxa"/>
                  <w:tcBorders>
                    <w:top w:val="nil"/>
                    <w:left w:val="nil"/>
                    <w:bottom w:val="single" w:sz="4" w:space="0" w:color="auto"/>
                    <w:right w:val="single" w:sz="4" w:space="0" w:color="auto"/>
                  </w:tcBorders>
                  <w:noWrap/>
                  <w:hideMark/>
                </w:tcPr>
                <w:p w14:paraId="3B80E1AF" w14:textId="3E6D652C"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2090</w:t>
                  </w:r>
                </w:p>
              </w:tc>
              <w:tc>
                <w:tcPr>
                  <w:tcW w:w="1350" w:type="dxa"/>
                  <w:tcBorders>
                    <w:top w:val="nil"/>
                    <w:left w:val="nil"/>
                    <w:bottom w:val="single" w:sz="4" w:space="0" w:color="auto"/>
                    <w:right w:val="single" w:sz="4" w:space="0" w:color="auto"/>
                  </w:tcBorders>
                  <w:noWrap/>
                  <w:hideMark/>
                </w:tcPr>
                <w:p w14:paraId="5A5EC50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6400</w:t>
                  </w:r>
                </w:p>
              </w:tc>
            </w:tr>
            <w:tr w:rsidR="00325AAD" w:rsidRPr="00715CBA" w14:paraId="0D578D47" w14:textId="77777777" w:rsidTr="0000257F">
              <w:trPr>
                <w:trHeight w:val="629"/>
              </w:trPr>
              <w:tc>
                <w:tcPr>
                  <w:tcW w:w="560" w:type="dxa"/>
                  <w:tcBorders>
                    <w:top w:val="nil"/>
                    <w:left w:val="single" w:sz="4" w:space="0" w:color="auto"/>
                    <w:bottom w:val="single" w:sz="4" w:space="0" w:color="auto"/>
                    <w:right w:val="single" w:sz="4" w:space="0" w:color="auto"/>
                  </w:tcBorders>
                  <w:noWrap/>
                  <w:hideMark/>
                </w:tcPr>
                <w:p w14:paraId="616B92B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49</w:t>
                  </w:r>
                </w:p>
              </w:tc>
              <w:tc>
                <w:tcPr>
                  <w:tcW w:w="4886" w:type="dxa"/>
                  <w:tcBorders>
                    <w:top w:val="nil"/>
                    <w:left w:val="nil"/>
                    <w:bottom w:val="single" w:sz="4" w:space="0" w:color="auto"/>
                    <w:right w:val="single" w:sz="4" w:space="0" w:color="auto"/>
                  </w:tcBorders>
                  <w:hideMark/>
                </w:tcPr>
                <w:p w14:paraId="76E87ED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Двухслойная покраска потолка влагостойкой краской (туалет)</w:t>
                  </w:r>
                </w:p>
              </w:tc>
              <w:tc>
                <w:tcPr>
                  <w:tcW w:w="819" w:type="dxa"/>
                  <w:tcBorders>
                    <w:top w:val="nil"/>
                    <w:left w:val="nil"/>
                    <w:bottom w:val="single" w:sz="4" w:space="0" w:color="auto"/>
                    <w:right w:val="single" w:sz="4" w:space="0" w:color="auto"/>
                  </w:tcBorders>
                  <w:hideMark/>
                </w:tcPr>
                <w:p w14:paraId="5057469D"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км</w:t>
                  </w:r>
                </w:p>
              </w:tc>
              <w:tc>
                <w:tcPr>
                  <w:tcW w:w="1539" w:type="dxa"/>
                  <w:tcBorders>
                    <w:top w:val="nil"/>
                    <w:left w:val="nil"/>
                    <w:bottom w:val="single" w:sz="4" w:space="0" w:color="auto"/>
                    <w:right w:val="single" w:sz="4" w:space="0" w:color="auto"/>
                  </w:tcBorders>
                  <w:noWrap/>
                  <w:hideMark/>
                </w:tcPr>
                <w:p w14:paraId="3F3CD192" w14:textId="7591D4AB"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2.56</w:t>
                  </w:r>
                </w:p>
              </w:tc>
              <w:tc>
                <w:tcPr>
                  <w:tcW w:w="2001" w:type="dxa"/>
                  <w:tcBorders>
                    <w:top w:val="nil"/>
                    <w:left w:val="nil"/>
                    <w:bottom w:val="single" w:sz="4" w:space="0" w:color="auto"/>
                    <w:right w:val="single" w:sz="4" w:space="0" w:color="auto"/>
                  </w:tcBorders>
                  <w:noWrap/>
                  <w:hideMark/>
                </w:tcPr>
                <w:p w14:paraId="1B40B465" w14:textId="567DB193"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625</w:t>
                  </w:r>
                </w:p>
              </w:tc>
              <w:tc>
                <w:tcPr>
                  <w:tcW w:w="1350" w:type="dxa"/>
                  <w:tcBorders>
                    <w:top w:val="nil"/>
                    <w:left w:val="nil"/>
                    <w:bottom w:val="single" w:sz="4" w:space="0" w:color="auto"/>
                    <w:right w:val="single" w:sz="4" w:space="0" w:color="auto"/>
                  </w:tcBorders>
                  <w:noWrap/>
                  <w:hideMark/>
                </w:tcPr>
                <w:p w14:paraId="1C553ED1"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1920</w:t>
                  </w:r>
                </w:p>
              </w:tc>
            </w:tr>
            <w:tr w:rsidR="00325AAD" w:rsidRPr="00715CBA" w14:paraId="0A6CF7AD" w14:textId="77777777" w:rsidTr="00325AAD">
              <w:trPr>
                <w:trHeight w:val="692"/>
              </w:trPr>
              <w:tc>
                <w:tcPr>
                  <w:tcW w:w="560" w:type="dxa"/>
                  <w:tcBorders>
                    <w:top w:val="nil"/>
                    <w:left w:val="single" w:sz="4" w:space="0" w:color="auto"/>
                    <w:bottom w:val="single" w:sz="4" w:space="0" w:color="auto"/>
                    <w:right w:val="single" w:sz="4" w:space="0" w:color="auto"/>
                  </w:tcBorders>
                  <w:noWrap/>
                  <w:hideMark/>
                </w:tcPr>
                <w:p w14:paraId="72D39CD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50</w:t>
                  </w:r>
                </w:p>
              </w:tc>
              <w:tc>
                <w:tcPr>
                  <w:tcW w:w="4886" w:type="dxa"/>
                  <w:tcBorders>
                    <w:top w:val="nil"/>
                    <w:left w:val="nil"/>
                    <w:bottom w:val="single" w:sz="4" w:space="0" w:color="auto"/>
                    <w:right w:val="single" w:sz="4" w:space="0" w:color="auto"/>
                  </w:tcBorders>
                  <w:hideMark/>
                </w:tcPr>
                <w:p w14:paraId="3B356303"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LED-светильника на потолке (туалет)</w:t>
                  </w:r>
                </w:p>
              </w:tc>
              <w:tc>
                <w:tcPr>
                  <w:tcW w:w="819" w:type="dxa"/>
                  <w:tcBorders>
                    <w:top w:val="nil"/>
                    <w:left w:val="nil"/>
                    <w:bottom w:val="single" w:sz="4" w:space="0" w:color="auto"/>
                    <w:right w:val="single" w:sz="4" w:space="0" w:color="auto"/>
                  </w:tcBorders>
                  <w:hideMark/>
                </w:tcPr>
                <w:p w14:paraId="0A2441D6"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2BFE56C1" w14:textId="68708797"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575303CD" w14:textId="09344371"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2100</w:t>
                  </w:r>
                </w:p>
              </w:tc>
              <w:tc>
                <w:tcPr>
                  <w:tcW w:w="1350" w:type="dxa"/>
                  <w:tcBorders>
                    <w:top w:val="nil"/>
                    <w:left w:val="nil"/>
                    <w:bottom w:val="single" w:sz="4" w:space="0" w:color="auto"/>
                    <w:right w:val="single" w:sz="4" w:space="0" w:color="auto"/>
                  </w:tcBorders>
                  <w:noWrap/>
                  <w:hideMark/>
                </w:tcPr>
                <w:p w14:paraId="26C5B993"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2500</w:t>
                  </w:r>
                </w:p>
              </w:tc>
            </w:tr>
            <w:tr w:rsidR="00325AAD" w:rsidRPr="00715CBA" w14:paraId="4AC489DE" w14:textId="77777777" w:rsidTr="00325AAD">
              <w:trPr>
                <w:trHeight w:val="413"/>
              </w:trPr>
              <w:tc>
                <w:tcPr>
                  <w:tcW w:w="560" w:type="dxa"/>
                  <w:tcBorders>
                    <w:top w:val="nil"/>
                    <w:left w:val="single" w:sz="4" w:space="0" w:color="auto"/>
                    <w:bottom w:val="single" w:sz="4" w:space="0" w:color="auto"/>
                    <w:right w:val="single" w:sz="4" w:space="0" w:color="auto"/>
                  </w:tcBorders>
                  <w:noWrap/>
                  <w:hideMark/>
                </w:tcPr>
                <w:p w14:paraId="11664EF7"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51</w:t>
                  </w:r>
                </w:p>
              </w:tc>
              <w:tc>
                <w:tcPr>
                  <w:tcW w:w="4886" w:type="dxa"/>
                  <w:tcBorders>
                    <w:top w:val="nil"/>
                    <w:left w:val="nil"/>
                    <w:bottom w:val="single" w:sz="4" w:space="0" w:color="auto"/>
                    <w:right w:val="single" w:sz="4" w:space="0" w:color="auto"/>
                  </w:tcBorders>
                  <w:hideMark/>
                </w:tcPr>
                <w:p w14:paraId="1CF0062A"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выключателя (туалет)</w:t>
                  </w:r>
                </w:p>
              </w:tc>
              <w:tc>
                <w:tcPr>
                  <w:tcW w:w="819" w:type="dxa"/>
                  <w:tcBorders>
                    <w:top w:val="nil"/>
                    <w:left w:val="nil"/>
                    <w:bottom w:val="single" w:sz="4" w:space="0" w:color="auto"/>
                    <w:right w:val="single" w:sz="4" w:space="0" w:color="auto"/>
                  </w:tcBorders>
                  <w:hideMark/>
                </w:tcPr>
                <w:p w14:paraId="3F294815"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2DBF2AC4" w14:textId="280BBABC"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19D87294" w14:textId="6AB87E2F"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1250</w:t>
                  </w:r>
                </w:p>
              </w:tc>
              <w:tc>
                <w:tcPr>
                  <w:tcW w:w="1350" w:type="dxa"/>
                  <w:tcBorders>
                    <w:top w:val="nil"/>
                    <w:left w:val="nil"/>
                    <w:bottom w:val="single" w:sz="4" w:space="0" w:color="auto"/>
                    <w:right w:val="single" w:sz="4" w:space="0" w:color="auto"/>
                  </w:tcBorders>
                  <w:noWrap/>
                  <w:hideMark/>
                </w:tcPr>
                <w:p w14:paraId="1FB0554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1500</w:t>
                  </w:r>
                </w:p>
              </w:tc>
            </w:tr>
            <w:tr w:rsidR="00325AAD" w:rsidRPr="00715CBA" w14:paraId="13D93DF0" w14:textId="77777777" w:rsidTr="00325AAD">
              <w:trPr>
                <w:trHeight w:val="359"/>
              </w:trPr>
              <w:tc>
                <w:tcPr>
                  <w:tcW w:w="560" w:type="dxa"/>
                  <w:tcBorders>
                    <w:top w:val="nil"/>
                    <w:left w:val="single" w:sz="4" w:space="0" w:color="auto"/>
                    <w:bottom w:val="single" w:sz="4" w:space="0" w:color="auto"/>
                    <w:right w:val="single" w:sz="4" w:space="0" w:color="auto"/>
                  </w:tcBorders>
                  <w:noWrap/>
                  <w:hideMark/>
                </w:tcPr>
                <w:p w14:paraId="70E9D3E6"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52</w:t>
                  </w:r>
                </w:p>
              </w:tc>
              <w:tc>
                <w:tcPr>
                  <w:tcW w:w="4886" w:type="dxa"/>
                  <w:tcBorders>
                    <w:top w:val="nil"/>
                    <w:left w:val="nil"/>
                    <w:bottom w:val="single" w:sz="4" w:space="0" w:color="auto"/>
                    <w:right w:val="single" w:sz="4" w:space="0" w:color="auto"/>
                  </w:tcBorders>
                  <w:hideMark/>
                </w:tcPr>
                <w:p w14:paraId="55731EF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держателя туалетной бумаги</w:t>
                  </w:r>
                </w:p>
              </w:tc>
              <w:tc>
                <w:tcPr>
                  <w:tcW w:w="819" w:type="dxa"/>
                  <w:tcBorders>
                    <w:top w:val="nil"/>
                    <w:left w:val="nil"/>
                    <w:bottom w:val="single" w:sz="4" w:space="0" w:color="auto"/>
                    <w:right w:val="single" w:sz="4" w:space="0" w:color="auto"/>
                  </w:tcBorders>
                  <w:hideMark/>
                </w:tcPr>
                <w:p w14:paraId="3C7869E9"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7283EA9B" w14:textId="6B0537EE"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49CC29C7" w14:textId="1DBAC868"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2500</w:t>
                  </w:r>
                </w:p>
              </w:tc>
              <w:tc>
                <w:tcPr>
                  <w:tcW w:w="1350" w:type="dxa"/>
                  <w:tcBorders>
                    <w:top w:val="nil"/>
                    <w:left w:val="nil"/>
                    <w:bottom w:val="single" w:sz="4" w:space="0" w:color="auto"/>
                    <w:right w:val="single" w:sz="4" w:space="0" w:color="auto"/>
                  </w:tcBorders>
                  <w:noWrap/>
                  <w:hideMark/>
                </w:tcPr>
                <w:p w14:paraId="386B9FAB"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3000</w:t>
                  </w:r>
                </w:p>
              </w:tc>
            </w:tr>
            <w:tr w:rsidR="00325AAD" w:rsidRPr="00715CBA" w14:paraId="355DDF96" w14:textId="77777777" w:rsidTr="00325AAD">
              <w:trPr>
                <w:trHeight w:val="296"/>
              </w:trPr>
              <w:tc>
                <w:tcPr>
                  <w:tcW w:w="560" w:type="dxa"/>
                  <w:tcBorders>
                    <w:top w:val="nil"/>
                    <w:left w:val="single" w:sz="4" w:space="0" w:color="auto"/>
                    <w:bottom w:val="single" w:sz="4" w:space="0" w:color="auto"/>
                    <w:right w:val="single" w:sz="4" w:space="0" w:color="auto"/>
                  </w:tcBorders>
                  <w:noWrap/>
                  <w:hideMark/>
                </w:tcPr>
                <w:p w14:paraId="1029D95C"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53</w:t>
                  </w:r>
                </w:p>
              </w:tc>
              <w:tc>
                <w:tcPr>
                  <w:tcW w:w="4886" w:type="dxa"/>
                  <w:tcBorders>
                    <w:top w:val="nil"/>
                    <w:left w:val="nil"/>
                    <w:bottom w:val="single" w:sz="4" w:space="0" w:color="auto"/>
                    <w:right w:val="single" w:sz="4" w:space="0" w:color="auto"/>
                  </w:tcBorders>
                  <w:hideMark/>
                </w:tcPr>
                <w:p w14:paraId="3084689A"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керамического унитаза</w:t>
                  </w:r>
                </w:p>
              </w:tc>
              <w:tc>
                <w:tcPr>
                  <w:tcW w:w="819" w:type="dxa"/>
                  <w:tcBorders>
                    <w:top w:val="nil"/>
                    <w:left w:val="nil"/>
                    <w:bottom w:val="single" w:sz="4" w:space="0" w:color="auto"/>
                    <w:right w:val="single" w:sz="4" w:space="0" w:color="auto"/>
                  </w:tcBorders>
                  <w:hideMark/>
                </w:tcPr>
                <w:p w14:paraId="62ADAF0A"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3C20FD55" w14:textId="1CCFDF29"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58A37288" w14:textId="355DF75D"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16670</w:t>
                  </w:r>
                </w:p>
              </w:tc>
              <w:tc>
                <w:tcPr>
                  <w:tcW w:w="1350" w:type="dxa"/>
                  <w:tcBorders>
                    <w:top w:val="nil"/>
                    <w:left w:val="nil"/>
                    <w:bottom w:val="single" w:sz="4" w:space="0" w:color="auto"/>
                    <w:right w:val="single" w:sz="4" w:space="0" w:color="auto"/>
                  </w:tcBorders>
                  <w:noWrap/>
                  <w:hideMark/>
                </w:tcPr>
                <w:p w14:paraId="116D9E48"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20000</w:t>
                  </w:r>
                </w:p>
              </w:tc>
            </w:tr>
            <w:tr w:rsidR="00325AAD" w:rsidRPr="00715CBA" w14:paraId="28353538" w14:textId="77777777" w:rsidTr="00FF2010">
              <w:trPr>
                <w:trHeight w:val="710"/>
              </w:trPr>
              <w:tc>
                <w:tcPr>
                  <w:tcW w:w="560" w:type="dxa"/>
                  <w:tcBorders>
                    <w:top w:val="nil"/>
                    <w:left w:val="single" w:sz="4" w:space="0" w:color="auto"/>
                    <w:bottom w:val="single" w:sz="4" w:space="0" w:color="auto"/>
                    <w:right w:val="single" w:sz="4" w:space="0" w:color="auto"/>
                  </w:tcBorders>
                  <w:noWrap/>
                  <w:hideMark/>
                </w:tcPr>
                <w:p w14:paraId="6D575681"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54</w:t>
                  </w:r>
                </w:p>
              </w:tc>
              <w:tc>
                <w:tcPr>
                  <w:tcW w:w="4886" w:type="dxa"/>
                  <w:tcBorders>
                    <w:top w:val="nil"/>
                    <w:left w:val="nil"/>
                    <w:bottom w:val="single" w:sz="4" w:space="0" w:color="auto"/>
                    <w:right w:val="single" w:sz="4" w:space="0" w:color="auto"/>
                  </w:tcBorders>
                  <w:hideMark/>
                </w:tcPr>
                <w:p w14:paraId="4A9E8AF9"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Установка влагостойкой евро-двери 1.9x0.75 м (в комплекте)</w:t>
                  </w:r>
                </w:p>
              </w:tc>
              <w:tc>
                <w:tcPr>
                  <w:tcW w:w="819" w:type="dxa"/>
                  <w:tcBorders>
                    <w:top w:val="nil"/>
                    <w:left w:val="nil"/>
                    <w:bottom w:val="single" w:sz="4" w:space="0" w:color="auto"/>
                    <w:right w:val="single" w:sz="4" w:space="0" w:color="auto"/>
                  </w:tcBorders>
                  <w:hideMark/>
                </w:tcPr>
                <w:p w14:paraId="3F4652E4" w14:textId="77777777" w:rsidR="00325AAD" w:rsidRPr="00715CBA" w:rsidRDefault="00325AAD" w:rsidP="00325AAD">
                  <w:pPr>
                    <w:spacing w:after="160" w:line="278" w:lineRule="auto"/>
                    <w:jc w:val="center"/>
                    <w:rPr>
                      <w:rFonts w:ascii="GHEA Grapalat" w:hAnsi="GHEA Grapalat" w:cs="Calibri"/>
                      <w:color w:val="000000"/>
                      <w:sz w:val="22"/>
                      <w:szCs w:val="22"/>
                    </w:rPr>
                  </w:pPr>
                  <w:r w:rsidRPr="00715CBA">
                    <w:rPr>
                      <w:rFonts w:ascii="GHEA Grapalat" w:hAnsi="GHEA Grapalat" w:cs="Calibri"/>
                      <w:color w:val="000000"/>
                      <w:sz w:val="22"/>
                      <w:szCs w:val="22"/>
                    </w:rPr>
                    <w:t>шт</w:t>
                  </w:r>
                </w:p>
              </w:tc>
              <w:tc>
                <w:tcPr>
                  <w:tcW w:w="1539" w:type="dxa"/>
                  <w:tcBorders>
                    <w:top w:val="nil"/>
                    <w:left w:val="nil"/>
                    <w:bottom w:val="single" w:sz="4" w:space="0" w:color="auto"/>
                    <w:right w:val="single" w:sz="4" w:space="0" w:color="auto"/>
                  </w:tcBorders>
                  <w:noWrap/>
                  <w:hideMark/>
                </w:tcPr>
                <w:p w14:paraId="07E6C5E7" w14:textId="7DBDB573" w:rsidR="00325AAD" w:rsidRPr="00325AAD" w:rsidRDefault="00325AAD" w:rsidP="00325AAD">
                  <w:pPr>
                    <w:spacing w:after="160" w:line="278" w:lineRule="auto"/>
                    <w:rPr>
                      <w:rFonts w:ascii="GHEA Grapalat" w:hAnsi="GHEA Grapalat" w:cs="Calibri"/>
                      <w:color w:val="000000"/>
                      <w:sz w:val="20"/>
                      <w:szCs w:val="20"/>
                    </w:rPr>
                  </w:pPr>
                  <w:r w:rsidRPr="00325AAD">
                    <w:rPr>
                      <w:rFonts w:ascii="GHEA Grapalat" w:hAnsi="GHEA Grapalat" w:cs="Calibri"/>
                      <w:color w:val="000000"/>
                      <w:sz w:val="20"/>
                      <w:szCs w:val="20"/>
                    </w:rPr>
                    <w:t>1</w:t>
                  </w:r>
                </w:p>
              </w:tc>
              <w:tc>
                <w:tcPr>
                  <w:tcW w:w="2001" w:type="dxa"/>
                  <w:tcBorders>
                    <w:top w:val="nil"/>
                    <w:left w:val="nil"/>
                    <w:bottom w:val="single" w:sz="4" w:space="0" w:color="auto"/>
                    <w:right w:val="single" w:sz="4" w:space="0" w:color="auto"/>
                  </w:tcBorders>
                  <w:noWrap/>
                  <w:hideMark/>
                </w:tcPr>
                <w:p w14:paraId="3B42F6ED" w14:textId="420EA2C3" w:rsidR="00325AAD" w:rsidRPr="00325AAD" w:rsidRDefault="00325AAD" w:rsidP="00FF2010">
                  <w:pPr>
                    <w:spacing w:line="278" w:lineRule="auto"/>
                    <w:rPr>
                      <w:rFonts w:ascii="GHEA Grapalat" w:hAnsi="GHEA Grapalat" w:cs="Calibri"/>
                      <w:color w:val="000000"/>
                      <w:sz w:val="20"/>
                      <w:szCs w:val="20"/>
                    </w:rPr>
                  </w:pPr>
                  <w:r w:rsidRPr="00325AAD">
                    <w:rPr>
                      <w:rFonts w:ascii="GHEA Grapalat" w:hAnsi="GHEA Grapalat" w:cs="Calibri"/>
                      <w:color w:val="000000"/>
                      <w:sz w:val="20"/>
                      <w:szCs w:val="20"/>
                    </w:rPr>
                    <w:t>50000</w:t>
                  </w:r>
                </w:p>
              </w:tc>
              <w:tc>
                <w:tcPr>
                  <w:tcW w:w="1350" w:type="dxa"/>
                  <w:tcBorders>
                    <w:top w:val="nil"/>
                    <w:left w:val="nil"/>
                    <w:bottom w:val="single" w:sz="4" w:space="0" w:color="auto"/>
                    <w:right w:val="single" w:sz="4" w:space="0" w:color="auto"/>
                  </w:tcBorders>
                  <w:noWrap/>
                  <w:hideMark/>
                </w:tcPr>
                <w:p w14:paraId="1307AAEE" w14:textId="77777777" w:rsidR="00325AAD" w:rsidRPr="00715CBA" w:rsidRDefault="00325AAD" w:rsidP="00325AAD">
                  <w:pPr>
                    <w:spacing w:after="160" w:line="278" w:lineRule="auto"/>
                    <w:rPr>
                      <w:rFonts w:ascii="GHEA Grapalat" w:hAnsi="GHEA Grapalat" w:cs="Calibri"/>
                      <w:color w:val="000000"/>
                      <w:sz w:val="22"/>
                      <w:szCs w:val="22"/>
                    </w:rPr>
                  </w:pPr>
                  <w:r w:rsidRPr="00715CBA">
                    <w:rPr>
                      <w:rFonts w:ascii="GHEA Grapalat" w:hAnsi="GHEA Grapalat" w:cs="Calibri"/>
                      <w:color w:val="000000"/>
                      <w:sz w:val="22"/>
                      <w:szCs w:val="22"/>
                    </w:rPr>
                    <w:t>60000</w:t>
                  </w:r>
                </w:p>
              </w:tc>
            </w:tr>
            <w:tr w:rsidR="00140575" w:rsidRPr="00715CBA" w14:paraId="388AB241" w14:textId="77777777" w:rsidTr="00FF2010">
              <w:trPr>
                <w:trHeight w:val="935"/>
              </w:trPr>
              <w:tc>
                <w:tcPr>
                  <w:tcW w:w="560" w:type="dxa"/>
                  <w:tcBorders>
                    <w:top w:val="nil"/>
                    <w:left w:val="nil"/>
                    <w:bottom w:val="nil"/>
                    <w:right w:val="nil"/>
                  </w:tcBorders>
                  <w:noWrap/>
                  <w:hideMark/>
                </w:tcPr>
                <w:p w14:paraId="1C476722" w14:textId="77777777" w:rsidR="00140575" w:rsidRPr="00715CBA" w:rsidRDefault="00140575" w:rsidP="00140575">
                  <w:pPr>
                    <w:spacing w:after="160" w:line="278" w:lineRule="auto"/>
                    <w:rPr>
                      <w:rFonts w:ascii="GHEA Grapalat" w:hAnsi="GHEA Grapalat" w:cs="Calibri"/>
                      <w:color w:val="000000"/>
                      <w:sz w:val="22"/>
                      <w:szCs w:val="22"/>
                    </w:rPr>
                  </w:pPr>
                </w:p>
              </w:tc>
              <w:tc>
                <w:tcPr>
                  <w:tcW w:w="4886" w:type="dxa"/>
                  <w:tcBorders>
                    <w:top w:val="nil"/>
                    <w:left w:val="single" w:sz="4" w:space="0" w:color="auto"/>
                    <w:bottom w:val="single" w:sz="4" w:space="0" w:color="auto"/>
                    <w:right w:val="single" w:sz="4" w:space="0" w:color="auto"/>
                  </w:tcBorders>
                  <w:hideMark/>
                </w:tcPr>
                <w:p w14:paraId="46FA4731" w14:textId="77777777" w:rsidR="00FF2010" w:rsidRDefault="00325AAD" w:rsidP="00FF2010">
                  <w:pPr>
                    <w:rPr>
                      <w:rFonts w:ascii="GHEA Grapalat" w:hAnsi="GHEA Grapalat" w:cs="Calibri"/>
                      <w:b/>
                      <w:bCs/>
                      <w:color w:val="000000"/>
                      <w:sz w:val="22"/>
                      <w:szCs w:val="22"/>
                    </w:rPr>
                  </w:pPr>
                  <w:r w:rsidRPr="00715CBA">
                    <w:rPr>
                      <w:rFonts w:ascii="GHEA Grapalat" w:hAnsi="GHEA Grapalat" w:cs="Calibri"/>
                      <w:b/>
                      <w:bCs/>
                      <w:color w:val="000000"/>
                      <w:sz w:val="22"/>
                      <w:szCs w:val="22"/>
                    </w:rPr>
                    <w:t>Всего</w:t>
                  </w:r>
                </w:p>
                <w:p w14:paraId="7F380E04" w14:textId="28790D27" w:rsidR="00FF2010" w:rsidRPr="00FF2010" w:rsidRDefault="00FF2010" w:rsidP="00FF2010">
                  <w:pPr>
                    <w:rPr>
                      <w:rFonts w:ascii="GHEA Grapalat" w:hAnsi="GHEA Grapalat" w:cs="Calibri"/>
                      <w:b/>
                      <w:bCs/>
                      <w:color w:val="000000"/>
                      <w:sz w:val="22"/>
                      <w:szCs w:val="22"/>
                      <w:lang w:val="en-US"/>
                    </w:rPr>
                  </w:pPr>
                  <w:r w:rsidRPr="0013072E">
                    <w:rPr>
                      <w:rFonts w:ascii="GHEA Grapalat" w:hAnsi="GHEA Grapalat" w:cs="Calibri"/>
                      <w:b/>
                      <w:bCs/>
                      <w:color w:val="000000"/>
                      <w:sz w:val="22"/>
                      <w:szCs w:val="22"/>
                    </w:rPr>
                    <w:t>ԱԱՀ-20%</w:t>
                  </w:r>
                </w:p>
                <w:p w14:paraId="7A4C4942" w14:textId="5494A7A7" w:rsidR="00140575" w:rsidRPr="00715CBA" w:rsidRDefault="00140575" w:rsidP="00FF2010">
                  <w:pPr>
                    <w:rPr>
                      <w:rFonts w:ascii="GHEA Grapalat" w:hAnsi="GHEA Grapalat" w:cs="Calibri"/>
                      <w:b/>
                      <w:bCs/>
                      <w:color w:val="000000"/>
                      <w:sz w:val="22"/>
                      <w:szCs w:val="22"/>
                    </w:rPr>
                  </w:pPr>
                  <w:r w:rsidRPr="00715CBA">
                    <w:rPr>
                      <w:rFonts w:ascii="GHEA Grapalat" w:hAnsi="GHEA Grapalat" w:cs="Calibri"/>
                      <w:b/>
                      <w:bCs/>
                      <w:color w:val="000000"/>
                      <w:sz w:val="22"/>
                      <w:szCs w:val="22"/>
                    </w:rPr>
                    <w:t>Всего</w:t>
                  </w:r>
                </w:p>
              </w:tc>
              <w:tc>
                <w:tcPr>
                  <w:tcW w:w="819" w:type="dxa"/>
                  <w:tcBorders>
                    <w:top w:val="nil"/>
                    <w:left w:val="nil"/>
                    <w:bottom w:val="single" w:sz="4" w:space="0" w:color="auto"/>
                    <w:right w:val="single" w:sz="4" w:space="0" w:color="auto"/>
                  </w:tcBorders>
                  <w:noWrap/>
                  <w:hideMark/>
                </w:tcPr>
                <w:p w14:paraId="5BA354DF" w14:textId="77777777" w:rsidR="00140575" w:rsidRPr="00715CBA" w:rsidRDefault="00140575" w:rsidP="00140575">
                  <w:pPr>
                    <w:spacing w:after="160" w:line="278" w:lineRule="auto"/>
                    <w:rPr>
                      <w:rFonts w:ascii="GHEA Grapalat" w:hAnsi="GHEA Grapalat" w:cs="Calibri"/>
                      <w:color w:val="000000"/>
                      <w:sz w:val="22"/>
                      <w:szCs w:val="22"/>
                    </w:rPr>
                  </w:pPr>
                  <w:r w:rsidRPr="00715CBA">
                    <w:rPr>
                      <w:rFonts w:ascii="Calibri" w:hAnsi="Calibri" w:cs="Calibri"/>
                      <w:color w:val="000000"/>
                      <w:sz w:val="22"/>
                      <w:szCs w:val="22"/>
                    </w:rPr>
                    <w:t> </w:t>
                  </w:r>
                </w:p>
              </w:tc>
              <w:tc>
                <w:tcPr>
                  <w:tcW w:w="1539" w:type="dxa"/>
                  <w:tcBorders>
                    <w:top w:val="nil"/>
                    <w:left w:val="nil"/>
                    <w:bottom w:val="single" w:sz="4" w:space="0" w:color="auto"/>
                    <w:right w:val="single" w:sz="4" w:space="0" w:color="auto"/>
                  </w:tcBorders>
                  <w:noWrap/>
                  <w:hideMark/>
                </w:tcPr>
                <w:p w14:paraId="23FBDE6F" w14:textId="77777777" w:rsidR="00140575" w:rsidRPr="00FF2010" w:rsidRDefault="00140575" w:rsidP="00140575">
                  <w:pPr>
                    <w:spacing w:after="160" w:line="278" w:lineRule="auto"/>
                    <w:rPr>
                      <w:rFonts w:ascii="GHEA Grapalat" w:hAnsi="GHEA Grapalat" w:cs="Calibri"/>
                      <w:b/>
                      <w:bCs/>
                      <w:color w:val="000000"/>
                      <w:sz w:val="22"/>
                      <w:szCs w:val="22"/>
                    </w:rPr>
                  </w:pPr>
                  <w:r w:rsidRPr="00FF2010">
                    <w:rPr>
                      <w:rFonts w:ascii="Calibri" w:hAnsi="Calibri" w:cs="Calibri"/>
                      <w:b/>
                      <w:bCs/>
                      <w:color w:val="000000"/>
                      <w:sz w:val="22"/>
                      <w:szCs w:val="22"/>
                    </w:rPr>
                    <w:t> </w:t>
                  </w:r>
                </w:p>
              </w:tc>
              <w:tc>
                <w:tcPr>
                  <w:tcW w:w="2001" w:type="dxa"/>
                  <w:tcBorders>
                    <w:top w:val="nil"/>
                    <w:left w:val="nil"/>
                    <w:bottom w:val="single" w:sz="4" w:space="0" w:color="auto"/>
                    <w:right w:val="single" w:sz="4" w:space="0" w:color="auto"/>
                  </w:tcBorders>
                  <w:noWrap/>
                  <w:hideMark/>
                </w:tcPr>
                <w:p w14:paraId="1C70C9CE" w14:textId="76DF766E" w:rsidR="00FF2010" w:rsidRDefault="00325AAD" w:rsidP="00FF2010">
                  <w:pPr>
                    <w:spacing w:line="278" w:lineRule="auto"/>
                    <w:rPr>
                      <w:rFonts w:ascii="GHEA Grapalat" w:hAnsi="GHEA Grapalat" w:cs="Calibri"/>
                      <w:b/>
                      <w:bCs/>
                      <w:color w:val="000000"/>
                      <w:sz w:val="20"/>
                      <w:szCs w:val="20"/>
                    </w:rPr>
                  </w:pPr>
                  <w:r w:rsidRPr="00FF2010">
                    <w:rPr>
                      <w:rFonts w:ascii="GHEA Grapalat" w:hAnsi="GHEA Grapalat" w:cs="Calibri"/>
                      <w:b/>
                      <w:bCs/>
                      <w:color w:val="000000"/>
                      <w:sz w:val="20"/>
                      <w:szCs w:val="20"/>
                    </w:rPr>
                    <w:t>1073739</w:t>
                  </w:r>
                </w:p>
                <w:p w14:paraId="10FA63C1" w14:textId="42323D91" w:rsidR="00325AAD" w:rsidRPr="00FF2010" w:rsidRDefault="00FF2010" w:rsidP="00FF2010">
                  <w:pPr>
                    <w:spacing w:line="278" w:lineRule="auto"/>
                    <w:rPr>
                      <w:rFonts w:ascii="Calibri" w:hAnsi="Calibri" w:cs="Calibri"/>
                      <w:b/>
                      <w:bCs/>
                      <w:color w:val="000000"/>
                      <w:sz w:val="22"/>
                      <w:szCs w:val="22"/>
                      <w:lang w:val="en-US"/>
                    </w:rPr>
                  </w:pPr>
                  <w:r w:rsidRPr="00FF2010">
                    <w:rPr>
                      <w:rFonts w:ascii="GHEA Grapalat" w:hAnsi="GHEA Grapalat" w:cs="Calibri"/>
                      <w:b/>
                      <w:bCs/>
                      <w:color w:val="000000"/>
                      <w:sz w:val="20"/>
                      <w:szCs w:val="20"/>
                    </w:rPr>
                    <w:t>214747.8</w:t>
                  </w:r>
                </w:p>
                <w:p w14:paraId="1090FFA0" w14:textId="113E64DE" w:rsidR="00325AAD" w:rsidRPr="00FF2010" w:rsidRDefault="00F2491B" w:rsidP="00FF2010">
                  <w:pPr>
                    <w:spacing w:line="278" w:lineRule="auto"/>
                    <w:rPr>
                      <w:rFonts w:ascii="GHEA Grapalat" w:hAnsi="GHEA Grapalat" w:cs="Calibri"/>
                      <w:b/>
                      <w:bCs/>
                      <w:color w:val="000000"/>
                      <w:sz w:val="20"/>
                      <w:szCs w:val="20"/>
                      <w:lang w:val="en-US"/>
                    </w:rPr>
                  </w:pPr>
                  <w:r w:rsidRPr="00FF2010">
                    <w:rPr>
                      <w:rFonts w:ascii="GHEA Grapalat" w:hAnsi="GHEA Grapalat" w:cs="Calibri"/>
                      <w:b/>
                      <w:bCs/>
                      <w:color w:val="000000"/>
                      <w:sz w:val="20"/>
                      <w:szCs w:val="20"/>
                      <w:lang w:val="en-US"/>
                    </w:rPr>
                    <w:t>12884</w:t>
                  </w:r>
                  <w:r w:rsidR="00C700EE">
                    <w:rPr>
                      <w:rFonts w:ascii="GHEA Grapalat" w:hAnsi="GHEA Grapalat" w:cs="Calibri"/>
                      <w:b/>
                      <w:bCs/>
                      <w:color w:val="000000"/>
                      <w:sz w:val="20"/>
                      <w:szCs w:val="20"/>
                      <w:lang w:val="en-US"/>
                    </w:rPr>
                    <w:t>87</w:t>
                  </w:r>
                </w:p>
              </w:tc>
              <w:tc>
                <w:tcPr>
                  <w:tcW w:w="1350" w:type="dxa"/>
                  <w:tcBorders>
                    <w:top w:val="nil"/>
                    <w:left w:val="nil"/>
                    <w:bottom w:val="single" w:sz="4" w:space="0" w:color="auto"/>
                    <w:right w:val="single" w:sz="4" w:space="0" w:color="auto"/>
                  </w:tcBorders>
                  <w:noWrap/>
                  <w:hideMark/>
                </w:tcPr>
                <w:p w14:paraId="25AB528D" w14:textId="77777777" w:rsidR="00140575" w:rsidRPr="00715CBA" w:rsidRDefault="00140575" w:rsidP="00140575">
                  <w:pPr>
                    <w:spacing w:after="160" w:line="278" w:lineRule="auto"/>
                    <w:rPr>
                      <w:rFonts w:ascii="GHEA Grapalat" w:hAnsi="GHEA Grapalat" w:cs="Calibri"/>
                      <w:b/>
                      <w:bCs/>
                      <w:color w:val="000000"/>
                    </w:rPr>
                  </w:pPr>
                  <w:r w:rsidRPr="00715CBA">
                    <w:rPr>
                      <w:rFonts w:ascii="GHEA Grapalat" w:hAnsi="GHEA Grapalat" w:cs="Calibri"/>
                      <w:b/>
                      <w:bCs/>
                      <w:color w:val="000000"/>
                    </w:rPr>
                    <w:t>1288492</w:t>
                  </w:r>
                </w:p>
              </w:tc>
            </w:tr>
          </w:tbl>
          <w:p w14:paraId="38BFA147" w14:textId="64E03A66" w:rsidR="00800686" w:rsidRPr="00800686" w:rsidRDefault="00800686" w:rsidP="00F2491B">
            <w:pPr>
              <w:rPr>
                <w:rFonts w:asciiTheme="minorHAnsi" w:hAnsiTheme="minorHAnsi"/>
                <w:color w:val="0D0D0D"/>
                <w:sz w:val="20"/>
                <w:szCs w:val="20"/>
                <w:lang w:val="hy-AM"/>
              </w:rPr>
            </w:pPr>
          </w:p>
        </w:tc>
      </w:tr>
    </w:tbl>
    <w:tbl>
      <w:tblPr>
        <w:tblpPr w:leftFromText="180" w:rightFromText="180" w:vertAnchor="text" w:horzAnchor="margin" w:tblpY="445"/>
        <w:tblW w:w="9639" w:type="dxa"/>
        <w:tblLayout w:type="fixed"/>
        <w:tblLook w:val="0000" w:firstRow="0" w:lastRow="0" w:firstColumn="0" w:lastColumn="0" w:noHBand="0" w:noVBand="0"/>
      </w:tblPr>
      <w:tblGrid>
        <w:gridCol w:w="4536"/>
        <w:gridCol w:w="760"/>
        <w:gridCol w:w="4343"/>
      </w:tblGrid>
      <w:tr w:rsidR="00F07DE1" w:rsidRPr="009F3DC7" w14:paraId="2F537F58" w14:textId="77777777" w:rsidTr="00325AAD">
        <w:tc>
          <w:tcPr>
            <w:tcW w:w="4536" w:type="dxa"/>
          </w:tcPr>
          <w:p w14:paraId="2935495F" w14:textId="77777777" w:rsidR="00F07DE1" w:rsidRPr="00ED3F80" w:rsidRDefault="00F07DE1" w:rsidP="00325AAD">
            <w:pPr>
              <w:widowControl w:val="0"/>
              <w:spacing w:after="160" w:line="360" w:lineRule="auto"/>
              <w:jc w:val="center"/>
              <w:rPr>
                <w:rFonts w:ascii="GHEA Grapalat" w:hAnsi="GHEA Grapalat" w:cs="Sylfaen"/>
                <w:b/>
                <w:bCs/>
                <w:sz w:val="22"/>
                <w:szCs w:val="22"/>
              </w:rPr>
            </w:pPr>
            <w:r w:rsidRPr="00ED3F80">
              <w:rPr>
                <w:rFonts w:ascii="GHEA Grapalat" w:hAnsi="GHEA Grapalat"/>
                <w:b/>
                <w:sz w:val="22"/>
                <w:szCs w:val="22"/>
              </w:rPr>
              <w:lastRenderedPageBreak/>
              <w:t>ЗАКАЗЧИК</w:t>
            </w:r>
          </w:p>
          <w:p w14:paraId="7C4C90B5" w14:textId="77777777" w:rsidR="00F07DE1" w:rsidRPr="00ED3F80" w:rsidRDefault="00F07DE1" w:rsidP="00325AAD">
            <w:pPr>
              <w:widowControl w:val="0"/>
              <w:jc w:val="center"/>
              <w:rPr>
                <w:rFonts w:ascii="GHEA Grapalat" w:hAnsi="GHEA Grapalat"/>
                <w:sz w:val="22"/>
                <w:szCs w:val="22"/>
                <w:lang w:val="en-US"/>
              </w:rPr>
            </w:pPr>
            <w:r w:rsidRPr="00ED3F80">
              <w:rPr>
                <w:rFonts w:ascii="GHEA Grapalat" w:hAnsi="GHEA Grapalat"/>
                <w:sz w:val="22"/>
                <w:szCs w:val="22"/>
                <w:lang w:val="en-US"/>
              </w:rPr>
              <w:t>_____________________</w:t>
            </w:r>
          </w:p>
          <w:p w14:paraId="6720E66A" w14:textId="77777777" w:rsidR="00F2491B" w:rsidRDefault="00F07DE1" w:rsidP="00325AAD">
            <w:pPr>
              <w:widowControl w:val="0"/>
              <w:spacing w:after="160" w:line="360" w:lineRule="auto"/>
              <w:jc w:val="center"/>
              <w:rPr>
                <w:rFonts w:ascii="GHEA Grapalat" w:hAnsi="GHEA Grapalat"/>
                <w:sz w:val="22"/>
                <w:szCs w:val="22"/>
                <w:vertAlign w:val="superscript"/>
                <w:lang w:val="en-US"/>
              </w:rPr>
            </w:pPr>
            <w:r w:rsidRPr="00ED3F80">
              <w:rPr>
                <w:rFonts w:ascii="GHEA Grapalat" w:hAnsi="GHEA Grapalat"/>
                <w:sz w:val="22"/>
                <w:szCs w:val="22"/>
                <w:vertAlign w:val="superscript"/>
              </w:rPr>
              <w:t>/подпись/</w:t>
            </w:r>
          </w:p>
          <w:p w14:paraId="7BC33C0F" w14:textId="41B56643" w:rsidR="00F07DE1" w:rsidRPr="00F2491B" w:rsidRDefault="00F07DE1" w:rsidP="00325AAD">
            <w:pPr>
              <w:widowControl w:val="0"/>
              <w:spacing w:after="160" w:line="360" w:lineRule="auto"/>
              <w:jc w:val="center"/>
              <w:rPr>
                <w:rFonts w:ascii="GHEA Grapalat" w:hAnsi="GHEA Grapalat"/>
                <w:sz w:val="22"/>
                <w:szCs w:val="22"/>
                <w:vertAlign w:val="superscript"/>
              </w:rPr>
            </w:pPr>
            <w:r w:rsidRPr="00ED3F80">
              <w:rPr>
                <w:rFonts w:ascii="GHEA Grapalat" w:hAnsi="GHEA Grapalat"/>
                <w:sz w:val="22"/>
                <w:szCs w:val="22"/>
              </w:rPr>
              <w:t>М. П.</w:t>
            </w:r>
          </w:p>
        </w:tc>
        <w:tc>
          <w:tcPr>
            <w:tcW w:w="760" w:type="dxa"/>
          </w:tcPr>
          <w:p w14:paraId="0BE41792" w14:textId="77777777" w:rsidR="00F07DE1" w:rsidRPr="00ED3F80" w:rsidRDefault="00F07DE1" w:rsidP="00325AAD">
            <w:pPr>
              <w:widowControl w:val="0"/>
              <w:spacing w:after="160" w:line="360" w:lineRule="auto"/>
              <w:jc w:val="center"/>
              <w:rPr>
                <w:rFonts w:ascii="GHEA Grapalat" w:hAnsi="GHEA Grapalat"/>
                <w:sz w:val="22"/>
                <w:szCs w:val="22"/>
              </w:rPr>
            </w:pPr>
          </w:p>
        </w:tc>
        <w:tc>
          <w:tcPr>
            <w:tcW w:w="4343" w:type="dxa"/>
          </w:tcPr>
          <w:p w14:paraId="4868E2ED" w14:textId="77777777" w:rsidR="00F07DE1" w:rsidRPr="00ED3F80" w:rsidRDefault="00F07DE1" w:rsidP="00325AAD">
            <w:pPr>
              <w:widowControl w:val="0"/>
              <w:spacing w:after="160" w:line="360" w:lineRule="auto"/>
              <w:jc w:val="center"/>
              <w:rPr>
                <w:rFonts w:ascii="GHEA Grapalat" w:hAnsi="GHEA Grapalat" w:cs="Sylfaen"/>
                <w:b/>
                <w:bCs/>
                <w:sz w:val="22"/>
                <w:szCs w:val="22"/>
              </w:rPr>
            </w:pPr>
            <w:r w:rsidRPr="00ED3F80">
              <w:rPr>
                <w:rFonts w:ascii="GHEA Grapalat" w:hAnsi="GHEA Grapalat"/>
                <w:b/>
                <w:sz w:val="22"/>
                <w:szCs w:val="22"/>
              </w:rPr>
              <w:t>ПОДРЯДЧИК</w:t>
            </w:r>
          </w:p>
          <w:p w14:paraId="7AD68259" w14:textId="77777777" w:rsidR="00F07DE1" w:rsidRPr="00ED3F80" w:rsidRDefault="00F07DE1" w:rsidP="00325AAD">
            <w:pPr>
              <w:widowControl w:val="0"/>
              <w:jc w:val="center"/>
              <w:rPr>
                <w:rFonts w:ascii="GHEA Grapalat" w:hAnsi="GHEA Grapalat"/>
                <w:sz w:val="22"/>
                <w:szCs w:val="22"/>
                <w:lang w:val="en-US"/>
              </w:rPr>
            </w:pPr>
            <w:r w:rsidRPr="00ED3F80">
              <w:rPr>
                <w:rFonts w:ascii="GHEA Grapalat" w:hAnsi="GHEA Grapalat"/>
                <w:sz w:val="22"/>
                <w:szCs w:val="22"/>
                <w:lang w:val="en-US"/>
              </w:rPr>
              <w:t>_____________________</w:t>
            </w:r>
          </w:p>
          <w:p w14:paraId="125391E3" w14:textId="77777777" w:rsidR="00F07DE1" w:rsidRPr="00ED3F80" w:rsidRDefault="00F07DE1" w:rsidP="00325AAD">
            <w:pPr>
              <w:widowControl w:val="0"/>
              <w:spacing w:after="160" w:line="360" w:lineRule="auto"/>
              <w:jc w:val="center"/>
              <w:rPr>
                <w:rFonts w:ascii="GHEA Grapalat" w:hAnsi="GHEA Grapalat"/>
                <w:sz w:val="22"/>
                <w:szCs w:val="22"/>
                <w:vertAlign w:val="superscript"/>
              </w:rPr>
            </w:pPr>
            <w:r w:rsidRPr="00ED3F80">
              <w:rPr>
                <w:rFonts w:ascii="GHEA Grapalat" w:hAnsi="GHEA Grapalat"/>
                <w:sz w:val="22"/>
                <w:szCs w:val="22"/>
                <w:vertAlign w:val="superscript"/>
              </w:rPr>
              <w:t>/подпись/</w:t>
            </w:r>
          </w:p>
          <w:p w14:paraId="2B106731" w14:textId="77777777" w:rsidR="00F07DE1" w:rsidRPr="00ED3F80" w:rsidRDefault="00F07DE1" w:rsidP="00325AAD">
            <w:pPr>
              <w:widowControl w:val="0"/>
              <w:spacing w:after="160" w:line="360" w:lineRule="auto"/>
              <w:jc w:val="center"/>
              <w:rPr>
                <w:rFonts w:ascii="GHEA Grapalat" w:hAnsi="GHEA Grapalat"/>
                <w:sz w:val="22"/>
                <w:szCs w:val="22"/>
              </w:rPr>
            </w:pPr>
            <w:r w:rsidRPr="00ED3F80">
              <w:rPr>
                <w:rFonts w:ascii="GHEA Grapalat" w:hAnsi="GHEA Grapalat"/>
                <w:sz w:val="22"/>
                <w:szCs w:val="22"/>
              </w:rPr>
              <w:t>М. П.</w:t>
            </w:r>
          </w:p>
        </w:tc>
      </w:tr>
    </w:tbl>
    <w:p w14:paraId="47457E62" w14:textId="77777777" w:rsidR="0046095F" w:rsidRDefault="0046095F" w:rsidP="00F07DE1">
      <w:pPr>
        <w:widowControl w:val="0"/>
        <w:rPr>
          <w:rFonts w:ascii="GHEA Grapalat" w:hAnsi="GHEA Grapalat"/>
          <w:i/>
          <w:lang w:val="en-US"/>
        </w:rPr>
      </w:pPr>
    </w:p>
    <w:p w14:paraId="30D3EE82" w14:textId="77777777" w:rsidR="00F2491B" w:rsidRDefault="00F2491B" w:rsidP="00F07DE1">
      <w:pPr>
        <w:widowControl w:val="0"/>
        <w:rPr>
          <w:rFonts w:ascii="GHEA Grapalat" w:hAnsi="GHEA Grapalat"/>
          <w:i/>
          <w:lang w:val="en-US"/>
        </w:rPr>
      </w:pPr>
    </w:p>
    <w:p w14:paraId="21BBDA86" w14:textId="77777777" w:rsidR="00F2491B" w:rsidRDefault="00F2491B" w:rsidP="00F07DE1">
      <w:pPr>
        <w:widowControl w:val="0"/>
        <w:rPr>
          <w:rFonts w:ascii="GHEA Grapalat" w:hAnsi="GHEA Grapalat"/>
          <w:i/>
          <w:lang w:val="en-US"/>
        </w:rPr>
      </w:pPr>
    </w:p>
    <w:p w14:paraId="266C1E95" w14:textId="77777777" w:rsidR="00F2491B" w:rsidRDefault="00F2491B" w:rsidP="00F07DE1">
      <w:pPr>
        <w:widowControl w:val="0"/>
        <w:rPr>
          <w:rFonts w:ascii="GHEA Grapalat" w:hAnsi="GHEA Grapalat"/>
          <w:i/>
          <w:lang w:val="en-US"/>
        </w:rPr>
      </w:pPr>
    </w:p>
    <w:p w14:paraId="77AF23A1" w14:textId="77777777" w:rsidR="0000257F" w:rsidRDefault="0000257F" w:rsidP="00F07DE1">
      <w:pPr>
        <w:widowControl w:val="0"/>
        <w:rPr>
          <w:rFonts w:ascii="GHEA Grapalat" w:hAnsi="GHEA Grapalat"/>
          <w:i/>
          <w:lang w:val="en-US"/>
        </w:rPr>
      </w:pPr>
    </w:p>
    <w:p w14:paraId="0E942410" w14:textId="77777777" w:rsidR="00F2491B" w:rsidRPr="00F07DE1" w:rsidRDefault="00F2491B" w:rsidP="00F07DE1">
      <w:pPr>
        <w:widowControl w:val="0"/>
        <w:rPr>
          <w:rFonts w:ascii="GHEA Grapalat" w:hAnsi="GHEA Grapalat"/>
          <w:i/>
          <w:lang w:val="en-US"/>
        </w:rPr>
      </w:pPr>
    </w:p>
    <w:p w14:paraId="365A7B78" w14:textId="500E5775" w:rsidR="00BB28C8" w:rsidRPr="004877FB" w:rsidRDefault="00BB28C8" w:rsidP="009E61CA">
      <w:pPr>
        <w:widowControl w:val="0"/>
        <w:ind w:firstLine="567"/>
        <w:jc w:val="right"/>
        <w:rPr>
          <w:rFonts w:ascii="GHEA Grapalat" w:hAnsi="GHEA Grapalat" w:cs="Arial"/>
          <w:i/>
          <w:sz w:val="20"/>
          <w:szCs w:val="20"/>
        </w:rPr>
      </w:pPr>
      <w:r w:rsidRPr="004877FB">
        <w:rPr>
          <w:rFonts w:ascii="GHEA Grapalat" w:hAnsi="GHEA Grapalat"/>
          <w:i/>
          <w:sz w:val="20"/>
          <w:szCs w:val="20"/>
        </w:rPr>
        <w:lastRenderedPageBreak/>
        <w:t>Приложение № 2</w:t>
      </w:r>
    </w:p>
    <w:p w14:paraId="483F8CD3" w14:textId="77777777" w:rsidR="00BB28C8" w:rsidRPr="004877FB" w:rsidRDefault="00BB28C8" w:rsidP="009E61CA">
      <w:pPr>
        <w:widowControl w:val="0"/>
        <w:ind w:firstLine="567"/>
        <w:jc w:val="right"/>
        <w:rPr>
          <w:rFonts w:ascii="GHEA Grapalat" w:hAnsi="GHEA Grapalat" w:cs="Arial"/>
          <w:i/>
          <w:sz w:val="20"/>
          <w:szCs w:val="20"/>
        </w:rPr>
      </w:pPr>
      <w:r w:rsidRPr="004877FB">
        <w:rPr>
          <w:rFonts w:ascii="GHEA Grapalat" w:hAnsi="GHEA Grapalat"/>
          <w:i/>
          <w:sz w:val="20"/>
          <w:szCs w:val="20"/>
        </w:rPr>
        <w:t xml:space="preserve">к Договору под кодом </w:t>
      </w:r>
      <w:r w:rsidRPr="004877FB">
        <w:rPr>
          <w:rFonts w:ascii="GHEA Grapalat" w:hAnsi="GHEA Grapalat" w:cs="Arial"/>
          <w:i/>
          <w:sz w:val="20"/>
          <w:szCs w:val="20"/>
        </w:rPr>
        <w:br/>
      </w:r>
      <w:r w:rsidRPr="004877FB">
        <w:rPr>
          <w:rFonts w:ascii="GHEA Grapalat" w:hAnsi="GHEA Grapalat"/>
          <w:i/>
          <w:sz w:val="20"/>
          <w:szCs w:val="20"/>
        </w:rPr>
        <w:t xml:space="preserve">заключенному " </w:t>
      </w:r>
      <w:r w:rsidRPr="004877FB">
        <w:rPr>
          <w:rFonts w:ascii="GHEA Grapalat" w:hAnsi="GHEA Grapalat"/>
          <w:i/>
          <w:sz w:val="20"/>
          <w:szCs w:val="20"/>
        </w:rPr>
        <w:tab/>
        <w:t xml:space="preserve">"  </w:t>
      </w:r>
      <w:r w:rsidRPr="004877FB">
        <w:rPr>
          <w:rFonts w:ascii="GHEA Grapalat" w:hAnsi="GHEA Grapalat"/>
          <w:i/>
          <w:sz w:val="20"/>
          <w:szCs w:val="20"/>
        </w:rPr>
        <w:tab/>
        <w:t>20</w:t>
      </w:r>
      <w:r w:rsidRPr="004877FB">
        <w:rPr>
          <w:rFonts w:ascii="GHEA Grapalat" w:hAnsi="GHEA Grapalat"/>
          <w:i/>
          <w:sz w:val="20"/>
          <w:szCs w:val="20"/>
        </w:rPr>
        <w:tab/>
        <w:t>г.</w:t>
      </w:r>
    </w:p>
    <w:p w14:paraId="135B7342" w14:textId="77777777" w:rsidR="004A57C6" w:rsidRPr="00D00596" w:rsidRDefault="004A57C6" w:rsidP="00BB28C8">
      <w:pPr>
        <w:widowControl w:val="0"/>
        <w:spacing w:after="160" w:line="360" w:lineRule="auto"/>
        <w:ind w:firstLine="567"/>
        <w:jc w:val="center"/>
        <w:rPr>
          <w:rFonts w:ascii="GHEA Grapalat" w:hAnsi="GHEA Grapalat"/>
          <w:b/>
        </w:rPr>
      </w:pPr>
    </w:p>
    <w:p w14:paraId="3AB9DAE0" w14:textId="77777777" w:rsidR="004A57C6" w:rsidRPr="00D00596" w:rsidRDefault="004A57C6" w:rsidP="00200997">
      <w:pPr>
        <w:widowControl w:val="0"/>
        <w:spacing w:after="160" w:line="360" w:lineRule="auto"/>
        <w:rPr>
          <w:rFonts w:ascii="GHEA Grapalat" w:hAnsi="GHEA Grapalat"/>
          <w:b/>
        </w:rPr>
      </w:pPr>
    </w:p>
    <w:p w14:paraId="2D18CEC8" w14:textId="303243B0"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3A8FD0D3" w14:textId="3D748E72" w:rsidR="00ED3F80" w:rsidRPr="0000257F" w:rsidRDefault="0000257F" w:rsidP="00ED3F80">
      <w:pPr>
        <w:pStyle w:val="HTMLPreformatted"/>
        <w:shd w:val="clear" w:color="auto" w:fill="F8F9FA"/>
        <w:jc w:val="center"/>
        <w:rPr>
          <w:rFonts w:ascii="GHEA Grapalat" w:hAnsi="GHEA Grapalat" w:cs="Times New Roman"/>
          <w:b/>
          <w:bCs/>
          <w:sz w:val="24"/>
          <w:szCs w:val="24"/>
          <w:lang w:val="ru-RU" w:eastAsia="ru-RU" w:bidi="ru-RU"/>
        </w:rPr>
      </w:pPr>
      <w:r w:rsidRPr="0000257F">
        <w:rPr>
          <w:rFonts w:ascii="GHEA Grapalat" w:hAnsi="GHEA Grapalat"/>
          <w:b/>
          <w:bCs/>
          <w:spacing w:val="6"/>
          <w:sz w:val="22"/>
          <w:szCs w:val="22"/>
          <w:lang w:val="ru-RU"/>
        </w:rPr>
        <w:t>Строительные работы по программе «Реализация целевых программ, направленных на повышение уровня жизни населения» в административном районе Ачапняк города Еревана</w:t>
      </w:r>
    </w:p>
    <w:p w14:paraId="2A35EBE0" w14:textId="77777777" w:rsidR="004A57C6" w:rsidRPr="00D00596" w:rsidRDefault="004A57C6" w:rsidP="00ED3F80">
      <w:pPr>
        <w:pStyle w:val="HTMLPreformatted"/>
        <w:shd w:val="clear" w:color="auto" w:fill="F8F9FA"/>
        <w:jc w:val="center"/>
        <w:rPr>
          <w:rFonts w:ascii="GHEA Grapalat" w:hAnsi="GHEA Grapalat"/>
          <w:lang w:val="ru-RU"/>
        </w:rPr>
      </w:pPr>
    </w:p>
    <w:tbl>
      <w:tblPr>
        <w:tblW w:w="10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499"/>
        <w:gridCol w:w="221"/>
        <w:gridCol w:w="760"/>
        <w:gridCol w:w="3429"/>
        <w:gridCol w:w="914"/>
        <w:gridCol w:w="891"/>
      </w:tblGrid>
      <w:tr w:rsidR="00BB28C8" w:rsidRPr="009F3DC7" w14:paraId="19F63F98" w14:textId="77777777" w:rsidTr="004A57C6">
        <w:trPr>
          <w:cantSplit/>
          <w:jc w:val="center"/>
        </w:trPr>
        <w:tc>
          <w:tcPr>
            <w:tcW w:w="816" w:type="dxa"/>
            <w:vMerge w:val="restart"/>
            <w:vAlign w:val="center"/>
          </w:tcPr>
          <w:p w14:paraId="3E364FA6"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499" w:type="dxa"/>
            <w:vMerge w:val="restart"/>
            <w:vAlign w:val="center"/>
          </w:tcPr>
          <w:p w14:paraId="449A594A"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70603862"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6215" w:type="dxa"/>
            <w:gridSpan w:val="5"/>
            <w:vAlign w:val="center"/>
          </w:tcPr>
          <w:p w14:paraId="365FF2E6"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BB28C8" w:rsidRPr="009F3DC7" w14:paraId="13F3C046" w14:textId="77777777" w:rsidTr="004A57C6">
        <w:trPr>
          <w:cantSplit/>
          <w:trHeight w:val="586"/>
          <w:jc w:val="center"/>
        </w:trPr>
        <w:tc>
          <w:tcPr>
            <w:tcW w:w="816" w:type="dxa"/>
            <w:vMerge/>
            <w:vAlign w:val="center"/>
          </w:tcPr>
          <w:p w14:paraId="16F25C20" w14:textId="77777777" w:rsidR="00BB28C8" w:rsidRPr="00517562" w:rsidRDefault="00BB28C8" w:rsidP="003D2146">
            <w:pPr>
              <w:widowControl w:val="0"/>
              <w:spacing w:after="120"/>
              <w:jc w:val="both"/>
              <w:rPr>
                <w:rFonts w:ascii="GHEA Grapalat" w:hAnsi="GHEA Grapalat"/>
                <w:sz w:val="20"/>
                <w:szCs w:val="20"/>
              </w:rPr>
            </w:pPr>
          </w:p>
        </w:tc>
        <w:tc>
          <w:tcPr>
            <w:tcW w:w="3499" w:type="dxa"/>
            <w:vMerge/>
          </w:tcPr>
          <w:p w14:paraId="6AC4EA0D" w14:textId="77777777" w:rsidR="00BB28C8" w:rsidRPr="00517562" w:rsidRDefault="00BB28C8" w:rsidP="003D2146">
            <w:pPr>
              <w:widowControl w:val="0"/>
              <w:spacing w:after="120"/>
              <w:rPr>
                <w:rFonts w:ascii="GHEA Grapalat" w:hAnsi="GHEA Grapalat"/>
                <w:sz w:val="20"/>
                <w:szCs w:val="20"/>
              </w:rPr>
            </w:pPr>
          </w:p>
        </w:tc>
        <w:tc>
          <w:tcPr>
            <w:tcW w:w="4410" w:type="dxa"/>
            <w:gridSpan w:val="3"/>
            <w:vAlign w:val="center"/>
          </w:tcPr>
          <w:p w14:paraId="1F53D7EE"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805" w:type="dxa"/>
            <w:gridSpan w:val="2"/>
            <w:vAlign w:val="center"/>
          </w:tcPr>
          <w:p w14:paraId="6E8F8BD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967316" w:rsidRPr="00967316" w14:paraId="5477AD58" w14:textId="77777777" w:rsidTr="004A57C6">
        <w:trPr>
          <w:trHeight w:val="1007"/>
          <w:jc w:val="center"/>
        </w:trPr>
        <w:tc>
          <w:tcPr>
            <w:tcW w:w="816" w:type="dxa"/>
            <w:vAlign w:val="center"/>
          </w:tcPr>
          <w:p w14:paraId="0923EDE9" w14:textId="77777777" w:rsidR="00967316" w:rsidRPr="00876665" w:rsidRDefault="00967316" w:rsidP="00967316">
            <w:pPr>
              <w:widowControl w:val="0"/>
              <w:spacing w:after="120"/>
              <w:jc w:val="center"/>
              <w:rPr>
                <w:rFonts w:ascii="GHEA Grapalat" w:hAnsi="GHEA Grapalat"/>
                <w:sz w:val="16"/>
                <w:szCs w:val="16"/>
              </w:rPr>
            </w:pPr>
            <w:r w:rsidRPr="00876665">
              <w:rPr>
                <w:rFonts w:ascii="GHEA Grapalat" w:hAnsi="GHEA Grapalat"/>
                <w:sz w:val="16"/>
                <w:szCs w:val="16"/>
              </w:rPr>
              <w:t>1</w:t>
            </w:r>
          </w:p>
        </w:tc>
        <w:tc>
          <w:tcPr>
            <w:tcW w:w="3499" w:type="dxa"/>
            <w:vAlign w:val="center"/>
          </w:tcPr>
          <w:p w14:paraId="426ACB20" w14:textId="562C18BE" w:rsidR="00967316" w:rsidRPr="00200997" w:rsidRDefault="0000257F" w:rsidP="00390038">
            <w:pPr>
              <w:widowControl w:val="0"/>
              <w:spacing w:after="120"/>
              <w:jc w:val="center"/>
              <w:rPr>
                <w:rFonts w:ascii="GHEA Grapalat" w:hAnsi="GHEA Grapalat"/>
                <w:sz w:val="20"/>
                <w:szCs w:val="20"/>
              </w:rPr>
            </w:pPr>
            <w:r w:rsidRPr="0000257F">
              <w:rPr>
                <w:rFonts w:ascii="GHEA Grapalat" w:hAnsi="GHEA Grapalat"/>
                <w:spacing w:val="6"/>
                <w:sz w:val="20"/>
                <w:szCs w:val="20"/>
              </w:rPr>
              <w:t>Норашен 31 дом 27 ремонт ванной комнаты в квартире</w:t>
            </w:r>
          </w:p>
        </w:tc>
        <w:tc>
          <w:tcPr>
            <w:tcW w:w="4410" w:type="dxa"/>
            <w:gridSpan w:val="3"/>
          </w:tcPr>
          <w:p w14:paraId="15FF6F68" w14:textId="7F7D8897" w:rsidR="00967316" w:rsidRPr="00967316" w:rsidRDefault="004A57C6" w:rsidP="004A57C6">
            <w:pPr>
              <w:jc w:val="center"/>
              <w:rPr>
                <w:rFonts w:ascii="GHEA Grapalat" w:hAnsi="GHEA Grapalat"/>
                <w:bCs/>
                <w:sz w:val="20"/>
                <w:szCs w:val="20"/>
                <w:lang w:val="pt-BR"/>
              </w:rPr>
            </w:pPr>
            <w:r w:rsidRPr="004A57C6">
              <w:rPr>
                <w:rFonts w:ascii="GHEA Grapalat" w:hAnsi="GHEA Grapalat"/>
                <w:bCs/>
                <w:sz w:val="20"/>
                <w:szCs w:val="20"/>
                <w:lang w:val="pt-BR"/>
              </w:rPr>
              <w:t>Строительные работы, предусмотренные договором, начинаются с даты вступления в силу договора на оказание услуг по техническому надзору.</w:t>
            </w:r>
          </w:p>
        </w:tc>
        <w:tc>
          <w:tcPr>
            <w:tcW w:w="1805" w:type="dxa"/>
            <w:gridSpan w:val="2"/>
          </w:tcPr>
          <w:p w14:paraId="0361A806" w14:textId="74A02622" w:rsidR="00967316" w:rsidRPr="00967316" w:rsidRDefault="0000257F" w:rsidP="00967316">
            <w:pPr>
              <w:widowControl w:val="0"/>
              <w:spacing w:after="120"/>
              <w:jc w:val="center"/>
              <w:rPr>
                <w:rFonts w:ascii="GHEA Grapalat" w:hAnsi="GHEA Grapalat"/>
                <w:bCs/>
                <w:sz w:val="20"/>
                <w:szCs w:val="20"/>
                <w:lang w:val="pt-BR"/>
              </w:rPr>
            </w:pPr>
            <w:r w:rsidRPr="0000257F">
              <w:rPr>
                <w:rFonts w:ascii="GHEA Grapalat" w:hAnsi="GHEA Grapalat"/>
                <w:bCs/>
                <w:sz w:val="20"/>
                <w:szCs w:val="20"/>
                <w:lang w:val="pt-BR"/>
              </w:rPr>
              <w:t>до 20.12.2025</w:t>
            </w:r>
          </w:p>
        </w:tc>
      </w:tr>
      <w:tr w:rsidR="0000257F" w:rsidRPr="00967316" w14:paraId="6A57602B" w14:textId="77777777" w:rsidTr="004A57C6">
        <w:trPr>
          <w:trHeight w:val="1007"/>
          <w:jc w:val="center"/>
        </w:trPr>
        <w:tc>
          <w:tcPr>
            <w:tcW w:w="816" w:type="dxa"/>
            <w:vAlign w:val="center"/>
          </w:tcPr>
          <w:p w14:paraId="0AD2DD72" w14:textId="42B0E6B7" w:rsidR="0000257F" w:rsidRPr="0000257F" w:rsidRDefault="0000257F" w:rsidP="00967316">
            <w:pPr>
              <w:widowControl w:val="0"/>
              <w:spacing w:after="120"/>
              <w:jc w:val="center"/>
              <w:rPr>
                <w:rFonts w:ascii="GHEA Grapalat" w:hAnsi="GHEA Grapalat"/>
                <w:sz w:val="16"/>
                <w:szCs w:val="16"/>
                <w:lang w:val="en-US"/>
              </w:rPr>
            </w:pPr>
            <w:r>
              <w:rPr>
                <w:rFonts w:ascii="GHEA Grapalat" w:hAnsi="GHEA Grapalat"/>
                <w:sz w:val="16"/>
                <w:szCs w:val="16"/>
                <w:lang w:val="en-US"/>
              </w:rPr>
              <w:t>2</w:t>
            </w:r>
          </w:p>
        </w:tc>
        <w:tc>
          <w:tcPr>
            <w:tcW w:w="3499" w:type="dxa"/>
            <w:vAlign w:val="center"/>
          </w:tcPr>
          <w:p w14:paraId="56861BDB" w14:textId="733130E8" w:rsidR="0000257F" w:rsidRPr="00200997" w:rsidRDefault="0000257F" w:rsidP="00390038">
            <w:pPr>
              <w:widowControl w:val="0"/>
              <w:spacing w:after="120"/>
              <w:jc w:val="center"/>
              <w:rPr>
                <w:rFonts w:ascii="GHEA Grapalat" w:hAnsi="GHEA Grapalat"/>
                <w:spacing w:val="6"/>
                <w:sz w:val="20"/>
                <w:szCs w:val="20"/>
              </w:rPr>
            </w:pPr>
            <w:r w:rsidRPr="0000257F">
              <w:rPr>
                <w:rFonts w:ascii="GHEA Grapalat" w:hAnsi="GHEA Grapalat"/>
                <w:spacing w:val="6"/>
                <w:sz w:val="20"/>
                <w:szCs w:val="20"/>
              </w:rPr>
              <w:t>Норашен 17 дом ремонт ванной комнаты в квартире 86</w:t>
            </w:r>
          </w:p>
        </w:tc>
        <w:tc>
          <w:tcPr>
            <w:tcW w:w="4410" w:type="dxa"/>
            <w:gridSpan w:val="3"/>
          </w:tcPr>
          <w:p w14:paraId="71E7784C" w14:textId="7432033B" w:rsidR="0000257F" w:rsidRPr="004A57C6" w:rsidRDefault="0000257F" w:rsidP="004A57C6">
            <w:pPr>
              <w:jc w:val="center"/>
              <w:rPr>
                <w:rFonts w:ascii="GHEA Grapalat" w:hAnsi="GHEA Grapalat"/>
                <w:bCs/>
                <w:sz w:val="20"/>
                <w:szCs w:val="20"/>
                <w:lang w:val="pt-BR"/>
              </w:rPr>
            </w:pPr>
            <w:r w:rsidRPr="004A57C6">
              <w:rPr>
                <w:rFonts w:ascii="GHEA Grapalat" w:hAnsi="GHEA Grapalat"/>
                <w:bCs/>
                <w:sz w:val="20"/>
                <w:szCs w:val="20"/>
                <w:lang w:val="pt-BR"/>
              </w:rPr>
              <w:t>Строительные работы, предусмотренные договором, начинаются с даты вступления в силу договора на оказание услуг по техническому надзору.</w:t>
            </w:r>
          </w:p>
        </w:tc>
        <w:tc>
          <w:tcPr>
            <w:tcW w:w="1805" w:type="dxa"/>
            <w:gridSpan w:val="2"/>
          </w:tcPr>
          <w:p w14:paraId="57FEF059" w14:textId="32B80EE5" w:rsidR="0000257F" w:rsidRPr="00F07DE1" w:rsidRDefault="0000257F" w:rsidP="00967316">
            <w:pPr>
              <w:widowControl w:val="0"/>
              <w:spacing w:after="120"/>
              <w:jc w:val="center"/>
              <w:rPr>
                <w:rFonts w:ascii="GHEA Grapalat" w:hAnsi="GHEA Grapalat"/>
                <w:bCs/>
                <w:sz w:val="20"/>
                <w:szCs w:val="20"/>
                <w:lang w:val="pt-BR"/>
              </w:rPr>
            </w:pPr>
            <w:r w:rsidRPr="0000257F">
              <w:rPr>
                <w:rFonts w:ascii="GHEA Grapalat" w:hAnsi="GHEA Grapalat"/>
                <w:bCs/>
                <w:sz w:val="20"/>
                <w:szCs w:val="20"/>
                <w:lang w:val="pt-BR"/>
              </w:rPr>
              <w:t>до 20.12.2025</w:t>
            </w:r>
          </w:p>
        </w:tc>
      </w:tr>
      <w:tr w:rsidR="00BB28C8" w:rsidRPr="009F3DC7" w14:paraId="51FA95B0" w14:textId="77777777" w:rsidTr="00981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91" w:type="dxa"/>
          <w:jc w:val="center"/>
        </w:trPr>
        <w:tc>
          <w:tcPr>
            <w:tcW w:w="4536" w:type="dxa"/>
            <w:gridSpan w:val="3"/>
          </w:tcPr>
          <w:p w14:paraId="6FF083CC" w14:textId="77777777" w:rsidR="004A57C6" w:rsidRPr="00D00596" w:rsidRDefault="004A57C6" w:rsidP="003D2146">
            <w:pPr>
              <w:widowControl w:val="0"/>
              <w:spacing w:after="160" w:line="360" w:lineRule="auto"/>
              <w:jc w:val="center"/>
              <w:rPr>
                <w:rFonts w:ascii="GHEA Grapalat" w:hAnsi="GHEA Grapalat"/>
                <w:b/>
              </w:rPr>
            </w:pPr>
          </w:p>
          <w:p w14:paraId="1522994A" w14:textId="2BA18ED0"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B5F5AB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4427E61D"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49B3B2E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0DE28BD4"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2"/>
          </w:tcPr>
          <w:p w14:paraId="20AE5043" w14:textId="77777777" w:rsidR="004A57C6" w:rsidRDefault="004A57C6" w:rsidP="003D2146">
            <w:pPr>
              <w:widowControl w:val="0"/>
              <w:spacing w:after="160" w:line="360" w:lineRule="auto"/>
              <w:jc w:val="center"/>
              <w:rPr>
                <w:rFonts w:ascii="GHEA Grapalat" w:hAnsi="GHEA Grapalat"/>
                <w:b/>
                <w:lang w:val="en-US"/>
              </w:rPr>
            </w:pPr>
          </w:p>
          <w:p w14:paraId="471B03EE" w14:textId="78FD18D3"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27298F9"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31638EA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536482C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r w:rsidR="004A57C6" w:rsidRPr="009F3DC7" w14:paraId="3CA54700" w14:textId="77777777" w:rsidTr="00981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91" w:type="dxa"/>
          <w:jc w:val="center"/>
        </w:trPr>
        <w:tc>
          <w:tcPr>
            <w:tcW w:w="4536" w:type="dxa"/>
            <w:gridSpan w:val="3"/>
          </w:tcPr>
          <w:p w14:paraId="007F381A" w14:textId="77777777" w:rsidR="004A57C6" w:rsidRPr="009F3DC7" w:rsidRDefault="004A57C6" w:rsidP="003D2146">
            <w:pPr>
              <w:widowControl w:val="0"/>
              <w:spacing w:after="160" w:line="360" w:lineRule="auto"/>
              <w:jc w:val="center"/>
              <w:rPr>
                <w:rFonts w:ascii="GHEA Grapalat" w:hAnsi="GHEA Grapalat"/>
                <w:b/>
              </w:rPr>
            </w:pPr>
          </w:p>
        </w:tc>
        <w:tc>
          <w:tcPr>
            <w:tcW w:w="760" w:type="dxa"/>
          </w:tcPr>
          <w:p w14:paraId="2B97EBE7" w14:textId="77777777" w:rsidR="004A57C6" w:rsidRPr="009F3DC7" w:rsidRDefault="004A57C6" w:rsidP="003D2146">
            <w:pPr>
              <w:widowControl w:val="0"/>
              <w:spacing w:after="160" w:line="360" w:lineRule="auto"/>
              <w:jc w:val="center"/>
              <w:rPr>
                <w:rFonts w:ascii="GHEA Grapalat" w:hAnsi="GHEA Grapalat"/>
              </w:rPr>
            </w:pPr>
          </w:p>
        </w:tc>
        <w:tc>
          <w:tcPr>
            <w:tcW w:w="4343" w:type="dxa"/>
            <w:gridSpan w:val="2"/>
          </w:tcPr>
          <w:p w14:paraId="7E41C812" w14:textId="77777777" w:rsidR="004A57C6" w:rsidRPr="009F3DC7" w:rsidRDefault="004A57C6" w:rsidP="003D2146">
            <w:pPr>
              <w:widowControl w:val="0"/>
              <w:spacing w:after="160" w:line="360" w:lineRule="auto"/>
              <w:jc w:val="center"/>
              <w:rPr>
                <w:rFonts w:ascii="GHEA Grapalat" w:hAnsi="GHEA Grapalat"/>
                <w:b/>
              </w:rPr>
            </w:pPr>
          </w:p>
        </w:tc>
      </w:tr>
    </w:tbl>
    <w:p w14:paraId="154D6904"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63CA32A2" w14:textId="77777777" w:rsidR="0098128C" w:rsidRDefault="0098128C" w:rsidP="0098128C">
      <w:pPr>
        <w:widowControl w:val="0"/>
        <w:jc w:val="center"/>
        <w:rPr>
          <w:rFonts w:ascii="GHEA Grapalat" w:hAnsi="GHEA Grapalat"/>
          <w:lang w:val="en-US"/>
        </w:rPr>
      </w:pPr>
    </w:p>
    <w:p w14:paraId="6A374CA6" w14:textId="77777777" w:rsidR="0098128C" w:rsidRDefault="0098128C" w:rsidP="0098128C">
      <w:pPr>
        <w:widowControl w:val="0"/>
        <w:jc w:val="center"/>
        <w:rPr>
          <w:rFonts w:ascii="GHEA Grapalat" w:hAnsi="GHEA Grapalat"/>
          <w:lang w:val="en-US"/>
        </w:rPr>
      </w:pPr>
    </w:p>
    <w:p w14:paraId="21515559" w14:textId="5F055268" w:rsidR="00BB28C8" w:rsidRPr="00F74DCD" w:rsidRDefault="00BB28C8" w:rsidP="004A57C6">
      <w:pPr>
        <w:widowControl w:val="0"/>
        <w:jc w:val="right"/>
        <w:rPr>
          <w:rFonts w:ascii="GHEA Grapalat" w:hAnsi="GHEA Grapalat" w:cs="Sylfaen"/>
          <w:i/>
          <w:sz w:val="20"/>
          <w:szCs w:val="20"/>
        </w:rPr>
      </w:pPr>
      <w:r w:rsidRPr="009F3DC7">
        <w:rPr>
          <w:rFonts w:ascii="GHEA Grapalat" w:hAnsi="GHEA Grapalat"/>
        </w:rPr>
        <w:br w:type="page"/>
      </w:r>
      <w:r w:rsidRPr="00F74DCD">
        <w:rPr>
          <w:rFonts w:ascii="GHEA Grapalat" w:hAnsi="GHEA Grapalat"/>
          <w:i/>
          <w:sz w:val="20"/>
          <w:szCs w:val="20"/>
        </w:rPr>
        <w:lastRenderedPageBreak/>
        <w:t>Приложение № 3</w:t>
      </w:r>
    </w:p>
    <w:p w14:paraId="48440003" w14:textId="77777777" w:rsidR="00BB28C8" w:rsidRPr="00F74DCD" w:rsidRDefault="00BB28C8" w:rsidP="004877FB">
      <w:pPr>
        <w:widowControl w:val="0"/>
        <w:ind w:firstLine="567"/>
        <w:jc w:val="right"/>
        <w:rPr>
          <w:rFonts w:ascii="GHEA Grapalat" w:hAnsi="GHEA Grapalat" w:cs="Sylfaen"/>
          <w:i/>
          <w:sz w:val="20"/>
          <w:szCs w:val="20"/>
        </w:rPr>
      </w:pPr>
      <w:r w:rsidRPr="00F74DCD">
        <w:rPr>
          <w:rFonts w:ascii="GHEA Grapalat" w:hAnsi="GHEA Grapalat"/>
          <w:i/>
          <w:sz w:val="20"/>
          <w:szCs w:val="20"/>
        </w:rPr>
        <w:t xml:space="preserve">к Договору под кодом </w:t>
      </w:r>
      <w:r w:rsidRPr="00F74DCD">
        <w:rPr>
          <w:rFonts w:ascii="GHEA Grapalat" w:hAnsi="GHEA Grapalat" w:cs="Sylfaen"/>
          <w:i/>
          <w:sz w:val="20"/>
          <w:szCs w:val="20"/>
        </w:rPr>
        <w:br/>
      </w:r>
      <w:r w:rsidRPr="00F74DCD">
        <w:rPr>
          <w:rFonts w:ascii="GHEA Grapalat" w:hAnsi="GHEA Grapalat"/>
          <w:i/>
          <w:sz w:val="20"/>
          <w:szCs w:val="20"/>
        </w:rPr>
        <w:t xml:space="preserve">заключенному " </w:t>
      </w:r>
      <w:r w:rsidRPr="00F74DCD">
        <w:rPr>
          <w:rFonts w:ascii="GHEA Grapalat" w:hAnsi="GHEA Grapalat"/>
          <w:i/>
          <w:sz w:val="20"/>
          <w:szCs w:val="20"/>
        </w:rPr>
        <w:tab/>
        <w:t xml:space="preserve">" </w:t>
      </w:r>
      <w:r w:rsidRPr="00F74DCD">
        <w:rPr>
          <w:rFonts w:ascii="GHEA Grapalat" w:hAnsi="GHEA Grapalat"/>
          <w:i/>
          <w:sz w:val="20"/>
          <w:szCs w:val="20"/>
        </w:rPr>
        <w:tab/>
        <w:t>20</w:t>
      </w:r>
      <w:r w:rsidRPr="00F74DCD">
        <w:rPr>
          <w:rFonts w:ascii="GHEA Grapalat" w:hAnsi="GHEA Grapalat"/>
          <w:i/>
          <w:sz w:val="20"/>
          <w:szCs w:val="20"/>
        </w:rPr>
        <w:tab/>
        <w:t>г.</w:t>
      </w:r>
    </w:p>
    <w:p w14:paraId="72423B87" w14:textId="77777777" w:rsidR="000C2E2D" w:rsidRPr="00813FF9" w:rsidRDefault="000C2E2D" w:rsidP="00BB28C8">
      <w:pPr>
        <w:widowControl w:val="0"/>
        <w:spacing w:after="160" w:line="360" w:lineRule="auto"/>
        <w:ind w:firstLine="567"/>
        <w:jc w:val="center"/>
        <w:rPr>
          <w:rFonts w:ascii="GHEA Grapalat" w:hAnsi="GHEA Grapalat"/>
        </w:rPr>
      </w:pPr>
    </w:p>
    <w:p w14:paraId="5ACACB75" w14:textId="4C6FA60E"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30EC3307" w14:textId="798C853C" w:rsidR="00BB28C8" w:rsidRPr="009F3DC7" w:rsidRDefault="000C2E2D" w:rsidP="00BB28C8">
      <w:pPr>
        <w:widowControl w:val="0"/>
        <w:spacing w:after="160" w:line="360" w:lineRule="auto"/>
        <w:ind w:firstLine="567"/>
        <w:jc w:val="right"/>
        <w:rPr>
          <w:rFonts w:ascii="GHEA Grapalat" w:hAnsi="GHEA Grapalat"/>
        </w:rPr>
      </w:pPr>
      <w:r>
        <w:rPr>
          <w:rFonts w:ascii="GHEA Grapalat" w:hAnsi="GHEA Grapalat"/>
          <w:lang w:val="en-US"/>
        </w:rPr>
        <w:t xml:space="preserve">     </w:t>
      </w:r>
      <w:r w:rsidR="00BB28C8" w:rsidRPr="009F3DC7">
        <w:rPr>
          <w:rFonts w:ascii="GHEA Grapalat" w:hAnsi="GHEA Grapalat"/>
        </w:rPr>
        <w:t>драмов РА</w:t>
      </w:r>
    </w:p>
    <w:tbl>
      <w:tblPr>
        <w:tblW w:w="10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1260"/>
        <w:gridCol w:w="1620"/>
        <w:gridCol w:w="450"/>
        <w:gridCol w:w="131"/>
        <w:gridCol w:w="262"/>
        <w:gridCol w:w="431"/>
        <w:gridCol w:w="67"/>
        <w:gridCol w:w="489"/>
        <w:gridCol w:w="436"/>
        <w:gridCol w:w="515"/>
        <w:gridCol w:w="477"/>
        <w:gridCol w:w="531"/>
        <w:gridCol w:w="729"/>
        <w:gridCol w:w="663"/>
        <w:gridCol w:w="503"/>
        <w:gridCol w:w="91"/>
        <w:gridCol w:w="644"/>
        <w:gridCol w:w="586"/>
      </w:tblGrid>
      <w:tr w:rsidR="00BB28C8" w:rsidRPr="00685FDC" w14:paraId="556A512A" w14:textId="77777777" w:rsidTr="00F74DCD">
        <w:trPr>
          <w:jc w:val="center"/>
        </w:trPr>
        <w:tc>
          <w:tcPr>
            <w:tcW w:w="10960" w:type="dxa"/>
            <w:gridSpan w:val="19"/>
          </w:tcPr>
          <w:p w14:paraId="706E601E"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38AD52D9" w14:textId="77777777" w:rsidTr="004A57C6">
        <w:trPr>
          <w:jc w:val="center"/>
        </w:trPr>
        <w:tc>
          <w:tcPr>
            <w:tcW w:w="1075" w:type="dxa"/>
            <w:vAlign w:val="center"/>
          </w:tcPr>
          <w:p w14:paraId="6AB8923F"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60" w:type="dxa"/>
            <w:vAlign w:val="center"/>
          </w:tcPr>
          <w:p w14:paraId="45CF5A7F"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620" w:type="dxa"/>
            <w:vAlign w:val="center"/>
          </w:tcPr>
          <w:p w14:paraId="3ECF8B49"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005" w:type="dxa"/>
            <w:gridSpan w:val="16"/>
            <w:vAlign w:val="center"/>
          </w:tcPr>
          <w:p w14:paraId="3B1F3E7F" w14:textId="77777777"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27"/>
              <w:t>**</w:t>
            </w:r>
          </w:p>
        </w:tc>
      </w:tr>
      <w:tr w:rsidR="00BB28C8" w:rsidRPr="00685FDC" w14:paraId="16AE1710" w14:textId="77777777" w:rsidTr="005D4049">
        <w:trPr>
          <w:cantSplit/>
          <w:trHeight w:val="1999"/>
          <w:jc w:val="center"/>
        </w:trPr>
        <w:tc>
          <w:tcPr>
            <w:tcW w:w="1075" w:type="dxa"/>
          </w:tcPr>
          <w:p w14:paraId="6C5017F6" w14:textId="77777777" w:rsidR="00BB28C8" w:rsidRPr="00685FDC" w:rsidRDefault="00BB28C8" w:rsidP="003D2146">
            <w:pPr>
              <w:widowControl w:val="0"/>
              <w:spacing w:after="120"/>
              <w:jc w:val="center"/>
              <w:rPr>
                <w:rFonts w:ascii="GHEA Grapalat" w:hAnsi="GHEA Grapalat"/>
                <w:sz w:val="14"/>
                <w:szCs w:val="16"/>
              </w:rPr>
            </w:pPr>
          </w:p>
        </w:tc>
        <w:tc>
          <w:tcPr>
            <w:tcW w:w="1260" w:type="dxa"/>
          </w:tcPr>
          <w:p w14:paraId="57B41CFF" w14:textId="77777777" w:rsidR="00BB28C8" w:rsidRPr="00685FDC" w:rsidRDefault="00BB28C8" w:rsidP="003D2146">
            <w:pPr>
              <w:widowControl w:val="0"/>
              <w:spacing w:after="120"/>
              <w:jc w:val="center"/>
              <w:rPr>
                <w:rFonts w:ascii="GHEA Grapalat" w:hAnsi="GHEA Grapalat"/>
                <w:sz w:val="14"/>
                <w:szCs w:val="16"/>
              </w:rPr>
            </w:pPr>
          </w:p>
        </w:tc>
        <w:tc>
          <w:tcPr>
            <w:tcW w:w="1620" w:type="dxa"/>
          </w:tcPr>
          <w:p w14:paraId="33C93A61" w14:textId="77777777" w:rsidR="00BB28C8" w:rsidRPr="00685FDC" w:rsidRDefault="00BB28C8" w:rsidP="003D2146">
            <w:pPr>
              <w:widowControl w:val="0"/>
              <w:spacing w:after="120"/>
              <w:jc w:val="center"/>
              <w:rPr>
                <w:rFonts w:ascii="GHEA Grapalat" w:hAnsi="GHEA Grapalat"/>
                <w:sz w:val="14"/>
                <w:szCs w:val="16"/>
              </w:rPr>
            </w:pPr>
          </w:p>
        </w:tc>
        <w:tc>
          <w:tcPr>
            <w:tcW w:w="450" w:type="dxa"/>
            <w:textDirection w:val="btLr"/>
            <w:vAlign w:val="center"/>
          </w:tcPr>
          <w:p w14:paraId="49D1699D"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393" w:type="dxa"/>
            <w:gridSpan w:val="2"/>
            <w:textDirection w:val="btLr"/>
            <w:vAlign w:val="center"/>
          </w:tcPr>
          <w:p w14:paraId="01CD85BA"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textDirection w:val="btLr"/>
            <w:vAlign w:val="center"/>
          </w:tcPr>
          <w:p w14:paraId="448FF44E"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gridSpan w:val="2"/>
            <w:textDirection w:val="btLr"/>
            <w:vAlign w:val="center"/>
          </w:tcPr>
          <w:p w14:paraId="619C35F8"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textDirection w:val="btLr"/>
            <w:vAlign w:val="center"/>
          </w:tcPr>
          <w:p w14:paraId="40CF4F93"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textDirection w:val="btLr"/>
            <w:vAlign w:val="center"/>
          </w:tcPr>
          <w:p w14:paraId="6C2C8421"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textDirection w:val="btLr"/>
            <w:vAlign w:val="center"/>
          </w:tcPr>
          <w:p w14:paraId="02D5DC01"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textDirection w:val="btLr"/>
            <w:vAlign w:val="center"/>
          </w:tcPr>
          <w:p w14:paraId="6165C922"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textDirection w:val="btLr"/>
            <w:vAlign w:val="center"/>
          </w:tcPr>
          <w:p w14:paraId="18E2151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textDirection w:val="btLr"/>
            <w:vAlign w:val="center"/>
          </w:tcPr>
          <w:p w14:paraId="344FE7E0"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gridSpan w:val="2"/>
            <w:textDirection w:val="btLr"/>
            <w:vAlign w:val="center"/>
          </w:tcPr>
          <w:p w14:paraId="787F520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textDirection w:val="btLr"/>
            <w:vAlign w:val="center"/>
          </w:tcPr>
          <w:p w14:paraId="477A54E5"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6" w:type="dxa"/>
            <w:textDirection w:val="btLr"/>
            <w:vAlign w:val="center"/>
          </w:tcPr>
          <w:p w14:paraId="3B17AF55"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546850" w:rsidRPr="00685FDC" w14:paraId="70A0AB1C" w14:textId="77777777" w:rsidTr="005D4049">
        <w:trPr>
          <w:cantSplit/>
          <w:trHeight w:val="1999"/>
          <w:jc w:val="center"/>
        </w:trPr>
        <w:tc>
          <w:tcPr>
            <w:tcW w:w="1075" w:type="dxa"/>
          </w:tcPr>
          <w:p w14:paraId="4B08B9E7" w14:textId="77777777" w:rsidR="00546850" w:rsidRDefault="00546850" w:rsidP="00546850">
            <w:pPr>
              <w:widowControl w:val="0"/>
              <w:spacing w:after="120"/>
              <w:jc w:val="center"/>
              <w:rPr>
                <w:rFonts w:ascii="GHEA Grapalat" w:hAnsi="GHEA Grapalat"/>
                <w:sz w:val="14"/>
                <w:szCs w:val="16"/>
                <w:lang w:val="en-US"/>
              </w:rPr>
            </w:pPr>
          </w:p>
          <w:p w14:paraId="6777EC0B" w14:textId="77777777" w:rsidR="00546850" w:rsidRDefault="00546850" w:rsidP="00546850">
            <w:pPr>
              <w:widowControl w:val="0"/>
              <w:spacing w:after="120"/>
              <w:jc w:val="center"/>
              <w:rPr>
                <w:rFonts w:ascii="GHEA Grapalat" w:hAnsi="GHEA Grapalat"/>
                <w:sz w:val="14"/>
                <w:szCs w:val="16"/>
                <w:lang w:val="en-US"/>
              </w:rPr>
            </w:pPr>
          </w:p>
          <w:p w14:paraId="75B158BB" w14:textId="77777777" w:rsidR="00546850" w:rsidRDefault="00546850" w:rsidP="00546850">
            <w:pPr>
              <w:widowControl w:val="0"/>
              <w:spacing w:after="120"/>
              <w:jc w:val="center"/>
              <w:rPr>
                <w:rFonts w:ascii="GHEA Grapalat" w:hAnsi="GHEA Grapalat"/>
                <w:sz w:val="14"/>
                <w:szCs w:val="16"/>
                <w:lang w:val="en-US"/>
              </w:rPr>
            </w:pPr>
          </w:p>
          <w:p w14:paraId="0E86514B" w14:textId="77777777" w:rsidR="00546850" w:rsidRDefault="00546850" w:rsidP="00546850">
            <w:pPr>
              <w:widowControl w:val="0"/>
              <w:spacing w:after="120"/>
              <w:jc w:val="center"/>
              <w:rPr>
                <w:rFonts w:ascii="GHEA Grapalat" w:hAnsi="GHEA Grapalat"/>
                <w:sz w:val="14"/>
                <w:szCs w:val="16"/>
                <w:lang w:val="en-US"/>
              </w:rPr>
            </w:pPr>
          </w:p>
          <w:p w14:paraId="512F6430" w14:textId="2158A09D" w:rsidR="00546850" w:rsidRPr="00645CE4" w:rsidRDefault="00546850" w:rsidP="00546850">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60" w:type="dxa"/>
            <w:vAlign w:val="center"/>
          </w:tcPr>
          <w:p w14:paraId="222353E4" w14:textId="6369D1E1" w:rsidR="00546850" w:rsidRPr="00200997" w:rsidRDefault="0042279F" w:rsidP="00546850">
            <w:pPr>
              <w:ind w:left="145" w:hanging="145"/>
              <w:jc w:val="center"/>
              <w:rPr>
                <w:rFonts w:ascii="GHEA Grapalat" w:hAnsi="GHEA Grapalat"/>
                <w:sz w:val="16"/>
                <w:szCs w:val="16"/>
                <w:lang w:val="hy-AM"/>
              </w:rPr>
            </w:pPr>
            <w:r w:rsidRPr="0042279F">
              <w:rPr>
                <w:rFonts w:ascii="GHEA Grapalat" w:hAnsi="GHEA Grapalat"/>
                <w:bCs/>
                <w:sz w:val="16"/>
                <w:szCs w:val="16"/>
                <w:lang w:val="hy-AM"/>
              </w:rPr>
              <w:t>45221142/91</w:t>
            </w:r>
          </w:p>
        </w:tc>
        <w:tc>
          <w:tcPr>
            <w:tcW w:w="1620" w:type="dxa"/>
            <w:vAlign w:val="center"/>
          </w:tcPr>
          <w:p w14:paraId="40560C1F" w14:textId="077DE675" w:rsidR="00546850" w:rsidRPr="00200997" w:rsidRDefault="0042279F" w:rsidP="00546850">
            <w:pPr>
              <w:widowControl w:val="0"/>
              <w:spacing w:after="120"/>
              <w:jc w:val="center"/>
              <w:rPr>
                <w:rFonts w:ascii="GHEA Grapalat" w:hAnsi="GHEA Grapalat"/>
                <w:sz w:val="18"/>
                <w:szCs w:val="18"/>
              </w:rPr>
            </w:pPr>
            <w:r w:rsidRPr="00200997">
              <w:rPr>
                <w:rFonts w:ascii="GHEA Grapalat" w:hAnsi="GHEA Grapalat"/>
                <w:spacing w:val="6"/>
                <w:sz w:val="18"/>
                <w:szCs w:val="18"/>
              </w:rPr>
              <w:t>Г</w:t>
            </w:r>
            <w:r>
              <w:rPr>
                <w:rFonts w:ascii="GHEA Grapalat" w:hAnsi="GHEA Grapalat"/>
                <w:spacing w:val="6"/>
                <w:sz w:val="18"/>
                <w:szCs w:val="18"/>
              </w:rPr>
              <w:t>.</w:t>
            </w:r>
            <w:r w:rsidR="0000257F" w:rsidRPr="00200997">
              <w:rPr>
                <w:rFonts w:ascii="GHEA Grapalat" w:hAnsi="GHEA Grapalat"/>
                <w:spacing w:val="6"/>
                <w:sz w:val="18"/>
                <w:szCs w:val="18"/>
              </w:rPr>
              <w:t xml:space="preserve"> Ереван</w:t>
            </w:r>
            <w:r>
              <w:rPr>
                <w:rFonts w:ascii="GHEA Grapalat" w:hAnsi="GHEA Grapalat"/>
                <w:spacing w:val="6"/>
                <w:sz w:val="18"/>
                <w:szCs w:val="18"/>
              </w:rPr>
              <w:t>,</w:t>
            </w:r>
            <w:r w:rsidR="0000257F">
              <w:rPr>
                <w:rFonts w:ascii="GHEA Grapalat" w:hAnsi="GHEA Grapalat"/>
                <w:spacing w:val="6"/>
                <w:sz w:val="18"/>
                <w:szCs w:val="18"/>
              </w:rPr>
              <w:t xml:space="preserve"> А</w:t>
            </w:r>
            <w:r w:rsidR="00200997" w:rsidRPr="00200997">
              <w:rPr>
                <w:rFonts w:ascii="GHEA Grapalat" w:hAnsi="GHEA Grapalat"/>
                <w:spacing w:val="6"/>
                <w:sz w:val="18"/>
                <w:szCs w:val="18"/>
              </w:rPr>
              <w:t>дминистративн</w:t>
            </w:r>
            <w:r w:rsidR="0000257F">
              <w:rPr>
                <w:rFonts w:ascii="GHEA Grapalat" w:hAnsi="GHEA Grapalat"/>
                <w:spacing w:val="6"/>
                <w:sz w:val="18"/>
                <w:szCs w:val="18"/>
              </w:rPr>
              <w:t>ый</w:t>
            </w:r>
            <w:r w:rsidR="00200997" w:rsidRPr="00200997">
              <w:rPr>
                <w:rFonts w:ascii="GHEA Grapalat" w:hAnsi="GHEA Grapalat"/>
                <w:spacing w:val="6"/>
                <w:sz w:val="18"/>
                <w:szCs w:val="18"/>
              </w:rPr>
              <w:t xml:space="preserve"> район </w:t>
            </w:r>
            <w:r w:rsidR="0000257F">
              <w:rPr>
                <w:rFonts w:ascii="GHEA Grapalat" w:hAnsi="GHEA Grapalat"/>
                <w:spacing w:val="6"/>
                <w:sz w:val="18"/>
                <w:szCs w:val="18"/>
              </w:rPr>
              <w:t>Ачапняк</w:t>
            </w:r>
            <w:r>
              <w:rPr>
                <w:rFonts w:ascii="GHEA Grapalat" w:hAnsi="GHEA Grapalat"/>
                <w:spacing w:val="6"/>
                <w:sz w:val="18"/>
                <w:szCs w:val="18"/>
              </w:rPr>
              <w:t>,</w:t>
            </w:r>
            <w:r w:rsidR="0000257F">
              <w:rPr>
                <w:rFonts w:ascii="GHEA Grapalat" w:hAnsi="GHEA Grapalat"/>
                <w:spacing w:val="6"/>
                <w:sz w:val="18"/>
                <w:szCs w:val="18"/>
              </w:rPr>
              <w:t xml:space="preserve"> </w:t>
            </w:r>
            <w:r w:rsidR="0000257F" w:rsidRPr="0000257F">
              <w:rPr>
                <w:rFonts w:ascii="GHEA Grapalat" w:hAnsi="GHEA Grapalat"/>
                <w:spacing w:val="6"/>
                <w:sz w:val="20"/>
                <w:szCs w:val="20"/>
              </w:rPr>
              <w:t>Норашен 31 дом 27 ремонт ванной комнаты в квартире</w:t>
            </w:r>
            <w:r w:rsidR="0000257F" w:rsidRPr="00200997">
              <w:rPr>
                <w:rFonts w:ascii="GHEA Grapalat" w:hAnsi="GHEA Grapalat"/>
                <w:spacing w:val="6"/>
                <w:sz w:val="18"/>
                <w:szCs w:val="18"/>
              </w:rPr>
              <w:t xml:space="preserve"> </w:t>
            </w:r>
            <w:r w:rsidR="00200997" w:rsidRPr="00200997">
              <w:rPr>
                <w:rFonts w:ascii="GHEA Grapalat" w:hAnsi="GHEA Grapalat"/>
                <w:spacing w:val="6"/>
                <w:sz w:val="18"/>
                <w:szCs w:val="18"/>
              </w:rPr>
              <w:t>города Еревана</w:t>
            </w:r>
          </w:p>
        </w:tc>
        <w:tc>
          <w:tcPr>
            <w:tcW w:w="450" w:type="dxa"/>
            <w:textDirection w:val="btLr"/>
            <w:vAlign w:val="center"/>
          </w:tcPr>
          <w:p w14:paraId="401BE73D" w14:textId="5C919666" w:rsidR="00546850" w:rsidRPr="00434B83" w:rsidRDefault="00546850" w:rsidP="005D4049">
            <w:pPr>
              <w:widowControl w:val="0"/>
              <w:spacing w:after="120"/>
              <w:ind w:left="113" w:right="113"/>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393" w:type="dxa"/>
            <w:gridSpan w:val="2"/>
            <w:textDirection w:val="btLr"/>
            <w:vAlign w:val="center"/>
          </w:tcPr>
          <w:p w14:paraId="0982F12C" w14:textId="391259BD" w:rsidR="00546850" w:rsidRPr="00434B83" w:rsidRDefault="00546850" w:rsidP="005D4049">
            <w:pPr>
              <w:widowControl w:val="0"/>
              <w:spacing w:after="120"/>
              <w:ind w:left="-95" w:right="-88"/>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431" w:type="dxa"/>
            <w:textDirection w:val="btLr"/>
            <w:vAlign w:val="center"/>
          </w:tcPr>
          <w:p w14:paraId="7F6AC892" w14:textId="56BCE88D" w:rsidR="00546850" w:rsidRPr="00434B83" w:rsidRDefault="00546850" w:rsidP="005D4049">
            <w:pPr>
              <w:widowControl w:val="0"/>
              <w:spacing w:after="120"/>
              <w:ind w:left="-95" w:right="-88"/>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556" w:type="dxa"/>
            <w:gridSpan w:val="2"/>
            <w:textDirection w:val="btLr"/>
            <w:vAlign w:val="center"/>
          </w:tcPr>
          <w:p w14:paraId="3E9D93F5" w14:textId="2DCD3142" w:rsidR="00546850" w:rsidRPr="00434B83" w:rsidRDefault="00546850" w:rsidP="005D4049">
            <w:pPr>
              <w:widowControl w:val="0"/>
              <w:spacing w:after="120"/>
              <w:ind w:left="-95" w:right="-88"/>
              <w:jc w:val="center"/>
              <w:rPr>
                <w:rFonts w:ascii="GHEA Grapalat" w:hAnsi="GHEA Grapalat" w:cs="Arial"/>
                <w:sz w:val="28"/>
                <w:szCs w:val="28"/>
                <w:vertAlign w:val="superscript"/>
                <w:lang w:val="pt-BR"/>
              </w:rPr>
            </w:pPr>
            <w:r w:rsidRPr="006B366C">
              <w:rPr>
                <w:rFonts w:ascii="GHEA Grapalat" w:hAnsi="GHEA Grapalat"/>
                <w:sz w:val="20"/>
                <w:szCs w:val="20"/>
                <w:vertAlign w:val="superscript"/>
              </w:rPr>
              <w:t>-</w:t>
            </w:r>
          </w:p>
        </w:tc>
        <w:tc>
          <w:tcPr>
            <w:tcW w:w="436" w:type="dxa"/>
            <w:textDirection w:val="btLr"/>
            <w:vAlign w:val="center"/>
          </w:tcPr>
          <w:p w14:paraId="3E41EEDA" w14:textId="22F13213" w:rsidR="00546850" w:rsidRPr="00434B83" w:rsidRDefault="00546850" w:rsidP="005D4049">
            <w:pPr>
              <w:widowControl w:val="0"/>
              <w:spacing w:after="120"/>
              <w:ind w:left="-95" w:right="-88"/>
              <w:jc w:val="center"/>
              <w:rPr>
                <w:rFonts w:ascii="GHEA Grapalat" w:hAnsi="GHEA Grapalat" w:cs="Arial"/>
                <w:sz w:val="28"/>
                <w:szCs w:val="28"/>
                <w:vertAlign w:val="superscript"/>
                <w:lang w:val="pt-BR"/>
              </w:rPr>
            </w:pPr>
            <w:r w:rsidRPr="006B366C">
              <w:rPr>
                <w:rFonts w:ascii="GHEA Grapalat" w:hAnsi="GHEA Grapalat"/>
                <w:sz w:val="20"/>
                <w:szCs w:val="20"/>
                <w:vertAlign w:val="superscript"/>
              </w:rPr>
              <w:t>-</w:t>
            </w:r>
          </w:p>
        </w:tc>
        <w:tc>
          <w:tcPr>
            <w:tcW w:w="515" w:type="dxa"/>
            <w:textDirection w:val="btLr"/>
            <w:vAlign w:val="center"/>
          </w:tcPr>
          <w:p w14:paraId="0274FAAA" w14:textId="64309BF0" w:rsidR="00546850" w:rsidRPr="00434B83" w:rsidRDefault="004A57C6" w:rsidP="005D4049">
            <w:pPr>
              <w:widowControl w:val="0"/>
              <w:spacing w:after="120"/>
              <w:ind w:left="-95" w:right="-88"/>
              <w:jc w:val="center"/>
              <w:rPr>
                <w:rFonts w:ascii="GHEA Grapalat" w:hAnsi="GHEA Grapalat" w:cs="Arial"/>
                <w:sz w:val="28"/>
                <w:szCs w:val="28"/>
                <w:vertAlign w:val="superscript"/>
                <w:lang w:val="pt-BR"/>
              </w:rPr>
            </w:pPr>
            <w:r w:rsidRPr="006B366C">
              <w:rPr>
                <w:rFonts w:ascii="GHEA Grapalat" w:hAnsi="GHEA Grapalat"/>
                <w:sz w:val="20"/>
                <w:szCs w:val="20"/>
                <w:vertAlign w:val="superscript"/>
              </w:rPr>
              <w:t>-</w:t>
            </w:r>
          </w:p>
        </w:tc>
        <w:tc>
          <w:tcPr>
            <w:tcW w:w="477" w:type="dxa"/>
            <w:textDirection w:val="btLr"/>
            <w:vAlign w:val="center"/>
          </w:tcPr>
          <w:p w14:paraId="5CC0FA96" w14:textId="191167DD" w:rsidR="00546850" w:rsidRPr="00434B83" w:rsidRDefault="005D4049" w:rsidP="005D4049">
            <w:pPr>
              <w:widowControl w:val="0"/>
              <w:spacing w:after="120"/>
              <w:ind w:left="-95" w:right="-88"/>
              <w:jc w:val="center"/>
              <w:rPr>
                <w:rFonts w:ascii="GHEA Grapalat" w:hAnsi="GHEA Grapalat" w:cs="Arial"/>
                <w:sz w:val="28"/>
                <w:szCs w:val="28"/>
                <w:vertAlign w:val="superscript"/>
                <w:lang w:val="pt-BR"/>
              </w:rPr>
            </w:pPr>
            <w:r w:rsidRPr="00434B83">
              <w:rPr>
                <w:rFonts w:ascii="GHEA Grapalat" w:hAnsi="GHEA Grapalat"/>
                <w:sz w:val="20"/>
                <w:szCs w:val="20"/>
                <w:vertAlign w:val="superscript"/>
              </w:rPr>
              <w:t>-</w:t>
            </w:r>
          </w:p>
        </w:tc>
        <w:tc>
          <w:tcPr>
            <w:tcW w:w="531" w:type="dxa"/>
            <w:textDirection w:val="btLr"/>
            <w:vAlign w:val="center"/>
          </w:tcPr>
          <w:p w14:paraId="725A3A7D" w14:textId="4BCA411B" w:rsidR="00546850" w:rsidRPr="00434B83" w:rsidRDefault="005D4049" w:rsidP="005D4049">
            <w:pPr>
              <w:widowControl w:val="0"/>
              <w:spacing w:after="120"/>
              <w:ind w:left="-95" w:right="-88"/>
              <w:jc w:val="center"/>
              <w:rPr>
                <w:rFonts w:ascii="GHEA Grapalat" w:hAnsi="GHEA Grapalat" w:cs="Arial"/>
                <w:sz w:val="28"/>
                <w:szCs w:val="28"/>
                <w:vertAlign w:val="superscript"/>
                <w:lang w:val="pt-BR"/>
              </w:rPr>
            </w:pPr>
            <w:r w:rsidRPr="00434B83">
              <w:rPr>
                <w:rFonts w:ascii="GHEA Grapalat" w:hAnsi="GHEA Grapalat"/>
                <w:sz w:val="20"/>
                <w:szCs w:val="20"/>
                <w:vertAlign w:val="superscript"/>
              </w:rPr>
              <w:t>-</w:t>
            </w:r>
          </w:p>
        </w:tc>
        <w:tc>
          <w:tcPr>
            <w:tcW w:w="729" w:type="dxa"/>
            <w:textDirection w:val="btLr"/>
            <w:vAlign w:val="center"/>
          </w:tcPr>
          <w:p w14:paraId="0A82B0C5" w14:textId="506DF6F1" w:rsidR="00546850" w:rsidRPr="00200997" w:rsidRDefault="00200997"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16"/>
                <w:szCs w:val="22"/>
              </w:rPr>
              <w:t>-</w:t>
            </w:r>
          </w:p>
        </w:tc>
        <w:tc>
          <w:tcPr>
            <w:tcW w:w="663" w:type="dxa"/>
            <w:textDirection w:val="btLr"/>
            <w:vAlign w:val="center"/>
          </w:tcPr>
          <w:p w14:paraId="52C423A6" w14:textId="15CDECE5" w:rsidR="00546850" w:rsidRPr="00200997" w:rsidRDefault="00585E4B"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16"/>
                <w:szCs w:val="22"/>
              </w:rPr>
              <w:t>864764</w:t>
            </w:r>
          </w:p>
        </w:tc>
        <w:tc>
          <w:tcPr>
            <w:tcW w:w="594" w:type="dxa"/>
            <w:gridSpan w:val="2"/>
            <w:textDirection w:val="btLr"/>
            <w:vAlign w:val="center"/>
          </w:tcPr>
          <w:p w14:paraId="499865FB" w14:textId="6293C7A3" w:rsidR="00546850" w:rsidRPr="00200997" w:rsidRDefault="00585E4B"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16"/>
                <w:szCs w:val="22"/>
              </w:rPr>
              <w:t>864764</w:t>
            </w:r>
          </w:p>
        </w:tc>
        <w:tc>
          <w:tcPr>
            <w:tcW w:w="644" w:type="dxa"/>
            <w:textDirection w:val="btLr"/>
            <w:vAlign w:val="center"/>
          </w:tcPr>
          <w:p w14:paraId="768D1D61" w14:textId="7CBC2AB9" w:rsidR="00546850" w:rsidRPr="00200997" w:rsidRDefault="00585E4B"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16"/>
                <w:szCs w:val="22"/>
              </w:rPr>
              <w:t>864764</w:t>
            </w:r>
          </w:p>
        </w:tc>
        <w:tc>
          <w:tcPr>
            <w:tcW w:w="586" w:type="dxa"/>
            <w:textDirection w:val="btLr"/>
            <w:vAlign w:val="center"/>
          </w:tcPr>
          <w:p w14:paraId="1EAD1238" w14:textId="358CD7EC" w:rsidR="00546850" w:rsidRPr="00200997" w:rsidRDefault="00585E4B"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16"/>
                <w:szCs w:val="22"/>
              </w:rPr>
              <w:t>864764</w:t>
            </w:r>
          </w:p>
        </w:tc>
      </w:tr>
      <w:tr w:rsidR="00585E4B" w:rsidRPr="00685FDC" w14:paraId="34CF1B17" w14:textId="77777777" w:rsidTr="005D4049">
        <w:trPr>
          <w:cantSplit/>
          <w:trHeight w:val="1999"/>
          <w:jc w:val="center"/>
        </w:trPr>
        <w:tc>
          <w:tcPr>
            <w:tcW w:w="1075" w:type="dxa"/>
          </w:tcPr>
          <w:p w14:paraId="15715B0A" w14:textId="77777777" w:rsidR="00585E4B" w:rsidRDefault="00585E4B" w:rsidP="00585E4B">
            <w:pPr>
              <w:widowControl w:val="0"/>
              <w:spacing w:after="120"/>
              <w:jc w:val="center"/>
              <w:rPr>
                <w:rFonts w:ascii="GHEA Grapalat" w:hAnsi="GHEA Grapalat"/>
                <w:sz w:val="14"/>
                <w:szCs w:val="16"/>
                <w:lang w:val="en-US"/>
              </w:rPr>
            </w:pPr>
          </w:p>
        </w:tc>
        <w:tc>
          <w:tcPr>
            <w:tcW w:w="1260" w:type="dxa"/>
            <w:vAlign w:val="center"/>
          </w:tcPr>
          <w:p w14:paraId="38BE3E23" w14:textId="64BD1C6D" w:rsidR="00585E4B" w:rsidRPr="0042279F" w:rsidRDefault="00585E4B" w:rsidP="00585E4B">
            <w:pPr>
              <w:ind w:left="145" w:hanging="145"/>
              <w:jc w:val="center"/>
              <w:rPr>
                <w:rFonts w:ascii="GHEA Grapalat" w:hAnsi="GHEA Grapalat"/>
                <w:bCs/>
                <w:sz w:val="16"/>
                <w:szCs w:val="16"/>
              </w:rPr>
            </w:pPr>
            <w:r w:rsidRPr="0042279F">
              <w:rPr>
                <w:rFonts w:ascii="GHEA Grapalat" w:hAnsi="GHEA Grapalat"/>
                <w:bCs/>
                <w:sz w:val="16"/>
                <w:szCs w:val="16"/>
                <w:lang w:val="hy-AM"/>
              </w:rPr>
              <w:t>45221142/9</w:t>
            </w:r>
            <w:r>
              <w:rPr>
                <w:rFonts w:ascii="GHEA Grapalat" w:hAnsi="GHEA Grapalat"/>
                <w:bCs/>
                <w:sz w:val="16"/>
                <w:szCs w:val="16"/>
              </w:rPr>
              <w:t>2</w:t>
            </w:r>
          </w:p>
        </w:tc>
        <w:tc>
          <w:tcPr>
            <w:tcW w:w="1620" w:type="dxa"/>
            <w:vAlign w:val="center"/>
          </w:tcPr>
          <w:p w14:paraId="7562A4B2" w14:textId="38A8D151" w:rsidR="00585E4B" w:rsidRPr="00200997" w:rsidRDefault="00585E4B" w:rsidP="00585E4B">
            <w:pPr>
              <w:widowControl w:val="0"/>
              <w:spacing w:after="120"/>
              <w:jc w:val="center"/>
              <w:rPr>
                <w:rFonts w:ascii="GHEA Grapalat" w:hAnsi="GHEA Grapalat"/>
                <w:spacing w:val="6"/>
                <w:sz w:val="18"/>
                <w:szCs w:val="18"/>
              </w:rPr>
            </w:pPr>
            <w:r w:rsidRPr="00200997">
              <w:rPr>
                <w:rFonts w:ascii="GHEA Grapalat" w:hAnsi="GHEA Grapalat"/>
                <w:spacing w:val="6"/>
                <w:sz w:val="18"/>
                <w:szCs w:val="18"/>
              </w:rPr>
              <w:t>Г</w:t>
            </w:r>
            <w:r>
              <w:rPr>
                <w:rFonts w:ascii="GHEA Grapalat" w:hAnsi="GHEA Grapalat"/>
                <w:spacing w:val="6"/>
                <w:sz w:val="18"/>
                <w:szCs w:val="18"/>
              </w:rPr>
              <w:t>.</w:t>
            </w:r>
            <w:r w:rsidRPr="00200997">
              <w:rPr>
                <w:rFonts w:ascii="GHEA Grapalat" w:hAnsi="GHEA Grapalat"/>
                <w:spacing w:val="6"/>
                <w:sz w:val="18"/>
                <w:szCs w:val="18"/>
              </w:rPr>
              <w:t xml:space="preserve"> Ереван</w:t>
            </w:r>
            <w:r>
              <w:rPr>
                <w:rFonts w:ascii="GHEA Grapalat" w:hAnsi="GHEA Grapalat"/>
                <w:spacing w:val="6"/>
                <w:sz w:val="18"/>
                <w:szCs w:val="18"/>
              </w:rPr>
              <w:t>, А</w:t>
            </w:r>
            <w:r w:rsidRPr="00200997">
              <w:rPr>
                <w:rFonts w:ascii="GHEA Grapalat" w:hAnsi="GHEA Grapalat"/>
                <w:spacing w:val="6"/>
                <w:sz w:val="18"/>
                <w:szCs w:val="18"/>
              </w:rPr>
              <w:t>дминистративн</w:t>
            </w:r>
            <w:r>
              <w:rPr>
                <w:rFonts w:ascii="GHEA Grapalat" w:hAnsi="GHEA Grapalat"/>
                <w:spacing w:val="6"/>
                <w:sz w:val="18"/>
                <w:szCs w:val="18"/>
              </w:rPr>
              <w:t>ый</w:t>
            </w:r>
            <w:r w:rsidRPr="00200997">
              <w:rPr>
                <w:rFonts w:ascii="GHEA Grapalat" w:hAnsi="GHEA Grapalat"/>
                <w:spacing w:val="6"/>
                <w:sz w:val="18"/>
                <w:szCs w:val="18"/>
              </w:rPr>
              <w:t xml:space="preserve"> район </w:t>
            </w:r>
            <w:r>
              <w:rPr>
                <w:rFonts w:ascii="GHEA Grapalat" w:hAnsi="GHEA Grapalat"/>
                <w:spacing w:val="6"/>
                <w:sz w:val="18"/>
                <w:szCs w:val="18"/>
              </w:rPr>
              <w:t xml:space="preserve">Ачапняк, </w:t>
            </w:r>
            <w:r w:rsidRPr="00585E4B">
              <w:rPr>
                <w:rFonts w:ascii="GHEA Grapalat" w:hAnsi="GHEA Grapalat"/>
                <w:spacing w:val="6"/>
                <w:sz w:val="18"/>
                <w:szCs w:val="18"/>
              </w:rPr>
              <w:t>Норашен 17 дом ремонт ванной комнаты в квартире 86</w:t>
            </w:r>
          </w:p>
        </w:tc>
        <w:tc>
          <w:tcPr>
            <w:tcW w:w="450" w:type="dxa"/>
            <w:textDirection w:val="btLr"/>
            <w:vAlign w:val="center"/>
          </w:tcPr>
          <w:p w14:paraId="645534A7" w14:textId="134E44F3" w:rsidR="00585E4B" w:rsidRPr="00434B83" w:rsidRDefault="00585E4B" w:rsidP="00585E4B">
            <w:pPr>
              <w:widowControl w:val="0"/>
              <w:spacing w:after="120"/>
              <w:ind w:left="113" w:right="113"/>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393" w:type="dxa"/>
            <w:gridSpan w:val="2"/>
            <w:textDirection w:val="btLr"/>
            <w:vAlign w:val="center"/>
          </w:tcPr>
          <w:p w14:paraId="33D1CB67" w14:textId="3CB7DA72" w:rsidR="00585E4B" w:rsidRPr="00434B83" w:rsidRDefault="00585E4B" w:rsidP="00585E4B">
            <w:pPr>
              <w:widowControl w:val="0"/>
              <w:spacing w:after="120"/>
              <w:ind w:left="-95" w:right="-88"/>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431" w:type="dxa"/>
            <w:textDirection w:val="btLr"/>
            <w:vAlign w:val="center"/>
          </w:tcPr>
          <w:p w14:paraId="1274F501" w14:textId="74441BC8" w:rsidR="00585E4B" w:rsidRPr="00434B83" w:rsidRDefault="00585E4B" w:rsidP="00585E4B">
            <w:pPr>
              <w:widowControl w:val="0"/>
              <w:spacing w:after="120"/>
              <w:ind w:left="-95" w:right="-88"/>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556" w:type="dxa"/>
            <w:gridSpan w:val="2"/>
            <w:textDirection w:val="btLr"/>
            <w:vAlign w:val="center"/>
          </w:tcPr>
          <w:p w14:paraId="2BE7DEE3" w14:textId="73EAB5B9" w:rsidR="00585E4B" w:rsidRPr="006B366C" w:rsidRDefault="00585E4B" w:rsidP="00585E4B">
            <w:pPr>
              <w:widowControl w:val="0"/>
              <w:spacing w:after="120"/>
              <w:ind w:left="-95" w:right="-88"/>
              <w:jc w:val="center"/>
              <w:rPr>
                <w:rFonts w:ascii="GHEA Grapalat" w:hAnsi="GHEA Grapalat"/>
                <w:sz w:val="20"/>
                <w:szCs w:val="20"/>
                <w:vertAlign w:val="superscript"/>
              </w:rPr>
            </w:pPr>
            <w:r w:rsidRPr="006B366C">
              <w:rPr>
                <w:rFonts w:ascii="GHEA Grapalat" w:hAnsi="GHEA Grapalat"/>
                <w:sz w:val="20"/>
                <w:szCs w:val="20"/>
                <w:vertAlign w:val="superscript"/>
              </w:rPr>
              <w:t>-</w:t>
            </w:r>
          </w:p>
        </w:tc>
        <w:tc>
          <w:tcPr>
            <w:tcW w:w="436" w:type="dxa"/>
            <w:textDirection w:val="btLr"/>
            <w:vAlign w:val="center"/>
          </w:tcPr>
          <w:p w14:paraId="795E74CA" w14:textId="0E4A73F8" w:rsidR="00585E4B" w:rsidRPr="006B366C" w:rsidRDefault="00585E4B" w:rsidP="00585E4B">
            <w:pPr>
              <w:widowControl w:val="0"/>
              <w:spacing w:after="120"/>
              <w:ind w:left="-95" w:right="-88"/>
              <w:jc w:val="center"/>
              <w:rPr>
                <w:rFonts w:ascii="GHEA Grapalat" w:hAnsi="GHEA Grapalat"/>
                <w:sz w:val="20"/>
                <w:szCs w:val="20"/>
                <w:vertAlign w:val="superscript"/>
              </w:rPr>
            </w:pPr>
            <w:r w:rsidRPr="006B366C">
              <w:rPr>
                <w:rFonts w:ascii="GHEA Grapalat" w:hAnsi="GHEA Grapalat"/>
                <w:sz w:val="20"/>
                <w:szCs w:val="20"/>
                <w:vertAlign w:val="superscript"/>
              </w:rPr>
              <w:t>-</w:t>
            </w:r>
          </w:p>
        </w:tc>
        <w:tc>
          <w:tcPr>
            <w:tcW w:w="515" w:type="dxa"/>
            <w:textDirection w:val="btLr"/>
            <w:vAlign w:val="center"/>
          </w:tcPr>
          <w:p w14:paraId="37B370C7" w14:textId="594FAB03" w:rsidR="00585E4B" w:rsidRPr="006B366C" w:rsidRDefault="00585E4B" w:rsidP="00585E4B">
            <w:pPr>
              <w:widowControl w:val="0"/>
              <w:spacing w:after="120"/>
              <w:ind w:left="-95" w:right="-88"/>
              <w:jc w:val="center"/>
              <w:rPr>
                <w:rFonts w:ascii="GHEA Grapalat" w:hAnsi="GHEA Grapalat"/>
                <w:sz w:val="20"/>
                <w:szCs w:val="20"/>
                <w:vertAlign w:val="superscript"/>
              </w:rPr>
            </w:pPr>
            <w:r w:rsidRPr="006B366C">
              <w:rPr>
                <w:rFonts w:ascii="GHEA Grapalat" w:hAnsi="GHEA Grapalat"/>
                <w:sz w:val="20"/>
                <w:szCs w:val="20"/>
                <w:vertAlign w:val="superscript"/>
              </w:rPr>
              <w:t>-</w:t>
            </w:r>
          </w:p>
        </w:tc>
        <w:tc>
          <w:tcPr>
            <w:tcW w:w="477" w:type="dxa"/>
            <w:textDirection w:val="btLr"/>
            <w:vAlign w:val="center"/>
          </w:tcPr>
          <w:p w14:paraId="79FA64D2" w14:textId="60607B96" w:rsidR="00585E4B" w:rsidRPr="00434B83" w:rsidRDefault="00585E4B" w:rsidP="00585E4B">
            <w:pPr>
              <w:widowControl w:val="0"/>
              <w:spacing w:after="120"/>
              <w:ind w:left="-95" w:right="-88"/>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531" w:type="dxa"/>
            <w:textDirection w:val="btLr"/>
            <w:vAlign w:val="center"/>
          </w:tcPr>
          <w:p w14:paraId="15FAC706" w14:textId="7072201A" w:rsidR="00585E4B" w:rsidRPr="00434B83" w:rsidRDefault="00585E4B" w:rsidP="00585E4B">
            <w:pPr>
              <w:widowControl w:val="0"/>
              <w:spacing w:after="120"/>
              <w:ind w:left="-95" w:right="-88"/>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729" w:type="dxa"/>
            <w:textDirection w:val="btLr"/>
            <w:vAlign w:val="center"/>
          </w:tcPr>
          <w:p w14:paraId="50B1F909" w14:textId="654673E3" w:rsidR="00585E4B" w:rsidRDefault="00585E4B" w:rsidP="00585E4B">
            <w:pPr>
              <w:widowControl w:val="0"/>
              <w:spacing w:after="120"/>
              <w:ind w:left="-95" w:right="-88"/>
              <w:jc w:val="center"/>
              <w:rPr>
                <w:rFonts w:ascii="GHEA Grapalat" w:hAnsi="GHEA Grapalat" w:cs="Arial"/>
                <w:sz w:val="16"/>
                <w:szCs w:val="22"/>
              </w:rPr>
            </w:pPr>
            <w:r>
              <w:rPr>
                <w:rFonts w:ascii="GHEA Grapalat" w:hAnsi="GHEA Grapalat" w:cs="Arial"/>
                <w:sz w:val="16"/>
                <w:szCs w:val="22"/>
              </w:rPr>
              <w:t>-</w:t>
            </w:r>
          </w:p>
        </w:tc>
        <w:tc>
          <w:tcPr>
            <w:tcW w:w="663" w:type="dxa"/>
            <w:textDirection w:val="btLr"/>
            <w:vAlign w:val="center"/>
          </w:tcPr>
          <w:p w14:paraId="56ABAF87" w14:textId="05445C21" w:rsidR="00585E4B" w:rsidRDefault="00585E4B" w:rsidP="00585E4B">
            <w:pPr>
              <w:widowControl w:val="0"/>
              <w:spacing w:after="120"/>
              <w:ind w:left="-95" w:right="-88"/>
              <w:jc w:val="center"/>
              <w:rPr>
                <w:rFonts w:ascii="GHEA Grapalat" w:hAnsi="GHEA Grapalat" w:cs="Arial"/>
                <w:sz w:val="16"/>
                <w:szCs w:val="22"/>
              </w:rPr>
            </w:pPr>
            <w:r>
              <w:rPr>
                <w:rFonts w:ascii="GHEA Grapalat" w:hAnsi="GHEA Grapalat" w:cs="Arial"/>
                <w:sz w:val="16"/>
                <w:szCs w:val="22"/>
              </w:rPr>
              <w:t>1288487</w:t>
            </w:r>
          </w:p>
        </w:tc>
        <w:tc>
          <w:tcPr>
            <w:tcW w:w="594" w:type="dxa"/>
            <w:gridSpan w:val="2"/>
            <w:textDirection w:val="btLr"/>
            <w:vAlign w:val="center"/>
          </w:tcPr>
          <w:p w14:paraId="13799F0B" w14:textId="2EB31749" w:rsidR="00585E4B" w:rsidRDefault="00585E4B" w:rsidP="00585E4B">
            <w:pPr>
              <w:widowControl w:val="0"/>
              <w:spacing w:after="120"/>
              <w:ind w:left="-95" w:right="-88"/>
              <w:jc w:val="center"/>
              <w:rPr>
                <w:rFonts w:ascii="GHEA Grapalat" w:hAnsi="GHEA Grapalat" w:cs="Arial"/>
                <w:sz w:val="16"/>
                <w:szCs w:val="22"/>
              </w:rPr>
            </w:pPr>
            <w:r>
              <w:rPr>
                <w:rFonts w:ascii="GHEA Grapalat" w:hAnsi="GHEA Grapalat" w:cs="Arial"/>
                <w:sz w:val="16"/>
                <w:szCs w:val="22"/>
              </w:rPr>
              <w:t>1288487</w:t>
            </w:r>
          </w:p>
        </w:tc>
        <w:tc>
          <w:tcPr>
            <w:tcW w:w="644" w:type="dxa"/>
            <w:textDirection w:val="btLr"/>
            <w:vAlign w:val="center"/>
          </w:tcPr>
          <w:p w14:paraId="3BD72A09" w14:textId="27910E35" w:rsidR="00585E4B" w:rsidRDefault="00585E4B" w:rsidP="00585E4B">
            <w:pPr>
              <w:widowControl w:val="0"/>
              <w:spacing w:after="120"/>
              <w:ind w:left="-95" w:right="-88"/>
              <w:jc w:val="center"/>
              <w:rPr>
                <w:rFonts w:ascii="GHEA Grapalat" w:hAnsi="GHEA Grapalat" w:cs="Arial"/>
                <w:sz w:val="16"/>
                <w:szCs w:val="22"/>
              </w:rPr>
            </w:pPr>
            <w:r>
              <w:rPr>
                <w:rFonts w:ascii="GHEA Grapalat" w:hAnsi="GHEA Grapalat" w:cs="Arial"/>
                <w:sz w:val="16"/>
                <w:szCs w:val="22"/>
              </w:rPr>
              <w:t>1288487</w:t>
            </w:r>
          </w:p>
        </w:tc>
        <w:tc>
          <w:tcPr>
            <w:tcW w:w="586" w:type="dxa"/>
            <w:textDirection w:val="btLr"/>
            <w:vAlign w:val="center"/>
          </w:tcPr>
          <w:p w14:paraId="48746838" w14:textId="02DAD40F" w:rsidR="00585E4B" w:rsidRDefault="00585E4B" w:rsidP="00585E4B">
            <w:pPr>
              <w:widowControl w:val="0"/>
              <w:spacing w:after="120"/>
              <w:ind w:left="-95" w:right="-88"/>
              <w:jc w:val="center"/>
              <w:rPr>
                <w:rFonts w:ascii="GHEA Grapalat" w:hAnsi="GHEA Grapalat" w:cs="Arial"/>
                <w:b/>
                <w:sz w:val="16"/>
                <w:szCs w:val="22"/>
              </w:rPr>
            </w:pPr>
            <w:r>
              <w:rPr>
                <w:rFonts w:ascii="GHEA Grapalat" w:hAnsi="GHEA Grapalat" w:cs="Arial"/>
                <w:sz w:val="16"/>
                <w:szCs w:val="22"/>
              </w:rPr>
              <w:t>1288487</w:t>
            </w:r>
          </w:p>
        </w:tc>
      </w:tr>
      <w:tr w:rsidR="00BB28C8" w:rsidRPr="009F3DC7" w14:paraId="25C6092A" w14:textId="77777777" w:rsidTr="00F74D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321" w:type="dxa"/>
          <w:jc w:val="center"/>
        </w:trPr>
        <w:tc>
          <w:tcPr>
            <w:tcW w:w="4536" w:type="dxa"/>
            <w:gridSpan w:val="5"/>
          </w:tcPr>
          <w:p w14:paraId="2ADDD6B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B82B280" w14:textId="2D48311A"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00069CB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/подпись/</w:t>
            </w:r>
          </w:p>
          <w:p w14:paraId="18B5CAA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3"/>
          </w:tcPr>
          <w:p w14:paraId="112C43C9"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8"/>
          </w:tcPr>
          <w:p w14:paraId="6A31325A"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C65A783" w14:textId="45906BEA"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w:t>
            </w:r>
          </w:p>
          <w:p w14:paraId="62D84E24"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/подпись/</w:t>
            </w:r>
          </w:p>
          <w:p w14:paraId="1F3A972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395A611B"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0C2E2D">
          <w:footnotePr>
            <w:pos w:val="beneathText"/>
          </w:footnotePr>
          <w:pgSz w:w="11907" w:h="16840" w:code="9"/>
          <w:pgMar w:top="360" w:right="1197" w:bottom="1418" w:left="1260" w:header="561" w:footer="561" w:gutter="0"/>
          <w:cols w:space="720"/>
          <w:docGrid w:linePitch="326"/>
        </w:sectPr>
      </w:pPr>
    </w:p>
    <w:p w14:paraId="5B4C2246" w14:textId="77777777" w:rsidR="00BB28C8" w:rsidRPr="009F3DC7" w:rsidRDefault="00BB28C8" w:rsidP="009E61CA">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12CBACA0" w14:textId="77777777" w:rsidR="00BB28C8" w:rsidRPr="009F3DC7" w:rsidRDefault="00BB28C8" w:rsidP="009E61CA">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AAA3DC2"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30F6EB21" w14:textId="77777777" w:rsidTr="003D2146">
        <w:trPr>
          <w:tblCellSpacing w:w="7" w:type="dxa"/>
          <w:jc w:val="center"/>
        </w:trPr>
        <w:tc>
          <w:tcPr>
            <w:tcW w:w="0" w:type="auto"/>
            <w:vAlign w:val="center"/>
          </w:tcPr>
          <w:p w14:paraId="601007D4"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62092D60"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151EA228"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533F89AF"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4791DE68" w14:textId="77777777" w:rsidR="00BB28C8" w:rsidRPr="00124BE9" w:rsidRDefault="00BB28C8" w:rsidP="007273C2">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420E21D5" w14:textId="77777777" w:rsidR="00BB28C8" w:rsidRPr="00124BE9" w:rsidRDefault="00BB28C8" w:rsidP="007273C2">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3334D15B"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0C5055E5"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00FBF0C3" w14:textId="77777777" w:rsidR="00BB28C8" w:rsidRPr="00124BE9" w:rsidRDefault="00BB28C8" w:rsidP="007273C2">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5C500FA7" w14:textId="77777777" w:rsidR="00BB28C8" w:rsidRPr="00124BE9" w:rsidRDefault="00BB28C8" w:rsidP="007273C2">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067556F5"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Р/С____________________________</w:t>
            </w:r>
          </w:p>
          <w:p w14:paraId="5E95B969"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25796BD4" w14:textId="77777777" w:rsidR="00BB28C8" w:rsidRPr="009F3DC7" w:rsidRDefault="00BB28C8" w:rsidP="009E61CA">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3E2A7982" w14:textId="77777777" w:rsidR="00BB28C8" w:rsidRPr="00A55DC4" w:rsidRDefault="00BB28C8" w:rsidP="009E61CA">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358D0F2A" w14:textId="77777777" w:rsidR="00BB28C8" w:rsidRPr="009F3DC7" w:rsidRDefault="00BB28C8" w:rsidP="009E61CA">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7F8B9D30" w14:textId="77777777" w:rsidR="00BB28C8" w:rsidRPr="009F3DC7" w:rsidRDefault="00BB28C8" w:rsidP="009E61C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2A1A3FF6" w14:textId="77777777" w:rsidR="00BB28C8" w:rsidRPr="009F3DC7" w:rsidRDefault="00BB28C8" w:rsidP="009E61CA">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4C148E38" w14:textId="77777777" w:rsidR="00BB28C8" w:rsidRPr="009F3DC7" w:rsidRDefault="00BB28C8" w:rsidP="009E61C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4BA0C99E" w14:textId="77777777" w:rsidR="00BB28C8" w:rsidRPr="00124BE9" w:rsidRDefault="00BB28C8" w:rsidP="009E61CA">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710A8631" w14:textId="77777777" w:rsidR="00BB28C8" w:rsidRPr="009F3DC7" w:rsidRDefault="00BB28C8" w:rsidP="009E61CA">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43B4EE94" w14:textId="77777777" w:rsidTr="003D2146">
        <w:trPr>
          <w:trHeight w:val="345"/>
          <w:jc w:val="center"/>
        </w:trPr>
        <w:tc>
          <w:tcPr>
            <w:tcW w:w="379" w:type="dxa"/>
            <w:vMerge w:val="restart"/>
            <w:vAlign w:val="center"/>
          </w:tcPr>
          <w:p w14:paraId="3BCAEBEE"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72C9D31D"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5802B3CD" w14:textId="77777777" w:rsidTr="003D2146">
        <w:trPr>
          <w:trHeight w:val="152"/>
          <w:jc w:val="center"/>
        </w:trPr>
        <w:tc>
          <w:tcPr>
            <w:tcW w:w="379" w:type="dxa"/>
            <w:vMerge/>
          </w:tcPr>
          <w:p w14:paraId="0F31851A"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vAlign w:val="center"/>
          </w:tcPr>
          <w:p w14:paraId="79CBE80B"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1E91F7A4"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60D61B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10FC3804"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6FD9E09"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3AA49C08"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639F82BC" w14:textId="77777777" w:rsidTr="003D2146">
        <w:trPr>
          <w:trHeight w:val="152"/>
          <w:jc w:val="center"/>
        </w:trPr>
        <w:tc>
          <w:tcPr>
            <w:tcW w:w="379" w:type="dxa"/>
            <w:vMerge/>
            <w:tcBorders>
              <w:bottom w:val="single" w:sz="4" w:space="0" w:color="auto"/>
            </w:tcBorders>
          </w:tcPr>
          <w:p w14:paraId="7AB8919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vAlign w:val="center"/>
          </w:tcPr>
          <w:p w14:paraId="15B6510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vAlign w:val="center"/>
          </w:tcPr>
          <w:p w14:paraId="0E50620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vAlign w:val="center"/>
          </w:tcPr>
          <w:p w14:paraId="3CCD5526"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2C486BE5"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716008E7"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0C428885"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6F7C20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vAlign w:val="center"/>
          </w:tcPr>
          <w:p w14:paraId="0805DA9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115CF980" w14:textId="77777777" w:rsidTr="003D2146">
        <w:trPr>
          <w:trHeight w:val="515"/>
          <w:jc w:val="center"/>
        </w:trPr>
        <w:tc>
          <w:tcPr>
            <w:tcW w:w="379" w:type="dxa"/>
            <w:vAlign w:val="center"/>
          </w:tcPr>
          <w:p w14:paraId="796742C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Align w:val="center"/>
          </w:tcPr>
          <w:p w14:paraId="0978EBD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Align w:val="center"/>
          </w:tcPr>
          <w:p w14:paraId="7EFD399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14:paraId="5397AB4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vAlign w:val="center"/>
          </w:tcPr>
          <w:p w14:paraId="7C919C1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vAlign w:val="center"/>
          </w:tcPr>
          <w:p w14:paraId="791D7F5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vAlign w:val="center"/>
          </w:tcPr>
          <w:p w14:paraId="7BAAD89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vAlign w:val="center"/>
          </w:tcPr>
          <w:p w14:paraId="6443E44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Align w:val="center"/>
          </w:tcPr>
          <w:p w14:paraId="1B9A8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0B092527" w14:textId="77777777" w:rsidTr="003D2146">
        <w:trPr>
          <w:trHeight w:val="515"/>
          <w:jc w:val="center"/>
        </w:trPr>
        <w:tc>
          <w:tcPr>
            <w:tcW w:w="379" w:type="dxa"/>
          </w:tcPr>
          <w:p w14:paraId="36DC4C09"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tcPr>
          <w:p w14:paraId="3C5DD96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tcPr>
          <w:p w14:paraId="7769051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Pr>
          <w:p w14:paraId="12F680E2"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tcPr>
          <w:p w14:paraId="15BB1314"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tcPr>
          <w:p w14:paraId="44D7A9D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tcPr>
          <w:p w14:paraId="209BE3E4"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tcPr>
          <w:p w14:paraId="1782778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tcPr>
          <w:p w14:paraId="033107E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78E302C9" w14:textId="77777777" w:rsidR="00BB28C8" w:rsidRPr="007347E7" w:rsidRDefault="00BB28C8" w:rsidP="009E61CA">
      <w:pPr>
        <w:widowControl w:val="0"/>
        <w:ind w:firstLine="567"/>
        <w:jc w:val="both"/>
        <w:rPr>
          <w:rFonts w:ascii="GHEA Grapalat" w:hAnsi="GHEA Grapalat" w:cs="Arial"/>
          <w:iCs/>
          <w:color w:val="000000"/>
          <w:lang w:val="en-US"/>
        </w:rPr>
      </w:pPr>
    </w:p>
    <w:p w14:paraId="37EEE401" w14:textId="77777777" w:rsidR="00BB28C8" w:rsidRPr="009F3DC7" w:rsidRDefault="00BB28C8" w:rsidP="009E61CA">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2ADC2D1" w14:textId="77777777" w:rsidR="00BB28C8" w:rsidRPr="009F3DC7" w:rsidRDefault="00BB28C8" w:rsidP="009E61CA">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6B0E5192" w14:textId="77777777" w:rsidTr="003D2146">
        <w:trPr>
          <w:trHeight w:val="266"/>
          <w:tblCellSpacing w:w="7" w:type="dxa"/>
          <w:jc w:val="center"/>
        </w:trPr>
        <w:tc>
          <w:tcPr>
            <w:tcW w:w="0" w:type="auto"/>
            <w:vAlign w:val="center"/>
          </w:tcPr>
          <w:p w14:paraId="3F17BE91" w14:textId="77777777" w:rsidR="00BB28C8" w:rsidRPr="009F3DC7" w:rsidRDefault="00BB28C8" w:rsidP="009E61CA">
            <w:pPr>
              <w:widowControl w:val="0"/>
              <w:spacing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0CF69712" w14:textId="77777777" w:rsidR="00BB28C8" w:rsidRPr="009F3DC7" w:rsidRDefault="00BB28C8" w:rsidP="009E61CA">
            <w:pPr>
              <w:widowControl w:val="0"/>
              <w:spacing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999283C" w14:textId="77777777" w:rsidTr="003D2146">
        <w:trPr>
          <w:trHeight w:val="473"/>
          <w:tblCellSpacing w:w="7" w:type="dxa"/>
          <w:jc w:val="center"/>
        </w:trPr>
        <w:tc>
          <w:tcPr>
            <w:tcW w:w="0" w:type="auto"/>
            <w:vAlign w:val="center"/>
          </w:tcPr>
          <w:p w14:paraId="1F5C4B8C" w14:textId="77777777" w:rsidR="00BB28C8" w:rsidRPr="00C8328C" w:rsidRDefault="00BB28C8" w:rsidP="009E61CA">
            <w:pPr>
              <w:widowControl w:val="0"/>
              <w:jc w:val="center"/>
              <w:rPr>
                <w:rFonts w:ascii="GHEA Grapalat" w:hAnsi="GHEA Grapalat"/>
                <w:iCs/>
                <w:lang w:val="en-US"/>
              </w:rPr>
            </w:pPr>
            <w:r>
              <w:rPr>
                <w:rFonts w:ascii="GHEA Grapalat" w:hAnsi="GHEA Grapalat"/>
              </w:rPr>
              <w:t>___________________________</w:t>
            </w:r>
          </w:p>
          <w:p w14:paraId="32CAF6ED" w14:textId="77777777" w:rsidR="00BB28C8" w:rsidRPr="00C8328C" w:rsidRDefault="00BB28C8" w:rsidP="009E61CA">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2F6FBD5D" w14:textId="77777777" w:rsidR="00BB28C8" w:rsidRPr="009F3DC7" w:rsidRDefault="00BB28C8" w:rsidP="009E61CA">
            <w:pPr>
              <w:widowControl w:val="0"/>
              <w:jc w:val="center"/>
              <w:rPr>
                <w:rFonts w:ascii="GHEA Grapalat" w:hAnsi="GHEA Grapalat"/>
                <w:iCs/>
              </w:rPr>
            </w:pPr>
            <w:r w:rsidRPr="009F3DC7">
              <w:rPr>
                <w:rFonts w:ascii="GHEA Grapalat" w:hAnsi="GHEA Grapalat"/>
              </w:rPr>
              <w:t>___________________________</w:t>
            </w:r>
          </w:p>
          <w:p w14:paraId="6CC05566" w14:textId="77777777" w:rsidR="00BB28C8" w:rsidRPr="00C8328C" w:rsidRDefault="00BB28C8" w:rsidP="009E61CA">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0FD0516B" w14:textId="77777777" w:rsidTr="003D2146">
        <w:trPr>
          <w:trHeight w:val="503"/>
          <w:tblCellSpacing w:w="7" w:type="dxa"/>
          <w:jc w:val="center"/>
        </w:trPr>
        <w:tc>
          <w:tcPr>
            <w:tcW w:w="0" w:type="auto"/>
            <w:vAlign w:val="center"/>
          </w:tcPr>
          <w:p w14:paraId="73A95B23" w14:textId="77777777" w:rsidR="00BB28C8" w:rsidRPr="00C8328C" w:rsidRDefault="00BB28C8" w:rsidP="009E61CA">
            <w:pPr>
              <w:widowControl w:val="0"/>
              <w:jc w:val="center"/>
              <w:rPr>
                <w:rFonts w:ascii="GHEA Grapalat" w:hAnsi="GHEA Grapalat"/>
                <w:iCs/>
                <w:lang w:val="en-US"/>
              </w:rPr>
            </w:pPr>
            <w:r>
              <w:rPr>
                <w:rFonts w:ascii="GHEA Grapalat" w:hAnsi="GHEA Grapalat"/>
              </w:rPr>
              <w:t>___________________________</w:t>
            </w:r>
          </w:p>
          <w:p w14:paraId="431A49A5" w14:textId="77777777" w:rsidR="00BB28C8" w:rsidRPr="00C8328C" w:rsidRDefault="00BB28C8" w:rsidP="009E61CA">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62882990" w14:textId="77777777" w:rsidR="00BB28C8" w:rsidRPr="009F3DC7" w:rsidRDefault="00BB28C8" w:rsidP="009E61CA">
            <w:pPr>
              <w:widowControl w:val="0"/>
              <w:jc w:val="center"/>
              <w:rPr>
                <w:rFonts w:ascii="GHEA Grapalat" w:hAnsi="GHEA Grapalat"/>
                <w:iCs/>
              </w:rPr>
            </w:pPr>
            <w:r w:rsidRPr="009F3DC7">
              <w:rPr>
                <w:rFonts w:ascii="GHEA Grapalat" w:hAnsi="GHEA Grapalat"/>
              </w:rPr>
              <w:t>___________________________</w:t>
            </w:r>
          </w:p>
          <w:p w14:paraId="1CAF655D" w14:textId="77777777" w:rsidR="00BB28C8" w:rsidRPr="00C8328C" w:rsidRDefault="00BB28C8" w:rsidP="009E61CA">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00F85135" w14:textId="77777777" w:rsidTr="003D2146">
        <w:trPr>
          <w:trHeight w:val="281"/>
          <w:tblCellSpacing w:w="7" w:type="dxa"/>
          <w:jc w:val="center"/>
        </w:trPr>
        <w:tc>
          <w:tcPr>
            <w:tcW w:w="0" w:type="auto"/>
            <w:vAlign w:val="center"/>
          </w:tcPr>
          <w:p w14:paraId="45D024E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5D2574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51501660"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15C3862" w14:textId="77777777" w:rsidR="00BB28C8" w:rsidRPr="009F3DC7" w:rsidRDefault="00BB28C8" w:rsidP="009E61CA">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29EBE50A" w14:textId="77777777" w:rsidR="00BB28C8" w:rsidRPr="009F3DC7" w:rsidRDefault="00BB28C8" w:rsidP="009E61CA">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3ED6F544" w14:textId="77777777" w:rsidR="009E61CA" w:rsidRDefault="009E61CA" w:rsidP="00BB28C8">
      <w:pPr>
        <w:widowControl w:val="0"/>
        <w:tabs>
          <w:tab w:val="left" w:pos="2250"/>
        </w:tabs>
        <w:spacing w:after="160" w:line="360" w:lineRule="auto"/>
        <w:jc w:val="center"/>
        <w:rPr>
          <w:rFonts w:ascii="GHEA Grapalat" w:hAnsi="GHEA Grapalat"/>
        </w:rPr>
      </w:pPr>
    </w:p>
    <w:p w14:paraId="7AFBD658" w14:textId="02F2FCC0"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2A5AF48B" w14:textId="77777777" w:rsidR="00BB28C8" w:rsidRPr="00C8328C" w:rsidRDefault="00BB28C8" w:rsidP="009E61CA">
      <w:pPr>
        <w:widowControl w:val="0"/>
        <w:tabs>
          <w:tab w:val="left" w:pos="2250"/>
        </w:tabs>
        <w:spacing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65453220" w14:textId="77777777" w:rsidR="00BB28C8" w:rsidRPr="0086243C" w:rsidRDefault="00BB28C8" w:rsidP="009E61CA">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2AA0E3D9" w14:textId="77777777" w:rsidR="00BB28C8" w:rsidRPr="0086243C" w:rsidRDefault="00BB28C8" w:rsidP="009E61CA">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7951B6B9" w14:textId="77777777" w:rsidR="00BB28C8" w:rsidRPr="0086243C" w:rsidRDefault="00BB28C8" w:rsidP="009E61CA">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4EDBCE91" w14:textId="77777777" w:rsidR="00BB28C8" w:rsidRPr="0086243C" w:rsidRDefault="00BB28C8" w:rsidP="009E61CA">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1907826" w14:textId="77777777" w:rsidR="00BB28C8" w:rsidRPr="0086243C" w:rsidRDefault="00BB28C8" w:rsidP="009E61CA">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7E5E4416" w14:textId="77777777" w:rsidR="00BB28C8" w:rsidRPr="0086243C" w:rsidRDefault="00BB28C8" w:rsidP="009E61CA">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0166EA9F" w14:textId="77777777" w:rsidR="00BB28C8" w:rsidRPr="009F3DC7" w:rsidRDefault="00BB28C8" w:rsidP="009E61CA">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0EF9878A"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AF25D7F"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B058D43"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5D167AB"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D82B6E2"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AAEB293"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497A54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F0937B3"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FAAD19B"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737D948"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CF6835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8AC7407"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AEC0536"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5B90CC32" w14:textId="77777777" w:rsidR="00BB28C8" w:rsidRPr="00C8328C" w:rsidRDefault="00BB28C8" w:rsidP="003D2146">
            <w:pPr>
              <w:widowControl w:val="0"/>
              <w:spacing w:after="120"/>
              <w:rPr>
                <w:rFonts w:ascii="GHEA Grapalat" w:hAnsi="GHEA Grapalat" w:cs="Sylfaen"/>
                <w:sz w:val="16"/>
                <w:szCs w:val="16"/>
              </w:rPr>
            </w:pPr>
          </w:p>
        </w:tc>
      </w:tr>
    </w:tbl>
    <w:p w14:paraId="271C2A3F" w14:textId="77777777" w:rsidR="00BB28C8" w:rsidRDefault="00BB28C8" w:rsidP="009E61CA">
      <w:pPr>
        <w:widowControl w:val="0"/>
        <w:tabs>
          <w:tab w:val="left" w:pos="360"/>
          <w:tab w:val="left" w:pos="540"/>
        </w:tabs>
        <w:spacing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B9B9E60" w14:textId="77777777" w:rsidR="009E61CA" w:rsidRPr="009F3DC7" w:rsidRDefault="009E61CA" w:rsidP="009E61CA">
      <w:pPr>
        <w:widowControl w:val="0"/>
        <w:spacing w:after="160" w:line="360" w:lineRule="auto"/>
        <w:jc w:val="center"/>
        <w:rPr>
          <w:rFonts w:ascii="GHEA Grapalat" w:hAnsi="GHEA Grapalat" w:cs="Sylfaen"/>
        </w:rPr>
      </w:pPr>
      <w:r w:rsidRPr="009F3DC7">
        <w:rPr>
          <w:rFonts w:ascii="GHEA Grapalat" w:hAnsi="GHEA Grapalat"/>
        </w:rPr>
        <w:t>СТОРОНЫ</w:t>
      </w:r>
    </w:p>
    <w:tbl>
      <w:tblPr>
        <w:tblW w:w="0" w:type="auto"/>
        <w:tblLook w:val="00A0" w:firstRow="1" w:lastRow="0" w:firstColumn="1" w:lastColumn="0" w:noHBand="0" w:noVBand="0"/>
      </w:tblPr>
      <w:tblGrid>
        <w:gridCol w:w="3033"/>
        <w:gridCol w:w="2842"/>
        <w:gridCol w:w="3195"/>
      </w:tblGrid>
      <w:tr w:rsidR="009E61CA" w:rsidRPr="009F3DC7" w14:paraId="0431521A" w14:textId="77777777" w:rsidTr="007606E7">
        <w:tc>
          <w:tcPr>
            <w:tcW w:w="3033" w:type="dxa"/>
          </w:tcPr>
          <w:p w14:paraId="7C17AEED" w14:textId="77777777" w:rsidR="009E61CA" w:rsidRPr="009F3DC7" w:rsidRDefault="009E61CA" w:rsidP="007606E7">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2842" w:type="dxa"/>
          </w:tcPr>
          <w:p w14:paraId="339EA313" w14:textId="77777777" w:rsidR="009E61CA" w:rsidRPr="009F3DC7" w:rsidRDefault="009E61CA" w:rsidP="007606E7">
            <w:pPr>
              <w:widowControl w:val="0"/>
              <w:tabs>
                <w:tab w:val="left" w:pos="360"/>
                <w:tab w:val="left" w:pos="540"/>
              </w:tabs>
              <w:spacing w:after="160" w:line="360" w:lineRule="auto"/>
              <w:jc w:val="center"/>
              <w:rPr>
                <w:rFonts w:ascii="GHEA Grapalat" w:hAnsi="GHEA Grapalat"/>
                <w:b/>
              </w:rPr>
            </w:pPr>
          </w:p>
        </w:tc>
        <w:tc>
          <w:tcPr>
            <w:tcW w:w="3195" w:type="dxa"/>
          </w:tcPr>
          <w:p w14:paraId="67E2D5CF" w14:textId="77777777" w:rsidR="009E61CA" w:rsidRPr="009F3DC7" w:rsidRDefault="009E61CA" w:rsidP="007606E7">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3275222" w14:textId="77777777" w:rsidR="009E61CA" w:rsidRPr="009F3DC7" w:rsidRDefault="009E61CA" w:rsidP="009E61CA">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9E61CA" w:rsidRPr="009F3DC7" w14:paraId="3AFDEEDA" w14:textId="77777777" w:rsidTr="007606E7">
        <w:trPr>
          <w:tblCellSpacing w:w="7" w:type="dxa"/>
          <w:jc w:val="center"/>
        </w:trPr>
        <w:tc>
          <w:tcPr>
            <w:tcW w:w="0" w:type="auto"/>
            <w:vAlign w:val="center"/>
          </w:tcPr>
          <w:p w14:paraId="4686E660" w14:textId="77777777" w:rsidR="009E61CA" w:rsidRPr="009F3DC7" w:rsidRDefault="009E61CA" w:rsidP="007606E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4040CCD0" w14:textId="77777777" w:rsidR="009E61CA" w:rsidRPr="00C8328C" w:rsidRDefault="009E61CA" w:rsidP="007606E7">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0FE1C89" w14:textId="77777777" w:rsidR="009E61CA" w:rsidRPr="009F3DC7" w:rsidRDefault="009E61CA" w:rsidP="007606E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7F99667E" w14:textId="77777777" w:rsidR="009E61CA" w:rsidRPr="00C8328C" w:rsidRDefault="009E61CA" w:rsidP="007606E7">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9E61CA" w:rsidRPr="009F3DC7" w14:paraId="4E9CCBDA" w14:textId="77777777" w:rsidTr="007606E7">
        <w:trPr>
          <w:tblCellSpacing w:w="7" w:type="dxa"/>
          <w:jc w:val="center"/>
        </w:trPr>
        <w:tc>
          <w:tcPr>
            <w:tcW w:w="0" w:type="auto"/>
            <w:vAlign w:val="center"/>
          </w:tcPr>
          <w:p w14:paraId="3AC0FD6F" w14:textId="77777777" w:rsidR="009E61CA" w:rsidRPr="0006766C" w:rsidRDefault="009E61CA" w:rsidP="007606E7">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18C755CE" w14:textId="77777777" w:rsidR="009E61CA" w:rsidRPr="0006766C" w:rsidRDefault="009E61CA" w:rsidP="007606E7">
            <w:pPr>
              <w:widowControl w:val="0"/>
              <w:spacing w:after="16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32338871" w14:textId="77777777" w:rsidR="009E61CA" w:rsidRPr="0006766C" w:rsidRDefault="009E61CA" w:rsidP="007606E7">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7E063143" w14:textId="77777777" w:rsidR="009E61CA" w:rsidRPr="00C8328C" w:rsidRDefault="009E61CA" w:rsidP="007606E7">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7045556A" w14:textId="77777777" w:rsidR="009E61CA" w:rsidRDefault="009E61CA" w:rsidP="009E61CA">
      <w:pPr>
        <w:rPr>
          <w:rFonts w:ascii="GHEA Grapalat" w:hAnsi="GHEA Grapalat"/>
        </w:rPr>
      </w:pPr>
    </w:p>
    <w:p w14:paraId="0C455A08" w14:textId="77777777" w:rsidR="009E61CA" w:rsidRDefault="009E61CA" w:rsidP="009E61CA">
      <w:pPr>
        <w:widowControl w:val="0"/>
        <w:tabs>
          <w:tab w:val="left" w:pos="360"/>
          <w:tab w:val="left" w:pos="540"/>
        </w:tabs>
        <w:spacing w:line="360" w:lineRule="auto"/>
        <w:ind w:firstLine="567"/>
        <w:jc w:val="both"/>
        <w:rPr>
          <w:rFonts w:ascii="GHEA Grapalat" w:hAnsi="GHEA Grapalat"/>
        </w:rPr>
      </w:pPr>
    </w:p>
    <w:p w14:paraId="67E3388A" w14:textId="1E02B9BF" w:rsidR="00FC44B8" w:rsidRPr="00487F5A" w:rsidRDefault="00BB28C8" w:rsidP="009E61CA">
      <w:pPr>
        <w:widowControl w:val="0"/>
        <w:jc w:val="right"/>
        <w:rPr>
          <w:rFonts w:ascii="GHEA Grapalat" w:hAnsi="GHEA Grapalat" w:cs="Sylfaen"/>
          <w:i/>
        </w:rPr>
      </w:pPr>
      <w:r>
        <w:rPr>
          <w:rFonts w:ascii="GHEA Grapalat" w:hAnsi="GHEA Grapalat"/>
        </w:rPr>
        <w:br w:type="page"/>
      </w:r>
      <w:r w:rsidR="009E61CA">
        <w:rPr>
          <w:rFonts w:ascii="GHEA Grapalat" w:hAnsi="GHEA Grapalat"/>
        </w:rPr>
        <w:lastRenderedPageBreak/>
        <w:t xml:space="preserve"> </w:t>
      </w:r>
      <w:r w:rsidR="00FC44B8" w:rsidRPr="00487F5A">
        <w:rPr>
          <w:rFonts w:ascii="GHEA Grapalat" w:hAnsi="GHEA Grapalat"/>
          <w:i/>
        </w:rPr>
        <w:t>Приложение № 5</w:t>
      </w:r>
    </w:p>
    <w:p w14:paraId="12FD00F1" w14:textId="77777777" w:rsidR="00FC44B8" w:rsidRPr="00487F5A" w:rsidRDefault="00FC44B8" w:rsidP="009E61CA">
      <w:pPr>
        <w:widowControl w:val="0"/>
        <w:jc w:val="right"/>
        <w:rPr>
          <w:rFonts w:ascii="GHEA Grapalat" w:hAnsi="GHEA Grapalat" w:cs="Sylfaen"/>
          <w:i/>
        </w:rPr>
      </w:pPr>
      <w:r w:rsidRPr="00487F5A">
        <w:rPr>
          <w:rFonts w:ascii="GHEA Grapalat" w:hAnsi="GHEA Grapalat"/>
          <w:i/>
        </w:rPr>
        <w:t>к Договору под кодом</w:t>
      </w:r>
      <w:r w:rsidRPr="00487F5A">
        <w:rPr>
          <w:rFonts w:ascii="GHEA Grapalat" w:hAnsi="GHEA Grapalat"/>
          <w:i/>
          <w:lang w:val="hy-AM"/>
        </w:rPr>
        <w:t xml:space="preserve"> «      »</w:t>
      </w:r>
      <w:r w:rsidRPr="00487F5A">
        <w:rPr>
          <w:rFonts w:ascii="GHEA Grapalat" w:hAnsi="GHEA Grapalat"/>
          <w:i/>
        </w:rPr>
        <w:t xml:space="preserve"> </w:t>
      </w:r>
      <w:r w:rsidRPr="00487F5A">
        <w:rPr>
          <w:rFonts w:ascii="GHEA Grapalat" w:hAnsi="GHEA Grapalat" w:cs="Sylfaen"/>
          <w:i/>
        </w:rPr>
        <w:br/>
      </w:r>
      <w:r w:rsidRPr="00487F5A">
        <w:rPr>
          <w:rFonts w:ascii="GHEA Grapalat" w:hAnsi="GHEA Grapalat"/>
          <w:i/>
        </w:rPr>
        <w:t>заключенному "</w:t>
      </w:r>
      <w:r w:rsidRPr="00487F5A">
        <w:rPr>
          <w:rFonts w:ascii="GHEA Grapalat" w:hAnsi="GHEA Grapalat"/>
          <w:i/>
        </w:rPr>
        <w:tab/>
        <w:t xml:space="preserve"> "</w:t>
      </w:r>
      <w:r w:rsidRPr="00487F5A">
        <w:rPr>
          <w:rFonts w:ascii="GHEA Grapalat" w:hAnsi="GHEA Grapalat"/>
          <w:i/>
        </w:rPr>
        <w:tab/>
        <w:t>20</w:t>
      </w:r>
      <w:r w:rsidRPr="00487F5A">
        <w:rPr>
          <w:rFonts w:ascii="GHEA Grapalat" w:hAnsi="GHEA Grapalat"/>
          <w:i/>
        </w:rPr>
        <w:tab/>
        <w:t xml:space="preserve">  г.</w:t>
      </w:r>
    </w:p>
    <w:p w14:paraId="0F19EC3B" w14:textId="77777777" w:rsidR="00FC44B8" w:rsidRPr="00487F5A" w:rsidRDefault="00FC44B8" w:rsidP="00FC44B8">
      <w:pPr>
        <w:jc w:val="center"/>
        <w:rPr>
          <w:rFonts w:ascii="GHEA Grapalat" w:hAnsi="GHEA Grapalat" w:cs="GHEA Grapalat"/>
        </w:rPr>
      </w:pPr>
    </w:p>
    <w:p w14:paraId="33FC3B0F" w14:textId="77777777" w:rsidR="009E61CA" w:rsidRDefault="009E61CA" w:rsidP="00FC44B8">
      <w:pPr>
        <w:jc w:val="center"/>
        <w:rPr>
          <w:rFonts w:ascii="GHEA Grapalat" w:hAnsi="GHEA Grapalat" w:cs="GHEA Grapalat"/>
        </w:rPr>
      </w:pPr>
    </w:p>
    <w:p w14:paraId="383FCEF2" w14:textId="77777777" w:rsidR="009E61CA" w:rsidRDefault="009E61CA" w:rsidP="00FC44B8">
      <w:pPr>
        <w:jc w:val="center"/>
        <w:rPr>
          <w:rFonts w:ascii="GHEA Grapalat" w:hAnsi="GHEA Grapalat" w:cs="GHEA Grapalat"/>
        </w:rPr>
      </w:pPr>
    </w:p>
    <w:p w14:paraId="70883C44" w14:textId="6E7276AD" w:rsidR="00FC44B8" w:rsidRPr="00487F5A" w:rsidRDefault="00FC44B8" w:rsidP="00FC44B8">
      <w:pPr>
        <w:jc w:val="center"/>
        <w:rPr>
          <w:rFonts w:ascii="GHEA Grapalat" w:hAnsi="GHEA Grapalat" w:cs="GHEA Grapalat"/>
        </w:rPr>
      </w:pPr>
      <w:r w:rsidRPr="00487F5A">
        <w:rPr>
          <w:rFonts w:ascii="GHEA Grapalat" w:hAnsi="GHEA Grapalat" w:cs="GHEA Grapalat"/>
        </w:rPr>
        <w:t>УВЕДОМЛЕНИЕ</w:t>
      </w:r>
    </w:p>
    <w:p w14:paraId="357CFCAE" w14:textId="77777777" w:rsidR="00FC44B8" w:rsidRPr="00487F5A" w:rsidRDefault="00FC44B8" w:rsidP="00FC44B8">
      <w:pPr>
        <w:jc w:val="center"/>
        <w:rPr>
          <w:rFonts w:ascii="GHEA Grapalat" w:hAnsi="GHEA Grapalat" w:cs="GHEA Grapalat"/>
          <w:lang w:val="hy-AM"/>
        </w:rPr>
      </w:pPr>
    </w:p>
    <w:p w14:paraId="16F68258" w14:textId="77777777" w:rsidR="00FC44B8" w:rsidRPr="00487F5A" w:rsidRDefault="00FC44B8" w:rsidP="00FC44B8">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487F5A">
        <w:rPr>
          <w:rFonts w:ascii="GHEA Grapalat" w:hAnsi="GHEA Grapalat"/>
        </w:rPr>
        <w:t>з</w:t>
      </w:r>
      <w:r w:rsidRPr="00487F5A">
        <w:rPr>
          <w:rFonts w:ascii="GHEA Grapalat" w:hAnsi="GHEA Grapalat" w:cs="Sylfaen"/>
          <w:sz w:val="20"/>
          <w:szCs w:val="20"/>
        </w:rPr>
        <w:t>аявляет, что</w:t>
      </w:r>
      <w:r w:rsidRPr="00487F5A">
        <w:rPr>
          <w:rFonts w:ascii="GHEA Grapalat" w:hAnsi="GHEA Grapalat" w:cs="Arial"/>
          <w:sz w:val="20"/>
          <w:szCs w:val="20"/>
        </w:rPr>
        <w:t>:</w:t>
      </w:r>
      <w:r w:rsidRPr="00487F5A">
        <w:rPr>
          <w:rFonts w:ascii="GHEA Grapalat" w:hAnsi="GHEA Grapalat" w:cs="Arial"/>
          <w:sz w:val="20"/>
          <w:szCs w:val="20"/>
          <w:lang w:val="es-ES"/>
        </w:rPr>
        <w:t xml:space="preserve">  </w:t>
      </w:r>
    </w:p>
    <w:p w14:paraId="09F3295D" w14:textId="77777777" w:rsidR="00FC44B8" w:rsidRPr="00487F5A" w:rsidRDefault="00FC44B8" w:rsidP="00FC44B8">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50867B86" w14:textId="77777777" w:rsidR="00FC44B8" w:rsidRPr="00487F5A" w:rsidRDefault="00FC44B8" w:rsidP="00FC44B8">
      <w:pPr>
        <w:rPr>
          <w:rFonts w:ascii="GHEA Grapalat" w:hAnsi="GHEA Grapalat"/>
          <w:vertAlign w:val="superscript"/>
          <w:lang w:val="es-ES"/>
        </w:rPr>
      </w:pPr>
    </w:p>
    <w:p w14:paraId="523D99FF" w14:textId="77777777" w:rsidR="00FC44B8" w:rsidRPr="00487F5A" w:rsidRDefault="00FC44B8" w:rsidP="00FC44B8">
      <w:pPr>
        <w:pStyle w:val="ListParagraph"/>
        <w:numPr>
          <w:ilvl w:val="0"/>
          <w:numId w:val="38"/>
        </w:numPr>
        <w:contextualSpacing/>
        <w:jc w:val="both"/>
        <w:rPr>
          <w:rFonts w:ascii="GHEA Grapalat" w:hAnsi="GHEA Grapalat"/>
          <w:u w:val="single"/>
          <w:lang w:val="es-ES"/>
        </w:rPr>
      </w:pPr>
      <w:r w:rsidRPr="00487F5A">
        <w:rPr>
          <w:rFonts w:ascii="GHEA Grapalat" w:hAnsi="GHEA Grapalat"/>
          <w:sz w:val="20"/>
          <w:szCs w:val="20"/>
        </w:rPr>
        <w:t>В рамках заключенного между</w:t>
      </w:r>
      <w:r w:rsidRPr="00487F5A">
        <w:rPr>
          <w:rFonts w:ascii="GHEA Grapalat" w:hAnsi="GHEA Grapalat"/>
        </w:rPr>
        <w:t xml:space="preserve">   ----------------------</w:t>
      </w:r>
      <w:r w:rsidRPr="00487F5A">
        <w:rPr>
          <w:rFonts w:ascii="GHEA Grapalat" w:hAnsi="GHEA Grapalat"/>
          <w:lang w:val="hy-AM"/>
        </w:rPr>
        <w:t xml:space="preserve"> </w:t>
      </w:r>
      <w:r w:rsidRPr="00487F5A">
        <w:rPr>
          <w:rFonts w:ascii="GHEA Grapalat" w:hAnsi="GHEA Grapalat"/>
          <w:sz w:val="20"/>
          <w:szCs w:val="20"/>
        </w:rPr>
        <w:t>- ом   и</w:t>
      </w:r>
      <w:r w:rsidRPr="00487F5A">
        <w:rPr>
          <w:rFonts w:ascii="GHEA Grapalat" w:hAnsi="GHEA Grapalat"/>
        </w:rPr>
        <w:t xml:space="preserve"> ---------------------------- </w:t>
      </w:r>
      <w:r w:rsidRPr="00487F5A">
        <w:rPr>
          <w:rFonts w:ascii="GHEA Grapalat" w:hAnsi="GHEA Grapalat"/>
          <w:sz w:val="20"/>
          <w:szCs w:val="20"/>
        </w:rPr>
        <w:t>-ом</w:t>
      </w:r>
      <w:r w:rsidRPr="00487F5A">
        <w:rPr>
          <w:rFonts w:ascii="GHEA Grapalat" w:hAnsi="GHEA Grapalat"/>
        </w:rPr>
        <w:t xml:space="preserve">                              </w:t>
      </w:r>
    </w:p>
    <w:p w14:paraId="2049AF12" w14:textId="77777777" w:rsidR="00FC44B8" w:rsidRPr="00487F5A" w:rsidRDefault="00FC44B8" w:rsidP="00FC44B8">
      <w:pPr>
        <w:rPr>
          <w:rFonts w:ascii="GHEA Grapalat" w:hAnsi="GHEA Grapalat" w:cs="Sylfaen"/>
          <w:vertAlign w:val="superscript"/>
        </w:rPr>
      </w:pPr>
      <w:r w:rsidRPr="00487F5A">
        <w:rPr>
          <w:rFonts w:ascii="GHEA Grapalat" w:hAnsi="GHEA Grapalat" w:cs="Sylfaen"/>
          <w:vertAlign w:val="superscript"/>
          <w:lang w:val="es-ES"/>
        </w:rPr>
        <w:t xml:space="preserve">                                                                                     </w:t>
      </w:r>
      <w:r w:rsidRPr="00487F5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00487F5A">
        <w:rPr>
          <w:rFonts w:ascii="GHEA Grapalat" w:hAnsi="GHEA Grapalat" w:cs="Sylfaen"/>
          <w:vertAlign w:val="superscript"/>
        </w:rPr>
        <w:t>заказчика</w:t>
      </w: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00487F5A">
        <w:rPr>
          <w:rFonts w:ascii="GHEA Grapalat" w:hAnsi="GHEA Grapalat" w:cs="Sylfaen"/>
          <w:vertAlign w:val="superscript"/>
        </w:rPr>
        <w:t>подрядчика</w:t>
      </w:r>
    </w:p>
    <w:p w14:paraId="45CDFA70" w14:textId="77777777" w:rsidR="00FC44B8" w:rsidRPr="00487F5A" w:rsidRDefault="00FC44B8" w:rsidP="00FC44B8">
      <w:pPr>
        <w:rPr>
          <w:rFonts w:ascii="GHEA Grapalat" w:hAnsi="GHEA Grapalat" w:cs="Sylfaen"/>
          <w:vertAlign w:val="superscript"/>
        </w:rPr>
      </w:pP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 </w:t>
      </w:r>
      <w:r w:rsidRPr="00487F5A">
        <w:rPr>
          <w:rFonts w:ascii="GHEA Grapalat" w:hAnsi="GHEA Grapalat" w:cs="Sylfaen"/>
          <w:sz w:val="20"/>
          <w:szCs w:val="20"/>
          <w:lang w:val="es-ES"/>
        </w:rPr>
        <w:t>20</w:t>
      </w:r>
      <w:r w:rsidRPr="00487F5A">
        <w:rPr>
          <w:rFonts w:ascii="GHEA Grapalat" w:hAnsi="GHEA Grapalat" w:cs="Sylfaen"/>
          <w:sz w:val="20"/>
          <w:szCs w:val="20"/>
        </w:rPr>
        <w:t>г</w:t>
      </w:r>
      <w:r w:rsidRPr="00487F5A">
        <w:rPr>
          <w:rFonts w:ascii="GHEA Grapalat" w:hAnsi="GHEA Grapalat" w:cs="Sylfaen"/>
          <w:sz w:val="20"/>
          <w:szCs w:val="20"/>
          <w:lang w:val="es-ES"/>
        </w:rPr>
        <w:t>.</w:t>
      </w:r>
      <w:r w:rsidRPr="00487F5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487F5A">
        <w:rPr>
          <w:rFonts w:ascii="GHEA Grapalat" w:hAnsi="GHEA Grapalat"/>
          <w:i/>
          <w:sz w:val="20"/>
          <w:szCs w:val="20"/>
          <w:u w:val="single"/>
        </w:rPr>
        <w:t xml:space="preserve">__ </w:t>
      </w:r>
      <w:r w:rsidRPr="00487F5A">
        <w:rPr>
          <w:rFonts w:ascii="GHEA Grapalat" w:hAnsi="GHEA Grapalat"/>
          <w:sz w:val="20"/>
          <w:szCs w:val="20"/>
        </w:rPr>
        <w:t>(</w:t>
      </w:r>
      <w:r w:rsidRPr="00487F5A">
        <w:rPr>
          <w:rFonts w:ascii="GHEA Grapalat" w:hAnsi="GHEA Grapalat" w:cs="Sylfaen"/>
          <w:sz w:val="20"/>
          <w:szCs w:val="20"/>
        </w:rPr>
        <w:t>далее-Договор</w:t>
      </w:r>
      <w:r w:rsidRPr="00487F5A">
        <w:rPr>
          <w:rFonts w:ascii="GHEA Grapalat" w:hAnsi="GHEA Grapalat" w:cs="Sylfaen"/>
          <w:sz w:val="20"/>
          <w:szCs w:val="20"/>
          <w:lang w:val="es-ES"/>
        </w:rPr>
        <w:t>)</w:t>
      </w:r>
      <w:r w:rsidRPr="00487F5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487F5A">
        <w:rPr>
          <w:rFonts w:ascii="GHEA Grapalat" w:hAnsi="GHEA Grapalat" w:cs="Sylfaen"/>
          <w:sz w:val="20"/>
          <w:szCs w:val="20"/>
        </w:rPr>
        <w:t>и -------------- - ом</w:t>
      </w:r>
    </w:p>
    <w:p w14:paraId="0A0D7DAC" w14:textId="77777777" w:rsidR="00FC44B8" w:rsidRPr="00487F5A" w:rsidRDefault="00FC44B8" w:rsidP="00FC44B8">
      <w:pPr>
        <w:rPr>
          <w:rFonts w:ascii="GHEA Grapalat" w:hAnsi="GHEA Grapalat"/>
          <w:u w:val="single"/>
          <w:lang w:val="es-ES"/>
        </w:rPr>
      </w:pP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00487F5A">
        <w:rPr>
          <w:rFonts w:ascii="GHEA Grapalat" w:hAnsi="GHEA Grapalat" w:cs="Sylfaen"/>
          <w:vertAlign w:val="superscript"/>
        </w:rPr>
        <w:t>подрядчика</w:t>
      </w:r>
    </w:p>
    <w:p w14:paraId="429AE0F0" w14:textId="77777777" w:rsidR="00FC44B8" w:rsidRPr="00487F5A" w:rsidRDefault="00FC44B8" w:rsidP="00FC44B8">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487F5A">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487F5A">
        <w:rPr>
          <w:rFonts w:ascii="GHEA Grapalat" w:hAnsi="GHEA Grapalat"/>
          <w:sz w:val="20"/>
          <w:szCs w:val="20"/>
        </w:rPr>
        <w:t>заключен</w:t>
      </w: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487F5A">
        <w:rPr>
          <w:rFonts w:ascii="GHEA Grapalat" w:hAnsi="GHEA Grapalat"/>
        </w:rPr>
        <w:t>.</w:t>
      </w:r>
      <w:r w:rsidRPr="00487F5A">
        <w:rPr>
          <w:rFonts w:ascii="GHEA Grapalat" w:hAnsi="GHEA Grapalat" w:cs="Sylfaen"/>
          <w:sz w:val="20"/>
          <w:szCs w:val="20"/>
          <w:lang w:val="es-ES"/>
        </w:rPr>
        <w:t xml:space="preserve"> </w:t>
      </w:r>
    </w:p>
    <w:p w14:paraId="4AB42C88" w14:textId="77777777" w:rsidR="00FC44B8" w:rsidRPr="00487F5A" w:rsidRDefault="00FC44B8" w:rsidP="00FC44B8">
      <w:pPr>
        <w:rPr>
          <w:rFonts w:ascii="GHEA Grapalat" w:hAnsi="GHEA Grapalat" w:cs="Sylfaen"/>
          <w:sz w:val="20"/>
          <w:szCs w:val="20"/>
          <w:lang w:val="es-ES"/>
        </w:rPr>
      </w:pPr>
    </w:p>
    <w:p w14:paraId="7D1D32F9" w14:textId="77777777" w:rsidR="00FC44B8" w:rsidRPr="00487F5A" w:rsidRDefault="00FC44B8" w:rsidP="00FC44B8">
      <w:pPr>
        <w:pStyle w:val="ListParagraph"/>
        <w:numPr>
          <w:ilvl w:val="0"/>
          <w:numId w:val="38"/>
        </w:numPr>
        <w:contextualSpacing/>
        <w:jc w:val="both"/>
        <w:rPr>
          <w:rFonts w:ascii="GHEA Grapalat" w:hAnsi="GHEA Grapalat" w:cs="Sylfaen"/>
          <w:sz w:val="20"/>
          <w:szCs w:val="20"/>
        </w:rPr>
      </w:pPr>
      <w:r w:rsidRPr="00487F5A">
        <w:rPr>
          <w:rFonts w:ascii="GHEA Grapalat" w:hAnsi="GHEA Grapalat" w:cs="Sylfaen"/>
          <w:sz w:val="20"/>
          <w:szCs w:val="20"/>
        </w:rPr>
        <w:t>Согласен с условиями изложенными в пункте 8.12 .</w:t>
      </w:r>
    </w:p>
    <w:p w14:paraId="643964EE" w14:textId="77777777" w:rsidR="00FC44B8" w:rsidRPr="00487F5A" w:rsidRDefault="00FC44B8" w:rsidP="00FC44B8">
      <w:pPr>
        <w:jc w:val="center"/>
        <w:rPr>
          <w:rFonts w:ascii="GHEA Grapalat" w:hAnsi="GHEA Grapalat" w:cs="GHEA Grapalat"/>
          <w:lang w:val="es-ES"/>
        </w:rPr>
      </w:pPr>
    </w:p>
    <w:p w14:paraId="08E1DCA6" w14:textId="77777777" w:rsidR="00FC44B8" w:rsidRPr="00487F5A" w:rsidRDefault="00FC44B8" w:rsidP="00FC44B8">
      <w:pPr>
        <w:jc w:val="center"/>
        <w:rPr>
          <w:rFonts w:ascii="GHEA Grapalat" w:hAnsi="GHEA Grapalat" w:cs="Sylfaen"/>
          <w:b/>
          <w:lang w:val="es-ES"/>
        </w:rPr>
      </w:pPr>
    </w:p>
    <w:p w14:paraId="5BDA8C24" w14:textId="77777777" w:rsidR="00FC44B8" w:rsidRPr="00487F5A" w:rsidRDefault="00FC44B8" w:rsidP="00FC44B8">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6A3F37FD" w14:textId="77777777" w:rsidR="00FC44B8" w:rsidRPr="00487F5A" w:rsidRDefault="00FC44B8" w:rsidP="00FC44B8">
      <w:pPr>
        <w:rPr>
          <w:rFonts w:ascii="GHEA Grapalat" w:hAnsi="GHEA Grapalat"/>
          <w:sz w:val="20"/>
          <w:vertAlign w:val="superscript"/>
          <w:lang w:val="hy-AM"/>
        </w:rPr>
      </w:pPr>
      <w:r w:rsidRPr="00487F5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487F5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1653C8DE" w14:textId="77777777" w:rsidR="00FC44B8" w:rsidRPr="00487F5A" w:rsidRDefault="00FC44B8" w:rsidP="00FC44B8">
      <w:pPr>
        <w:jc w:val="right"/>
        <w:rPr>
          <w:rFonts w:ascii="GHEA Grapalat" w:hAnsi="GHEA Grapalat"/>
          <w:sz w:val="20"/>
          <w:lang w:val="hy-AM"/>
        </w:rPr>
      </w:pPr>
      <w:r w:rsidRPr="00487F5A">
        <w:rPr>
          <w:rFonts w:ascii="GHEA Grapalat" w:hAnsi="GHEA Grapalat"/>
          <w:sz w:val="20"/>
          <w:lang w:val="hy-AM"/>
        </w:rPr>
        <w:t xml:space="preserve">    </w:t>
      </w:r>
    </w:p>
    <w:p w14:paraId="274DABF7" w14:textId="77777777" w:rsidR="00FC44B8" w:rsidRPr="00487F5A" w:rsidRDefault="00FC44B8" w:rsidP="00FC44B8">
      <w:pPr>
        <w:jc w:val="center"/>
        <w:rPr>
          <w:rFonts w:ascii="GHEA Grapalat" w:hAnsi="GHEA Grapalat" w:cs="Sylfaen"/>
          <w:sz w:val="16"/>
          <w:szCs w:val="16"/>
          <w:lang w:val="es-ES"/>
        </w:rPr>
      </w:pPr>
      <w:r w:rsidRPr="00487F5A">
        <w:rPr>
          <w:rFonts w:ascii="GHEA Grapalat" w:hAnsi="GHEA Grapalat"/>
          <w:sz w:val="16"/>
          <w:szCs w:val="16"/>
        </w:rPr>
        <w:t xml:space="preserve">                                                                                                      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69CAE8DC" w14:textId="77777777" w:rsidR="00FC44B8" w:rsidRPr="00487F5A" w:rsidRDefault="00FC44B8" w:rsidP="00FC44B8">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285440BA" w14:textId="77777777" w:rsidR="00FC44B8" w:rsidRPr="00487F5A" w:rsidRDefault="00FC44B8" w:rsidP="00FC44B8">
      <w:pPr>
        <w:jc w:val="center"/>
        <w:rPr>
          <w:rFonts w:ascii="GHEA Grapalat" w:hAnsi="GHEA Grapalat" w:cs="Sylfaen"/>
          <w:sz w:val="16"/>
          <w:szCs w:val="16"/>
          <w:lang w:val="es-ES"/>
        </w:rPr>
      </w:pPr>
    </w:p>
    <w:p w14:paraId="4343DC43" w14:textId="77777777" w:rsidR="00FC44B8" w:rsidRPr="00487F5A" w:rsidRDefault="00FC44B8" w:rsidP="00FC44B8">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1D65D520" w14:textId="77777777" w:rsidR="00FC44B8" w:rsidRPr="00B138F3" w:rsidRDefault="00FC44B8" w:rsidP="006E7D3E">
      <w:pPr>
        <w:rPr>
          <w:rFonts w:ascii="GHEA Grapalat" w:hAnsi="GHEA Grapalat"/>
          <w:i/>
        </w:rPr>
      </w:pPr>
    </w:p>
    <w:sectPr w:rsidR="00FC44B8" w:rsidRPr="00B138F3" w:rsidSect="009E61CA">
      <w:footnotePr>
        <w:pos w:val="beneathText"/>
      </w:footnotePr>
      <w:pgSz w:w="11906" w:h="16838" w:code="9"/>
      <w:pgMar w:top="630"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C528A" w14:textId="77777777" w:rsidR="000E793D" w:rsidRDefault="000E793D">
      <w:r>
        <w:separator/>
      </w:r>
    </w:p>
  </w:endnote>
  <w:endnote w:type="continuationSeparator" w:id="0">
    <w:p w14:paraId="2A992457" w14:textId="77777777" w:rsidR="000E793D" w:rsidRDefault="000E7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289129FB" w14:textId="77777777" w:rsidR="001E0BC5" w:rsidRPr="003E450C" w:rsidRDefault="001E0BC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45709">
          <w:rPr>
            <w:rFonts w:ascii="GHEA Grapalat" w:hAnsi="GHEA Grapalat"/>
            <w:noProof/>
            <w:sz w:val="24"/>
            <w:szCs w:val="24"/>
          </w:rPr>
          <w:t>94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F65FB" w14:textId="77777777" w:rsidR="000E793D" w:rsidRDefault="000E793D">
      <w:r>
        <w:separator/>
      </w:r>
    </w:p>
  </w:footnote>
  <w:footnote w:type="continuationSeparator" w:id="0">
    <w:p w14:paraId="2F292C32" w14:textId="77777777" w:rsidR="000E793D" w:rsidRDefault="000E793D">
      <w:r>
        <w:continuationSeparator/>
      </w:r>
    </w:p>
  </w:footnote>
  <w:footnote w:id="1">
    <w:p w14:paraId="01438616" w14:textId="77777777" w:rsidR="001E0BC5" w:rsidRPr="00793343" w:rsidRDefault="001E0BC5"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1CDD13A6" w14:textId="77777777" w:rsidR="001E0BC5" w:rsidRPr="00CD6B60" w:rsidRDefault="001E0BC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847850B"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AC7EA9D"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28046EE" w14:textId="77777777" w:rsidR="001E0BC5" w:rsidRPr="00CD6B60" w:rsidRDefault="001E0BC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0E2DCD4A" w14:textId="77777777" w:rsidR="001E0BC5" w:rsidRDefault="001E0BC5"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0E29458A" w14:textId="77777777" w:rsidR="001E0BC5" w:rsidRDefault="001E0BC5"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605D6558" w14:textId="77777777" w:rsidR="001E0BC5" w:rsidRPr="009E2596" w:rsidRDefault="001E0BC5"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4C857EB6" w14:textId="77777777" w:rsidR="001E0BC5" w:rsidRPr="003B5BE3" w:rsidRDefault="001E0BC5" w:rsidP="00822F33">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385AE4C2" w14:textId="77777777" w:rsidR="001E0BC5" w:rsidRDefault="001E0BC5" w:rsidP="00AF1F59">
      <w:pPr>
        <w:pStyle w:val="FootnoteText"/>
        <w:jc w:val="both"/>
        <w:rPr>
          <w:rFonts w:asciiTheme="minorHAnsi" w:hAnsiTheme="minorHAnsi"/>
        </w:rPr>
      </w:pPr>
    </w:p>
    <w:p w14:paraId="1206BBC0" w14:textId="77777777" w:rsidR="001E0BC5" w:rsidRPr="00D3436F" w:rsidRDefault="001E0BC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75D5CFD" w14:textId="77777777" w:rsidR="001E0BC5" w:rsidRPr="000811C1" w:rsidRDefault="001E0BC5">
      <w:pPr>
        <w:pStyle w:val="FootnoteText"/>
        <w:rPr>
          <w:rFonts w:asciiTheme="minorHAnsi" w:hAnsiTheme="minorHAnsi"/>
        </w:rPr>
      </w:pPr>
    </w:p>
  </w:footnote>
  <w:footnote w:id="5">
    <w:p w14:paraId="0CE6967B" w14:textId="77777777" w:rsidR="001E0BC5" w:rsidRPr="00FE2AA4" w:rsidRDefault="001E0BC5">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6">
    <w:p w14:paraId="6245383A" w14:textId="77777777" w:rsidR="00924164" w:rsidRPr="008842CE" w:rsidRDefault="00924164" w:rsidP="00924164">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48AF6C5" w14:textId="77777777" w:rsidR="00924164" w:rsidRPr="000811C1" w:rsidRDefault="00924164" w:rsidP="00924164">
      <w:pPr>
        <w:pStyle w:val="FootnoteText"/>
        <w:rPr>
          <w:lang w:val="af-ZA"/>
        </w:rPr>
      </w:pPr>
    </w:p>
  </w:footnote>
  <w:footnote w:id="7">
    <w:p w14:paraId="3F624003" w14:textId="77777777" w:rsidR="001E0BC5" w:rsidRPr="00511966" w:rsidRDefault="001E0BC5"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373E88A6" w14:textId="77777777" w:rsidR="001E0BC5" w:rsidRPr="008E4439" w:rsidRDefault="001E0BC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750D237D" w14:textId="77777777" w:rsidR="001E0BC5" w:rsidRPr="000811C1" w:rsidRDefault="001E0BC5" w:rsidP="0027573B">
      <w:pPr>
        <w:pStyle w:val="FootnoteText"/>
        <w:rPr>
          <w:rFonts w:ascii="Sylfaen" w:hAnsi="Sylfaen"/>
          <w:sz w:val="18"/>
          <w:szCs w:val="18"/>
        </w:rPr>
      </w:pPr>
    </w:p>
  </w:footnote>
  <w:footnote w:id="9">
    <w:p w14:paraId="141774CA" w14:textId="77777777" w:rsidR="001E0BC5" w:rsidRPr="00A31673" w:rsidRDefault="001E0BC5">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268AD083" w14:textId="77777777" w:rsidR="001E0BC5" w:rsidRDefault="001E0BC5" w:rsidP="006B3E56">
      <w:pPr>
        <w:jc w:val="both"/>
      </w:pPr>
    </w:p>
    <w:p w14:paraId="366DF7F3" w14:textId="77777777" w:rsidR="001E0BC5" w:rsidRPr="00A006D6" w:rsidRDefault="001E0BC5"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33CDEE42"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7E3A30AA"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1969F008" w14:textId="77777777" w:rsidR="001E0BC5" w:rsidRPr="00A006D6" w:rsidRDefault="001E0BC5" w:rsidP="006B3E56">
      <w:pPr>
        <w:pStyle w:val="FootnoteText"/>
        <w:rPr>
          <w:rFonts w:asciiTheme="minorHAnsi" w:hAnsiTheme="minorHAnsi"/>
          <w:i/>
          <w:lang w:val="af-ZA"/>
        </w:rPr>
      </w:pPr>
    </w:p>
  </w:footnote>
  <w:footnote w:id="11">
    <w:p w14:paraId="102A2991" w14:textId="77777777" w:rsidR="001E0BC5" w:rsidRPr="00A006D6" w:rsidRDefault="001E0BC5">
      <w:pPr>
        <w:pStyle w:val="FootnoteText"/>
        <w:rPr>
          <w:ins w:id="10" w:author="Inesa Kocharyan" w:date="2021-09-01T12:05:00Z"/>
          <w:rFonts w:asciiTheme="minorHAnsi" w:hAnsiTheme="minorHAnsi"/>
          <w:b/>
          <w:i/>
        </w:rPr>
      </w:pPr>
      <w:r w:rsidRPr="00A006D6">
        <w:rPr>
          <w:rStyle w:val="FootnoteReference"/>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3C895E2B" w14:textId="77777777" w:rsidR="001E0BC5" w:rsidRPr="00990559" w:rsidRDefault="001E0BC5">
      <w:pPr>
        <w:pStyle w:val="FootnoteText"/>
        <w:rPr>
          <w:rFonts w:ascii="Sylfaen" w:hAnsi="Sylfaen"/>
          <w:lang w:val="hy-AM"/>
        </w:rPr>
      </w:pPr>
    </w:p>
  </w:footnote>
  <w:footnote w:id="12">
    <w:p w14:paraId="5F926F6C" w14:textId="77777777" w:rsidR="001E0BC5" w:rsidRPr="00DC619D" w:rsidRDefault="001E0BC5"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0FC9612C" w14:textId="77777777" w:rsidR="001E0BC5" w:rsidRPr="00D3436F" w:rsidRDefault="001E0BC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3BA18DC8" w14:textId="77777777" w:rsidR="001E0BC5" w:rsidRPr="00D3436F" w:rsidRDefault="001E0BC5">
      <w:pPr>
        <w:pStyle w:val="FootnoteText"/>
        <w:rPr>
          <w:lang w:val="es-ES"/>
        </w:rPr>
      </w:pPr>
    </w:p>
  </w:footnote>
  <w:footnote w:id="14">
    <w:p w14:paraId="4D8886CF" w14:textId="77777777" w:rsidR="001E0BC5" w:rsidRPr="008842CE" w:rsidRDefault="001E0BC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9A89E93" w14:textId="77777777" w:rsidR="001E0BC5" w:rsidRPr="008842CE" w:rsidRDefault="001E0BC5" w:rsidP="003D2FE2">
      <w:pPr>
        <w:pStyle w:val="FootnoteText"/>
        <w:jc w:val="both"/>
        <w:rPr>
          <w:rFonts w:ascii="GHEA Grapalat" w:hAnsi="GHEA Grapalat"/>
        </w:rPr>
      </w:pPr>
    </w:p>
  </w:footnote>
  <w:footnote w:id="15">
    <w:p w14:paraId="24D82C0B" w14:textId="77777777" w:rsidR="001E0BC5" w:rsidRPr="008842CE" w:rsidRDefault="001E0BC5" w:rsidP="003D2FE2">
      <w:pPr>
        <w:pStyle w:val="FootnoteText"/>
        <w:jc w:val="both"/>
      </w:pPr>
    </w:p>
  </w:footnote>
  <w:footnote w:id="16">
    <w:p w14:paraId="6FA71C3D" w14:textId="77777777" w:rsidR="001E0BC5" w:rsidRPr="008842CE" w:rsidRDefault="001E0BC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8F35634" w14:textId="77777777" w:rsidR="001E0BC5" w:rsidRPr="008842CE" w:rsidRDefault="001E0BC5" w:rsidP="000A214C">
      <w:pPr>
        <w:pStyle w:val="FootnoteText"/>
        <w:jc w:val="both"/>
        <w:rPr>
          <w:rFonts w:ascii="GHEA Grapalat" w:hAnsi="GHEA Grapalat"/>
        </w:rPr>
      </w:pPr>
    </w:p>
  </w:footnote>
  <w:footnote w:id="17">
    <w:p w14:paraId="2A3F0772" w14:textId="77777777" w:rsidR="001E0BC5" w:rsidRPr="008842CE" w:rsidRDefault="001E0BC5" w:rsidP="000A214C">
      <w:pPr>
        <w:pStyle w:val="FootnoteText"/>
        <w:jc w:val="both"/>
      </w:pPr>
    </w:p>
  </w:footnote>
  <w:footnote w:id="18">
    <w:p w14:paraId="54A643B7" w14:textId="77777777" w:rsidR="001E0BC5" w:rsidRPr="00124BE9" w:rsidRDefault="001E0BC5"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0980B214" w14:textId="77777777" w:rsidR="001E0BC5" w:rsidRPr="00124BE9" w:rsidRDefault="001E0BC5" w:rsidP="00BB28C8">
      <w:pPr>
        <w:pStyle w:val="FootnoteText"/>
        <w:widowControl w:val="0"/>
        <w:jc w:val="both"/>
        <w:rPr>
          <w:rFonts w:ascii="GHEA Grapalat" w:hAnsi="GHEA Grapalat"/>
          <w:lang w:val="hy-AM"/>
        </w:rPr>
      </w:pPr>
    </w:p>
  </w:footnote>
  <w:footnote w:id="19">
    <w:p w14:paraId="293C60A4" w14:textId="77777777" w:rsidR="001E0BC5" w:rsidRPr="00124BE9" w:rsidRDefault="001E0BC5"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14:paraId="50E9C5DB" w14:textId="77777777" w:rsidR="001E0BC5" w:rsidRPr="0000511B" w:rsidRDefault="001E0BC5" w:rsidP="00BB28C8">
      <w:pPr>
        <w:pStyle w:val="FootnoteText"/>
        <w:widowControl w:val="0"/>
        <w:jc w:val="both"/>
        <w:rPr>
          <w:rFonts w:ascii="GHEA Grapalat" w:hAnsi="GHEA Grapalat"/>
          <w:i/>
          <w:sz w:val="18"/>
          <w:szCs w:val="18"/>
        </w:rPr>
      </w:pPr>
      <w:r w:rsidRPr="0000511B">
        <w:rPr>
          <w:rStyle w:val="FootnoteReference"/>
          <w:sz w:val="18"/>
          <w:szCs w:val="18"/>
        </w:rPr>
        <w:t>29</w:t>
      </w:r>
      <w:r w:rsidRPr="0000511B">
        <w:rPr>
          <w:rFonts w:ascii="GHEA Grapalat" w:hAnsi="GHEA Grapalat"/>
          <w:sz w:val="18"/>
          <w:szCs w:val="18"/>
        </w:rPr>
        <w:t xml:space="preserve"> </w:t>
      </w:r>
      <w:r w:rsidRPr="0000511B">
        <w:rPr>
          <w:rFonts w:ascii="GHEA Grapalat" w:hAnsi="GHEA Grapalat"/>
          <w:i/>
          <w:sz w:val="18"/>
          <w:szCs w:val="18"/>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p w14:paraId="33583701" w14:textId="77777777" w:rsidR="001E0BC5" w:rsidRPr="0000511B" w:rsidRDefault="001E0BC5" w:rsidP="00BB28C8">
      <w:pPr>
        <w:pStyle w:val="FootnoteText"/>
        <w:widowControl w:val="0"/>
        <w:jc w:val="both"/>
        <w:rPr>
          <w:rFonts w:ascii="GHEA Grapalat" w:hAnsi="GHEA Grapalat"/>
        </w:rPr>
      </w:pPr>
      <w:r w:rsidRPr="0000511B">
        <w:rPr>
          <w:rFonts w:ascii="GHEA Grapalat" w:hAnsi="GHEA Grapalat"/>
          <w:i/>
          <w:sz w:val="18"/>
          <w:szCs w:val="18"/>
          <w:vertAlign w:val="superscript"/>
        </w:rPr>
        <w:t>29.1</w:t>
      </w:r>
      <w:r w:rsidRPr="0000511B">
        <w:rPr>
          <w:rFonts w:ascii="GHEA Grapalat" w:hAnsi="GHEA Grapalat"/>
          <w:i/>
          <w:sz w:val="18"/>
          <w:szCs w:val="18"/>
        </w:rPr>
        <w:t xml:space="preserve"> Пункт 2 пункта 5.1.1. исключается из проекта договора, если предметом закупки не является</w:t>
      </w:r>
      <w:r w:rsidRPr="00C8334C">
        <w:rPr>
          <w:rFonts w:ascii="GHEA Grapalat" w:hAnsi="GHEA Grapalat"/>
          <w:i/>
        </w:rPr>
        <w:t xml:space="preserve"> </w:t>
      </w:r>
      <w:r w:rsidRPr="0000511B">
        <w:rPr>
          <w:rFonts w:ascii="GHEA Grapalat" w:hAnsi="GHEA Grapalat"/>
          <w:i/>
          <w:sz w:val="18"/>
          <w:szCs w:val="18"/>
        </w:rPr>
        <w:t>строительная программа.</w:t>
      </w:r>
    </w:p>
  </w:footnote>
  <w:footnote w:id="21">
    <w:p w14:paraId="68B18AFE" w14:textId="77777777" w:rsidR="001E0BC5" w:rsidRPr="00EB336B" w:rsidRDefault="001E0BC5"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«При этом оплата за закупку осуществляется в срок, установленный графиком oплаты настоящего Договора, в течение пяти рабочих дней.»</w:t>
      </w:r>
    </w:p>
    <w:p w14:paraId="7E2E1566" w14:textId="77777777" w:rsidR="001E0BC5" w:rsidRPr="00F77F4C" w:rsidRDefault="001E0BC5"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48F7F62C" w14:textId="77777777" w:rsidR="001E0BC5" w:rsidRPr="00F77F4C" w:rsidRDefault="001E0BC5"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6BABC33C" w14:textId="77777777" w:rsidR="001E0BC5" w:rsidRPr="004078D0" w:rsidRDefault="001E0BC5" w:rsidP="00BB28C8">
      <w:pPr>
        <w:pStyle w:val="FootnoteText"/>
        <w:widowControl w:val="0"/>
        <w:jc w:val="both"/>
        <w:rPr>
          <w:rFonts w:ascii="GHEA Grapalat" w:hAnsi="GHEA Grapalat"/>
          <w:sz w:val="2"/>
          <w:szCs w:val="2"/>
          <w:lang w:val="hy-AM"/>
        </w:rPr>
      </w:pPr>
    </w:p>
    <w:p w14:paraId="376DB90D" w14:textId="77777777" w:rsidR="001E0BC5" w:rsidRPr="004078D0" w:rsidRDefault="001E0BC5" w:rsidP="00BB28C8">
      <w:pPr>
        <w:pStyle w:val="FootnoteText"/>
        <w:widowControl w:val="0"/>
        <w:jc w:val="both"/>
        <w:rPr>
          <w:rFonts w:ascii="GHEA Grapalat" w:hAnsi="GHEA Grapalat"/>
          <w:sz w:val="2"/>
          <w:szCs w:val="2"/>
          <w:lang w:val="hy-AM"/>
        </w:rPr>
      </w:pPr>
    </w:p>
  </w:footnote>
  <w:footnote w:id="22">
    <w:p w14:paraId="07610310" w14:textId="77777777" w:rsidR="001E0BC5" w:rsidRPr="00124BE9" w:rsidRDefault="001E0BC5"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2FBF4066" w14:textId="77777777" w:rsidR="001E0BC5" w:rsidRPr="00124BE9" w:rsidRDefault="001E0BC5"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14:paraId="57165CC0" w14:textId="77777777" w:rsidR="001E0BC5" w:rsidRPr="00124BE9" w:rsidRDefault="001E0BC5"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FF10779" w14:textId="77777777" w:rsidR="001E0BC5" w:rsidRPr="001C4E24" w:rsidRDefault="001E0BC5" w:rsidP="00BB28C8">
      <w:pPr>
        <w:pStyle w:val="FootnoteText"/>
        <w:rPr>
          <w:lang w:val="hy-AM"/>
        </w:rPr>
      </w:pPr>
    </w:p>
  </w:footnote>
  <w:footnote w:id="25">
    <w:p w14:paraId="2CB858A4" w14:textId="77777777" w:rsidR="001E0BC5" w:rsidRPr="0083571F" w:rsidRDefault="001E0BC5" w:rsidP="00BB28C8">
      <w:pPr>
        <w:pStyle w:val="FootnoteText"/>
        <w:widowControl w:val="0"/>
        <w:rPr>
          <w:rFonts w:asciiTheme="minorHAnsi" w:hAnsiTheme="minorHAnsi"/>
        </w:rPr>
      </w:pPr>
      <w:r w:rsidRPr="00487F5A">
        <w:rPr>
          <w:rFonts w:asciiTheme="minorHAnsi" w:hAnsiTheme="minorHAnsi"/>
        </w:rPr>
        <w:t>*</w:t>
      </w:r>
      <w:r w:rsidRPr="0083571F">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14:paraId="372D6172" w14:textId="77777777" w:rsidR="001E0BC5" w:rsidRPr="00124BE9" w:rsidRDefault="001E0BC5"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14:paraId="63003265" w14:textId="77777777" w:rsidR="001E0BC5" w:rsidRPr="00124BE9" w:rsidRDefault="001E0BC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14:paraId="199A40AF" w14:textId="77777777" w:rsidR="001E0BC5" w:rsidRPr="00124BE9" w:rsidRDefault="001E0BC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8031F0"/>
    <w:multiLevelType w:val="hybridMultilevel"/>
    <w:tmpl w:val="BADAD1E8"/>
    <w:lvl w:ilvl="0" w:tplc="BBB0009C">
      <w:numFmt w:val="bullet"/>
      <w:lvlText w:val="-"/>
      <w:lvlJc w:val="left"/>
      <w:pPr>
        <w:ind w:left="1080" w:hanging="360"/>
      </w:pPr>
      <w:rPr>
        <w:rFonts w:ascii="Sylfaen" w:eastAsia="Times New Roman" w:hAnsi="Sylfaen"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0FB7D33"/>
    <w:multiLevelType w:val="hybridMultilevel"/>
    <w:tmpl w:val="FA16E11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A4C7EB8"/>
    <w:multiLevelType w:val="hybridMultilevel"/>
    <w:tmpl w:val="5F14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97023020">
    <w:abstractNumId w:val="27"/>
  </w:num>
  <w:num w:numId="2" w16cid:durableId="1370059933">
    <w:abstractNumId w:val="13"/>
  </w:num>
  <w:num w:numId="3" w16cid:durableId="906263708">
    <w:abstractNumId w:val="25"/>
  </w:num>
  <w:num w:numId="4" w16cid:durableId="614825392">
    <w:abstractNumId w:val="20"/>
  </w:num>
  <w:num w:numId="5" w16cid:durableId="1833446912">
    <w:abstractNumId w:val="30"/>
  </w:num>
  <w:num w:numId="6" w16cid:durableId="416947027">
    <w:abstractNumId w:val="27"/>
    <w:lvlOverride w:ilvl="0">
      <w:startOverride w:val="1"/>
    </w:lvlOverride>
    <w:lvlOverride w:ilvl="1"/>
    <w:lvlOverride w:ilvl="2"/>
    <w:lvlOverride w:ilvl="3"/>
    <w:lvlOverride w:ilvl="4"/>
    <w:lvlOverride w:ilvl="5"/>
    <w:lvlOverride w:ilvl="6"/>
    <w:lvlOverride w:ilvl="7"/>
    <w:lvlOverride w:ilvl="8"/>
  </w:num>
  <w:num w:numId="7" w16cid:durableId="2628798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26631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3262373">
    <w:abstractNumId w:val="22"/>
  </w:num>
  <w:num w:numId="10" w16cid:durableId="1547528243">
    <w:abstractNumId w:val="6"/>
  </w:num>
  <w:num w:numId="11" w16cid:durableId="118840236">
    <w:abstractNumId w:val="10"/>
  </w:num>
  <w:num w:numId="12" w16cid:durableId="1863935913">
    <w:abstractNumId w:val="36"/>
  </w:num>
  <w:num w:numId="13" w16cid:durableId="1836997553">
    <w:abstractNumId w:val="32"/>
  </w:num>
  <w:num w:numId="14" w16cid:durableId="504444286">
    <w:abstractNumId w:val="16"/>
  </w:num>
  <w:num w:numId="15" w16cid:durableId="1003361319">
    <w:abstractNumId w:val="34"/>
  </w:num>
  <w:num w:numId="16" w16cid:durableId="1701927982">
    <w:abstractNumId w:val="19"/>
  </w:num>
  <w:num w:numId="17" w16cid:durableId="732001071">
    <w:abstractNumId w:val="7"/>
  </w:num>
  <w:num w:numId="18" w16cid:durableId="979502886">
    <w:abstractNumId w:val="1"/>
  </w:num>
  <w:num w:numId="19" w16cid:durableId="1267347207">
    <w:abstractNumId w:val="21"/>
  </w:num>
  <w:num w:numId="20" w16cid:durableId="1532112871">
    <w:abstractNumId w:val="21"/>
  </w:num>
  <w:num w:numId="21" w16cid:durableId="18924962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8843291">
    <w:abstractNumId w:val="28"/>
  </w:num>
  <w:num w:numId="23" w16cid:durableId="199439617">
    <w:abstractNumId w:val="9"/>
  </w:num>
  <w:num w:numId="24" w16cid:durableId="469204041">
    <w:abstractNumId w:val="24"/>
  </w:num>
  <w:num w:numId="25" w16cid:durableId="1076054986">
    <w:abstractNumId w:val="26"/>
  </w:num>
  <w:num w:numId="26" w16cid:durableId="906299834">
    <w:abstractNumId w:val="18"/>
  </w:num>
  <w:num w:numId="27" w16cid:durableId="2067869569">
    <w:abstractNumId w:val="8"/>
  </w:num>
  <w:num w:numId="28" w16cid:durableId="806623581">
    <w:abstractNumId w:val="14"/>
  </w:num>
  <w:num w:numId="29" w16cid:durableId="24719442">
    <w:abstractNumId w:val="4"/>
  </w:num>
  <w:num w:numId="30" w16cid:durableId="1479376152">
    <w:abstractNumId w:val="3"/>
  </w:num>
  <w:num w:numId="31" w16cid:durableId="1577783591">
    <w:abstractNumId w:val="0"/>
  </w:num>
  <w:num w:numId="32" w16cid:durableId="1063865797">
    <w:abstractNumId w:val="11"/>
  </w:num>
  <w:num w:numId="33" w16cid:durableId="1989479979">
    <w:abstractNumId w:val="31"/>
  </w:num>
  <w:num w:numId="34" w16cid:durableId="303389870">
    <w:abstractNumId w:val="29"/>
  </w:num>
  <w:num w:numId="35" w16cid:durableId="1221752315">
    <w:abstractNumId w:val="33"/>
  </w:num>
  <w:num w:numId="36" w16cid:durableId="1267542735">
    <w:abstractNumId w:val="15"/>
  </w:num>
  <w:num w:numId="37" w16cid:durableId="1189954907">
    <w:abstractNumId w:val="2"/>
  </w:num>
  <w:num w:numId="38" w16cid:durableId="1050765938">
    <w:abstractNumId w:val="23"/>
  </w:num>
  <w:num w:numId="39" w16cid:durableId="1538539433">
    <w:abstractNumId w:val="5"/>
  </w:num>
  <w:num w:numId="40" w16cid:durableId="674383428">
    <w:abstractNumId w:val="12"/>
  </w:num>
  <w:num w:numId="41" w16cid:durableId="852501129">
    <w:abstractNumId w:val="17"/>
  </w:num>
  <w:num w:numId="42" w16cid:durableId="1835992430">
    <w:abstractNumId w:val="3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27"/>
    <w:rsid w:val="00000345"/>
    <w:rsid w:val="0000037D"/>
    <w:rsid w:val="00000958"/>
    <w:rsid w:val="000013D6"/>
    <w:rsid w:val="000016BB"/>
    <w:rsid w:val="0000257F"/>
    <w:rsid w:val="00002C23"/>
    <w:rsid w:val="000031E3"/>
    <w:rsid w:val="000033BC"/>
    <w:rsid w:val="00003DF0"/>
    <w:rsid w:val="00003F05"/>
    <w:rsid w:val="00004ACA"/>
    <w:rsid w:val="0000511B"/>
    <w:rsid w:val="000058CF"/>
    <w:rsid w:val="00005D30"/>
    <w:rsid w:val="00005D66"/>
    <w:rsid w:val="0000622A"/>
    <w:rsid w:val="0000683E"/>
    <w:rsid w:val="00006A31"/>
    <w:rsid w:val="000076A1"/>
    <w:rsid w:val="0000776B"/>
    <w:rsid w:val="00010BB8"/>
    <w:rsid w:val="00010ECA"/>
    <w:rsid w:val="00011CB9"/>
    <w:rsid w:val="00012347"/>
    <w:rsid w:val="00012E2C"/>
    <w:rsid w:val="00013093"/>
    <w:rsid w:val="00013192"/>
    <w:rsid w:val="000132F3"/>
    <w:rsid w:val="00013C24"/>
    <w:rsid w:val="00013F16"/>
    <w:rsid w:val="00014C0C"/>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166"/>
    <w:rsid w:val="000275BF"/>
    <w:rsid w:val="00030D40"/>
    <w:rsid w:val="000312D9"/>
    <w:rsid w:val="000313A6"/>
    <w:rsid w:val="000316DF"/>
    <w:rsid w:val="000320D9"/>
    <w:rsid w:val="000330A3"/>
    <w:rsid w:val="00033946"/>
    <w:rsid w:val="0003396C"/>
    <w:rsid w:val="00033B20"/>
    <w:rsid w:val="00033C85"/>
    <w:rsid w:val="00034CED"/>
    <w:rsid w:val="00037DDE"/>
    <w:rsid w:val="00040382"/>
    <w:rsid w:val="000408D8"/>
    <w:rsid w:val="0004121F"/>
    <w:rsid w:val="00041366"/>
    <w:rsid w:val="0004206F"/>
    <w:rsid w:val="000424BA"/>
    <w:rsid w:val="000429FE"/>
    <w:rsid w:val="00042BD4"/>
    <w:rsid w:val="00043225"/>
    <w:rsid w:val="0004387F"/>
    <w:rsid w:val="0004463F"/>
    <w:rsid w:val="00046758"/>
    <w:rsid w:val="00046BAC"/>
    <w:rsid w:val="000473EF"/>
    <w:rsid w:val="00051225"/>
    <w:rsid w:val="00051490"/>
    <w:rsid w:val="0005165A"/>
    <w:rsid w:val="00051B7F"/>
    <w:rsid w:val="00051F89"/>
    <w:rsid w:val="00052084"/>
    <w:rsid w:val="0005218B"/>
    <w:rsid w:val="000537FF"/>
    <w:rsid w:val="00053AEC"/>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3BA3"/>
    <w:rsid w:val="00065C3B"/>
    <w:rsid w:val="0006703E"/>
    <w:rsid w:val="00067A34"/>
    <w:rsid w:val="000702A0"/>
    <w:rsid w:val="000704B9"/>
    <w:rsid w:val="00070797"/>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603"/>
    <w:rsid w:val="00077BB9"/>
    <w:rsid w:val="00080C4E"/>
    <w:rsid w:val="00080E73"/>
    <w:rsid w:val="000811C1"/>
    <w:rsid w:val="000814B8"/>
    <w:rsid w:val="000820B2"/>
    <w:rsid w:val="000822C1"/>
    <w:rsid w:val="00082679"/>
    <w:rsid w:val="00082ADC"/>
    <w:rsid w:val="00082D18"/>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4F1"/>
    <w:rsid w:val="00096865"/>
    <w:rsid w:val="0009758F"/>
    <w:rsid w:val="00097959"/>
    <w:rsid w:val="00097DE8"/>
    <w:rsid w:val="000A0D30"/>
    <w:rsid w:val="000A14EB"/>
    <w:rsid w:val="000A15F9"/>
    <w:rsid w:val="000A214C"/>
    <w:rsid w:val="000A323C"/>
    <w:rsid w:val="000A359E"/>
    <w:rsid w:val="000A37CE"/>
    <w:rsid w:val="000A4B60"/>
    <w:rsid w:val="000A4FC5"/>
    <w:rsid w:val="000A504A"/>
    <w:rsid w:val="000A5316"/>
    <w:rsid w:val="000A5B16"/>
    <w:rsid w:val="000A620E"/>
    <w:rsid w:val="000A645F"/>
    <w:rsid w:val="000A679A"/>
    <w:rsid w:val="000A6B75"/>
    <w:rsid w:val="000A72AD"/>
    <w:rsid w:val="000A7528"/>
    <w:rsid w:val="000B033F"/>
    <w:rsid w:val="000B0B17"/>
    <w:rsid w:val="000B259E"/>
    <w:rsid w:val="000B269D"/>
    <w:rsid w:val="000B2958"/>
    <w:rsid w:val="000B2CFA"/>
    <w:rsid w:val="000B33B2"/>
    <w:rsid w:val="000B3864"/>
    <w:rsid w:val="000B4AA8"/>
    <w:rsid w:val="000B5EDF"/>
    <w:rsid w:val="000B6A70"/>
    <w:rsid w:val="000B6C50"/>
    <w:rsid w:val="000B6E8D"/>
    <w:rsid w:val="000B700B"/>
    <w:rsid w:val="000B751B"/>
    <w:rsid w:val="000B7641"/>
    <w:rsid w:val="000B7C54"/>
    <w:rsid w:val="000C062F"/>
    <w:rsid w:val="000C0A9D"/>
    <w:rsid w:val="000C165F"/>
    <w:rsid w:val="000C1F01"/>
    <w:rsid w:val="000C264F"/>
    <w:rsid w:val="000C2E2D"/>
    <w:rsid w:val="000C36C6"/>
    <w:rsid w:val="000C37BD"/>
    <w:rsid w:val="000C3BD3"/>
    <w:rsid w:val="000C3F69"/>
    <w:rsid w:val="000C50AF"/>
    <w:rsid w:val="000C5A09"/>
    <w:rsid w:val="000C5CC1"/>
    <w:rsid w:val="000C5D3D"/>
    <w:rsid w:val="000C5F12"/>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5D6"/>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4C48"/>
    <w:rsid w:val="000E530A"/>
    <w:rsid w:val="000E5A91"/>
    <w:rsid w:val="000E5C19"/>
    <w:rsid w:val="000E624C"/>
    <w:rsid w:val="000E6BDF"/>
    <w:rsid w:val="000E7612"/>
    <w:rsid w:val="000E7936"/>
    <w:rsid w:val="000E793D"/>
    <w:rsid w:val="000E79BD"/>
    <w:rsid w:val="000F0B39"/>
    <w:rsid w:val="000F109E"/>
    <w:rsid w:val="000F2653"/>
    <w:rsid w:val="000F31EB"/>
    <w:rsid w:val="000F332D"/>
    <w:rsid w:val="000F338E"/>
    <w:rsid w:val="000F3939"/>
    <w:rsid w:val="000F3B31"/>
    <w:rsid w:val="000F3D76"/>
    <w:rsid w:val="000F3EF7"/>
    <w:rsid w:val="000F494F"/>
    <w:rsid w:val="000F4B86"/>
    <w:rsid w:val="000F4D7B"/>
    <w:rsid w:val="000F5032"/>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3BF"/>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72E"/>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61B2"/>
    <w:rsid w:val="001369CB"/>
    <w:rsid w:val="001377BA"/>
    <w:rsid w:val="00137A5C"/>
    <w:rsid w:val="0014000D"/>
    <w:rsid w:val="001403AE"/>
    <w:rsid w:val="00140575"/>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1FB"/>
    <w:rsid w:val="00147CD0"/>
    <w:rsid w:val="00147F14"/>
    <w:rsid w:val="001504AC"/>
    <w:rsid w:val="001514D1"/>
    <w:rsid w:val="001515DE"/>
    <w:rsid w:val="001515E3"/>
    <w:rsid w:val="001522CE"/>
    <w:rsid w:val="00152564"/>
    <w:rsid w:val="00152788"/>
    <w:rsid w:val="00153A85"/>
    <w:rsid w:val="00153B9F"/>
    <w:rsid w:val="00153C87"/>
    <w:rsid w:val="00154C54"/>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6B02"/>
    <w:rsid w:val="001675BD"/>
    <w:rsid w:val="00167898"/>
    <w:rsid w:val="001679A6"/>
    <w:rsid w:val="00171E80"/>
    <w:rsid w:val="001723D6"/>
    <w:rsid w:val="001724D7"/>
    <w:rsid w:val="00172B38"/>
    <w:rsid w:val="00172BC4"/>
    <w:rsid w:val="00172F4E"/>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1FE"/>
    <w:rsid w:val="00180C39"/>
    <w:rsid w:val="00180D64"/>
    <w:rsid w:val="00180EB9"/>
    <w:rsid w:val="00180EE9"/>
    <w:rsid w:val="001819A9"/>
    <w:rsid w:val="00181C60"/>
    <w:rsid w:val="00181F0F"/>
    <w:rsid w:val="00181F75"/>
    <w:rsid w:val="00183004"/>
    <w:rsid w:val="0018301A"/>
    <w:rsid w:val="00183022"/>
    <w:rsid w:val="001831C4"/>
    <w:rsid w:val="001836DF"/>
    <w:rsid w:val="00183DD8"/>
    <w:rsid w:val="00183FEA"/>
    <w:rsid w:val="00184D18"/>
    <w:rsid w:val="00184D2E"/>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97909"/>
    <w:rsid w:val="001A070B"/>
    <w:rsid w:val="001A1CC1"/>
    <w:rsid w:val="001A23A6"/>
    <w:rsid w:val="001A2474"/>
    <w:rsid w:val="001A2579"/>
    <w:rsid w:val="001A2F72"/>
    <w:rsid w:val="001A3FEC"/>
    <w:rsid w:val="001A43A4"/>
    <w:rsid w:val="001A4EF7"/>
    <w:rsid w:val="001A5413"/>
    <w:rsid w:val="001A5BC8"/>
    <w:rsid w:val="001A5C02"/>
    <w:rsid w:val="001A6561"/>
    <w:rsid w:val="001A6994"/>
    <w:rsid w:val="001A6B31"/>
    <w:rsid w:val="001A77DF"/>
    <w:rsid w:val="001A7934"/>
    <w:rsid w:val="001A7F9F"/>
    <w:rsid w:val="001B0D9A"/>
    <w:rsid w:val="001B1050"/>
    <w:rsid w:val="001B112D"/>
    <w:rsid w:val="001B12B1"/>
    <w:rsid w:val="001B1370"/>
    <w:rsid w:val="001B1C67"/>
    <w:rsid w:val="001B1FC4"/>
    <w:rsid w:val="001B2AFD"/>
    <w:rsid w:val="001B32D9"/>
    <w:rsid w:val="001B37D2"/>
    <w:rsid w:val="001B40EF"/>
    <w:rsid w:val="001B45A9"/>
    <w:rsid w:val="001B478E"/>
    <w:rsid w:val="001B6087"/>
    <w:rsid w:val="001B6FCF"/>
    <w:rsid w:val="001B708D"/>
    <w:rsid w:val="001C07C6"/>
    <w:rsid w:val="001C0849"/>
    <w:rsid w:val="001C0BE8"/>
    <w:rsid w:val="001C1570"/>
    <w:rsid w:val="001C1C0C"/>
    <w:rsid w:val="001C301C"/>
    <w:rsid w:val="001C3740"/>
    <w:rsid w:val="001C3ACB"/>
    <w:rsid w:val="001C3D83"/>
    <w:rsid w:val="001C3F6C"/>
    <w:rsid w:val="001C57DE"/>
    <w:rsid w:val="001C6221"/>
    <w:rsid w:val="001C6688"/>
    <w:rsid w:val="001C6A71"/>
    <w:rsid w:val="001C76F7"/>
    <w:rsid w:val="001C79C0"/>
    <w:rsid w:val="001D0249"/>
    <w:rsid w:val="001D0BA2"/>
    <w:rsid w:val="001D129F"/>
    <w:rsid w:val="001D179F"/>
    <w:rsid w:val="001D1D00"/>
    <w:rsid w:val="001D209D"/>
    <w:rsid w:val="001D2D62"/>
    <w:rsid w:val="001D4FB3"/>
    <w:rsid w:val="001D5785"/>
    <w:rsid w:val="001D5900"/>
    <w:rsid w:val="001D5EBF"/>
    <w:rsid w:val="001D5FF7"/>
    <w:rsid w:val="001D6531"/>
    <w:rsid w:val="001D6627"/>
    <w:rsid w:val="001D7228"/>
    <w:rsid w:val="001D74FA"/>
    <w:rsid w:val="001D78C5"/>
    <w:rsid w:val="001E0216"/>
    <w:rsid w:val="001E06D6"/>
    <w:rsid w:val="001E0BC2"/>
    <w:rsid w:val="001E0BC5"/>
    <w:rsid w:val="001E1254"/>
    <w:rsid w:val="001E1B04"/>
    <w:rsid w:val="001E2794"/>
    <w:rsid w:val="001E2814"/>
    <w:rsid w:val="001E3D3F"/>
    <w:rsid w:val="001E47D5"/>
    <w:rsid w:val="001E4A24"/>
    <w:rsid w:val="001E5396"/>
    <w:rsid w:val="001E5412"/>
    <w:rsid w:val="001E55B2"/>
    <w:rsid w:val="001E5866"/>
    <w:rsid w:val="001E61E7"/>
    <w:rsid w:val="001E65D1"/>
    <w:rsid w:val="001E7733"/>
    <w:rsid w:val="001F002D"/>
    <w:rsid w:val="001F0335"/>
    <w:rsid w:val="001F0371"/>
    <w:rsid w:val="001F0B18"/>
    <w:rsid w:val="001F0EDC"/>
    <w:rsid w:val="001F0F81"/>
    <w:rsid w:val="001F1DF0"/>
    <w:rsid w:val="001F1DF7"/>
    <w:rsid w:val="001F2926"/>
    <w:rsid w:val="001F3237"/>
    <w:rsid w:val="001F3245"/>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0997"/>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08"/>
    <w:rsid w:val="00213EB8"/>
    <w:rsid w:val="00214462"/>
    <w:rsid w:val="00215532"/>
    <w:rsid w:val="00215D0E"/>
    <w:rsid w:val="00216275"/>
    <w:rsid w:val="002166CE"/>
    <w:rsid w:val="00217344"/>
    <w:rsid w:val="00217710"/>
    <w:rsid w:val="0021793F"/>
    <w:rsid w:val="002206DE"/>
    <w:rsid w:val="00220ACB"/>
    <w:rsid w:val="00220C7C"/>
    <w:rsid w:val="002218FE"/>
    <w:rsid w:val="00221C7B"/>
    <w:rsid w:val="0022247D"/>
    <w:rsid w:val="002238E0"/>
    <w:rsid w:val="00223F35"/>
    <w:rsid w:val="002240AB"/>
    <w:rsid w:val="002250D8"/>
    <w:rsid w:val="0022515E"/>
    <w:rsid w:val="002252CD"/>
    <w:rsid w:val="00225EB7"/>
    <w:rsid w:val="00225FC8"/>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F2"/>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9E"/>
    <w:rsid w:val="002438EB"/>
    <w:rsid w:val="00243E78"/>
    <w:rsid w:val="00244B38"/>
    <w:rsid w:val="00246C8C"/>
    <w:rsid w:val="00247D4F"/>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15F"/>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38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5B6"/>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6B81"/>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3D77"/>
    <w:rsid w:val="002C4120"/>
    <w:rsid w:val="002C42AD"/>
    <w:rsid w:val="002C47CD"/>
    <w:rsid w:val="002C4DBF"/>
    <w:rsid w:val="002C5B35"/>
    <w:rsid w:val="002C5FC2"/>
    <w:rsid w:val="002C605B"/>
    <w:rsid w:val="002C6CF7"/>
    <w:rsid w:val="002C7037"/>
    <w:rsid w:val="002C74A3"/>
    <w:rsid w:val="002D02FE"/>
    <w:rsid w:val="002D0E82"/>
    <w:rsid w:val="002D156F"/>
    <w:rsid w:val="002D15CE"/>
    <w:rsid w:val="002D17FD"/>
    <w:rsid w:val="002D1AAA"/>
    <w:rsid w:val="002D1D46"/>
    <w:rsid w:val="002D207D"/>
    <w:rsid w:val="002D20E8"/>
    <w:rsid w:val="002D236D"/>
    <w:rsid w:val="002D35A2"/>
    <w:rsid w:val="002D3C61"/>
    <w:rsid w:val="002D4250"/>
    <w:rsid w:val="002D4575"/>
    <w:rsid w:val="002D4EEB"/>
    <w:rsid w:val="002D5580"/>
    <w:rsid w:val="002D5CF0"/>
    <w:rsid w:val="002D601F"/>
    <w:rsid w:val="002D6A4F"/>
    <w:rsid w:val="002D71EA"/>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155"/>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1A"/>
    <w:rsid w:val="003079EF"/>
    <w:rsid w:val="00307F3C"/>
    <w:rsid w:val="003101E4"/>
    <w:rsid w:val="00310A82"/>
    <w:rsid w:val="00310B6E"/>
    <w:rsid w:val="00310ED2"/>
    <w:rsid w:val="00311076"/>
    <w:rsid w:val="003117FE"/>
    <w:rsid w:val="00311C27"/>
    <w:rsid w:val="003123F6"/>
    <w:rsid w:val="00312737"/>
    <w:rsid w:val="00312958"/>
    <w:rsid w:val="003141B6"/>
    <w:rsid w:val="00316381"/>
    <w:rsid w:val="003163A5"/>
    <w:rsid w:val="0031688E"/>
    <w:rsid w:val="003169A4"/>
    <w:rsid w:val="00316A13"/>
    <w:rsid w:val="003172A5"/>
    <w:rsid w:val="00317BD2"/>
    <w:rsid w:val="0032015E"/>
    <w:rsid w:val="0032071C"/>
    <w:rsid w:val="00320B7E"/>
    <w:rsid w:val="00321A56"/>
    <w:rsid w:val="00321B20"/>
    <w:rsid w:val="003240F7"/>
    <w:rsid w:val="00325043"/>
    <w:rsid w:val="00325546"/>
    <w:rsid w:val="003259C5"/>
    <w:rsid w:val="00325AAD"/>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6E1C"/>
    <w:rsid w:val="00347499"/>
    <w:rsid w:val="003475E1"/>
    <w:rsid w:val="0034777A"/>
    <w:rsid w:val="003500D1"/>
    <w:rsid w:val="00350210"/>
    <w:rsid w:val="003508B8"/>
    <w:rsid w:val="00350B70"/>
    <w:rsid w:val="00351E26"/>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020"/>
    <w:rsid w:val="0036230B"/>
    <w:rsid w:val="003629F7"/>
    <w:rsid w:val="00363298"/>
    <w:rsid w:val="00363335"/>
    <w:rsid w:val="00363627"/>
    <w:rsid w:val="00363E98"/>
    <w:rsid w:val="00364E7A"/>
    <w:rsid w:val="003650C5"/>
    <w:rsid w:val="00365152"/>
    <w:rsid w:val="0036520F"/>
    <w:rsid w:val="003653B7"/>
    <w:rsid w:val="0036570F"/>
    <w:rsid w:val="00365AD5"/>
    <w:rsid w:val="00366106"/>
    <w:rsid w:val="003669D8"/>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E92"/>
    <w:rsid w:val="00382B60"/>
    <w:rsid w:val="00382E92"/>
    <w:rsid w:val="0038317B"/>
    <w:rsid w:val="00383467"/>
    <w:rsid w:val="0038400D"/>
    <w:rsid w:val="0038438D"/>
    <w:rsid w:val="0038517B"/>
    <w:rsid w:val="00385C27"/>
    <w:rsid w:val="00386E4B"/>
    <w:rsid w:val="003871DA"/>
    <w:rsid w:val="00387F87"/>
    <w:rsid w:val="00390038"/>
    <w:rsid w:val="003900CC"/>
    <w:rsid w:val="0039125D"/>
    <w:rsid w:val="00391276"/>
    <w:rsid w:val="0039134D"/>
    <w:rsid w:val="00391E56"/>
    <w:rsid w:val="00391F90"/>
    <w:rsid w:val="00392525"/>
    <w:rsid w:val="00393055"/>
    <w:rsid w:val="0039338D"/>
    <w:rsid w:val="0039349E"/>
    <w:rsid w:val="003937C5"/>
    <w:rsid w:val="00393856"/>
    <w:rsid w:val="003946B4"/>
    <w:rsid w:val="003946D2"/>
    <w:rsid w:val="00394990"/>
    <w:rsid w:val="003949A5"/>
    <w:rsid w:val="00395D6D"/>
    <w:rsid w:val="003960EA"/>
    <w:rsid w:val="0039646A"/>
    <w:rsid w:val="00396D60"/>
    <w:rsid w:val="003972CC"/>
    <w:rsid w:val="00397DC0"/>
    <w:rsid w:val="003A0507"/>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6A2"/>
    <w:rsid w:val="003C7D12"/>
    <w:rsid w:val="003D0075"/>
    <w:rsid w:val="003D02A0"/>
    <w:rsid w:val="003D0BE0"/>
    <w:rsid w:val="003D0E3C"/>
    <w:rsid w:val="003D1153"/>
    <w:rsid w:val="003D14E9"/>
    <w:rsid w:val="003D1CF4"/>
    <w:rsid w:val="003D2146"/>
    <w:rsid w:val="003D256D"/>
    <w:rsid w:val="003D2FE2"/>
    <w:rsid w:val="003D3794"/>
    <w:rsid w:val="003D395E"/>
    <w:rsid w:val="003D3964"/>
    <w:rsid w:val="003D3EB8"/>
    <w:rsid w:val="003D4A9C"/>
    <w:rsid w:val="003D4FD0"/>
    <w:rsid w:val="003D56A5"/>
    <w:rsid w:val="003D6A41"/>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183"/>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79F"/>
    <w:rsid w:val="00422802"/>
    <w:rsid w:val="00422F57"/>
    <w:rsid w:val="00424E1F"/>
    <w:rsid w:val="00426969"/>
    <w:rsid w:val="0042712B"/>
    <w:rsid w:val="00427AAE"/>
    <w:rsid w:val="00427EAA"/>
    <w:rsid w:val="00430296"/>
    <w:rsid w:val="00431998"/>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5B8"/>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957"/>
    <w:rsid w:val="00454BBB"/>
    <w:rsid w:val="00454D73"/>
    <w:rsid w:val="0045525D"/>
    <w:rsid w:val="004553CA"/>
    <w:rsid w:val="0045669A"/>
    <w:rsid w:val="00456B02"/>
    <w:rsid w:val="00457745"/>
    <w:rsid w:val="00460824"/>
    <w:rsid w:val="0046095F"/>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8FD"/>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7E7"/>
    <w:rsid w:val="004859E2"/>
    <w:rsid w:val="004865CE"/>
    <w:rsid w:val="00486B55"/>
    <w:rsid w:val="00487402"/>
    <w:rsid w:val="004874EC"/>
    <w:rsid w:val="00487592"/>
    <w:rsid w:val="004877FB"/>
    <w:rsid w:val="00487F5A"/>
    <w:rsid w:val="0049031F"/>
    <w:rsid w:val="00490743"/>
    <w:rsid w:val="00491B1B"/>
    <w:rsid w:val="004929E4"/>
    <w:rsid w:val="0049374F"/>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57C6"/>
    <w:rsid w:val="004A6204"/>
    <w:rsid w:val="004A6BE4"/>
    <w:rsid w:val="004A712A"/>
    <w:rsid w:val="004A7722"/>
    <w:rsid w:val="004A798D"/>
    <w:rsid w:val="004A7AA4"/>
    <w:rsid w:val="004A7C2E"/>
    <w:rsid w:val="004B10C8"/>
    <w:rsid w:val="004B13F4"/>
    <w:rsid w:val="004B1A4C"/>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17D2"/>
    <w:rsid w:val="004C1D9B"/>
    <w:rsid w:val="004C217A"/>
    <w:rsid w:val="004C2EEA"/>
    <w:rsid w:val="004C3803"/>
    <w:rsid w:val="004C4CC7"/>
    <w:rsid w:val="004C5C21"/>
    <w:rsid w:val="004C5CF3"/>
    <w:rsid w:val="004C635A"/>
    <w:rsid w:val="004C6660"/>
    <w:rsid w:val="004C78E7"/>
    <w:rsid w:val="004D0281"/>
    <w:rsid w:val="004D0AE2"/>
    <w:rsid w:val="004D0D74"/>
    <w:rsid w:val="004D0EA7"/>
    <w:rsid w:val="004D1C32"/>
    <w:rsid w:val="004D1C68"/>
    <w:rsid w:val="004D1E87"/>
    <w:rsid w:val="004D2727"/>
    <w:rsid w:val="004D28BA"/>
    <w:rsid w:val="004D2B0B"/>
    <w:rsid w:val="004D2B4B"/>
    <w:rsid w:val="004D542F"/>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3076"/>
    <w:rsid w:val="004E442C"/>
    <w:rsid w:val="004E54F5"/>
    <w:rsid w:val="004E5843"/>
    <w:rsid w:val="004E67A9"/>
    <w:rsid w:val="004E6A12"/>
    <w:rsid w:val="004E6E9A"/>
    <w:rsid w:val="004F023B"/>
    <w:rsid w:val="004F0926"/>
    <w:rsid w:val="004F0CAA"/>
    <w:rsid w:val="004F1546"/>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52FA"/>
    <w:rsid w:val="00506832"/>
    <w:rsid w:val="00506873"/>
    <w:rsid w:val="00507FEA"/>
    <w:rsid w:val="00510110"/>
    <w:rsid w:val="00510176"/>
    <w:rsid w:val="005106CC"/>
    <w:rsid w:val="00510B0A"/>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606"/>
    <w:rsid w:val="00546850"/>
    <w:rsid w:val="00546AA0"/>
    <w:rsid w:val="00546DF3"/>
    <w:rsid w:val="005473A5"/>
    <w:rsid w:val="0054752B"/>
    <w:rsid w:val="005500CE"/>
    <w:rsid w:val="00550A62"/>
    <w:rsid w:val="00551891"/>
    <w:rsid w:val="00551BE0"/>
    <w:rsid w:val="005525A4"/>
    <w:rsid w:val="00552934"/>
    <w:rsid w:val="00552D6E"/>
    <w:rsid w:val="005539E3"/>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634D"/>
    <w:rsid w:val="00567040"/>
    <w:rsid w:val="00567893"/>
    <w:rsid w:val="00567EBA"/>
    <w:rsid w:val="005707F3"/>
    <w:rsid w:val="00570E84"/>
    <w:rsid w:val="005714A5"/>
    <w:rsid w:val="005716B8"/>
    <w:rsid w:val="00571702"/>
    <w:rsid w:val="00571F29"/>
    <w:rsid w:val="00572A57"/>
    <w:rsid w:val="005739AB"/>
    <w:rsid w:val="005739F5"/>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5E4B"/>
    <w:rsid w:val="00587072"/>
    <w:rsid w:val="00587521"/>
    <w:rsid w:val="00587699"/>
    <w:rsid w:val="005876A3"/>
    <w:rsid w:val="00587836"/>
    <w:rsid w:val="005900F2"/>
    <w:rsid w:val="0059159E"/>
    <w:rsid w:val="005918A4"/>
    <w:rsid w:val="00591EB1"/>
    <w:rsid w:val="00592A50"/>
    <w:rsid w:val="00592F35"/>
    <w:rsid w:val="0059336F"/>
    <w:rsid w:val="005939DE"/>
    <w:rsid w:val="00593B80"/>
    <w:rsid w:val="00593E76"/>
    <w:rsid w:val="00594C31"/>
    <w:rsid w:val="00594D27"/>
    <w:rsid w:val="00594FEE"/>
    <w:rsid w:val="005953F4"/>
    <w:rsid w:val="0059577A"/>
    <w:rsid w:val="00595BF3"/>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156"/>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5E5"/>
    <w:rsid w:val="005B6B3E"/>
    <w:rsid w:val="005B6B51"/>
    <w:rsid w:val="005B6DCF"/>
    <w:rsid w:val="005B6F10"/>
    <w:rsid w:val="005B796C"/>
    <w:rsid w:val="005C0666"/>
    <w:rsid w:val="005C0D39"/>
    <w:rsid w:val="005C1BF7"/>
    <w:rsid w:val="005C1C00"/>
    <w:rsid w:val="005C1C99"/>
    <w:rsid w:val="005C1D2F"/>
    <w:rsid w:val="005C2FBD"/>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049"/>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5F7F4E"/>
    <w:rsid w:val="00601148"/>
    <w:rsid w:val="00605075"/>
    <w:rsid w:val="0060526C"/>
    <w:rsid w:val="00605382"/>
    <w:rsid w:val="00606328"/>
    <w:rsid w:val="0060652B"/>
    <w:rsid w:val="00606B84"/>
    <w:rsid w:val="00607120"/>
    <w:rsid w:val="00607F7B"/>
    <w:rsid w:val="006105DA"/>
    <w:rsid w:val="00610F61"/>
    <w:rsid w:val="00611036"/>
    <w:rsid w:val="00611998"/>
    <w:rsid w:val="00612506"/>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2B39"/>
    <w:rsid w:val="00623038"/>
    <w:rsid w:val="006237BD"/>
    <w:rsid w:val="00623998"/>
    <w:rsid w:val="00623D68"/>
    <w:rsid w:val="00623F24"/>
    <w:rsid w:val="00624725"/>
    <w:rsid w:val="00624E49"/>
    <w:rsid w:val="00625529"/>
    <w:rsid w:val="0062795D"/>
    <w:rsid w:val="00627BE1"/>
    <w:rsid w:val="00627D28"/>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8CA"/>
    <w:rsid w:val="00636A8E"/>
    <w:rsid w:val="006371D0"/>
    <w:rsid w:val="00637DAB"/>
    <w:rsid w:val="006402EA"/>
    <w:rsid w:val="006417C7"/>
    <w:rsid w:val="006418A9"/>
    <w:rsid w:val="00641D5C"/>
    <w:rsid w:val="00642172"/>
    <w:rsid w:val="006422E0"/>
    <w:rsid w:val="00642EFE"/>
    <w:rsid w:val="00643C0B"/>
    <w:rsid w:val="0064473D"/>
    <w:rsid w:val="00644850"/>
    <w:rsid w:val="00644CE2"/>
    <w:rsid w:val="00645866"/>
    <w:rsid w:val="006458AE"/>
    <w:rsid w:val="00645CE4"/>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8EF"/>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23"/>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E7C"/>
    <w:rsid w:val="00677499"/>
    <w:rsid w:val="00677658"/>
    <w:rsid w:val="00680C55"/>
    <w:rsid w:val="00681F45"/>
    <w:rsid w:val="0068264F"/>
    <w:rsid w:val="00682E8D"/>
    <w:rsid w:val="00682FE4"/>
    <w:rsid w:val="00683E0A"/>
    <w:rsid w:val="006844DF"/>
    <w:rsid w:val="00685962"/>
    <w:rsid w:val="00685A30"/>
    <w:rsid w:val="00685C48"/>
    <w:rsid w:val="00687BD0"/>
    <w:rsid w:val="00687D28"/>
    <w:rsid w:val="00687E34"/>
    <w:rsid w:val="006906E8"/>
    <w:rsid w:val="00690A4B"/>
    <w:rsid w:val="00691009"/>
    <w:rsid w:val="006912BB"/>
    <w:rsid w:val="006918F8"/>
    <w:rsid w:val="00692C09"/>
    <w:rsid w:val="00692FA3"/>
    <w:rsid w:val="00693101"/>
    <w:rsid w:val="00693ACD"/>
    <w:rsid w:val="00693C4E"/>
    <w:rsid w:val="006946B0"/>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04F"/>
    <w:rsid w:val="006B4238"/>
    <w:rsid w:val="006B50F3"/>
    <w:rsid w:val="006B5588"/>
    <w:rsid w:val="006B572D"/>
    <w:rsid w:val="006B5849"/>
    <w:rsid w:val="006B5893"/>
    <w:rsid w:val="006B6220"/>
    <w:rsid w:val="006B6337"/>
    <w:rsid w:val="006B66C1"/>
    <w:rsid w:val="006B68CD"/>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AE"/>
    <w:rsid w:val="006D22CA"/>
    <w:rsid w:val="006D2DF7"/>
    <w:rsid w:val="006D32C0"/>
    <w:rsid w:val="006D3EDB"/>
    <w:rsid w:val="006D42EB"/>
    <w:rsid w:val="006D440D"/>
    <w:rsid w:val="006D4448"/>
    <w:rsid w:val="006D4E1D"/>
    <w:rsid w:val="006D5516"/>
    <w:rsid w:val="006D6150"/>
    <w:rsid w:val="006D619D"/>
    <w:rsid w:val="006D682E"/>
    <w:rsid w:val="006D684E"/>
    <w:rsid w:val="006D7219"/>
    <w:rsid w:val="006E15CD"/>
    <w:rsid w:val="006E1E8F"/>
    <w:rsid w:val="006E35A0"/>
    <w:rsid w:val="006E49D7"/>
    <w:rsid w:val="006E50E4"/>
    <w:rsid w:val="006E51B0"/>
    <w:rsid w:val="006E5904"/>
    <w:rsid w:val="006E5CC5"/>
    <w:rsid w:val="006E6903"/>
    <w:rsid w:val="006E69E4"/>
    <w:rsid w:val="006E6FA0"/>
    <w:rsid w:val="006E732A"/>
    <w:rsid w:val="006E73AC"/>
    <w:rsid w:val="006E7845"/>
    <w:rsid w:val="006E7900"/>
    <w:rsid w:val="006E7947"/>
    <w:rsid w:val="006E7A62"/>
    <w:rsid w:val="006E7D3E"/>
    <w:rsid w:val="006E7F44"/>
    <w:rsid w:val="006F012B"/>
    <w:rsid w:val="006F02F7"/>
    <w:rsid w:val="006F0E10"/>
    <w:rsid w:val="006F0F00"/>
    <w:rsid w:val="006F1542"/>
    <w:rsid w:val="006F1805"/>
    <w:rsid w:val="006F1896"/>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0EFF"/>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2D91"/>
    <w:rsid w:val="00723462"/>
    <w:rsid w:val="00723DF8"/>
    <w:rsid w:val="00723E02"/>
    <w:rsid w:val="007248D6"/>
    <w:rsid w:val="007248F1"/>
    <w:rsid w:val="00724BD7"/>
    <w:rsid w:val="007251AB"/>
    <w:rsid w:val="007257FF"/>
    <w:rsid w:val="0072587C"/>
    <w:rsid w:val="00725ED3"/>
    <w:rsid w:val="00726EF1"/>
    <w:rsid w:val="007273C2"/>
    <w:rsid w:val="00731129"/>
    <w:rsid w:val="00731B85"/>
    <w:rsid w:val="00731BD1"/>
    <w:rsid w:val="00731D26"/>
    <w:rsid w:val="00731F31"/>
    <w:rsid w:val="00732871"/>
    <w:rsid w:val="00733993"/>
    <w:rsid w:val="00735365"/>
    <w:rsid w:val="0073553F"/>
    <w:rsid w:val="00736959"/>
    <w:rsid w:val="00736A43"/>
    <w:rsid w:val="00737986"/>
    <w:rsid w:val="00737B2F"/>
    <w:rsid w:val="00737D8E"/>
    <w:rsid w:val="00740919"/>
    <w:rsid w:val="00740EF5"/>
    <w:rsid w:val="00741837"/>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47F28"/>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043"/>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7C"/>
    <w:rsid w:val="0076368E"/>
    <w:rsid w:val="0076384C"/>
    <w:rsid w:val="007642C2"/>
    <w:rsid w:val="00764558"/>
    <w:rsid w:val="007646F8"/>
    <w:rsid w:val="00764AAD"/>
    <w:rsid w:val="007656DE"/>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50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6D3"/>
    <w:rsid w:val="00784CB7"/>
    <w:rsid w:val="007854B2"/>
    <w:rsid w:val="00786A78"/>
    <w:rsid w:val="00786EB3"/>
    <w:rsid w:val="007874CB"/>
    <w:rsid w:val="0078774A"/>
    <w:rsid w:val="00790715"/>
    <w:rsid w:val="00790C72"/>
    <w:rsid w:val="00791764"/>
    <w:rsid w:val="00791FE4"/>
    <w:rsid w:val="007921C5"/>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1A12"/>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0F52"/>
    <w:rsid w:val="007D1213"/>
    <w:rsid w:val="007D12B1"/>
    <w:rsid w:val="007D13EE"/>
    <w:rsid w:val="007D1675"/>
    <w:rsid w:val="007D1692"/>
    <w:rsid w:val="007D27B8"/>
    <w:rsid w:val="007D2B56"/>
    <w:rsid w:val="007D2D1D"/>
    <w:rsid w:val="007D3E45"/>
    <w:rsid w:val="007D4017"/>
    <w:rsid w:val="007D4470"/>
    <w:rsid w:val="007D4758"/>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2813"/>
    <w:rsid w:val="007E31B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880"/>
    <w:rsid w:val="007F495A"/>
    <w:rsid w:val="007F503F"/>
    <w:rsid w:val="007F5A5F"/>
    <w:rsid w:val="007F6722"/>
    <w:rsid w:val="007F78FA"/>
    <w:rsid w:val="007F7FBA"/>
    <w:rsid w:val="00800686"/>
    <w:rsid w:val="00800B26"/>
    <w:rsid w:val="0080112C"/>
    <w:rsid w:val="008013BF"/>
    <w:rsid w:val="008013DA"/>
    <w:rsid w:val="00801AC7"/>
    <w:rsid w:val="00802269"/>
    <w:rsid w:val="00802811"/>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91"/>
    <w:rsid w:val="008106C0"/>
    <w:rsid w:val="0081091D"/>
    <w:rsid w:val="00810F23"/>
    <w:rsid w:val="00811D16"/>
    <w:rsid w:val="00812082"/>
    <w:rsid w:val="00813485"/>
    <w:rsid w:val="00813CE0"/>
    <w:rsid w:val="00813FF9"/>
    <w:rsid w:val="00814DBD"/>
    <w:rsid w:val="0081568C"/>
    <w:rsid w:val="00815AF3"/>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30036"/>
    <w:rsid w:val="00830445"/>
    <w:rsid w:val="00830AD3"/>
    <w:rsid w:val="00830D4D"/>
    <w:rsid w:val="008311FF"/>
    <w:rsid w:val="00831C52"/>
    <w:rsid w:val="00831DC3"/>
    <w:rsid w:val="00832685"/>
    <w:rsid w:val="008326D8"/>
    <w:rsid w:val="0083296C"/>
    <w:rsid w:val="008336B3"/>
    <w:rsid w:val="0083475E"/>
    <w:rsid w:val="008348C6"/>
    <w:rsid w:val="00834CD0"/>
    <w:rsid w:val="00835374"/>
    <w:rsid w:val="008355D3"/>
    <w:rsid w:val="0083571F"/>
    <w:rsid w:val="00835822"/>
    <w:rsid w:val="00835B80"/>
    <w:rsid w:val="00835DAE"/>
    <w:rsid w:val="00836400"/>
    <w:rsid w:val="008365E4"/>
    <w:rsid w:val="00836A66"/>
    <w:rsid w:val="00836C9C"/>
    <w:rsid w:val="00837337"/>
    <w:rsid w:val="00837F16"/>
    <w:rsid w:val="00840327"/>
    <w:rsid w:val="008404E2"/>
    <w:rsid w:val="00840ED4"/>
    <w:rsid w:val="00840FE0"/>
    <w:rsid w:val="0084142E"/>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15"/>
    <w:rsid w:val="0086059D"/>
    <w:rsid w:val="00860B3B"/>
    <w:rsid w:val="00861101"/>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6E4"/>
    <w:rsid w:val="00875F09"/>
    <w:rsid w:val="00876665"/>
    <w:rsid w:val="0087667F"/>
    <w:rsid w:val="0087669C"/>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6CF"/>
    <w:rsid w:val="00893F09"/>
    <w:rsid w:val="00894922"/>
    <w:rsid w:val="00894FC9"/>
    <w:rsid w:val="00895E05"/>
    <w:rsid w:val="00895E2E"/>
    <w:rsid w:val="00896105"/>
    <w:rsid w:val="00896212"/>
    <w:rsid w:val="0089622B"/>
    <w:rsid w:val="00896485"/>
    <w:rsid w:val="00896AAF"/>
    <w:rsid w:val="00897440"/>
    <w:rsid w:val="008974A5"/>
    <w:rsid w:val="00897EBC"/>
    <w:rsid w:val="008A02F8"/>
    <w:rsid w:val="008A0351"/>
    <w:rsid w:val="008A0AF2"/>
    <w:rsid w:val="008A120F"/>
    <w:rsid w:val="008A1E8D"/>
    <w:rsid w:val="008A24FA"/>
    <w:rsid w:val="008A2C90"/>
    <w:rsid w:val="008A3366"/>
    <w:rsid w:val="008A345D"/>
    <w:rsid w:val="008A3A35"/>
    <w:rsid w:val="008A3C60"/>
    <w:rsid w:val="008A4DA3"/>
    <w:rsid w:val="008A4EC1"/>
    <w:rsid w:val="008A5CEA"/>
    <w:rsid w:val="008A70A4"/>
    <w:rsid w:val="008A7905"/>
    <w:rsid w:val="008B0198"/>
    <w:rsid w:val="008B0507"/>
    <w:rsid w:val="008B0EFF"/>
    <w:rsid w:val="008B1233"/>
    <w:rsid w:val="008B12AF"/>
    <w:rsid w:val="008B1605"/>
    <w:rsid w:val="008B314A"/>
    <w:rsid w:val="008B332C"/>
    <w:rsid w:val="008B4DB1"/>
    <w:rsid w:val="008B4FDA"/>
    <w:rsid w:val="008B542B"/>
    <w:rsid w:val="008B56A4"/>
    <w:rsid w:val="008B6288"/>
    <w:rsid w:val="008B65A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4A"/>
    <w:rsid w:val="008E00F2"/>
    <w:rsid w:val="008E0C98"/>
    <w:rsid w:val="008E1200"/>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F0732"/>
    <w:rsid w:val="008F1F9B"/>
    <w:rsid w:val="008F2148"/>
    <w:rsid w:val="008F2365"/>
    <w:rsid w:val="008F2B76"/>
    <w:rsid w:val="008F3259"/>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84D"/>
    <w:rsid w:val="00915A97"/>
    <w:rsid w:val="009160C2"/>
    <w:rsid w:val="009169C4"/>
    <w:rsid w:val="00916A53"/>
    <w:rsid w:val="00916E77"/>
    <w:rsid w:val="009170A1"/>
    <w:rsid w:val="00917234"/>
    <w:rsid w:val="00917FAA"/>
    <w:rsid w:val="00920009"/>
    <w:rsid w:val="0092041F"/>
    <w:rsid w:val="009215EA"/>
    <w:rsid w:val="009229DF"/>
    <w:rsid w:val="009230C2"/>
    <w:rsid w:val="00923711"/>
    <w:rsid w:val="00924164"/>
    <w:rsid w:val="00924434"/>
    <w:rsid w:val="00926470"/>
    <w:rsid w:val="00926875"/>
    <w:rsid w:val="0092717E"/>
    <w:rsid w:val="00927888"/>
    <w:rsid w:val="00930D97"/>
    <w:rsid w:val="009317DF"/>
    <w:rsid w:val="00931A1F"/>
    <w:rsid w:val="00932115"/>
    <w:rsid w:val="009321EA"/>
    <w:rsid w:val="00932407"/>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884"/>
    <w:rsid w:val="00943D49"/>
    <w:rsid w:val="009440A2"/>
    <w:rsid w:val="00944C2A"/>
    <w:rsid w:val="0094515C"/>
    <w:rsid w:val="009455D4"/>
    <w:rsid w:val="00945D31"/>
    <w:rsid w:val="0094684E"/>
    <w:rsid w:val="009471C4"/>
    <w:rsid w:val="009473BF"/>
    <w:rsid w:val="009475F4"/>
    <w:rsid w:val="00947B00"/>
    <w:rsid w:val="00947D03"/>
    <w:rsid w:val="0095176C"/>
    <w:rsid w:val="0095199F"/>
    <w:rsid w:val="00951CE5"/>
    <w:rsid w:val="00952531"/>
    <w:rsid w:val="00953ADF"/>
    <w:rsid w:val="00953F12"/>
    <w:rsid w:val="00954425"/>
    <w:rsid w:val="009548D2"/>
    <w:rsid w:val="00954C8E"/>
    <w:rsid w:val="00955082"/>
    <w:rsid w:val="00955135"/>
    <w:rsid w:val="009554F6"/>
    <w:rsid w:val="00955A1E"/>
    <w:rsid w:val="00955E87"/>
    <w:rsid w:val="00956D11"/>
    <w:rsid w:val="009574CD"/>
    <w:rsid w:val="009577E7"/>
    <w:rsid w:val="00960802"/>
    <w:rsid w:val="009619D8"/>
    <w:rsid w:val="00961CCD"/>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16"/>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28C"/>
    <w:rsid w:val="009813C4"/>
    <w:rsid w:val="00981540"/>
    <w:rsid w:val="0098227A"/>
    <w:rsid w:val="0098244A"/>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514"/>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675F"/>
    <w:rsid w:val="009C7913"/>
    <w:rsid w:val="009D0916"/>
    <w:rsid w:val="009D0DB0"/>
    <w:rsid w:val="009D158E"/>
    <w:rsid w:val="009D1704"/>
    <w:rsid w:val="009D28D8"/>
    <w:rsid w:val="009D2AE5"/>
    <w:rsid w:val="009D352B"/>
    <w:rsid w:val="009D3F0E"/>
    <w:rsid w:val="009D47AF"/>
    <w:rsid w:val="009D5225"/>
    <w:rsid w:val="009D55A4"/>
    <w:rsid w:val="009D6D1A"/>
    <w:rsid w:val="009D71F8"/>
    <w:rsid w:val="009D78BC"/>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1CA"/>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BE7"/>
    <w:rsid w:val="009F3DC0"/>
    <w:rsid w:val="009F4638"/>
    <w:rsid w:val="009F5D9B"/>
    <w:rsid w:val="009F613B"/>
    <w:rsid w:val="009F64A7"/>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5CD2"/>
    <w:rsid w:val="00A06943"/>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FE6"/>
    <w:rsid w:val="00A17ABE"/>
    <w:rsid w:val="00A20240"/>
    <w:rsid w:val="00A205BF"/>
    <w:rsid w:val="00A2065C"/>
    <w:rsid w:val="00A20B69"/>
    <w:rsid w:val="00A21022"/>
    <w:rsid w:val="00A21250"/>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66A9"/>
    <w:rsid w:val="00A27FAF"/>
    <w:rsid w:val="00A3062D"/>
    <w:rsid w:val="00A3083E"/>
    <w:rsid w:val="00A30B3F"/>
    <w:rsid w:val="00A30BE3"/>
    <w:rsid w:val="00A31442"/>
    <w:rsid w:val="00A31673"/>
    <w:rsid w:val="00A31DCA"/>
    <w:rsid w:val="00A31F51"/>
    <w:rsid w:val="00A32984"/>
    <w:rsid w:val="00A32D42"/>
    <w:rsid w:val="00A33444"/>
    <w:rsid w:val="00A33C8B"/>
    <w:rsid w:val="00A34587"/>
    <w:rsid w:val="00A3469E"/>
    <w:rsid w:val="00A34DFE"/>
    <w:rsid w:val="00A35FB1"/>
    <w:rsid w:val="00A36591"/>
    <w:rsid w:val="00A36BB9"/>
    <w:rsid w:val="00A36F0F"/>
    <w:rsid w:val="00A37070"/>
    <w:rsid w:val="00A37BFD"/>
    <w:rsid w:val="00A4028C"/>
    <w:rsid w:val="00A40446"/>
    <w:rsid w:val="00A4067E"/>
    <w:rsid w:val="00A412F1"/>
    <w:rsid w:val="00A4137D"/>
    <w:rsid w:val="00A41CBE"/>
    <w:rsid w:val="00A41F94"/>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2E27"/>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64C"/>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6200"/>
    <w:rsid w:val="00A766CB"/>
    <w:rsid w:val="00A76C15"/>
    <w:rsid w:val="00A779D8"/>
    <w:rsid w:val="00A77EB0"/>
    <w:rsid w:val="00A8081F"/>
    <w:rsid w:val="00A8134C"/>
    <w:rsid w:val="00A81620"/>
    <w:rsid w:val="00A81DD5"/>
    <w:rsid w:val="00A8328A"/>
    <w:rsid w:val="00A835E3"/>
    <w:rsid w:val="00A86287"/>
    <w:rsid w:val="00A863CC"/>
    <w:rsid w:val="00A863E1"/>
    <w:rsid w:val="00A8671B"/>
    <w:rsid w:val="00A86F00"/>
    <w:rsid w:val="00A87EA2"/>
    <w:rsid w:val="00A9038F"/>
    <w:rsid w:val="00A90B51"/>
    <w:rsid w:val="00A90E28"/>
    <w:rsid w:val="00A90FCD"/>
    <w:rsid w:val="00A915F5"/>
    <w:rsid w:val="00A9172D"/>
    <w:rsid w:val="00A921FF"/>
    <w:rsid w:val="00A9347D"/>
    <w:rsid w:val="00A93710"/>
    <w:rsid w:val="00A94C6E"/>
    <w:rsid w:val="00A95950"/>
    <w:rsid w:val="00A95C09"/>
    <w:rsid w:val="00A961A4"/>
    <w:rsid w:val="00A96293"/>
    <w:rsid w:val="00A963C9"/>
    <w:rsid w:val="00A96497"/>
    <w:rsid w:val="00A96817"/>
    <w:rsid w:val="00A9694C"/>
    <w:rsid w:val="00A96BD2"/>
    <w:rsid w:val="00A97409"/>
    <w:rsid w:val="00A97A4C"/>
    <w:rsid w:val="00AA0970"/>
    <w:rsid w:val="00AA0AD8"/>
    <w:rsid w:val="00AA0BBB"/>
    <w:rsid w:val="00AA0E41"/>
    <w:rsid w:val="00AA0F00"/>
    <w:rsid w:val="00AA13E4"/>
    <w:rsid w:val="00AA1842"/>
    <w:rsid w:val="00AA1BBF"/>
    <w:rsid w:val="00AA233A"/>
    <w:rsid w:val="00AA2488"/>
    <w:rsid w:val="00AA270B"/>
    <w:rsid w:val="00AA2C2F"/>
    <w:rsid w:val="00AA2E04"/>
    <w:rsid w:val="00AA32AE"/>
    <w:rsid w:val="00AA489F"/>
    <w:rsid w:val="00AA4DC0"/>
    <w:rsid w:val="00AA5305"/>
    <w:rsid w:val="00AA5B4E"/>
    <w:rsid w:val="00AA5B57"/>
    <w:rsid w:val="00AA632C"/>
    <w:rsid w:val="00AA6959"/>
    <w:rsid w:val="00AA697C"/>
    <w:rsid w:val="00AA6F53"/>
    <w:rsid w:val="00AA7117"/>
    <w:rsid w:val="00AA75FA"/>
    <w:rsid w:val="00AA7805"/>
    <w:rsid w:val="00AB0304"/>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584"/>
    <w:rsid w:val="00AC082E"/>
    <w:rsid w:val="00AC27F7"/>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0D3"/>
    <w:rsid w:val="00AD34C9"/>
    <w:rsid w:val="00AD3AA4"/>
    <w:rsid w:val="00AD522C"/>
    <w:rsid w:val="00AD5625"/>
    <w:rsid w:val="00AD57A7"/>
    <w:rsid w:val="00AD5A83"/>
    <w:rsid w:val="00AD5D68"/>
    <w:rsid w:val="00AD6738"/>
    <w:rsid w:val="00AD7B20"/>
    <w:rsid w:val="00AD7D33"/>
    <w:rsid w:val="00AD7D93"/>
    <w:rsid w:val="00AE00B8"/>
    <w:rsid w:val="00AE0514"/>
    <w:rsid w:val="00AE1606"/>
    <w:rsid w:val="00AE224E"/>
    <w:rsid w:val="00AE26C8"/>
    <w:rsid w:val="00AE30B2"/>
    <w:rsid w:val="00AE3135"/>
    <w:rsid w:val="00AE3822"/>
    <w:rsid w:val="00AE39BA"/>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63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40E6"/>
    <w:rsid w:val="00B24B02"/>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3A00"/>
    <w:rsid w:val="00B44162"/>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7E4"/>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59E"/>
    <w:rsid w:val="00B75687"/>
    <w:rsid w:val="00B77FA6"/>
    <w:rsid w:val="00B8038B"/>
    <w:rsid w:val="00B81A8E"/>
    <w:rsid w:val="00B81AD3"/>
    <w:rsid w:val="00B83FD8"/>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33A"/>
    <w:rsid w:val="00B93DA8"/>
    <w:rsid w:val="00B941D0"/>
    <w:rsid w:val="00B949EF"/>
    <w:rsid w:val="00B94D6E"/>
    <w:rsid w:val="00B95C59"/>
    <w:rsid w:val="00B95FE0"/>
    <w:rsid w:val="00B96317"/>
    <w:rsid w:val="00B96B73"/>
    <w:rsid w:val="00B975FA"/>
    <w:rsid w:val="00B9778A"/>
    <w:rsid w:val="00B9796D"/>
    <w:rsid w:val="00BA1336"/>
    <w:rsid w:val="00BA17C2"/>
    <w:rsid w:val="00BA2853"/>
    <w:rsid w:val="00BA3554"/>
    <w:rsid w:val="00BA4026"/>
    <w:rsid w:val="00BA5C66"/>
    <w:rsid w:val="00BA5FDA"/>
    <w:rsid w:val="00BA632C"/>
    <w:rsid w:val="00BA6E63"/>
    <w:rsid w:val="00BA6EA2"/>
    <w:rsid w:val="00BA6FB2"/>
    <w:rsid w:val="00BA7128"/>
    <w:rsid w:val="00BB035A"/>
    <w:rsid w:val="00BB0DDC"/>
    <w:rsid w:val="00BB17B5"/>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55E"/>
    <w:rsid w:val="00BB7673"/>
    <w:rsid w:val="00BB7860"/>
    <w:rsid w:val="00BC0BAC"/>
    <w:rsid w:val="00BC1555"/>
    <w:rsid w:val="00BC15AF"/>
    <w:rsid w:val="00BC1804"/>
    <w:rsid w:val="00BC2255"/>
    <w:rsid w:val="00BC256B"/>
    <w:rsid w:val="00BC2E4D"/>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4EB8"/>
    <w:rsid w:val="00BD50E7"/>
    <w:rsid w:val="00BD572E"/>
    <w:rsid w:val="00BD5F94"/>
    <w:rsid w:val="00BD6BF7"/>
    <w:rsid w:val="00BD6E80"/>
    <w:rsid w:val="00BD72E6"/>
    <w:rsid w:val="00BE01AE"/>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8D6"/>
    <w:rsid w:val="00C207A1"/>
    <w:rsid w:val="00C21394"/>
    <w:rsid w:val="00C2151D"/>
    <w:rsid w:val="00C22421"/>
    <w:rsid w:val="00C231A0"/>
    <w:rsid w:val="00C232E0"/>
    <w:rsid w:val="00C23B1B"/>
    <w:rsid w:val="00C23C8E"/>
    <w:rsid w:val="00C23D48"/>
    <w:rsid w:val="00C23F1D"/>
    <w:rsid w:val="00C24256"/>
    <w:rsid w:val="00C24CA6"/>
    <w:rsid w:val="00C2502F"/>
    <w:rsid w:val="00C26B4D"/>
    <w:rsid w:val="00C26CF7"/>
    <w:rsid w:val="00C27A88"/>
    <w:rsid w:val="00C27BA4"/>
    <w:rsid w:val="00C3050C"/>
    <w:rsid w:val="00C3071E"/>
    <w:rsid w:val="00C30BFB"/>
    <w:rsid w:val="00C30E3A"/>
    <w:rsid w:val="00C3130B"/>
    <w:rsid w:val="00C31373"/>
    <w:rsid w:val="00C31861"/>
    <w:rsid w:val="00C320C2"/>
    <w:rsid w:val="00C324F0"/>
    <w:rsid w:val="00C32A6D"/>
    <w:rsid w:val="00C32B5B"/>
    <w:rsid w:val="00C33115"/>
    <w:rsid w:val="00C33B35"/>
    <w:rsid w:val="00C3421C"/>
    <w:rsid w:val="00C34296"/>
    <w:rsid w:val="00C34414"/>
    <w:rsid w:val="00C3484C"/>
    <w:rsid w:val="00C34AFD"/>
    <w:rsid w:val="00C34C57"/>
    <w:rsid w:val="00C35487"/>
    <w:rsid w:val="00C358EA"/>
    <w:rsid w:val="00C35AEF"/>
    <w:rsid w:val="00C364E8"/>
    <w:rsid w:val="00C366B6"/>
    <w:rsid w:val="00C37724"/>
    <w:rsid w:val="00C3785E"/>
    <w:rsid w:val="00C3797F"/>
    <w:rsid w:val="00C4095B"/>
    <w:rsid w:val="00C40C1E"/>
    <w:rsid w:val="00C410E6"/>
    <w:rsid w:val="00C41C8F"/>
    <w:rsid w:val="00C42879"/>
    <w:rsid w:val="00C4306E"/>
    <w:rsid w:val="00C430F4"/>
    <w:rsid w:val="00C43213"/>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2F43"/>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1B3"/>
    <w:rsid w:val="00C6467B"/>
    <w:rsid w:val="00C647D8"/>
    <w:rsid w:val="00C648B6"/>
    <w:rsid w:val="00C648DF"/>
    <w:rsid w:val="00C64BF0"/>
    <w:rsid w:val="00C64C63"/>
    <w:rsid w:val="00C65A75"/>
    <w:rsid w:val="00C65CC5"/>
    <w:rsid w:val="00C65D59"/>
    <w:rsid w:val="00C66474"/>
    <w:rsid w:val="00C66A65"/>
    <w:rsid w:val="00C67E80"/>
    <w:rsid w:val="00C67FAB"/>
    <w:rsid w:val="00C700EE"/>
    <w:rsid w:val="00C706F4"/>
    <w:rsid w:val="00C70C1A"/>
    <w:rsid w:val="00C71222"/>
    <w:rsid w:val="00C71E26"/>
    <w:rsid w:val="00C72606"/>
    <w:rsid w:val="00C7261B"/>
    <w:rsid w:val="00C72668"/>
    <w:rsid w:val="00C72AA4"/>
    <w:rsid w:val="00C72D0E"/>
    <w:rsid w:val="00C72E21"/>
    <w:rsid w:val="00C73E62"/>
    <w:rsid w:val="00C7412D"/>
    <w:rsid w:val="00C748B5"/>
    <w:rsid w:val="00C752FC"/>
    <w:rsid w:val="00C75515"/>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881"/>
    <w:rsid w:val="00C90AA2"/>
    <w:rsid w:val="00C90BCA"/>
    <w:rsid w:val="00C90D3E"/>
    <w:rsid w:val="00C9153B"/>
    <w:rsid w:val="00C91F69"/>
    <w:rsid w:val="00C93ABB"/>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991"/>
    <w:rsid w:val="00CC3BAC"/>
    <w:rsid w:val="00CC45F8"/>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D7AA7"/>
    <w:rsid w:val="00CE0D95"/>
    <w:rsid w:val="00CE10B2"/>
    <w:rsid w:val="00CE18BF"/>
    <w:rsid w:val="00CE1F1B"/>
    <w:rsid w:val="00CE2264"/>
    <w:rsid w:val="00CE23B1"/>
    <w:rsid w:val="00CE296E"/>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596"/>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4D73"/>
    <w:rsid w:val="00D0526D"/>
    <w:rsid w:val="00D05A4D"/>
    <w:rsid w:val="00D0677B"/>
    <w:rsid w:val="00D06AAC"/>
    <w:rsid w:val="00D07367"/>
    <w:rsid w:val="00D07E7E"/>
    <w:rsid w:val="00D10298"/>
    <w:rsid w:val="00D104E6"/>
    <w:rsid w:val="00D10D06"/>
    <w:rsid w:val="00D11611"/>
    <w:rsid w:val="00D11703"/>
    <w:rsid w:val="00D12548"/>
    <w:rsid w:val="00D132BC"/>
    <w:rsid w:val="00D13662"/>
    <w:rsid w:val="00D13E20"/>
    <w:rsid w:val="00D14FAA"/>
    <w:rsid w:val="00D150B0"/>
    <w:rsid w:val="00D15272"/>
    <w:rsid w:val="00D161B8"/>
    <w:rsid w:val="00D1640B"/>
    <w:rsid w:val="00D17258"/>
    <w:rsid w:val="00D179AA"/>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4D4"/>
    <w:rsid w:val="00D26FCF"/>
    <w:rsid w:val="00D27019"/>
    <w:rsid w:val="00D273E6"/>
    <w:rsid w:val="00D27476"/>
    <w:rsid w:val="00D27B1C"/>
    <w:rsid w:val="00D27BE8"/>
    <w:rsid w:val="00D27C21"/>
    <w:rsid w:val="00D27DA5"/>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9BA"/>
    <w:rsid w:val="00D452F5"/>
    <w:rsid w:val="00D4557B"/>
    <w:rsid w:val="00D463EA"/>
    <w:rsid w:val="00D46910"/>
    <w:rsid w:val="00D46D5B"/>
    <w:rsid w:val="00D47316"/>
    <w:rsid w:val="00D47541"/>
    <w:rsid w:val="00D47545"/>
    <w:rsid w:val="00D4795D"/>
    <w:rsid w:val="00D47A5B"/>
    <w:rsid w:val="00D47A9C"/>
    <w:rsid w:val="00D50B56"/>
    <w:rsid w:val="00D50D36"/>
    <w:rsid w:val="00D50F11"/>
    <w:rsid w:val="00D51669"/>
    <w:rsid w:val="00D516B6"/>
    <w:rsid w:val="00D516BE"/>
    <w:rsid w:val="00D523EF"/>
    <w:rsid w:val="00D52566"/>
    <w:rsid w:val="00D52CC7"/>
    <w:rsid w:val="00D52D0B"/>
    <w:rsid w:val="00D52D82"/>
    <w:rsid w:val="00D53408"/>
    <w:rsid w:val="00D53CAE"/>
    <w:rsid w:val="00D53FEB"/>
    <w:rsid w:val="00D5440E"/>
    <w:rsid w:val="00D5443D"/>
    <w:rsid w:val="00D54E6F"/>
    <w:rsid w:val="00D5541F"/>
    <w:rsid w:val="00D5674E"/>
    <w:rsid w:val="00D56D2A"/>
    <w:rsid w:val="00D57126"/>
    <w:rsid w:val="00D57531"/>
    <w:rsid w:val="00D60C63"/>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93C"/>
    <w:rsid w:val="00D82DAD"/>
    <w:rsid w:val="00D82E27"/>
    <w:rsid w:val="00D83043"/>
    <w:rsid w:val="00D8306F"/>
    <w:rsid w:val="00D8313C"/>
    <w:rsid w:val="00D835F1"/>
    <w:rsid w:val="00D837E5"/>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9B2"/>
    <w:rsid w:val="00D95F89"/>
    <w:rsid w:val="00D96BCD"/>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417"/>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294"/>
    <w:rsid w:val="00DC5332"/>
    <w:rsid w:val="00DC558A"/>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28C6"/>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073"/>
    <w:rsid w:val="00DE3538"/>
    <w:rsid w:val="00DE3C28"/>
    <w:rsid w:val="00DE5B89"/>
    <w:rsid w:val="00DE65EA"/>
    <w:rsid w:val="00DE7024"/>
    <w:rsid w:val="00DE7706"/>
    <w:rsid w:val="00DE7753"/>
    <w:rsid w:val="00DE7BA2"/>
    <w:rsid w:val="00DE7F8F"/>
    <w:rsid w:val="00DF09E7"/>
    <w:rsid w:val="00DF0BD2"/>
    <w:rsid w:val="00DF11C4"/>
    <w:rsid w:val="00DF1625"/>
    <w:rsid w:val="00DF19A1"/>
    <w:rsid w:val="00DF1FD6"/>
    <w:rsid w:val="00DF2066"/>
    <w:rsid w:val="00DF2686"/>
    <w:rsid w:val="00DF2F68"/>
    <w:rsid w:val="00DF2FB8"/>
    <w:rsid w:val="00DF3688"/>
    <w:rsid w:val="00DF44E3"/>
    <w:rsid w:val="00DF4D4B"/>
    <w:rsid w:val="00DF4F9D"/>
    <w:rsid w:val="00DF5182"/>
    <w:rsid w:val="00DF6C95"/>
    <w:rsid w:val="00DF749E"/>
    <w:rsid w:val="00E00AD1"/>
    <w:rsid w:val="00E00DFE"/>
    <w:rsid w:val="00E01485"/>
    <w:rsid w:val="00E01503"/>
    <w:rsid w:val="00E020C1"/>
    <w:rsid w:val="00E02449"/>
    <w:rsid w:val="00E0263E"/>
    <w:rsid w:val="00E02AD2"/>
    <w:rsid w:val="00E02F60"/>
    <w:rsid w:val="00E040F0"/>
    <w:rsid w:val="00E04589"/>
    <w:rsid w:val="00E045AE"/>
    <w:rsid w:val="00E046C2"/>
    <w:rsid w:val="00E04FA9"/>
    <w:rsid w:val="00E05F32"/>
    <w:rsid w:val="00E05FDF"/>
    <w:rsid w:val="00E06E9D"/>
    <w:rsid w:val="00E070E6"/>
    <w:rsid w:val="00E07DEC"/>
    <w:rsid w:val="00E10031"/>
    <w:rsid w:val="00E10991"/>
    <w:rsid w:val="00E10BB7"/>
    <w:rsid w:val="00E113C6"/>
    <w:rsid w:val="00E123CE"/>
    <w:rsid w:val="00E12F7E"/>
    <w:rsid w:val="00E1385B"/>
    <w:rsid w:val="00E13CD8"/>
    <w:rsid w:val="00E141C7"/>
    <w:rsid w:val="00E14672"/>
    <w:rsid w:val="00E153F0"/>
    <w:rsid w:val="00E161F1"/>
    <w:rsid w:val="00E16F65"/>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5DD7"/>
    <w:rsid w:val="00E2620A"/>
    <w:rsid w:val="00E2624C"/>
    <w:rsid w:val="00E267E5"/>
    <w:rsid w:val="00E26A48"/>
    <w:rsid w:val="00E30CCA"/>
    <w:rsid w:val="00E30E2D"/>
    <w:rsid w:val="00E30F0C"/>
    <w:rsid w:val="00E31A0F"/>
    <w:rsid w:val="00E326DD"/>
    <w:rsid w:val="00E327B8"/>
    <w:rsid w:val="00E32CC2"/>
    <w:rsid w:val="00E32D5B"/>
    <w:rsid w:val="00E33157"/>
    <w:rsid w:val="00E333E5"/>
    <w:rsid w:val="00E3357F"/>
    <w:rsid w:val="00E33599"/>
    <w:rsid w:val="00E33E6B"/>
    <w:rsid w:val="00E343E7"/>
    <w:rsid w:val="00E34A2C"/>
    <w:rsid w:val="00E34F59"/>
    <w:rsid w:val="00E35623"/>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57D"/>
    <w:rsid w:val="00E45709"/>
    <w:rsid w:val="00E45ACA"/>
    <w:rsid w:val="00E45C7F"/>
    <w:rsid w:val="00E46422"/>
    <w:rsid w:val="00E46DBA"/>
    <w:rsid w:val="00E4722A"/>
    <w:rsid w:val="00E50A7B"/>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3F8"/>
    <w:rsid w:val="00E70A0B"/>
    <w:rsid w:val="00E70DD4"/>
    <w:rsid w:val="00E70FC4"/>
    <w:rsid w:val="00E716C0"/>
    <w:rsid w:val="00E71C07"/>
    <w:rsid w:val="00E73189"/>
    <w:rsid w:val="00E73318"/>
    <w:rsid w:val="00E733B9"/>
    <w:rsid w:val="00E739BE"/>
    <w:rsid w:val="00E7424B"/>
    <w:rsid w:val="00E74264"/>
    <w:rsid w:val="00E7485B"/>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01"/>
    <w:rsid w:val="00E9746B"/>
    <w:rsid w:val="00EA059F"/>
    <w:rsid w:val="00EA06E9"/>
    <w:rsid w:val="00EA0AEE"/>
    <w:rsid w:val="00EA0D10"/>
    <w:rsid w:val="00EA13F5"/>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C24"/>
    <w:rsid w:val="00EC6F0E"/>
    <w:rsid w:val="00EC7188"/>
    <w:rsid w:val="00EC759E"/>
    <w:rsid w:val="00EC7897"/>
    <w:rsid w:val="00ED0338"/>
    <w:rsid w:val="00ED07B1"/>
    <w:rsid w:val="00ED0BF3"/>
    <w:rsid w:val="00ED0DE3"/>
    <w:rsid w:val="00ED1142"/>
    <w:rsid w:val="00ED1170"/>
    <w:rsid w:val="00ED2352"/>
    <w:rsid w:val="00ED2462"/>
    <w:rsid w:val="00ED33B3"/>
    <w:rsid w:val="00ED3AC0"/>
    <w:rsid w:val="00ED3BA4"/>
    <w:rsid w:val="00ED3F80"/>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21"/>
    <w:rsid w:val="00EF6CF5"/>
    <w:rsid w:val="00EF6EB4"/>
    <w:rsid w:val="00EF725E"/>
    <w:rsid w:val="00EF7868"/>
    <w:rsid w:val="00F00565"/>
    <w:rsid w:val="00F005EE"/>
    <w:rsid w:val="00F00C96"/>
    <w:rsid w:val="00F00F71"/>
    <w:rsid w:val="00F01A2A"/>
    <w:rsid w:val="00F01D1E"/>
    <w:rsid w:val="00F02639"/>
    <w:rsid w:val="00F02F00"/>
    <w:rsid w:val="00F04430"/>
    <w:rsid w:val="00F04AA1"/>
    <w:rsid w:val="00F04FC3"/>
    <w:rsid w:val="00F06F30"/>
    <w:rsid w:val="00F0759D"/>
    <w:rsid w:val="00F07DE1"/>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17F9E"/>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91B"/>
    <w:rsid w:val="00F24A51"/>
    <w:rsid w:val="00F24C2B"/>
    <w:rsid w:val="00F24E9E"/>
    <w:rsid w:val="00F25220"/>
    <w:rsid w:val="00F25525"/>
    <w:rsid w:val="00F25B39"/>
    <w:rsid w:val="00F25BC1"/>
    <w:rsid w:val="00F26162"/>
    <w:rsid w:val="00F263B3"/>
    <w:rsid w:val="00F26A4C"/>
    <w:rsid w:val="00F26B08"/>
    <w:rsid w:val="00F274C5"/>
    <w:rsid w:val="00F27A50"/>
    <w:rsid w:val="00F27C69"/>
    <w:rsid w:val="00F30700"/>
    <w:rsid w:val="00F30F58"/>
    <w:rsid w:val="00F32128"/>
    <w:rsid w:val="00F325A7"/>
    <w:rsid w:val="00F329B2"/>
    <w:rsid w:val="00F331AD"/>
    <w:rsid w:val="00F332DF"/>
    <w:rsid w:val="00F333A9"/>
    <w:rsid w:val="00F33976"/>
    <w:rsid w:val="00F339E3"/>
    <w:rsid w:val="00F34039"/>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9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86"/>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256"/>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EA7"/>
    <w:rsid w:val="00F71F29"/>
    <w:rsid w:val="00F7342A"/>
    <w:rsid w:val="00F73CAB"/>
    <w:rsid w:val="00F73D7F"/>
    <w:rsid w:val="00F743B3"/>
    <w:rsid w:val="00F7451F"/>
    <w:rsid w:val="00F7467F"/>
    <w:rsid w:val="00F74984"/>
    <w:rsid w:val="00F74A69"/>
    <w:rsid w:val="00F74DCD"/>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4666"/>
    <w:rsid w:val="00F84A16"/>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0D7"/>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05"/>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949"/>
    <w:rsid w:val="00FC2FB3"/>
    <w:rsid w:val="00FC3A49"/>
    <w:rsid w:val="00FC4412"/>
    <w:rsid w:val="00FC44B8"/>
    <w:rsid w:val="00FC4515"/>
    <w:rsid w:val="00FC4B16"/>
    <w:rsid w:val="00FC59A2"/>
    <w:rsid w:val="00FC6150"/>
    <w:rsid w:val="00FC69A8"/>
    <w:rsid w:val="00FC6B2B"/>
    <w:rsid w:val="00FC7014"/>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7291"/>
    <w:rsid w:val="00FD7772"/>
    <w:rsid w:val="00FD7CBB"/>
    <w:rsid w:val="00FE0FD2"/>
    <w:rsid w:val="00FE1316"/>
    <w:rsid w:val="00FE1FAB"/>
    <w:rsid w:val="00FE2AA4"/>
    <w:rsid w:val="00FE2DB6"/>
    <w:rsid w:val="00FE3DC2"/>
    <w:rsid w:val="00FE431F"/>
    <w:rsid w:val="00FE449E"/>
    <w:rsid w:val="00FE54DC"/>
    <w:rsid w:val="00FE5743"/>
    <w:rsid w:val="00FE6887"/>
    <w:rsid w:val="00FE6C2A"/>
    <w:rsid w:val="00FE7656"/>
    <w:rsid w:val="00FE76B9"/>
    <w:rsid w:val="00FE7898"/>
    <w:rsid w:val="00FF0766"/>
    <w:rsid w:val="00FF0775"/>
    <w:rsid w:val="00FF0FE2"/>
    <w:rsid w:val="00FF1D27"/>
    <w:rsid w:val="00FF2010"/>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6B9305"/>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3F8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character" w:styleId="UnresolvedMention">
    <w:name w:val="Unresolved Mention"/>
    <w:basedOn w:val="DefaultParagraphFont"/>
    <w:uiPriority w:val="99"/>
    <w:semiHidden/>
    <w:unhideWhenUsed/>
    <w:rsid w:val="000A62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39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42958152">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773230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02115804">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964772524">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3694721">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195671447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darbinyan@yerevan.a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nna.darbi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8B527-2E87-4AF6-89F2-8C76ED68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23372</Words>
  <Characters>133225</Characters>
  <Application>Microsoft Office Word</Application>
  <DocSecurity>0</DocSecurity>
  <Lines>1110</Lines>
  <Paragraphs>312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156285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22</cp:lastModifiedBy>
  <cp:revision>226</cp:revision>
  <cp:lastPrinted>2018-02-16T07:12:00Z</cp:lastPrinted>
  <dcterms:created xsi:type="dcterms:W3CDTF">2025-03-31T08:00:00Z</dcterms:created>
  <dcterms:modified xsi:type="dcterms:W3CDTF">2025-10-07T13:47:00Z</dcterms:modified>
</cp:coreProperties>
</file>