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D445B" w14:textId="77777777" w:rsidR="00096865" w:rsidRPr="005E1F72" w:rsidRDefault="00096865" w:rsidP="00EF3662">
      <w:pPr>
        <w:pStyle w:val="BodyTextIndent"/>
        <w:spacing w:line="240" w:lineRule="auto"/>
        <w:jc w:val="center"/>
        <w:rPr>
          <w:rFonts w:ascii="GHEA Grapalat" w:hAnsi="GHEA Grapalat"/>
          <w:i w:val="0"/>
          <w:lang w:val="af-ZA"/>
        </w:rPr>
      </w:pPr>
    </w:p>
    <w:p w14:paraId="53F4171F" w14:textId="77777777" w:rsidR="00642EFE"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23AAA201" w14:textId="77777777" w:rsidR="008C6B20" w:rsidRPr="005E1F72" w:rsidRDefault="008C6B20" w:rsidP="00EF3662">
      <w:pPr>
        <w:pStyle w:val="BodyTextIndent"/>
        <w:spacing w:line="240" w:lineRule="auto"/>
        <w:jc w:val="center"/>
        <w:rPr>
          <w:rFonts w:ascii="GHEA Grapalat" w:hAnsi="GHEA Grapalat"/>
          <w:i w:val="0"/>
          <w:lang w:val="af-ZA"/>
        </w:rPr>
      </w:pPr>
    </w:p>
    <w:p w14:paraId="5627E5B7" w14:textId="63B334BE" w:rsidR="00642EFE" w:rsidRDefault="00BB0E2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5E1F72">
        <w:rPr>
          <w:rFonts w:ascii="GHEA Grapalat" w:hAnsi="GHEA Grapalat"/>
          <w:i w:val="0"/>
          <w:lang w:val="af-ZA"/>
        </w:rPr>
        <w:t>Ի ՄԱՍԻՆ</w:t>
      </w:r>
      <w:r w:rsidR="00E449ED">
        <w:rPr>
          <w:rFonts w:ascii="GHEA Grapalat" w:hAnsi="GHEA Grapalat"/>
          <w:i w:val="0"/>
          <w:lang w:val="af-ZA"/>
        </w:rPr>
        <w:t>*</w:t>
      </w:r>
    </w:p>
    <w:p w14:paraId="65385CAC" w14:textId="77777777" w:rsidR="008C6B20" w:rsidRPr="005E1F72" w:rsidRDefault="008C6B20" w:rsidP="00EF3662">
      <w:pPr>
        <w:pStyle w:val="BodyTextIndent"/>
        <w:spacing w:line="240" w:lineRule="auto"/>
        <w:jc w:val="center"/>
        <w:rPr>
          <w:rFonts w:ascii="GHEA Grapalat" w:hAnsi="GHEA Grapalat"/>
          <w:i w:val="0"/>
          <w:lang w:val="af-ZA"/>
        </w:rPr>
      </w:pPr>
    </w:p>
    <w:p w14:paraId="19E25B78" w14:textId="77777777" w:rsidR="008C6B20" w:rsidRPr="008C6B20" w:rsidRDefault="008C6B20" w:rsidP="008C6B20">
      <w:pPr>
        <w:pStyle w:val="BodyTextIndent"/>
        <w:spacing w:line="240" w:lineRule="auto"/>
        <w:jc w:val="center"/>
        <w:rPr>
          <w:rFonts w:ascii="GHEA Grapalat" w:hAnsi="GHEA Grapalat"/>
          <w:b/>
          <w:i w:val="0"/>
          <w:lang w:val="af-ZA"/>
        </w:rPr>
      </w:pPr>
      <w:r w:rsidRPr="008C6B20">
        <w:rPr>
          <w:rFonts w:ascii="GHEA Grapalat" w:hAnsi="GHEA Grapalat"/>
          <w:b/>
          <w:i w:val="0"/>
          <w:lang w:val="hy-AM"/>
        </w:rPr>
        <w:t>Գնման ընթացակարգը կազմակերպված է Օ</w:t>
      </w:r>
      <w:proofErr w:type="spellStart"/>
      <w:r w:rsidRPr="008C6B20">
        <w:rPr>
          <w:rFonts w:ascii="GHEA Grapalat" w:hAnsi="GHEA Grapalat"/>
          <w:b/>
          <w:i w:val="0"/>
        </w:rPr>
        <w:t>րենքի</w:t>
      </w:r>
      <w:proofErr w:type="spellEnd"/>
      <w:r w:rsidRPr="008C6B20">
        <w:rPr>
          <w:rFonts w:ascii="GHEA Grapalat" w:hAnsi="GHEA Grapalat"/>
          <w:b/>
          <w:i w:val="0"/>
          <w:lang w:val="af-ZA"/>
        </w:rPr>
        <w:t xml:space="preserve"> 15-</w:t>
      </w:r>
      <w:proofErr w:type="spellStart"/>
      <w:r w:rsidRPr="008C6B20">
        <w:rPr>
          <w:rFonts w:ascii="GHEA Grapalat" w:hAnsi="GHEA Grapalat"/>
          <w:b/>
          <w:i w:val="0"/>
        </w:rPr>
        <w:t>րդ</w:t>
      </w:r>
      <w:proofErr w:type="spellEnd"/>
      <w:r w:rsidRPr="008C6B20">
        <w:rPr>
          <w:rFonts w:ascii="GHEA Grapalat" w:hAnsi="GHEA Grapalat"/>
          <w:b/>
          <w:i w:val="0"/>
          <w:lang w:val="af-ZA"/>
        </w:rPr>
        <w:t xml:space="preserve"> </w:t>
      </w:r>
      <w:proofErr w:type="spellStart"/>
      <w:r w:rsidRPr="008C6B20">
        <w:rPr>
          <w:rFonts w:ascii="GHEA Grapalat" w:hAnsi="GHEA Grapalat"/>
          <w:b/>
          <w:i w:val="0"/>
        </w:rPr>
        <w:t>հոդվածի</w:t>
      </w:r>
      <w:proofErr w:type="spellEnd"/>
      <w:r w:rsidRPr="008C6B20">
        <w:rPr>
          <w:rFonts w:ascii="GHEA Grapalat" w:hAnsi="GHEA Grapalat"/>
          <w:b/>
          <w:i w:val="0"/>
          <w:lang w:val="af-ZA"/>
        </w:rPr>
        <w:t xml:space="preserve"> 6-</w:t>
      </w:r>
      <w:proofErr w:type="spellStart"/>
      <w:r w:rsidRPr="008C6B20">
        <w:rPr>
          <w:rFonts w:ascii="GHEA Grapalat" w:hAnsi="GHEA Grapalat"/>
          <w:b/>
          <w:i w:val="0"/>
        </w:rPr>
        <w:t>րդ</w:t>
      </w:r>
      <w:proofErr w:type="spellEnd"/>
      <w:r w:rsidRPr="008C6B20">
        <w:rPr>
          <w:rFonts w:ascii="GHEA Grapalat" w:hAnsi="GHEA Grapalat"/>
          <w:b/>
          <w:i w:val="0"/>
          <w:lang w:val="af-ZA"/>
        </w:rPr>
        <w:t xml:space="preserve"> </w:t>
      </w:r>
      <w:proofErr w:type="spellStart"/>
      <w:r w:rsidRPr="008C6B20">
        <w:rPr>
          <w:rFonts w:ascii="GHEA Grapalat" w:hAnsi="GHEA Grapalat"/>
          <w:b/>
          <w:i w:val="0"/>
        </w:rPr>
        <w:t>մասի</w:t>
      </w:r>
      <w:proofErr w:type="spellEnd"/>
      <w:r w:rsidRPr="008C6B20">
        <w:rPr>
          <w:rFonts w:ascii="GHEA Grapalat" w:hAnsi="GHEA Grapalat"/>
          <w:b/>
          <w:i w:val="0"/>
          <w:lang w:val="af-ZA"/>
        </w:rPr>
        <w:t xml:space="preserve"> 2-</w:t>
      </w:r>
      <w:proofErr w:type="spellStart"/>
      <w:r w:rsidRPr="008C6B20">
        <w:rPr>
          <w:rFonts w:ascii="GHEA Grapalat" w:hAnsi="GHEA Grapalat"/>
          <w:b/>
          <w:i w:val="0"/>
        </w:rPr>
        <w:t>րդ</w:t>
      </w:r>
      <w:proofErr w:type="spellEnd"/>
      <w:r w:rsidRPr="008C6B20">
        <w:rPr>
          <w:rFonts w:ascii="GHEA Grapalat" w:hAnsi="GHEA Grapalat"/>
          <w:b/>
          <w:i w:val="0"/>
          <w:lang w:val="af-ZA"/>
        </w:rPr>
        <w:t xml:space="preserve"> </w:t>
      </w:r>
      <w:proofErr w:type="spellStart"/>
      <w:r w:rsidRPr="008C6B20">
        <w:rPr>
          <w:rFonts w:ascii="GHEA Grapalat" w:hAnsi="GHEA Grapalat"/>
          <w:b/>
          <w:i w:val="0"/>
        </w:rPr>
        <w:t>կետի</w:t>
      </w:r>
      <w:proofErr w:type="spellEnd"/>
      <w:r w:rsidRPr="008C6B20">
        <w:rPr>
          <w:rFonts w:ascii="GHEA Grapalat" w:hAnsi="GHEA Grapalat"/>
          <w:b/>
          <w:i w:val="0"/>
          <w:lang w:val="af-ZA"/>
        </w:rPr>
        <w:t xml:space="preserve"> </w:t>
      </w:r>
      <w:proofErr w:type="spellStart"/>
      <w:r w:rsidRPr="008C6B20">
        <w:rPr>
          <w:rFonts w:ascii="GHEA Grapalat" w:hAnsi="GHEA Grapalat"/>
          <w:b/>
          <w:i w:val="0"/>
        </w:rPr>
        <w:t>հիման</w:t>
      </w:r>
      <w:proofErr w:type="spellEnd"/>
      <w:r w:rsidRPr="008C6B20">
        <w:rPr>
          <w:rFonts w:ascii="GHEA Grapalat" w:hAnsi="GHEA Grapalat"/>
          <w:b/>
          <w:i w:val="0"/>
          <w:lang w:val="af-ZA"/>
        </w:rPr>
        <w:t xml:space="preserve"> </w:t>
      </w:r>
      <w:proofErr w:type="spellStart"/>
      <w:r w:rsidRPr="008C6B20">
        <w:rPr>
          <w:rFonts w:ascii="GHEA Grapalat" w:hAnsi="GHEA Grapalat"/>
          <w:b/>
          <w:i w:val="0"/>
        </w:rPr>
        <w:t>վրա</w:t>
      </w:r>
      <w:proofErr w:type="spellEnd"/>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0C15CA68" w:rsidR="0091042F" w:rsidRDefault="00642EFE" w:rsidP="00D21F8D">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sidR="0007287D">
        <w:rPr>
          <w:rFonts w:ascii="GHEA Grapalat" w:hAnsi="GHEA Grapalat"/>
          <w:i w:val="0"/>
          <w:lang w:val="af-ZA"/>
        </w:rPr>
        <w:t>2</w:t>
      </w:r>
      <w:r w:rsidR="00337B98">
        <w:rPr>
          <w:rFonts w:ascii="GHEA Grapalat" w:hAnsi="GHEA Grapalat"/>
          <w:i w:val="0"/>
          <w:lang w:val="hy-AM"/>
        </w:rPr>
        <w:t>4</w:t>
      </w:r>
      <w:r w:rsidRPr="005E1F72">
        <w:rPr>
          <w:rFonts w:ascii="GHEA Grapalat" w:hAnsi="GHEA Grapalat"/>
          <w:i w:val="0"/>
          <w:lang w:val="af-ZA"/>
        </w:rPr>
        <w:t xml:space="preserve"> </w:t>
      </w:r>
      <w:r w:rsidRPr="00F60778">
        <w:rPr>
          <w:rFonts w:ascii="GHEA Grapalat" w:hAnsi="GHEA Grapalat"/>
          <w:i w:val="0"/>
          <w:lang w:val="af-ZA"/>
        </w:rPr>
        <w:t xml:space="preserve">թվականի </w:t>
      </w:r>
      <w:r w:rsidR="008262C4">
        <w:rPr>
          <w:rFonts w:ascii="GHEA Grapalat" w:hAnsi="GHEA Grapalat"/>
          <w:i w:val="0"/>
          <w:lang w:val="af-ZA"/>
        </w:rPr>
        <w:t>ապրիլի</w:t>
      </w:r>
      <w:r w:rsidR="00AF63B4" w:rsidRPr="0034589A">
        <w:rPr>
          <w:rFonts w:ascii="GHEA Grapalat" w:hAnsi="GHEA Grapalat"/>
          <w:i w:val="0"/>
          <w:lang w:val="af-ZA"/>
        </w:rPr>
        <w:t xml:space="preserve"> </w:t>
      </w:r>
      <w:r w:rsidR="004E0194">
        <w:rPr>
          <w:rFonts w:ascii="GHEA Grapalat" w:hAnsi="GHEA Grapalat"/>
          <w:i w:val="0"/>
          <w:lang w:val="af-ZA"/>
        </w:rPr>
        <w:t>4</w:t>
      </w:r>
      <w:r w:rsidR="00384643" w:rsidRPr="0034589A">
        <w:rPr>
          <w:rFonts w:ascii="GHEA Grapalat" w:hAnsi="GHEA Grapalat"/>
          <w:i w:val="0"/>
          <w:lang w:val="af-ZA"/>
        </w:rPr>
        <w:t xml:space="preserve"> </w:t>
      </w:r>
      <w:r w:rsidR="00A76C15" w:rsidRPr="005E1F72">
        <w:rPr>
          <w:rFonts w:ascii="GHEA Grapalat" w:hAnsi="GHEA Grapalat"/>
          <w:i w:val="0"/>
          <w:lang w:val="af-ZA"/>
        </w:rPr>
        <w:t>«</w:t>
      </w:r>
      <w:r w:rsidR="0007287D" w:rsidRPr="0034589A">
        <w:rPr>
          <w:rFonts w:ascii="GHEA Grapalat" w:hAnsi="GHEA Grapalat"/>
          <w:i w:val="0"/>
          <w:lang w:val="af-ZA"/>
        </w:rPr>
        <w:t>2</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Pr="005E1F72">
        <w:rPr>
          <w:rFonts w:ascii="GHEA Grapalat" w:hAnsi="GHEA Grapalat"/>
          <w:i w:val="0"/>
          <w:lang w:val="af-ZA"/>
        </w:rPr>
        <w:t xml:space="preserve">որոշմամբ </w:t>
      </w:r>
    </w:p>
    <w:p w14:paraId="3822FE77" w14:textId="3188EA35" w:rsidR="0007287D" w:rsidRDefault="0007287D" w:rsidP="00D21F8D">
      <w:pPr>
        <w:pStyle w:val="BodyTextIndent"/>
        <w:spacing w:line="240" w:lineRule="auto"/>
        <w:jc w:val="center"/>
        <w:rPr>
          <w:rFonts w:ascii="GHEA Grapalat" w:hAnsi="GHEA Grapalat"/>
          <w:i w:val="0"/>
          <w:lang w:val="af-ZA"/>
        </w:rPr>
      </w:pPr>
    </w:p>
    <w:p w14:paraId="12027994" w14:textId="362C7DE8"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F7776B">
        <w:rPr>
          <w:rFonts w:ascii="GHEA Grapalat" w:hAnsi="GHEA Grapalat"/>
          <w:i w:val="0"/>
          <w:lang w:val="af-ZA"/>
        </w:rPr>
        <w:t>ԵՔ-</w:t>
      </w:r>
      <w:r w:rsidR="000B25F5">
        <w:rPr>
          <w:rFonts w:ascii="GHEA Grapalat" w:hAnsi="GHEA Grapalat"/>
          <w:i w:val="0"/>
          <w:lang w:val="af-ZA"/>
        </w:rPr>
        <w:t>ԳՀԱՇՁԲ-</w:t>
      </w:r>
      <w:r w:rsidR="006B255B">
        <w:rPr>
          <w:rFonts w:ascii="GHEA Grapalat" w:hAnsi="GHEA Grapalat"/>
          <w:i w:val="0"/>
          <w:lang w:val="af-ZA"/>
        </w:rPr>
        <w:t>24/74</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7FB068B5"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95356C">
        <w:rPr>
          <w:rFonts w:ascii="GHEA Grapalat" w:hAnsi="GHEA Grapalat"/>
          <w:i w:val="0"/>
          <w:lang w:val="af-ZA"/>
        </w:rPr>
        <w:t>Երևանի քաղաքապետարանը,</w:t>
      </w:r>
      <w:r w:rsidRPr="00F34769">
        <w:rPr>
          <w:rFonts w:ascii="GHEA Grapalat" w:hAnsi="GHEA Grapalat"/>
          <w:i w:val="0"/>
          <w:lang w:val="af-ZA"/>
        </w:rPr>
        <w:t xml:space="preserve"> որը գտնվում է</w:t>
      </w:r>
      <w:r w:rsidRPr="0095356C">
        <w:rPr>
          <w:rFonts w:ascii="GHEA Grapalat" w:hAnsi="GHEA Grapalat"/>
          <w:i w:val="0"/>
          <w:lang w:val="af-ZA"/>
        </w:rPr>
        <w:t xml:space="preserve"> ք.</w:t>
      </w:r>
      <w:r w:rsidRPr="00AA415C">
        <w:rPr>
          <w:rFonts w:ascii="GHEA Grapalat" w:hAnsi="GHEA Grapalat"/>
          <w:i w:val="0"/>
          <w:lang w:val="af-ZA"/>
        </w:rPr>
        <w:t xml:space="preserve"> </w:t>
      </w:r>
      <w:r w:rsidRPr="0095356C">
        <w:rPr>
          <w:rFonts w:ascii="GHEA Grapalat" w:hAnsi="GHEA Grapalat"/>
          <w:i w:val="0"/>
          <w:lang w:val="af-ZA"/>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BB0E2D">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rPr>
        <w:t>Armeps (</w:t>
      </w:r>
      <w:r>
        <w:fldChar w:fldCharType="begin"/>
      </w:r>
      <w:r w:rsidRPr="008C6B20">
        <w:rPr>
          <w:lang w:val="hy-AM"/>
        </w:rPr>
        <w:instrText>HYPERLINK "http://www.armeps.am"</w:instrText>
      </w:r>
      <w:r>
        <w:fldChar w:fldCharType="separate"/>
      </w:r>
      <w:r w:rsidR="00677658" w:rsidRPr="005E1F72">
        <w:rPr>
          <w:rFonts w:ascii="GHEA Grapalat" w:hAnsi="GHEA Grapalat"/>
          <w:i w:val="0"/>
          <w:lang w:val="af-ZA"/>
        </w:rPr>
        <w:t>www.armeps.am</w:t>
      </w:r>
      <w:r>
        <w:rPr>
          <w:rFonts w:ascii="GHEA Grapalat" w:hAnsi="GHEA Grapalat"/>
          <w:i w:val="0"/>
          <w:lang w:val="af-ZA"/>
        </w:rPr>
        <w:fldChar w:fldCharType="end"/>
      </w:r>
      <w:r w:rsidR="00677658" w:rsidRPr="005E1F72">
        <w:rPr>
          <w:rFonts w:ascii="GHEA Grapalat" w:hAnsi="GHEA Grapalat"/>
          <w:i w:val="0"/>
          <w:lang w:val="af-ZA"/>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0E1B041F"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95356C">
        <w:rPr>
          <w:rFonts w:ascii="GHEA Grapalat" w:hAnsi="GHEA Grapalat"/>
          <w:i w:val="0"/>
          <w:lang w:val="af-ZA"/>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8262C4" w:rsidRPr="008262C4">
        <w:rPr>
          <w:rFonts w:ascii="GHEA Grapalat" w:hAnsi="GHEA Grapalat"/>
          <w:i w:val="0"/>
          <w:lang w:val="af-ZA"/>
        </w:rPr>
        <w:t>«Շտապ օգնություն» ՓԲԸ-ին պատկանող «Կենտրոն» ենթակայանի շենքի 2-րդ հարկի վերանորոգման աշխատանքների</w:t>
      </w:r>
      <w:r w:rsidR="00E765B7" w:rsidRPr="0095356C">
        <w:rPr>
          <w:rFonts w:ascii="GHEA Grapalat" w:hAnsi="GHEA Grapalat"/>
          <w:i w:val="0"/>
          <w:lang w:val="af-ZA"/>
        </w:rPr>
        <w:t xml:space="preserve">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95356C">
        <w:rPr>
          <w:rFonts w:ascii="GHEA Grapalat" w:hAnsi="GHEA Grapalat"/>
          <w:i w:val="0"/>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2047937B" w14:textId="77777777" w:rsidR="000E2427" w:rsidRPr="005E1F72" w:rsidRDefault="000E2427"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sidR="00496E18">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77B14860"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fldChar w:fldCharType="begin"/>
      </w:r>
      <w:r w:rsidRPr="008C6B20">
        <w:rPr>
          <w:lang w:val="af-ZA"/>
        </w:rPr>
        <w:instrText>HYPERLINK "http://www.armeps.am"</w:instrText>
      </w:r>
      <w:r>
        <w:fldChar w:fldCharType="separate"/>
      </w:r>
      <w:r w:rsidR="00DB4CC7" w:rsidRPr="005E1F72">
        <w:rPr>
          <w:rFonts w:ascii="GHEA Grapalat" w:hAnsi="GHEA Grapalat"/>
          <w:i w:val="0"/>
          <w:lang w:val="af-ZA" w:eastAsia="ru-RU"/>
        </w:rPr>
        <w:t>www.armeps.am</w:t>
      </w:r>
      <w:r>
        <w:rPr>
          <w:rFonts w:ascii="GHEA Grapalat" w:hAnsi="GHEA Grapalat"/>
          <w:i w:val="0"/>
          <w:lang w:val="af-ZA" w:eastAsia="ru-RU"/>
        </w:rPr>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0B48DD">
        <w:rPr>
          <w:rFonts w:ascii="GHEA Grapalat" w:hAnsi="GHEA Grapalat"/>
          <w:b/>
          <w:i w:val="0"/>
          <w:lang w:val="af-ZA"/>
        </w:rPr>
        <w:t xml:space="preserve">մինչև </w:t>
      </w:r>
      <w:r w:rsidR="007E6027">
        <w:rPr>
          <w:rFonts w:ascii="GHEA Grapalat" w:hAnsi="GHEA Grapalat"/>
          <w:b/>
          <w:i w:val="0"/>
          <w:lang w:val="af-ZA"/>
        </w:rPr>
        <w:t xml:space="preserve">2024 թվականի </w:t>
      </w:r>
      <w:r w:rsidR="002B3ECF">
        <w:rPr>
          <w:rFonts w:ascii="GHEA Grapalat" w:hAnsi="GHEA Grapalat"/>
          <w:b/>
          <w:i w:val="0"/>
          <w:lang w:val="af-ZA"/>
        </w:rPr>
        <w:t>ապրիլի</w:t>
      </w:r>
      <w:r w:rsidR="007E6027">
        <w:rPr>
          <w:rFonts w:ascii="GHEA Grapalat" w:hAnsi="GHEA Grapalat"/>
          <w:b/>
          <w:i w:val="0"/>
          <w:lang w:val="af-ZA"/>
        </w:rPr>
        <w:t xml:space="preserve"> </w:t>
      </w:r>
      <w:r w:rsidR="00ED1337">
        <w:rPr>
          <w:rFonts w:ascii="GHEA Grapalat" w:hAnsi="GHEA Grapalat"/>
          <w:b/>
          <w:i w:val="0"/>
          <w:lang w:val="af-ZA"/>
        </w:rPr>
        <w:t>17</w:t>
      </w:r>
      <w:r w:rsidR="0007287D" w:rsidRPr="0018744E">
        <w:rPr>
          <w:rFonts w:ascii="GHEA Grapalat" w:hAnsi="GHEA Grapalat"/>
          <w:b/>
          <w:i w:val="0"/>
          <w:lang w:val="hy-AM"/>
        </w:rPr>
        <w:t xml:space="preserve">-ը, ժամը </w:t>
      </w:r>
      <w:r w:rsidR="002B3ECF">
        <w:rPr>
          <w:rFonts w:ascii="GHEA Grapalat" w:hAnsi="GHEA Grapalat"/>
          <w:b/>
          <w:i w:val="0"/>
          <w:lang w:val="hy-AM"/>
        </w:rPr>
        <w:t>11:00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36ABCB0B"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0B48DD">
        <w:rPr>
          <w:rFonts w:ascii="GHEA Grapalat" w:hAnsi="GHEA Grapalat"/>
          <w:b/>
          <w:i w:val="0"/>
          <w:lang w:val="af-ZA"/>
        </w:rPr>
        <w:t xml:space="preserve">մինչև </w:t>
      </w:r>
      <w:r w:rsidR="007E6027">
        <w:rPr>
          <w:rFonts w:ascii="GHEA Grapalat" w:hAnsi="GHEA Grapalat"/>
          <w:b/>
          <w:i w:val="0"/>
          <w:lang w:val="af-ZA"/>
        </w:rPr>
        <w:t xml:space="preserve">2024 թվականի </w:t>
      </w:r>
      <w:r w:rsidR="00391BE6">
        <w:rPr>
          <w:rFonts w:ascii="GHEA Grapalat" w:hAnsi="GHEA Grapalat"/>
          <w:b/>
          <w:i w:val="0"/>
          <w:lang w:val="af-ZA"/>
        </w:rPr>
        <w:t>ապրիլի</w:t>
      </w:r>
      <w:r w:rsidR="007E6027">
        <w:rPr>
          <w:rFonts w:ascii="GHEA Grapalat" w:hAnsi="GHEA Grapalat"/>
          <w:b/>
          <w:i w:val="0"/>
          <w:lang w:val="af-ZA"/>
        </w:rPr>
        <w:t xml:space="preserve"> </w:t>
      </w:r>
      <w:r w:rsidR="00ED1337">
        <w:rPr>
          <w:rFonts w:ascii="GHEA Grapalat" w:hAnsi="GHEA Grapalat"/>
          <w:b/>
          <w:i w:val="0"/>
          <w:lang w:val="af-ZA"/>
        </w:rPr>
        <w:t>17</w:t>
      </w:r>
      <w:r w:rsidR="0007287D" w:rsidRPr="0018744E">
        <w:rPr>
          <w:rFonts w:ascii="GHEA Grapalat" w:hAnsi="GHEA Grapalat"/>
          <w:b/>
          <w:i w:val="0"/>
          <w:lang w:val="hy-AM"/>
        </w:rPr>
        <w:t>-</w:t>
      </w:r>
      <w:r w:rsidR="00391BE6">
        <w:rPr>
          <w:rFonts w:ascii="GHEA Grapalat" w:hAnsi="GHEA Grapalat"/>
          <w:b/>
          <w:i w:val="0"/>
          <w:lang w:val="hy-AM"/>
        </w:rPr>
        <w:t>ին</w:t>
      </w:r>
      <w:r w:rsidR="0007287D" w:rsidRPr="0018744E">
        <w:rPr>
          <w:rFonts w:ascii="GHEA Grapalat" w:hAnsi="GHEA Grapalat"/>
          <w:b/>
          <w:i w:val="0"/>
          <w:lang w:val="hy-AM"/>
        </w:rPr>
        <w:t xml:space="preserve">, ժամը </w:t>
      </w:r>
      <w:r w:rsidR="002B3ECF">
        <w:rPr>
          <w:rFonts w:ascii="GHEA Grapalat" w:hAnsi="GHEA Grapalat"/>
          <w:b/>
          <w:i w:val="0"/>
          <w:lang w:val="hy-AM"/>
        </w:rPr>
        <w:t>11:00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77777777"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888B2F9" w14:textId="77777777" w:rsidR="000812F9" w:rsidRDefault="000812F9" w:rsidP="00EF3662">
      <w:pPr>
        <w:pStyle w:val="BodyTextIndent"/>
        <w:spacing w:line="240" w:lineRule="auto"/>
        <w:rPr>
          <w:rFonts w:ascii="GHEA Grapalat" w:hAnsi="GHEA Grapalat"/>
          <w:i w:val="0"/>
          <w:lang w:val="hy-AM"/>
        </w:rPr>
      </w:pPr>
    </w:p>
    <w:p w14:paraId="617EBC5A" w14:textId="60D26BDE"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sidR="00AE33D5">
        <w:rPr>
          <w:rFonts w:ascii="GHEA Grapalat" w:hAnsi="GHEA Grapalat"/>
          <w:i w:val="0"/>
          <w:lang w:val="hy-AM"/>
        </w:rPr>
        <w:t>Գոռ Մուրադյանին</w:t>
      </w:r>
      <w:r w:rsidRPr="00F34769">
        <w:rPr>
          <w:rFonts w:ascii="GHEA Grapalat" w:hAnsi="GHEA Grapalat"/>
          <w:i w:val="0"/>
          <w:lang w:val="af-ZA"/>
        </w:rPr>
        <w:t>։</w:t>
      </w:r>
    </w:p>
    <w:p w14:paraId="560CA681" w14:textId="2C30556B" w:rsidR="0007287D" w:rsidRPr="00F34769" w:rsidRDefault="0007287D" w:rsidP="00AE33D5">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AE33D5">
        <w:rPr>
          <w:rFonts w:ascii="GHEA Grapalat" w:hAnsi="GHEA Grapalat"/>
          <w:i w:val="0"/>
          <w:lang w:val="hy-AM"/>
        </w:rPr>
        <w:t>373</w:t>
      </w:r>
      <w:r w:rsidRPr="00F34769">
        <w:rPr>
          <w:rFonts w:ascii="GHEA Grapalat" w:hAnsi="GHEA Grapalat"/>
          <w:i w:val="0"/>
          <w:lang w:val="af-ZA"/>
        </w:rPr>
        <w:t>։</w:t>
      </w:r>
    </w:p>
    <w:p w14:paraId="3E5C8C96" w14:textId="2A965DC1" w:rsidR="0007287D" w:rsidRPr="007D7CDD" w:rsidRDefault="0007287D" w:rsidP="00AE33D5">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AE33D5" w:rsidRPr="00AE33D5">
        <w:rPr>
          <w:rFonts w:ascii="GHEA Grapalat" w:hAnsi="GHEA Grapalat"/>
          <w:b/>
          <w:i w:val="0"/>
          <w:lang w:val="af-ZA"/>
        </w:rPr>
        <w:t>gor</w:t>
      </w:r>
      <w:r w:rsidR="00AE33D5">
        <w:rPr>
          <w:rFonts w:ascii="GHEA Grapalat" w:hAnsi="GHEA Grapalat"/>
          <w:b/>
          <w:i w:val="0"/>
          <w:lang w:val="af-ZA"/>
        </w:rPr>
        <w:t>.muradyan</w:t>
      </w:r>
      <w:r w:rsidRPr="007D7CDD">
        <w:rPr>
          <w:rFonts w:ascii="GHEA Grapalat" w:hAnsi="GHEA Grapalat"/>
          <w:b/>
          <w:i w:val="0"/>
          <w:lang w:val="af-ZA"/>
        </w:rPr>
        <w:t>@yerevan.am։</w:t>
      </w:r>
    </w:p>
    <w:p w14:paraId="7F8A3BA4" w14:textId="77777777" w:rsidR="0007287D" w:rsidRPr="00F34769" w:rsidRDefault="0007287D" w:rsidP="00AE33D5">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5E1F72" w:rsidRDefault="00754697" w:rsidP="00EF3662">
      <w:pPr>
        <w:pStyle w:val="BodyTextIndent3"/>
        <w:spacing w:after="240" w:line="240" w:lineRule="auto"/>
        <w:ind w:firstLine="709"/>
        <w:rPr>
          <w:rFonts w:ascii="GHEA Grapalat" w:hAnsi="GHEA Grapalat" w:cs="Sylfaen"/>
          <w:b/>
          <w:lang w:val="es-ES"/>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07F13FA9" w:rsidR="009021FE" w:rsidRDefault="009021FE" w:rsidP="00EF3662">
      <w:pPr>
        <w:pStyle w:val="BodyText"/>
        <w:spacing w:after="0"/>
        <w:ind w:firstLine="567"/>
        <w:jc w:val="right"/>
        <w:rPr>
          <w:rFonts w:ascii="GHEA Grapalat" w:hAnsi="GHEA Grapalat" w:cs="Sylfaen"/>
          <w:iCs/>
          <w:sz w:val="20"/>
          <w:szCs w:val="20"/>
          <w:lang w:val="af-ZA"/>
        </w:rPr>
      </w:pPr>
    </w:p>
    <w:p w14:paraId="4D23DD22" w14:textId="73E737AB" w:rsidR="00E57C78" w:rsidRDefault="00E57C78" w:rsidP="00EF3662">
      <w:pPr>
        <w:pStyle w:val="BodyText"/>
        <w:spacing w:after="0"/>
        <w:ind w:firstLine="567"/>
        <w:jc w:val="right"/>
        <w:rPr>
          <w:rFonts w:ascii="GHEA Grapalat" w:hAnsi="GHEA Grapalat" w:cs="Sylfaen"/>
          <w:iCs/>
          <w:sz w:val="20"/>
          <w:szCs w:val="20"/>
          <w:lang w:val="af-ZA"/>
        </w:rPr>
      </w:pPr>
    </w:p>
    <w:p w14:paraId="084F7E8E" w14:textId="77777777" w:rsidR="00E57C78" w:rsidRPr="00485525" w:rsidRDefault="00E57C78" w:rsidP="00EF3662">
      <w:pPr>
        <w:pStyle w:val="BodyText"/>
        <w:spacing w:after="0"/>
        <w:ind w:firstLine="567"/>
        <w:jc w:val="right"/>
        <w:rPr>
          <w:rFonts w:ascii="GHEA Grapalat" w:hAnsi="GHEA Grapalat" w:cs="Sylfaen"/>
          <w:iCs/>
          <w:sz w:val="20"/>
          <w:szCs w:val="20"/>
          <w:lang w:val="af-ZA"/>
        </w:rPr>
      </w:pPr>
    </w:p>
    <w:p w14:paraId="6BCB1BDF" w14:textId="77777777" w:rsidR="00D94871" w:rsidRPr="00D94871" w:rsidRDefault="00D94871" w:rsidP="00EF3662">
      <w:pPr>
        <w:pStyle w:val="BodyText"/>
        <w:spacing w:after="0"/>
        <w:ind w:firstLine="567"/>
        <w:jc w:val="right"/>
        <w:rPr>
          <w:rFonts w:ascii="GHEA Grapalat" w:hAnsi="GHEA Grapalat" w:cs="Sylfaen"/>
          <w:iCs/>
          <w:sz w:val="20"/>
          <w:szCs w:val="20"/>
          <w:lang w:val="af-ZA"/>
        </w:rPr>
      </w:pPr>
    </w:p>
    <w:p w14:paraId="6DD83DD6" w14:textId="392F6F3C" w:rsidR="00096865" w:rsidRPr="0007287D" w:rsidRDefault="00096865" w:rsidP="00EF3662">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687E9D15" w:rsidR="00096865" w:rsidRPr="0007287D" w:rsidRDefault="00F7776B"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0B25F5">
        <w:rPr>
          <w:rFonts w:ascii="GHEA Grapalat" w:hAnsi="GHEA Grapalat" w:cs="Sylfaen"/>
          <w:iCs/>
          <w:sz w:val="20"/>
          <w:szCs w:val="20"/>
          <w:lang w:val="af-ZA"/>
        </w:rPr>
        <w:t>ԳՀԱՇՁԲ-</w:t>
      </w:r>
      <w:r w:rsidR="006B255B">
        <w:rPr>
          <w:rFonts w:ascii="GHEA Grapalat" w:hAnsi="GHEA Grapalat" w:cs="Sylfaen"/>
          <w:iCs/>
          <w:sz w:val="20"/>
          <w:szCs w:val="20"/>
          <w:lang w:val="af-ZA"/>
        </w:rPr>
        <w:t>24/74</w:t>
      </w:r>
      <w:r w:rsidR="009F18D0" w:rsidRPr="0007287D">
        <w:rPr>
          <w:rFonts w:ascii="GHEA Grapalat" w:hAnsi="GHEA Grapalat" w:cs="Sylfaen"/>
          <w:iCs/>
          <w:sz w:val="20"/>
          <w:szCs w:val="20"/>
          <w:lang w:val="af-ZA"/>
        </w:rPr>
        <w:t xml:space="preserve"> </w:t>
      </w:r>
      <w:proofErr w:type="spellStart"/>
      <w:r w:rsidR="00096865" w:rsidRPr="0007287D">
        <w:rPr>
          <w:rFonts w:ascii="GHEA Grapalat" w:hAnsi="GHEA Grapalat" w:cs="Sylfaen"/>
          <w:iCs/>
          <w:sz w:val="20"/>
          <w:szCs w:val="20"/>
        </w:rPr>
        <w:t>ծածկա</w:t>
      </w:r>
      <w:r w:rsidR="00096865" w:rsidRPr="0007287D">
        <w:rPr>
          <w:rFonts w:ascii="GHEA Grapalat" w:hAnsi="GHEA Grapalat" w:cs="Times Armenian"/>
          <w:iCs/>
          <w:sz w:val="20"/>
          <w:szCs w:val="20"/>
        </w:rPr>
        <w:t>գ</w:t>
      </w:r>
      <w:r w:rsidR="00096865" w:rsidRPr="0007287D">
        <w:rPr>
          <w:rFonts w:ascii="GHEA Grapalat" w:hAnsi="GHEA Grapalat" w:cs="Sylfaen"/>
          <w:iCs/>
          <w:sz w:val="20"/>
          <w:szCs w:val="20"/>
        </w:rPr>
        <w:t>րով</w:t>
      </w:r>
      <w:proofErr w:type="spellEnd"/>
      <w:r w:rsidR="00096865" w:rsidRPr="0007287D">
        <w:rPr>
          <w:rFonts w:ascii="GHEA Grapalat" w:hAnsi="GHEA Grapalat" w:cs="Times Armenian"/>
          <w:iCs/>
          <w:sz w:val="20"/>
          <w:szCs w:val="20"/>
          <w:lang w:val="af-ZA"/>
        </w:rPr>
        <w:t xml:space="preserve"> </w:t>
      </w:r>
    </w:p>
    <w:p w14:paraId="1248E344" w14:textId="3F3A2F23" w:rsidR="00096865" w:rsidRPr="0007287D" w:rsidRDefault="00BB0E2D" w:rsidP="00EF3662">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sidRPr="009B3450">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sidR="008C5FC1" w:rsidRPr="0007287D">
        <w:rPr>
          <w:rFonts w:ascii="GHEA Grapalat" w:hAnsi="GHEA Grapalat" w:cs="Times Armenian"/>
          <w:iCs/>
          <w:sz w:val="20"/>
          <w:szCs w:val="20"/>
          <w:lang w:val="af-ZA"/>
        </w:rPr>
        <w:t>ի</w:t>
      </w:r>
      <w:r w:rsidR="00096865" w:rsidRPr="0007287D">
        <w:rPr>
          <w:rFonts w:ascii="GHEA Grapalat" w:hAnsi="GHEA Grapalat" w:cs="Times Armenian"/>
          <w:iCs/>
          <w:sz w:val="20"/>
          <w:szCs w:val="20"/>
          <w:lang w:val="af-ZA"/>
        </w:rPr>
        <w:t xml:space="preserve"> </w:t>
      </w:r>
      <w:r w:rsidR="00EE5855" w:rsidRPr="0007287D">
        <w:rPr>
          <w:rFonts w:ascii="GHEA Grapalat" w:hAnsi="GHEA Grapalat" w:cs="Times Armenian"/>
          <w:iCs/>
          <w:sz w:val="20"/>
          <w:szCs w:val="20"/>
          <w:lang w:val="af-ZA"/>
        </w:rPr>
        <w:t xml:space="preserve">գնահատող </w:t>
      </w:r>
      <w:proofErr w:type="spellStart"/>
      <w:r w:rsidR="00096865" w:rsidRPr="0007287D">
        <w:rPr>
          <w:rFonts w:ascii="GHEA Grapalat" w:hAnsi="GHEA Grapalat" w:cs="Sylfaen"/>
          <w:iCs/>
          <w:sz w:val="20"/>
          <w:szCs w:val="20"/>
        </w:rPr>
        <w:t>հանձնաժողովի</w:t>
      </w:r>
      <w:proofErr w:type="spellEnd"/>
    </w:p>
    <w:p w14:paraId="11436F0A" w14:textId="72ADBD95" w:rsidR="00096865" w:rsidRPr="0007287D" w:rsidRDefault="00096865" w:rsidP="00EF3662">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0007287D" w:rsidRPr="0007287D">
        <w:rPr>
          <w:rFonts w:ascii="GHEA Grapalat" w:hAnsi="GHEA Grapalat" w:cs="Sylfaen"/>
          <w:iCs/>
          <w:sz w:val="20"/>
          <w:szCs w:val="20"/>
          <w:lang w:val="hy-AM"/>
        </w:rPr>
        <w:t>2</w:t>
      </w:r>
      <w:r w:rsidR="00A15223">
        <w:rPr>
          <w:rFonts w:ascii="GHEA Grapalat" w:hAnsi="GHEA Grapalat" w:cs="Sylfaen"/>
          <w:iCs/>
          <w:sz w:val="20"/>
          <w:szCs w:val="20"/>
          <w:lang w:val="hy-AM"/>
        </w:rPr>
        <w:t>4</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8262C4">
        <w:rPr>
          <w:rFonts w:ascii="GHEA Grapalat" w:hAnsi="GHEA Grapalat" w:cs="Times Armenian"/>
          <w:iCs/>
          <w:sz w:val="20"/>
          <w:szCs w:val="20"/>
          <w:lang w:val="af-ZA"/>
        </w:rPr>
        <w:t>ապրիլի</w:t>
      </w:r>
      <w:r w:rsidR="00C61A63">
        <w:rPr>
          <w:rFonts w:ascii="GHEA Grapalat" w:hAnsi="GHEA Grapalat" w:cs="Times Armenian"/>
          <w:iCs/>
          <w:sz w:val="20"/>
          <w:szCs w:val="20"/>
          <w:lang w:val="hy-AM"/>
        </w:rPr>
        <w:t xml:space="preserve"> </w:t>
      </w:r>
      <w:r w:rsidR="00F55AD4">
        <w:rPr>
          <w:rFonts w:ascii="GHEA Grapalat" w:hAnsi="GHEA Grapalat" w:cs="Times Armenian"/>
          <w:iCs/>
          <w:sz w:val="20"/>
          <w:szCs w:val="20"/>
          <w:lang w:val="hy-AM"/>
        </w:rPr>
        <w:t>4</w:t>
      </w:r>
      <w:r w:rsidR="005C6159"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005C6159" w:rsidRPr="0007287D">
        <w:rPr>
          <w:rFonts w:ascii="GHEA Grapalat" w:hAnsi="GHEA Grapalat" w:cs="Times Armenian"/>
          <w:iCs/>
          <w:sz w:val="20"/>
          <w:szCs w:val="20"/>
          <w:lang w:val="af-ZA"/>
        </w:rPr>
        <w:t xml:space="preserve">N </w:t>
      </w:r>
      <w:r w:rsidR="0007287D"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D94871" w:rsidRDefault="00096865" w:rsidP="00EF3662">
      <w:pPr>
        <w:pStyle w:val="BodyText"/>
        <w:ind w:right="-7" w:firstLine="567"/>
        <w:jc w:val="center"/>
        <w:rPr>
          <w:rFonts w:ascii="GHEA Grapalat" w:hAnsi="GHEA Grapalat" w:cs="Sylfaen"/>
          <w:lang w:val="af-ZA"/>
        </w:rPr>
      </w:pPr>
    </w:p>
    <w:p w14:paraId="6D3F35CE" w14:textId="086D1008" w:rsidR="00096865" w:rsidRPr="008C6B20" w:rsidRDefault="00962A76" w:rsidP="00EF3662">
      <w:pPr>
        <w:pStyle w:val="BodyText"/>
        <w:ind w:right="-7"/>
        <w:jc w:val="center"/>
        <w:rPr>
          <w:rFonts w:ascii="GHEA Grapalat" w:hAnsi="GHEA Grapalat" w:cs="Sylfaen"/>
          <w:lang w:val="af-ZA"/>
        </w:rPr>
      </w:pPr>
      <w:r w:rsidRPr="00463C9A">
        <w:rPr>
          <w:rFonts w:ascii="GHEA Grapalat" w:hAnsi="GHEA Grapalat" w:cs="Sylfaen"/>
        </w:rPr>
        <w:t>ԵՐԵՎԱՆԻ</w:t>
      </w:r>
      <w:r w:rsidRPr="008C6B20">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8C6B20">
        <w:rPr>
          <w:rFonts w:ascii="GHEA Grapalat" w:hAnsi="GHEA Grapalat" w:cs="Sylfaen"/>
          <w:lang w:val="af-ZA"/>
        </w:rPr>
        <w:t xml:space="preserve"> </w:t>
      </w:r>
      <w:r w:rsidRPr="005E1F72">
        <w:rPr>
          <w:rFonts w:ascii="GHEA Grapalat" w:hAnsi="GHEA Grapalat" w:cs="Sylfaen"/>
        </w:rPr>
        <w:t>ԿԱՐԻՔՆԵՐԻ</w:t>
      </w:r>
      <w:r w:rsidRPr="008C6B20">
        <w:rPr>
          <w:rFonts w:ascii="GHEA Grapalat" w:hAnsi="GHEA Grapalat" w:cs="Sylfaen"/>
          <w:lang w:val="af-ZA"/>
        </w:rPr>
        <w:t xml:space="preserve"> </w:t>
      </w:r>
      <w:r w:rsidRPr="005E1F72">
        <w:rPr>
          <w:rFonts w:ascii="GHEA Grapalat" w:hAnsi="GHEA Grapalat" w:cs="Sylfaen"/>
        </w:rPr>
        <w:t>ՀԱՄԱՐ</w:t>
      </w:r>
      <w:r w:rsidRPr="008C6B20">
        <w:rPr>
          <w:rFonts w:ascii="GHEA Grapalat" w:hAnsi="GHEA Grapalat" w:cs="Sylfaen"/>
          <w:lang w:val="af-ZA"/>
        </w:rPr>
        <w:t xml:space="preserve">` </w:t>
      </w:r>
      <w:r w:rsidR="008262C4" w:rsidRPr="008262C4">
        <w:rPr>
          <w:rFonts w:ascii="GHEA Grapalat" w:hAnsi="GHEA Grapalat"/>
          <w:iCs/>
          <w:lang w:val="af-ZA"/>
        </w:rPr>
        <w:t>«ՇՏԱՊ ՕԳՆՈՒԹՅՈՒՆ» ՓԲԸ-ԻՆ ՊԱՏԿԱՆՈՂ «ԿԵՆՏՐՈՆ» ԵՆԹԱԿԱՅԱՆԻ ՇԵՆՔԻ 2-ՐԴ ՀԱՐԿԻ ՎԵՐԱՆՈՐՈԳՄԱՆ</w:t>
      </w:r>
      <w:r w:rsidR="008262C4" w:rsidRPr="008262C4">
        <w:rPr>
          <w:rFonts w:ascii="GHEA Grapalat" w:hAnsi="GHEA Grapalat" w:cs="Sylfaen"/>
          <w:lang w:val="af-ZA"/>
        </w:rPr>
        <w:t xml:space="preserve"> </w:t>
      </w:r>
      <w:r w:rsidR="00583392" w:rsidRPr="00583392">
        <w:rPr>
          <w:rFonts w:ascii="GHEA Grapalat" w:hAnsi="GHEA Grapalat" w:cs="Sylfaen"/>
        </w:rPr>
        <w:t>ԱՇԽԱՏԱՆՔՆԵՐԻ</w:t>
      </w:r>
      <w:r w:rsidR="00583392" w:rsidRPr="008C6B20">
        <w:rPr>
          <w:rFonts w:ascii="GHEA Grapalat" w:hAnsi="GHEA Grapalat" w:cs="Sylfaen"/>
          <w:lang w:val="af-ZA"/>
        </w:rPr>
        <w:t xml:space="preserve"> </w:t>
      </w:r>
      <w:r w:rsidR="002B32D6" w:rsidRPr="005E1F72">
        <w:rPr>
          <w:rFonts w:ascii="GHEA Grapalat" w:hAnsi="GHEA Grapalat" w:cs="Sylfaen"/>
        </w:rPr>
        <w:t>ՁԵՌՔԲԵՐՄԱՆ</w:t>
      </w:r>
      <w:r w:rsidR="002B32D6" w:rsidRPr="008C6B20">
        <w:rPr>
          <w:rFonts w:ascii="GHEA Grapalat" w:hAnsi="GHEA Grapalat" w:cs="Sylfaen"/>
          <w:lang w:val="af-ZA"/>
        </w:rPr>
        <w:t xml:space="preserve"> </w:t>
      </w:r>
      <w:proofErr w:type="gramStart"/>
      <w:r w:rsidR="002B32D6" w:rsidRPr="005E1F72">
        <w:rPr>
          <w:rFonts w:ascii="GHEA Grapalat" w:hAnsi="GHEA Grapalat" w:cs="Sylfaen"/>
        </w:rPr>
        <w:t>ՆՊԱՏԱԿՈՎ</w:t>
      </w:r>
      <w:r w:rsidR="002B32D6" w:rsidRPr="008C6B20">
        <w:rPr>
          <w:rFonts w:ascii="GHEA Grapalat" w:hAnsi="GHEA Grapalat" w:cs="Sylfaen"/>
          <w:lang w:val="af-ZA"/>
        </w:rPr>
        <w:t xml:space="preserve">  </w:t>
      </w:r>
      <w:r w:rsidR="002B32D6" w:rsidRPr="005E1F72">
        <w:rPr>
          <w:rFonts w:ascii="GHEA Grapalat" w:hAnsi="GHEA Grapalat" w:cs="Sylfaen"/>
        </w:rPr>
        <w:t>ՀԱՅՏԱՐԱՐՎԱԾ</w:t>
      </w:r>
      <w:proofErr w:type="gramEnd"/>
      <w:r w:rsidR="002B32D6" w:rsidRPr="008C6B20">
        <w:rPr>
          <w:rFonts w:ascii="GHEA Grapalat" w:hAnsi="GHEA Grapalat" w:cs="Sylfaen"/>
          <w:lang w:val="af-ZA"/>
        </w:rPr>
        <w:t xml:space="preserve"> </w:t>
      </w:r>
      <w:r w:rsidR="00BB0E2D">
        <w:rPr>
          <w:rFonts w:ascii="GHEA Grapalat" w:hAnsi="GHEA Grapalat" w:cs="Sylfaen"/>
        </w:rPr>
        <w:t>ԳՆԱՆՇՄԱՆ</w:t>
      </w:r>
      <w:r w:rsidR="00BB0E2D" w:rsidRPr="008C6B20">
        <w:rPr>
          <w:rFonts w:ascii="GHEA Grapalat" w:hAnsi="GHEA Grapalat" w:cs="Sylfaen"/>
          <w:lang w:val="af-ZA"/>
        </w:rPr>
        <w:t xml:space="preserve"> </w:t>
      </w:r>
      <w:r w:rsidR="00BB0E2D">
        <w:rPr>
          <w:rFonts w:ascii="GHEA Grapalat" w:hAnsi="GHEA Grapalat" w:cs="Sylfaen"/>
        </w:rPr>
        <w:t>ՀԱՐՑՈՒՄ</w:t>
      </w:r>
      <w:r w:rsidR="008C5FC1" w:rsidRPr="005E1F72">
        <w:rPr>
          <w:rFonts w:ascii="GHEA Grapalat" w:hAnsi="GHEA Grapalat" w:cs="Sylfaen"/>
        </w:rPr>
        <w:t>Ի</w:t>
      </w:r>
    </w:p>
    <w:p w14:paraId="2D001254" w14:textId="77777777" w:rsidR="00096865" w:rsidRPr="005E1F72" w:rsidRDefault="00096865" w:rsidP="00EF3662">
      <w:pPr>
        <w:pStyle w:val="BodyText"/>
        <w:ind w:right="-7"/>
        <w:jc w:val="center"/>
        <w:rPr>
          <w:rFonts w:ascii="GHEA Grapalat" w:hAnsi="GHEA Grapalat"/>
          <w:szCs w:val="22"/>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00096865" w:rsidRPr="005E1F72">
        <w:rPr>
          <w:rFonts w:ascii="GHEA Grapalat" w:hAnsi="GHEA Grapalat" w:cs="Sylfaen"/>
          <w:i/>
          <w:sz w:val="22"/>
          <w:szCs w:val="22"/>
        </w:rPr>
        <w:lastRenderedPageBreak/>
        <w:t>Հարգելի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մասնակից</w:t>
      </w:r>
      <w:proofErr w:type="spellEnd"/>
      <w:r w:rsidR="00677658" w:rsidRPr="005E1F72">
        <w:rPr>
          <w:rFonts w:ascii="GHEA Grapalat" w:hAnsi="GHEA Grapalat" w:cs="Sylfaen"/>
          <w:i/>
          <w:sz w:val="22"/>
          <w:szCs w:val="22"/>
          <w:lang w:val="af-ZA"/>
        </w:rPr>
        <w:t xml:space="preserve"> </w:t>
      </w:r>
      <w:proofErr w:type="spellStart"/>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կազմելը</w:t>
      </w:r>
      <w:proofErr w:type="spellEnd"/>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ներկայացնելը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խնդրում</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ենք</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մանրամասնորեն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ուսումնասիրել</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սույն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քանի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որ</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հրավերին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չհամապատասխանող</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ենթակա</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մերժման</w:t>
      </w:r>
      <w:proofErr w:type="spellEnd"/>
      <w:r w:rsidR="0046586E" w:rsidRPr="005E1F72">
        <w:rPr>
          <w:rFonts w:ascii="GHEA Grapalat" w:hAnsi="GHEA Grapalat" w:cs="Sylfaen"/>
          <w:i/>
          <w:sz w:val="22"/>
          <w:szCs w:val="22"/>
          <w:lang w:val="af-ZA"/>
        </w:rPr>
        <w:t xml:space="preserve">: </w:t>
      </w:r>
    </w:p>
    <w:p w14:paraId="4E99E53A" w14:textId="631491B6"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proofErr w:type="gramStart"/>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proofErr w:type="gram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8C6B20">
        <w:rPr>
          <w:lang w:val="af-ZA"/>
        </w:rPr>
        <w:instrText>HYPERLINK "http://www.armeps.am"</w:instrText>
      </w:r>
      <w:r>
        <w:fldChar w:fldCharType="separate"/>
      </w:r>
      <w:r w:rsidRPr="002A4619">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10316E" w:rsidRPr="0010316E">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3"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3"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8368356" w14:textId="77777777" w:rsidR="00160AE4" w:rsidRPr="005E1F72" w:rsidRDefault="00160AE4" w:rsidP="00EF3662">
      <w:pPr>
        <w:ind w:firstLine="567"/>
        <w:jc w:val="center"/>
        <w:rPr>
          <w:rFonts w:ascii="GHEA Grapalat" w:hAnsi="GHEA Grapalat"/>
          <w:i/>
          <w:sz w:val="20"/>
          <w:lang w:val="af-ZA"/>
        </w:rPr>
      </w:pPr>
    </w:p>
    <w:p w14:paraId="0BC5E75F" w14:textId="0DDF5668" w:rsidR="00096865" w:rsidRPr="00321CF5" w:rsidRDefault="004F23E5" w:rsidP="00EF366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321CF5">
        <w:rPr>
          <w:rFonts w:ascii="GHEA Grapalat" w:hAnsi="GHEA Grapalat"/>
          <w:b/>
          <w:sz w:val="20"/>
          <w:lang w:val="af-ZA"/>
        </w:rPr>
        <w:t xml:space="preserve"> </w:t>
      </w:r>
      <w:r w:rsidR="008262C4" w:rsidRPr="008262C4">
        <w:rPr>
          <w:rFonts w:ascii="GHEA Grapalat" w:hAnsi="GHEA Grapalat"/>
          <w:b/>
          <w:sz w:val="20"/>
          <w:lang w:val="af-ZA"/>
        </w:rPr>
        <w:t>«ՇՏԱՊ ՕԳՆՈՒԹՅՈՒՆ» ՓԲԸ-ԻՆ ՊԱՏԿԱՆՈՂ «ԿԵՆՏՐՈՆ» ԵՆԹԱԿԱՅԱՆԻ ՇԵՆՔԻ 2-ՐԴ ՀԱՐԿԻ ՎԵՐԱՆՈՐՈԳՄԱՆ</w:t>
      </w:r>
      <w:r w:rsidR="008262C4" w:rsidRPr="00583392">
        <w:rPr>
          <w:rFonts w:ascii="GHEA Grapalat" w:hAnsi="GHEA Grapalat"/>
          <w:b/>
          <w:sz w:val="20"/>
          <w:lang w:val="af-ZA"/>
        </w:rPr>
        <w:t xml:space="preserve"> </w:t>
      </w:r>
      <w:r w:rsidR="00583392" w:rsidRPr="00583392">
        <w:rPr>
          <w:rFonts w:ascii="GHEA Grapalat" w:hAnsi="GHEA Grapalat"/>
          <w:b/>
          <w:sz w:val="20"/>
          <w:lang w:val="af-ZA"/>
        </w:rPr>
        <w:t>ԱՇԽԱՏԱՆՔՆԵՐԻ</w:t>
      </w:r>
      <w:r w:rsidR="00583392" w:rsidRPr="005E1F72">
        <w:rPr>
          <w:rFonts w:ascii="GHEA Grapalat" w:hAnsi="GHEA Grapalat"/>
          <w:b/>
          <w:sz w:val="20"/>
          <w:lang w:val="af-ZA"/>
        </w:rPr>
        <w:t xml:space="preserve"> </w:t>
      </w:r>
      <w:r w:rsidR="00160AE4" w:rsidRPr="005E1F72">
        <w:rPr>
          <w:rFonts w:ascii="GHEA Grapalat" w:hAnsi="GHEA Grapalat"/>
          <w:b/>
          <w:sz w:val="20"/>
          <w:lang w:val="af-ZA"/>
        </w:rPr>
        <w:t xml:space="preserve">ՁԵՌՔԲԵՐՄԱՆ ՆՊԱՏԱԿՈՎ ՀԱՅՏԱՐԱՐՎԱԾ </w:t>
      </w:r>
      <w:r w:rsidR="00BB0E2D">
        <w:rPr>
          <w:rFonts w:ascii="GHEA Grapalat" w:hAnsi="GHEA Grapalat"/>
          <w:b/>
          <w:sz w:val="20"/>
          <w:lang w:val="af-ZA"/>
        </w:rPr>
        <w:t>ԳՆԱՆՇՄԱՆ ՀԱՐՑՈՒՄ</w:t>
      </w:r>
      <w:r w:rsidR="00160AE4" w:rsidRPr="005E1F72">
        <w:rPr>
          <w:rFonts w:ascii="GHEA Grapalat" w:hAnsi="GHEA Grapalat"/>
          <w:b/>
          <w:sz w:val="20"/>
          <w:lang w:val="af-ZA"/>
        </w:rPr>
        <w:t>Ի ՀՐԱՎԵՐԻ</w:t>
      </w:r>
    </w:p>
    <w:p w14:paraId="4249E5ED" w14:textId="77777777" w:rsidR="00C67E80" w:rsidRPr="005E1F72" w:rsidRDefault="00C67E80" w:rsidP="00EF3662">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44D0680" w14:textId="5F931C3F"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ապահովումը</w:t>
      </w:r>
      <w:proofErr w:type="spellEnd"/>
      <w:r w:rsidR="00340083" w:rsidRPr="00972668">
        <w:rPr>
          <w:rStyle w:val="FootnoteReference"/>
          <w:rFonts w:ascii="GHEA Grapalat" w:hAnsi="GHEA Grapalat" w:cs="Sylfaen"/>
          <w:sz w:val="20"/>
        </w:rPr>
        <w:footnoteReference w:id="2"/>
      </w:r>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41D2C921"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BB0E2D">
        <w:rPr>
          <w:rFonts w:ascii="GHEA Grapalat" w:hAnsi="GHEA Grapalat" w:cs="Sylfaen"/>
          <w:b/>
          <w:sz w:val="20"/>
        </w:rPr>
        <w:t>ԳՆԱՆՇՄԱՆ</w:t>
      </w:r>
      <w:r w:rsidR="00BB0E2D" w:rsidRPr="00545CE7">
        <w:rPr>
          <w:rFonts w:ascii="GHEA Grapalat" w:hAnsi="GHEA Grapalat" w:cs="Sylfaen"/>
          <w:b/>
          <w:sz w:val="20"/>
          <w:lang w:val="af-ZA"/>
        </w:rPr>
        <w:t xml:space="preserve"> </w:t>
      </w:r>
      <w:proofErr w:type="gramStart"/>
      <w:r w:rsidR="00BB0E2D">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proofErr w:type="gramEnd"/>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proofErr w:type="gram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proofErr w:type="gram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7A81D996"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F7776B">
        <w:rPr>
          <w:rFonts w:ascii="GHEA Grapalat" w:hAnsi="GHEA Grapalat" w:cs="Times Armenian"/>
          <w:sz w:val="20"/>
          <w:lang w:val="af-ZA"/>
        </w:rPr>
        <w:t>ԵՔ-</w:t>
      </w:r>
      <w:r w:rsidR="000B25F5">
        <w:rPr>
          <w:rFonts w:ascii="GHEA Grapalat" w:hAnsi="GHEA Grapalat" w:cs="Times Armenian"/>
          <w:sz w:val="20"/>
          <w:lang w:val="af-ZA"/>
        </w:rPr>
        <w:t>ԳՀԱՇՁԲ-</w:t>
      </w:r>
      <w:r w:rsidR="006B255B">
        <w:rPr>
          <w:rFonts w:ascii="GHEA Grapalat" w:hAnsi="GHEA Grapalat" w:cs="Times Armenian"/>
          <w:sz w:val="20"/>
          <w:lang w:val="af-ZA"/>
        </w:rPr>
        <w:t>24/74</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BB0E2D">
        <w:rPr>
          <w:rFonts w:ascii="GHEA Grapalat" w:hAnsi="GHEA Grapalat" w:cs="Sylfaen"/>
          <w:sz w:val="20"/>
        </w:rPr>
        <w:t>գնանշման</w:t>
      </w:r>
      <w:proofErr w:type="spellEnd"/>
      <w:r w:rsidR="00BB0E2D" w:rsidRPr="00BB0E2D">
        <w:rPr>
          <w:rFonts w:ascii="GHEA Grapalat" w:hAnsi="GHEA Grapalat" w:cs="Sylfaen"/>
          <w:sz w:val="20"/>
          <w:lang w:val="af-ZA"/>
        </w:rPr>
        <w:t xml:space="preserve"> </w:t>
      </w:r>
      <w:proofErr w:type="spellStart"/>
      <w:r w:rsidR="00BB0E2D">
        <w:rPr>
          <w:rFonts w:ascii="GHEA Grapalat" w:hAnsi="GHEA Grapalat" w:cs="Sylfaen"/>
          <w:sz w:val="20"/>
        </w:rPr>
        <w:t>հարցում</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proofErr w:type="spellStart"/>
      <w:r w:rsidR="00F40D4D" w:rsidRPr="005E1F72">
        <w:rPr>
          <w:rFonts w:ascii="GHEA Grapalat" w:hAnsi="GHEA Grapalat" w:cs="Times Armenian"/>
          <w:sz w:val="20"/>
        </w:rPr>
        <w:t>լեկտրոնային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ձևով</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գնումների</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կատարման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3036FF4D"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146CF9" w:rsidRPr="00146CF9">
        <w:rPr>
          <w:rFonts w:ascii="GHEA Grapalat" w:hAnsi="GHEA Grapalat"/>
        </w:rPr>
        <w:t>g</w:t>
      </w:r>
      <w:r w:rsidR="00146CF9">
        <w:rPr>
          <w:rFonts w:ascii="GHEA Grapalat" w:hAnsi="GHEA Grapalat"/>
        </w:rPr>
        <w:t>or.muradyan</w:t>
      </w:r>
      <w:r w:rsidR="00F7776B" w:rsidRPr="00F7776B">
        <w:rPr>
          <w:rFonts w:ascii="GHEA Grapalat" w:hAnsi="GHEA Grapalat"/>
        </w:rPr>
        <w:t>@yerevan.am</w:t>
      </w:r>
    </w:p>
    <w:p w14:paraId="57840D8B"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proofErr w:type="gramStart"/>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roofErr w:type="gramEnd"/>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pPr>
        <w:numPr>
          <w:ilvl w:val="0"/>
          <w:numId w:val="1"/>
        </w:numPr>
        <w:jc w:val="center"/>
        <w:rPr>
          <w:rFonts w:ascii="GHEA Grapalat" w:hAnsi="GHEA Grapalat" w:cs="Sylfaen"/>
          <w:b/>
          <w:sz w:val="20"/>
        </w:rPr>
      </w:pPr>
      <w:proofErr w:type="gramStart"/>
      <w:r w:rsidRPr="005E1F72">
        <w:rPr>
          <w:rFonts w:ascii="GHEA Grapalat" w:hAnsi="GHEA Grapalat" w:cs="Sylfaen"/>
          <w:b/>
          <w:sz w:val="20"/>
        </w:rPr>
        <w:t>ԳՆՄԱՆ  ԱՌԱՐԿԱՅԻ</w:t>
      </w:r>
      <w:proofErr w:type="gramEnd"/>
      <w:r w:rsidRPr="005E1F72">
        <w:rPr>
          <w:rFonts w:ascii="GHEA Grapalat" w:hAnsi="GHEA Grapalat" w:cs="Sylfaen"/>
          <w:b/>
          <w:sz w:val="20"/>
        </w:rPr>
        <w:t xml:space="preserve">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5806FCD2"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00096865" w:rsidRPr="00417B96">
        <w:rPr>
          <w:rFonts w:ascii="GHEA Grapalat" w:hAnsi="GHEA Grapalat" w:cs="Sylfaen"/>
          <w:i w:val="0"/>
        </w:rPr>
        <w:t>Գնման</w:t>
      </w:r>
      <w:proofErr w:type="spellEnd"/>
      <w:r w:rsidR="00096865" w:rsidRPr="00417B96">
        <w:rPr>
          <w:rFonts w:ascii="GHEA Grapalat" w:hAnsi="GHEA Grapalat" w:cs="Sylfaen"/>
          <w:i w:val="0"/>
          <w:lang w:val="af-ZA"/>
        </w:rPr>
        <w:t xml:space="preserve"> </w:t>
      </w:r>
      <w:proofErr w:type="spellStart"/>
      <w:r w:rsidR="00096865" w:rsidRPr="00417B96">
        <w:rPr>
          <w:rFonts w:ascii="GHEA Grapalat" w:hAnsi="GHEA Grapalat" w:cs="Sylfaen"/>
          <w:i w:val="0"/>
        </w:rPr>
        <w:t>առարկա</w:t>
      </w:r>
      <w:proofErr w:type="spellEnd"/>
      <w:r w:rsidR="00096865" w:rsidRPr="00417B96">
        <w:rPr>
          <w:rFonts w:ascii="GHEA Grapalat" w:hAnsi="GHEA Grapalat" w:cs="Sylfaen"/>
          <w:i w:val="0"/>
          <w:lang w:val="af-ZA"/>
        </w:rPr>
        <w:t xml:space="preserve"> </w:t>
      </w:r>
      <w:r w:rsidR="00096865" w:rsidRPr="00417B96">
        <w:rPr>
          <w:rFonts w:ascii="GHEA Grapalat" w:hAnsi="GHEA Grapalat" w:cs="Sylfaen"/>
          <w:i w:val="0"/>
        </w:rPr>
        <w:t>է</w:t>
      </w:r>
      <w:r w:rsidR="00096865" w:rsidRPr="00417B96">
        <w:rPr>
          <w:rFonts w:ascii="GHEA Grapalat" w:hAnsi="GHEA Grapalat" w:cs="Sylfaen"/>
          <w:i w:val="0"/>
          <w:lang w:val="af-ZA"/>
        </w:rPr>
        <w:t xml:space="preserve"> </w:t>
      </w:r>
      <w:proofErr w:type="spellStart"/>
      <w:r w:rsidR="004F23E5" w:rsidRPr="00F30CB2">
        <w:rPr>
          <w:rFonts w:ascii="GHEA Grapalat" w:hAnsi="GHEA Grapalat" w:cs="Sylfaen"/>
          <w:i w:val="0"/>
        </w:rPr>
        <w:t>Երևանի</w:t>
      </w:r>
      <w:proofErr w:type="spellEnd"/>
      <w:r w:rsidR="004F23E5" w:rsidRPr="00F30CB2">
        <w:rPr>
          <w:rFonts w:ascii="GHEA Grapalat" w:hAnsi="GHEA Grapalat" w:cs="Sylfaen"/>
          <w:i w:val="0"/>
        </w:rPr>
        <w:t xml:space="preserve"> </w:t>
      </w:r>
      <w:proofErr w:type="spellStart"/>
      <w:r w:rsidR="004F23E5" w:rsidRPr="00F30CB2">
        <w:rPr>
          <w:rFonts w:ascii="GHEA Grapalat" w:hAnsi="GHEA Grapalat" w:cs="Sylfaen"/>
          <w:i w:val="0"/>
        </w:rPr>
        <w:t>քաղաքապետարանի</w:t>
      </w:r>
      <w:proofErr w:type="spellEnd"/>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կարիքների</w:t>
      </w:r>
      <w:proofErr w:type="spellEnd"/>
      <w:r w:rsidR="004F23E5" w:rsidRPr="00417B96">
        <w:rPr>
          <w:rFonts w:ascii="GHEA Grapalat" w:hAnsi="GHEA Grapalat" w:cs="Times Armenian"/>
          <w:i w:val="0"/>
          <w:lang w:val="af-ZA"/>
        </w:rPr>
        <w:t xml:space="preserve"> </w:t>
      </w:r>
      <w:proofErr w:type="spellStart"/>
      <w:r w:rsidR="004F23E5" w:rsidRPr="00417B96">
        <w:rPr>
          <w:rFonts w:ascii="GHEA Grapalat" w:hAnsi="GHEA Grapalat" w:cs="Sylfaen"/>
          <w:i w:val="0"/>
        </w:rPr>
        <w:t>համար</w:t>
      </w:r>
      <w:proofErr w:type="spellEnd"/>
      <w:r w:rsidR="004F23E5" w:rsidRPr="00417B96">
        <w:rPr>
          <w:rFonts w:ascii="GHEA Grapalat" w:hAnsi="GHEA Grapalat" w:cs="Times Armenian"/>
          <w:i w:val="0"/>
          <w:lang w:val="af-ZA"/>
        </w:rPr>
        <w:t xml:space="preserve">` </w:t>
      </w:r>
      <w:r w:rsidR="008262C4" w:rsidRPr="008262C4">
        <w:rPr>
          <w:rFonts w:ascii="GHEA Grapalat" w:hAnsi="GHEA Grapalat"/>
          <w:i w:val="0"/>
          <w:lang w:val="af-ZA"/>
        </w:rPr>
        <w:t>«Շտապ օգնություն» ՓԲԸ-ին պատկանող «Կենտրոն» ենթակայանի շենքի 2-րդ հարկի վերանորոգման</w:t>
      </w:r>
      <w:r w:rsidR="00583392" w:rsidRPr="00583392">
        <w:rPr>
          <w:rFonts w:ascii="GHEA Grapalat" w:hAnsi="GHEA Grapalat" w:cs="Sylfaen"/>
          <w:i w:val="0"/>
          <w:lang w:val="en-US"/>
        </w:rPr>
        <w:t xml:space="preserve"> </w:t>
      </w:r>
      <w:proofErr w:type="spellStart"/>
      <w:r w:rsidR="00583392" w:rsidRPr="00583392">
        <w:rPr>
          <w:rFonts w:ascii="GHEA Grapalat" w:hAnsi="GHEA Grapalat" w:cs="Sylfaen"/>
          <w:i w:val="0"/>
          <w:lang w:val="en-US"/>
        </w:rPr>
        <w:t>աշխատանքների</w:t>
      </w:r>
      <w:proofErr w:type="spellEnd"/>
      <w:r w:rsidR="00583392" w:rsidRPr="00417B96">
        <w:rPr>
          <w:rFonts w:ascii="GHEA Grapalat" w:hAnsi="GHEA Grapalat"/>
          <w:i w:val="0"/>
          <w:lang w:val="af-ZA"/>
        </w:rPr>
        <w:t xml:space="preserve"> </w:t>
      </w:r>
      <w:proofErr w:type="spellStart"/>
      <w:r w:rsidR="00096865" w:rsidRPr="00417B96">
        <w:rPr>
          <w:rFonts w:ascii="GHEA Grapalat" w:hAnsi="GHEA Grapalat"/>
          <w:i w:val="0"/>
        </w:rPr>
        <w:t>ձեռքբերումը</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այսուհետ</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նաև</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w:t>
      </w:r>
      <w:r w:rsidR="003812AE" w:rsidRPr="00417B96">
        <w:rPr>
          <w:rFonts w:ascii="GHEA Grapalat" w:hAnsi="GHEA Grapalat"/>
          <w:i w:val="0"/>
        </w:rPr>
        <w:t>շխատանք</w:t>
      </w:r>
      <w:proofErr w:type="spellEnd"/>
      <w:r w:rsidR="00816505" w:rsidRPr="00417B96">
        <w:rPr>
          <w:rFonts w:ascii="GHEA Grapalat" w:hAnsi="GHEA Grapalat"/>
          <w:i w:val="0"/>
        </w:rPr>
        <w:t>)</w:t>
      </w:r>
      <w:r w:rsidR="00C43524" w:rsidRPr="00417B96">
        <w:rPr>
          <w:rFonts w:ascii="GHEA Grapalat" w:hAnsi="GHEA Grapalat"/>
          <w:i w:val="0"/>
          <w:lang w:val="af-ZA"/>
        </w:rPr>
        <w:t>,</w:t>
      </w:r>
      <w:r w:rsidR="00096865" w:rsidRPr="00417B96">
        <w:rPr>
          <w:rFonts w:ascii="GHEA Grapalat" w:hAnsi="GHEA Grapalat"/>
          <w:i w:val="0"/>
          <w:lang w:val="af-ZA"/>
        </w:rPr>
        <w:t xml:space="preserve"> </w:t>
      </w:r>
      <w:proofErr w:type="spellStart"/>
      <w:r w:rsidR="004F23E5">
        <w:rPr>
          <w:rFonts w:ascii="GHEA Grapalat" w:hAnsi="GHEA Grapalat"/>
          <w:i w:val="0"/>
        </w:rPr>
        <w:t>որ</w:t>
      </w:r>
      <w:proofErr w:type="spellEnd"/>
      <w:r w:rsidR="000B44B8">
        <w:rPr>
          <w:rFonts w:ascii="GHEA Grapalat" w:hAnsi="GHEA Grapalat"/>
          <w:i w:val="0"/>
          <w:lang w:val="hy-AM"/>
        </w:rPr>
        <w:t>ոնք</w:t>
      </w:r>
      <w:r w:rsidR="004F23E5" w:rsidRPr="00417B96">
        <w:rPr>
          <w:rFonts w:ascii="GHEA Grapalat" w:hAnsi="GHEA Grapalat"/>
          <w:i w:val="0"/>
          <w:lang w:val="af-ZA"/>
        </w:rPr>
        <w:t xml:space="preserve"> </w:t>
      </w:r>
      <w:proofErr w:type="spellStart"/>
      <w:proofErr w:type="gramStart"/>
      <w:r w:rsidR="004F23E5" w:rsidRPr="00417B96">
        <w:rPr>
          <w:rFonts w:ascii="GHEA Grapalat" w:hAnsi="GHEA Grapalat"/>
          <w:i w:val="0"/>
        </w:rPr>
        <w:t>խմբավորված</w:t>
      </w:r>
      <w:proofErr w:type="spellEnd"/>
      <w:r w:rsidR="004F23E5" w:rsidRPr="00417B96">
        <w:rPr>
          <w:rFonts w:ascii="GHEA Grapalat" w:hAnsi="GHEA Grapalat"/>
          <w:i w:val="0"/>
          <w:lang w:val="af-ZA"/>
        </w:rPr>
        <w:t xml:space="preserve">  </w:t>
      </w:r>
      <w:r w:rsidR="000B44B8">
        <w:rPr>
          <w:rFonts w:ascii="GHEA Grapalat" w:hAnsi="GHEA Grapalat"/>
          <w:i w:val="0"/>
          <w:lang w:val="hy-AM"/>
        </w:rPr>
        <w:t>են</w:t>
      </w:r>
      <w:proofErr w:type="gramEnd"/>
      <w:r w:rsidR="004F23E5" w:rsidRPr="00417B96">
        <w:rPr>
          <w:rFonts w:ascii="GHEA Grapalat" w:hAnsi="GHEA Grapalat"/>
          <w:i w:val="0"/>
          <w:lang w:val="af-ZA"/>
        </w:rPr>
        <w:t xml:space="preserve"> </w:t>
      </w:r>
      <w:r w:rsidR="00184115">
        <w:rPr>
          <w:rFonts w:ascii="GHEA Grapalat" w:hAnsi="GHEA Grapalat"/>
          <w:i w:val="0"/>
          <w:lang w:val="hy-AM"/>
        </w:rPr>
        <w:t>1</w:t>
      </w:r>
      <w:r w:rsidR="004F23E5">
        <w:rPr>
          <w:rFonts w:ascii="GHEA Grapalat" w:hAnsi="GHEA Grapalat"/>
          <w:i w:val="0"/>
          <w:lang w:val="hy-AM"/>
        </w:rPr>
        <w:t xml:space="preserve"> /</w:t>
      </w:r>
      <w:r w:rsidR="00563EDE">
        <w:rPr>
          <w:rFonts w:ascii="GHEA Grapalat" w:hAnsi="GHEA Grapalat"/>
          <w:i w:val="0"/>
          <w:lang w:val="hy-AM"/>
        </w:rPr>
        <w:t>մեկ</w:t>
      </w:r>
      <w:r w:rsidR="004F23E5">
        <w:rPr>
          <w:rFonts w:ascii="GHEA Grapalat" w:hAnsi="GHEA Grapalat"/>
          <w:i w:val="0"/>
          <w:lang w:val="hy-AM"/>
        </w:rPr>
        <w:t>/</w:t>
      </w:r>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չափաբաժնում</w:t>
      </w:r>
      <w:proofErr w:type="spellEnd"/>
      <w:r w:rsidR="004F23E5" w:rsidRPr="00417B96">
        <w:rPr>
          <w:rFonts w:ascii="GHEA Grapalat" w:hAnsi="GHEA Grapalat" w:cs="Times Armenian"/>
          <w:i w:val="0"/>
          <w:lang w:val="af-ZA"/>
        </w:rPr>
        <w:t>`</w:t>
      </w:r>
    </w:p>
    <w:p w14:paraId="19656C8A" w14:textId="77777777" w:rsidR="004F23E5" w:rsidRPr="004F23E5" w:rsidRDefault="004F23E5" w:rsidP="004F23E5">
      <w:pPr>
        <w:rPr>
          <w:lang w:val="af-ZA"/>
        </w:rPr>
      </w:pPr>
    </w:p>
    <w:tbl>
      <w:tblPr>
        <w:tblW w:w="10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10"/>
        <w:gridCol w:w="7650"/>
      </w:tblGrid>
      <w:tr w:rsidR="000812F9" w:rsidRPr="00417B96" w14:paraId="42627B0B" w14:textId="77777777" w:rsidTr="003708E6">
        <w:trPr>
          <w:trHeight w:val="420"/>
        </w:trPr>
        <w:tc>
          <w:tcPr>
            <w:tcW w:w="3037" w:type="dxa"/>
            <w:gridSpan w:val="2"/>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650" w:type="dxa"/>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812F9" w:rsidRPr="00A86963" w14:paraId="41293A86" w14:textId="77777777" w:rsidTr="003708E6">
        <w:trPr>
          <w:trHeight w:val="202"/>
        </w:trPr>
        <w:tc>
          <w:tcPr>
            <w:tcW w:w="1327" w:type="dxa"/>
            <w:vAlign w:val="center"/>
          </w:tcPr>
          <w:p w14:paraId="0C764753" w14:textId="09AC9FF3" w:rsidR="000812F9" w:rsidRPr="00417B96" w:rsidRDefault="00273411" w:rsidP="00E67E6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710" w:type="dxa"/>
            <w:vAlign w:val="center"/>
          </w:tcPr>
          <w:p w14:paraId="2DBBD8EB" w14:textId="069CEF18" w:rsidR="000812F9" w:rsidRPr="00417B96" w:rsidRDefault="00273411" w:rsidP="00E67E6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w:t>
            </w:r>
            <w:r w:rsidR="00A86963">
              <w:rPr>
                <w:rFonts w:ascii="GHEA Grapalat" w:hAnsi="GHEA Grapalat"/>
                <w:b/>
                <w:bCs/>
                <w:i/>
                <w:iCs/>
                <w:sz w:val="14"/>
                <w:szCs w:val="14"/>
                <w:lang w:val="hy-AM"/>
              </w:rPr>
              <w:t xml:space="preserve"> </w:t>
            </w:r>
          </w:p>
        </w:tc>
        <w:tc>
          <w:tcPr>
            <w:tcW w:w="7650" w:type="dxa"/>
            <w:vAlign w:val="center"/>
          </w:tcPr>
          <w:p w14:paraId="309AE3FD" w14:textId="2907DD27" w:rsidR="000812F9" w:rsidRPr="00417B96" w:rsidRDefault="000812F9" w:rsidP="00EF3662">
            <w:pPr>
              <w:pStyle w:val="BodyTextIndent2"/>
              <w:spacing w:line="240" w:lineRule="auto"/>
              <w:ind w:firstLine="0"/>
              <w:jc w:val="center"/>
              <w:rPr>
                <w:rFonts w:ascii="GHEA Grapalat" w:hAnsi="GHEA Grapalat"/>
                <w:b/>
                <w:bCs/>
                <w:i/>
                <w:iCs/>
              </w:rPr>
            </w:pPr>
          </w:p>
        </w:tc>
      </w:tr>
      <w:tr w:rsidR="004173F6" w:rsidRPr="00455379" w14:paraId="44CE3AC3" w14:textId="77777777" w:rsidTr="003708E6">
        <w:tc>
          <w:tcPr>
            <w:tcW w:w="1327" w:type="dxa"/>
            <w:vAlign w:val="center"/>
          </w:tcPr>
          <w:p w14:paraId="57173727" w14:textId="77777777" w:rsidR="004173F6" w:rsidRPr="00417B96" w:rsidRDefault="004173F6" w:rsidP="004173F6">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710" w:type="dxa"/>
            <w:vAlign w:val="center"/>
          </w:tcPr>
          <w:p w14:paraId="1D48A52A" w14:textId="07791648" w:rsidR="004173F6" w:rsidRPr="008262C4" w:rsidRDefault="008262C4" w:rsidP="004173F6">
            <w:pPr>
              <w:pStyle w:val="BodyTextIndent2"/>
              <w:spacing w:line="240" w:lineRule="auto"/>
              <w:ind w:firstLine="0"/>
              <w:jc w:val="center"/>
              <w:rPr>
                <w:rFonts w:ascii="GHEA Grapalat" w:hAnsi="GHEA Grapalat" w:cs="Sylfaen"/>
                <w:lang w:val="en-US"/>
              </w:rPr>
            </w:pPr>
            <w:r>
              <w:rPr>
                <w:rFonts w:ascii="GHEA Grapalat" w:hAnsi="GHEA Grapalat" w:cs="Sylfaen"/>
                <w:lang w:val="en-US"/>
              </w:rPr>
              <w:t>25</w:t>
            </w:r>
            <w:r w:rsidR="00F55AD4">
              <w:rPr>
                <w:rFonts w:ascii="GHEA Grapalat" w:hAnsi="GHEA Grapalat" w:cs="Sylfaen"/>
                <w:lang w:val="en-US"/>
              </w:rPr>
              <w:t>,</w:t>
            </w:r>
            <w:r>
              <w:rPr>
                <w:rFonts w:ascii="GHEA Grapalat" w:hAnsi="GHEA Grapalat" w:cs="Sylfaen"/>
                <w:lang w:val="en-US"/>
              </w:rPr>
              <w:t>288</w:t>
            </w:r>
            <w:r w:rsidR="00F55AD4">
              <w:rPr>
                <w:rFonts w:ascii="GHEA Grapalat" w:hAnsi="GHEA Grapalat" w:cs="Sylfaen"/>
                <w:lang w:val="en-US"/>
              </w:rPr>
              <w:t>,</w:t>
            </w:r>
            <w:r>
              <w:rPr>
                <w:rFonts w:ascii="GHEA Grapalat" w:hAnsi="GHEA Grapalat" w:cs="Sylfaen"/>
                <w:lang w:val="en-US"/>
              </w:rPr>
              <w:t>354</w:t>
            </w:r>
          </w:p>
        </w:tc>
        <w:tc>
          <w:tcPr>
            <w:tcW w:w="7650" w:type="dxa"/>
            <w:vAlign w:val="center"/>
          </w:tcPr>
          <w:p w14:paraId="30ABAB0F" w14:textId="0C1D66C4" w:rsidR="004173F6" w:rsidRPr="008262C4" w:rsidRDefault="008262C4" w:rsidP="004173F6">
            <w:pPr>
              <w:pStyle w:val="BodyTextIndent2"/>
              <w:spacing w:line="240" w:lineRule="auto"/>
              <w:ind w:firstLine="0"/>
              <w:rPr>
                <w:rFonts w:ascii="GHEA Grapalat" w:hAnsi="GHEA Grapalat" w:cs="Sylfaen"/>
                <w:lang w:val="en-US"/>
              </w:rPr>
            </w:pPr>
            <w:r w:rsidRPr="008262C4">
              <w:rPr>
                <w:rFonts w:ascii="GHEA Grapalat" w:hAnsi="GHEA Grapalat" w:cs="Sylfaen"/>
                <w:lang w:val="en-US"/>
              </w:rPr>
              <w:t>«Շտապ օգնություն» ՓԲԸ-</w:t>
            </w:r>
            <w:proofErr w:type="spellStart"/>
            <w:r w:rsidRPr="008262C4">
              <w:rPr>
                <w:rFonts w:ascii="GHEA Grapalat" w:hAnsi="GHEA Grapalat" w:cs="Sylfaen"/>
                <w:lang w:val="en-US"/>
              </w:rPr>
              <w:t>ին</w:t>
            </w:r>
            <w:proofErr w:type="spellEnd"/>
            <w:r w:rsidRPr="008262C4">
              <w:rPr>
                <w:rFonts w:ascii="GHEA Grapalat" w:hAnsi="GHEA Grapalat" w:cs="Sylfaen"/>
                <w:lang w:val="en-US"/>
              </w:rPr>
              <w:t xml:space="preserve"> </w:t>
            </w:r>
            <w:proofErr w:type="spellStart"/>
            <w:r w:rsidRPr="008262C4">
              <w:rPr>
                <w:rFonts w:ascii="GHEA Grapalat" w:hAnsi="GHEA Grapalat" w:cs="Sylfaen"/>
                <w:lang w:val="en-US"/>
              </w:rPr>
              <w:t>պատկանող</w:t>
            </w:r>
            <w:proofErr w:type="spellEnd"/>
            <w:r w:rsidRPr="008262C4">
              <w:rPr>
                <w:rFonts w:ascii="GHEA Grapalat" w:hAnsi="GHEA Grapalat" w:cs="Sylfaen"/>
                <w:lang w:val="en-US"/>
              </w:rPr>
              <w:t xml:space="preserve"> «</w:t>
            </w:r>
            <w:proofErr w:type="spellStart"/>
            <w:r w:rsidRPr="008262C4">
              <w:rPr>
                <w:rFonts w:ascii="GHEA Grapalat" w:hAnsi="GHEA Grapalat" w:cs="Sylfaen"/>
                <w:lang w:val="en-US"/>
              </w:rPr>
              <w:t>Կենտրոն</w:t>
            </w:r>
            <w:proofErr w:type="spellEnd"/>
            <w:r w:rsidRPr="008262C4">
              <w:rPr>
                <w:rFonts w:ascii="GHEA Grapalat" w:hAnsi="GHEA Grapalat" w:cs="Sylfaen"/>
                <w:lang w:val="en-US"/>
              </w:rPr>
              <w:t xml:space="preserve">» </w:t>
            </w:r>
            <w:proofErr w:type="spellStart"/>
            <w:r w:rsidRPr="008262C4">
              <w:rPr>
                <w:rFonts w:ascii="GHEA Grapalat" w:hAnsi="GHEA Grapalat" w:cs="Sylfaen"/>
                <w:lang w:val="en-US"/>
              </w:rPr>
              <w:t>ենթակայանի</w:t>
            </w:r>
            <w:proofErr w:type="spellEnd"/>
            <w:r w:rsidRPr="008262C4">
              <w:rPr>
                <w:rFonts w:ascii="GHEA Grapalat" w:hAnsi="GHEA Grapalat" w:cs="Sylfaen"/>
                <w:lang w:val="en-US"/>
              </w:rPr>
              <w:t xml:space="preserve"> </w:t>
            </w:r>
            <w:proofErr w:type="spellStart"/>
            <w:r w:rsidRPr="008262C4">
              <w:rPr>
                <w:rFonts w:ascii="GHEA Grapalat" w:hAnsi="GHEA Grapalat" w:cs="Sylfaen"/>
                <w:lang w:val="en-US"/>
              </w:rPr>
              <w:t>շենքի</w:t>
            </w:r>
            <w:proofErr w:type="spellEnd"/>
            <w:r w:rsidRPr="008262C4">
              <w:rPr>
                <w:rFonts w:ascii="GHEA Grapalat" w:hAnsi="GHEA Grapalat" w:cs="Sylfaen"/>
                <w:lang w:val="en-US"/>
              </w:rPr>
              <w:t xml:space="preserve"> 2-րդ </w:t>
            </w:r>
            <w:proofErr w:type="spellStart"/>
            <w:r w:rsidRPr="008262C4">
              <w:rPr>
                <w:rFonts w:ascii="GHEA Grapalat" w:hAnsi="GHEA Grapalat" w:cs="Sylfaen"/>
                <w:lang w:val="en-US"/>
              </w:rPr>
              <w:t>հարկի</w:t>
            </w:r>
            <w:proofErr w:type="spellEnd"/>
            <w:r w:rsidRPr="008262C4">
              <w:rPr>
                <w:rFonts w:ascii="GHEA Grapalat" w:hAnsi="GHEA Grapalat" w:cs="Sylfaen"/>
                <w:lang w:val="en-US"/>
              </w:rPr>
              <w:t xml:space="preserve"> </w:t>
            </w:r>
            <w:proofErr w:type="spellStart"/>
            <w:r w:rsidRPr="008262C4">
              <w:rPr>
                <w:rFonts w:ascii="GHEA Grapalat" w:hAnsi="GHEA Grapalat" w:cs="Sylfaen"/>
                <w:lang w:val="en-US"/>
              </w:rPr>
              <w:t>վերանորոգման</w:t>
            </w:r>
            <w:proofErr w:type="spellEnd"/>
            <w:r w:rsidRPr="008262C4">
              <w:rPr>
                <w:rFonts w:ascii="GHEA Grapalat" w:hAnsi="GHEA Grapalat" w:cs="Sylfaen"/>
                <w:lang w:val="en-US"/>
              </w:rPr>
              <w:t xml:space="preserve"> </w:t>
            </w:r>
            <w:proofErr w:type="spellStart"/>
            <w:r w:rsidRPr="00583392">
              <w:rPr>
                <w:rFonts w:ascii="GHEA Grapalat" w:hAnsi="GHEA Grapalat" w:cs="Sylfaen"/>
                <w:lang w:val="en-US"/>
              </w:rPr>
              <w:t>աշխատանքներ</w:t>
            </w:r>
            <w:proofErr w:type="spellEnd"/>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proofErr w:type="gramStart"/>
      <w:r w:rsidRPr="005E1F72">
        <w:rPr>
          <w:rFonts w:ascii="GHEA Grapalat" w:hAnsi="GHEA Grapalat" w:cs="Sylfaen"/>
          <w:b/>
          <w:sz w:val="20"/>
        </w:rPr>
        <w:t>ՉԱՓԱՆԻՇՆԵՐԸ</w:t>
      </w:r>
      <w:r w:rsidRPr="005E1F72">
        <w:rPr>
          <w:rFonts w:ascii="GHEA Grapalat" w:hAnsi="GHEA Grapalat"/>
          <w:b/>
          <w:sz w:val="20"/>
          <w:lang w:val="es-ES"/>
        </w:rPr>
        <w:t xml:space="preserve">  ԵՎ</w:t>
      </w:r>
      <w:proofErr w:type="gramEnd"/>
      <w:r w:rsidRPr="005E1F72">
        <w:rPr>
          <w:rFonts w:ascii="GHEA Grapalat" w:hAnsi="GHEA Grapalat"/>
          <w:b/>
          <w:sz w:val="20"/>
          <w:lang w:val="es-ES"/>
        </w:rPr>
        <w:t xml:space="preserve">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proofErr w:type="gramStart"/>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proofErr w:type="spellStart"/>
      <w:r w:rsidR="006F49AA" w:rsidRPr="00640568">
        <w:rPr>
          <w:rFonts w:ascii="GHEA Grapalat" w:hAnsi="GHEA Grapalat" w:cs="Arial Armenian"/>
          <w:sz w:val="20"/>
          <w:lang w:val="es-ES"/>
        </w:rPr>
        <w:t>ընթացակարգին</w:t>
      </w:r>
      <w:proofErr w:type="spellEnd"/>
      <w:proofErr w:type="gramEnd"/>
      <w:r w:rsidR="006F49AA" w:rsidRPr="00640568">
        <w:rPr>
          <w:rFonts w:ascii="GHEA Grapalat" w:hAnsi="GHEA Grapalat" w:cs="Arial Armenian"/>
          <w:sz w:val="20"/>
          <w:lang w:val="es-ES"/>
        </w:rPr>
        <w:t xml:space="preserve">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00273411" w:rsidRPr="00640568">
        <w:rPr>
          <w:rFonts w:ascii="GHEA Grapalat" w:hAnsi="GHEA Grapalat" w:cs="Sylfaen"/>
          <w:sz w:val="20"/>
          <w:szCs w:val="20"/>
        </w:rPr>
        <w:t>որոնց</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վերաբերյալ</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գնումների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ոլորտում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հակամրցակցային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համաձայնության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գերիշխող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դիրքի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չարաշահման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կամ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անբարեխիղճ</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մրցակցության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համար</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պատասխանատվություն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սահմանող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վարչական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ակտը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հայտը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ներկայացվելու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օրվան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նախորդող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երեք</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տարվա</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ընթացքում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դարձել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անբողոքարկելի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իսկ</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բողոքարկված</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լինելու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դեպքում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թողնվել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անփոփոխ</w:t>
      </w:r>
      <w:proofErr w:type="spellEnd"/>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3504FC9F" w14:textId="77777777" w:rsidR="00753E6E" w:rsidRPr="00640568"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B5C296B" w14:textId="77777777" w:rsidR="00990561" w:rsidRPr="00640568" w:rsidRDefault="00990561" w:rsidP="00EF3662">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2D6ADDFF"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7D34A30"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Բացի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սույն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կետով</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նախատեսված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հայտարարությունից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մասնակցության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իրավունքի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գնահատման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համար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այդ</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թվում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ընտրված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այլ</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փաստաթղթեր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հիմնավորումներ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չեն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4E515C">
        <w:rPr>
          <w:rFonts w:ascii="GHEA Grapalat" w:hAnsi="GHEA Grapalat" w:cs="Tahoma"/>
          <w:sz w:val="20"/>
        </w:rPr>
        <w:t>հրավերով</w:t>
      </w:r>
      <w:proofErr w:type="spellEnd"/>
      <w:r w:rsidR="007A4BB9" w:rsidRPr="005C6B8D">
        <w:rPr>
          <w:rFonts w:ascii="GHEA Grapalat" w:hAnsi="GHEA Grapalat" w:cs="Tahoma"/>
          <w:sz w:val="20"/>
          <w:lang w:val="es-ES"/>
        </w:rPr>
        <w:t xml:space="preserve"> </w:t>
      </w:r>
      <w:proofErr w:type="spellStart"/>
      <w:r w:rsidR="007A4BB9" w:rsidRPr="005C6B8D">
        <w:rPr>
          <w:rFonts w:ascii="GHEA Grapalat" w:hAnsi="GHEA Grapalat" w:cs="Tahoma"/>
          <w:sz w:val="20"/>
        </w:rPr>
        <w:t>սահմանված</w:t>
      </w:r>
      <w:proofErr w:type="spellEnd"/>
      <w:r w:rsidR="007A4BB9" w:rsidRPr="000E5F1F">
        <w:rPr>
          <w:rFonts w:ascii="GHEA Grapalat" w:hAnsi="GHEA Grapalat" w:cs="Tahoma"/>
          <w:sz w:val="20"/>
          <w:lang w:val="es-ES"/>
        </w:rPr>
        <w:t xml:space="preserve"> </w:t>
      </w:r>
      <w:proofErr w:type="spellStart"/>
      <w:r w:rsidR="007A4BB9" w:rsidRPr="00403A28">
        <w:rPr>
          <w:rFonts w:ascii="GHEA Grapalat" w:hAnsi="GHEA Grapalat" w:cs="Tahoma"/>
          <w:sz w:val="20"/>
        </w:rPr>
        <w:t>պայմաններով</w:t>
      </w:r>
      <w:proofErr w:type="spellEnd"/>
      <w:r w:rsidR="007A4BB9" w:rsidRPr="00296EE5">
        <w:rPr>
          <w:rFonts w:ascii="GHEA Grapalat" w:hAnsi="GHEA Grapalat" w:cs="Tahoma"/>
          <w:sz w:val="20"/>
          <w:lang w:val="es-ES"/>
        </w:rPr>
        <w:t>:</w:t>
      </w:r>
    </w:p>
    <w:p w14:paraId="3E03F237" w14:textId="77777777" w:rsidR="00E93C59" w:rsidRDefault="00BA3554" w:rsidP="00EF3662">
      <w:pPr>
        <w:ind w:firstLine="720"/>
        <w:jc w:val="both"/>
        <w:rPr>
          <w:rFonts w:ascii="GHEA Grapalat" w:hAnsi="GHEA Grapalat"/>
          <w:color w:val="000000"/>
          <w:lang w:val="es-ES"/>
        </w:rPr>
      </w:pPr>
      <w:r w:rsidRPr="00E1582E">
        <w:rPr>
          <w:rFonts w:ascii="GHEA Grapalat" w:hAnsi="GHEA Grapalat" w:cs="Tahoma"/>
          <w:sz w:val="20"/>
          <w:szCs w:val="20"/>
          <w:lang w:val="es-ES"/>
        </w:rPr>
        <w:t>2.</w:t>
      </w:r>
      <w:r w:rsidR="007968A3" w:rsidRPr="00E1582E">
        <w:rPr>
          <w:rFonts w:ascii="GHEA Grapalat" w:hAnsi="GHEA Grapalat" w:cs="Tahoma"/>
          <w:sz w:val="20"/>
          <w:szCs w:val="20"/>
          <w:lang w:val="es-ES"/>
        </w:rPr>
        <w:t>3</w:t>
      </w:r>
      <w:r w:rsidR="00E93C59" w:rsidRPr="00E1582E">
        <w:rPr>
          <w:rFonts w:ascii="GHEA Grapalat" w:hAnsi="GHEA Grapalat" w:cs="Tahoma"/>
          <w:sz w:val="20"/>
          <w:szCs w:val="20"/>
          <w:lang w:val="hy-AM"/>
        </w:rPr>
        <w:t xml:space="preserve"> </w:t>
      </w:r>
      <w:proofErr w:type="spellStart"/>
      <w:r w:rsidR="00E93C59" w:rsidRPr="00146D17">
        <w:rPr>
          <w:rFonts w:ascii="GHEA Grapalat" w:hAnsi="GHEA Grapalat" w:cs="Sylfaen"/>
          <w:sz w:val="20"/>
          <w:szCs w:val="20"/>
        </w:rPr>
        <w:t>Մասնակիցի</w:t>
      </w:r>
      <w:proofErr w:type="spellEnd"/>
      <w:r w:rsidR="00E93C59" w:rsidRPr="00146D17">
        <w:rPr>
          <w:rFonts w:ascii="GHEA Grapalat" w:hAnsi="GHEA Grapalat" w:cs="Sylfaen"/>
          <w:sz w:val="20"/>
          <w:szCs w:val="20"/>
        </w:rPr>
        <w:t>՝</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lang w:val="hy-AM"/>
        </w:rPr>
        <w:t>Օ</w:t>
      </w:r>
      <w:proofErr w:type="spellStart"/>
      <w:r w:rsidR="00E93C59" w:rsidRPr="00146D17">
        <w:rPr>
          <w:rFonts w:ascii="GHEA Grapalat" w:hAnsi="GHEA Grapalat" w:cs="Sylfaen"/>
          <w:sz w:val="20"/>
          <w:szCs w:val="20"/>
        </w:rPr>
        <w:t>րենքի</w:t>
      </w:r>
      <w:proofErr w:type="spellEnd"/>
      <w:r w:rsidR="00E93C59" w:rsidRPr="00146D17">
        <w:rPr>
          <w:rFonts w:ascii="GHEA Grapalat" w:hAnsi="GHEA Grapalat" w:cs="Sylfaen"/>
          <w:sz w:val="20"/>
          <w:szCs w:val="20"/>
          <w:lang w:val="es-ES"/>
        </w:rPr>
        <w:t xml:space="preserve"> 6-</w:t>
      </w:r>
      <w:proofErr w:type="spellStart"/>
      <w:r w:rsidR="00E93C59" w:rsidRPr="00146D17">
        <w:rPr>
          <w:rFonts w:ascii="GHEA Grapalat" w:hAnsi="GHEA Grapalat" w:cs="Sylfaen"/>
          <w:sz w:val="20"/>
          <w:szCs w:val="20"/>
        </w:rPr>
        <w:t>րդ</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հոդվածի</w:t>
      </w:r>
      <w:proofErr w:type="spellEnd"/>
      <w:r w:rsidR="00E93C59" w:rsidRPr="00146D17">
        <w:rPr>
          <w:rFonts w:ascii="GHEA Grapalat" w:hAnsi="GHEA Grapalat" w:cs="Sylfaen"/>
          <w:sz w:val="20"/>
          <w:szCs w:val="20"/>
          <w:lang w:val="es-ES"/>
        </w:rPr>
        <w:t xml:space="preserve"> 1-</w:t>
      </w:r>
      <w:proofErr w:type="spellStart"/>
      <w:r w:rsidR="00E93C59" w:rsidRPr="00146D17">
        <w:rPr>
          <w:rFonts w:ascii="GHEA Grapalat" w:hAnsi="GHEA Grapalat" w:cs="Sylfaen"/>
          <w:sz w:val="20"/>
          <w:szCs w:val="20"/>
        </w:rPr>
        <w:t>ին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մասի</w:t>
      </w:r>
      <w:proofErr w:type="spellEnd"/>
      <w:r w:rsidR="00E93C59" w:rsidRPr="00146D17">
        <w:rPr>
          <w:rFonts w:ascii="GHEA Grapalat" w:hAnsi="GHEA Grapalat" w:cs="Sylfaen"/>
          <w:sz w:val="20"/>
          <w:szCs w:val="20"/>
          <w:lang w:val="es-ES"/>
        </w:rPr>
        <w:t xml:space="preserve"> 6-</w:t>
      </w:r>
      <w:proofErr w:type="spellStart"/>
      <w:r w:rsidR="00E93C59" w:rsidRPr="00146D17">
        <w:rPr>
          <w:rFonts w:ascii="GHEA Grapalat" w:hAnsi="GHEA Grapalat" w:cs="Sylfaen"/>
          <w:sz w:val="20"/>
          <w:szCs w:val="20"/>
        </w:rPr>
        <w:t>րդ</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կետով</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նախատեսված</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ցուցակում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ներառվելը</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դրանում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գտնվելու</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ժամանակահատվածում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ինքնաբերաբար</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հանգեցնում</w:t>
      </w:r>
      <w:proofErr w:type="spellEnd"/>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է</w:t>
      </w:r>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վերջինիս</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հետ</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փոխկապակցված</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անձանց</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գնումների</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գործընթացին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մասնակցության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իրավունքի</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սահմանափակման</w:t>
      </w:r>
      <w:proofErr w:type="spellEnd"/>
      <w:r w:rsidR="00E93C59" w:rsidRPr="00146D17">
        <w:rPr>
          <w:rFonts w:ascii="GHEA Grapalat" w:hAnsi="GHEA Grapalat" w:cs="Sylfaen"/>
          <w:sz w:val="20"/>
          <w:szCs w:val="20"/>
          <w:lang w:val="es-ES"/>
        </w:rPr>
        <w:t>:</w:t>
      </w:r>
      <w:r w:rsidR="00E93C59" w:rsidRPr="00401C4E">
        <w:rPr>
          <w:rFonts w:ascii="GHEA Grapalat" w:hAnsi="GHEA Grapalat"/>
          <w:color w:val="000000"/>
          <w:lang w:val="es-ES"/>
        </w:rPr>
        <w:t xml:space="preserve"> </w:t>
      </w:r>
    </w:p>
    <w:p w14:paraId="58412067" w14:textId="02E59EA6" w:rsidR="00BA3554" w:rsidRPr="005E1F72" w:rsidRDefault="00EB487B"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lastRenderedPageBreak/>
        <w:t xml:space="preserve"> </w:t>
      </w:r>
      <w:r w:rsidR="00BA3554" w:rsidRPr="0010316E">
        <w:rPr>
          <w:rFonts w:ascii="GHEA Grapalat" w:hAnsi="GHEA Grapalat" w:cs="Sylfaen"/>
          <w:sz w:val="20"/>
          <w:szCs w:val="20"/>
          <w:lang w:val="hy-AM"/>
        </w:rPr>
        <w:t>Արգելվում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է</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սույն</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կետով</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սահմանված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փոխկապակցված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և</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ավելի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քան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հիսուն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տոկոս</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պատկանող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10316E">
        <w:rPr>
          <w:rFonts w:ascii="GHEA Grapalat" w:hAnsi="GHEA Grapalat"/>
          <w:sz w:val="20"/>
          <w:szCs w:val="20"/>
          <w:lang w:val="hy-AM"/>
        </w:rPr>
        <w:t>փայաբաժին</w:t>
      </w:r>
      <w:r w:rsidR="001B0D9A"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ունեցող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միաժամանակյա</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մասնակցությունը</w:t>
      </w:r>
      <w:r w:rsidR="00BA3554"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0028726A" w:rsidRPr="0010316E">
        <w:rPr>
          <w:rFonts w:ascii="GHEA Grapalat" w:hAnsi="GHEA Grapalat"/>
          <w:sz w:val="20"/>
          <w:szCs w:val="20"/>
          <w:lang w:val="hy-AM"/>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10316E">
        <w:rPr>
          <w:rFonts w:ascii="GHEA Grapalat" w:hAnsi="GHEA Grapalat" w:cs="Sylfaen"/>
          <w:sz w:val="20"/>
          <w:szCs w:val="20"/>
          <w:lang w:val="hy-AM"/>
        </w:rPr>
        <w:t>միևնույն</w:t>
      </w:r>
      <w:r w:rsidR="008628EC" w:rsidRPr="00E2073B">
        <w:rPr>
          <w:rFonts w:ascii="GHEA Grapalat" w:hAnsi="GHEA Grapalat" w:cs="Sylfaen"/>
          <w:sz w:val="20"/>
          <w:szCs w:val="20"/>
          <w:lang w:val="es-ES"/>
        </w:rPr>
        <w:t xml:space="preserve"> </w:t>
      </w:r>
      <w:r w:rsidR="008628EC" w:rsidRPr="0010316E">
        <w:rPr>
          <w:rFonts w:ascii="GHEA Grapalat" w:hAnsi="GHEA Grapalat" w:cs="Sylfaen"/>
          <w:sz w:val="20"/>
          <w:szCs w:val="20"/>
          <w:lang w:val="hy-AM"/>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բացառությամբ</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պետության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համայնքների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և</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lang w:val="hy-AM"/>
        </w:rPr>
        <w:t>համատեղ</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ործունեության</w:t>
      </w:r>
      <w:r w:rsidR="00BA3554" w:rsidRPr="005E1F72">
        <w:rPr>
          <w:rFonts w:ascii="GHEA Grapalat" w:hAnsi="GHEA Grapalat" w:cs="Times Armenian"/>
          <w:sz w:val="20"/>
          <w:lang w:val="af-ZA"/>
        </w:rPr>
        <w:t xml:space="preserve"> </w:t>
      </w:r>
      <w:r w:rsidR="00BA3554" w:rsidRPr="0010316E">
        <w:rPr>
          <w:rFonts w:ascii="GHEA Grapalat" w:hAnsi="GHEA Grapalat" w:cs="Sylfaen"/>
          <w:sz w:val="20"/>
          <w:lang w:val="hy-AM"/>
        </w:rPr>
        <w:t>կար</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10316E">
        <w:rPr>
          <w:rFonts w:ascii="GHEA Grapalat" w:hAnsi="GHEA Grapalat" w:cs="Sylfaen"/>
          <w:sz w:val="20"/>
          <w:lang w:val="hy-AM"/>
        </w:rPr>
        <w:t>կոնսորցիումով</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նումների</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ործընթացին</w:t>
      </w:r>
      <w:r w:rsidR="00BA3554" w:rsidRPr="005E1F72">
        <w:rPr>
          <w:rFonts w:ascii="GHEA Grapalat" w:hAnsi="GHEA Grapalat" w:cs="Sylfaen"/>
          <w:sz w:val="20"/>
          <w:lang w:val="es-ES"/>
        </w:rPr>
        <w:t xml:space="preserve"> </w:t>
      </w:r>
      <w:r w:rsidR="00BA3554" w:rsidRPr="0010316E">
        <w:rPr>
          <w:rFonts w:ascii="GHEA Grapalat" w:hAnsi="GHEA Grapalat" w:cs="Sylfaen"/>
          <w:sz w:val="20"/>
          <w:szCs w:val="20"/>
          <w:lang w:val="hy-AM"/>
        </w:rPr>
        <w:t>մասնակցության</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դեպքերի</w:t>
      </w:r>
      <w:r w:rsidR="00BA3554"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00EB487B" w:rsidRPr="005E1F72">
        <w:rPr>
          <w:rFonts w:ascii="GHEA Grapalat" w:hAnsi="GHEA Grapalat"/>
          <w:sz w:val="20"/>
          <w:szCs w:val="20"/>
        </w:rPr>
        <w:t>կետի</w:t>
      </w:r>
      <w:proofErr w:type="spellEnd"/>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proofErr w:type="spellStart"/>
      <w:r w:rsidR="000A6B75" w:rsidRPr="00417B96">
        <w:rPr>
          <w:rFonts w:ascii="GHEA Grapalat" w:hAnsi="GHEA Grapalat" w:cs="Sylfaen"/>
          <w:sz w:val="20"/>
        </w:rPr>
        <w:t>պայմանագրի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կողմ</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չի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կարող</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հանդիսանալ</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սույն</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ընթացակարգին</w:t>
      </w:r>
      <w:proofErr w:type="spellEnd"/>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մասնակցելու</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նպատակով</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հայտ</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ներկայացրած</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մասնակիցը</w:t>
      </w:r>
      <w:proofErr w:type="spellEnd"/>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7F79F969" w14:textId="77777777" w:rsidR="00B051BE" w:rsidRDefault="00B051BE" w:rsidP="008D3511">
      <w:pPr>
        <w:jc w:val="both"/>
        <w:rPr>
          <w:rFonts w:ascii="GHEA Grapalat" w:hAnsi="GHEA Grapalat"/>
          <w:b/>
          <w:sz w:val="20"/>
          <w:lang w:val="af-ZA"/>
        </w:rPr>
      </w:pPr>
    </w:p>
    <w:p w14:paraId="05622297" w14:textId="77777777" w:rsidR="00581DC3" w:rsidRDefault="00581DC3" w:rsidP="00EF3662">
      <w:pPr>
        <w:ind w:firstLine="567"/>
        <w:jc w:val="both"/>
        <w:rPr>
          <w:rFonts w:ascii="GHEA Grapalat" w:hAnsi="GHEA Grapalat"/>
          <w:b/>
          <w:sz w:val="20"/>
          <w:lang w:val="af-ZA"/>
        </w:rPr>
      </w:pPr>
    </w:p>
    <w:p w14:paraId="20D5AEA2" w14:textId="77777777" w:rsidR="00581DC3" w:rsidRDefault="00581DC3"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lastRenderedPageBreak/>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386DC473"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003C0386">
        <w:rPr>
          <w:rFonts w:ascii="GHEA Grapalat" w:hAnsi="GHEA Grapalat" w:cs="Arial Unicode"/>
          <w:sz w:val="20"/>
          <w:lang w:val="hy-AM"/>
        </w:rPr>
        <w:t xml:space="preserve"> </w:t>
      </w:r>
      <w:r w:rsidR="003C0386">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3"/>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1F1CEA99" w:rsidR="00096865" w:rsidRDefault="00096865" w:rsidP="00EF3662">
      <w:pPr>
        <w:ind w:firstLine="567"/>
        <w:jc w:val="both"/>
        <w:rPr>
          <w:rFonts w:ascii="GHEA Grapalat" w:hAnsi="GHEA Grapalat" w:cs="Sylfaen"/>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477E1699"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BB0E2D">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0C821521"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0B48DD">
        <w:rPr>
          <w:rFonts w:ascii="GHEA Grapalat" w:hAnsi="GHEA Grapalat"/>
          <w:b/>
        </w:rPr>
        <w:t xml:space="preserve">մինչև </w:t>
      </w:r>
      <w:r w:rsidR="007E6027">
        <w:rPr>
          <w:rFonts w:ascii="GHEA Grapalat" w:hAnsi="GHEA Grapalat"/>
          <w:b/>
        </w:rPr>
        <w:t xml:space="preserve">2024 </w:t>
      </w:r>
      <w:r w:rsidR="007E6027">
        <w:rPr>
          <w:rFonts w:ascii="GHEA Grapalat" w:hAnsi="GHEA Grapalat"/>
          <w:b/>
        </w:rPr>
        <w:lastRenderedPageBreak/>
        <w:t xml:space="preserve">թվականի </w:t>
      </w:r>
      <w:r w:rsidR="00B231A8">
        <w:rPr>
          <w:rFonts w:ascii="GHEA Grapalat" w:hAnsi="GHEA Grapalat"/>
          <w:b/>
        </w:rPr>
        <w:t>ապրիլի</w:t>
      </w:r>
      <w:r w:rsidR="007E6027">
        <w:rPr>
          <w:rFonts w:ascii="GHEA Grapalat" w:hAnsi="GHEA Grapalat"/>
          <w:b/>
        </w:rPr>
        <w:t xml:space="preserve"> </w:t>
      </w:r>
      <w:r w:rsidR="0074507D">
        <w:rPr>
          <w:rFonts w:ascii="GHEA Grapalat" w:hAnsi="GHEA Grapalat"/>
          <w:b/>
        </w:rPr>
        <w:t>17</w:t>
      </w:r>
      <w:r w:rsidR="0007287D" w:rsidRPr="0018744E">
        <w:rPr>
          <w:rFonts w:ascii="GHEA Grapalat" w:hAnsi="GHEA Grapalat"/>
          <w:b/>
          <w:lang w:val="hy-AM"/>
        </w:rPr>
        <w:t xml:space="preserve">-ը, ժամը </w:t>
      </w:r>
      <w:r w:rsidR="002B3ECF">
        <w:rPr>
          <w:rFonts w:ascii="GHEA Grapalat" w:hAnsi="GHEA Grapalat"/>
          <w:b/>
          <w:lang w:val="hy-AM"/>
        </w:rPr>
        <w:t>11:00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4"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60B870D" w14:textId="77777777" w:rsidR="00F83DB3" w:rsidRPr="0093002B" w:rsidRDefault="00F83DB3" w:rsidP="00F83DB3">
      <w:pPr>
        <w:pStyle w:val="BodyTextIndent2"/>
        <w:spacing w:line="240" w:lineRule="auto"/>
        <w:ind w:firstLine="567"/>
        <w:rPr>
          <w:rFonts w:ascii="GHEA Grapalat" w:hAnsi="GHEA Grapalat" w:cs="Sylfaen"/>
          <w:szCs w:val="24"/>
          <w:lang w:val="hy-AM"/>
        </w:rPr>
      </w:pPr>
      <w:r w:rsidRPr="00C20DA4">
        <w:rPr>
          <w:rFonts w:ascii="GHEA Grapalat" w:hAnsi="GHEA Grapalat"/>
          <w:b/>
          <w:bCs/>
          <w:lang w:val="hy-AM"/>
        </w:rPr>
        <w:t xml:space="preserve">ե) </w:t>
      </w:r>
      <w:r w:rsidRPr="00C20DA4">
        <w:rPr>
          <w:rFonts w:ascii="GHEA Grapalat" w:hAnsi="GHEA Grapalat" w:cs="Sylfaen"/>
          <w:b/>
          <w:bCs/>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529A9">
        <w:rPr>
          <w:rFonts w:ascii="GHEA Grapalat" w:hAnsi="GHEA Grapalat" w:cs="Sylfaen"/>
          <w:szCs w:val="24"/>
          <w:lang w:val="hy-AM"/>
        </w:rPr>
        <w:t>.</w:t>
      </w:r>
      <w:r>
        <w:rPr>
          <w:rStyle w:val="FootnoteReference"/>
          <w:rFonts w:ascii="GHEA Grapalat" w:hAnsi="GHEA Grapalat" w:cs="Sylfaen"/>
          <w:szCs w:val="24"/>
          <w:lang w:val="hy-AM"/>
        </w:rPr>
        <w:footnoteReference w:id="4"/>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5"/>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4EC6A2E1" w14:textId="66164A4A" w:rsidR="00546CFA" w:rsidRPr="00960672" w:rsidRDefault="00E326DD" w:rsidP="00546CFA">
      <w:pPr>
        <w:ind w:firstLine="567"/>
        <w:jc w:val="both"/>
        <w:rPr>
          <w:rFonts w:ascii="GHEA Grapalat" w:hAnsi="GHEA Grapalat" w:cs="Sylfaen"/>
          <w:sz w:val="20"/>
          <w:lang w:val="hy-AM"/>
        </w:rPr>
      </w:pPr>
      <w:r w:rsidRPr="005E1F72">
        <w:rPr>
          <w:rFonts w:ascii="GHEA Grapalat" w:hAnsi="GHEA Grapalat" w:cs="Sylfaen"/>
          <w:sz w:val="20"/>
          <w:lang w:val="hy-AM"/>
        </w:rPr>
        <w:t xml:space="preserve">  </w:t>
      </w:r>
      <w:r w:rsidR="00C96127" w:rsidRPr="004B2068">
        <w:rPr>
          <w:rFonts w:ascii="GHEA Grapalat" w:hAnsi="GHEA Grapalat" w:cs="Sylfaen"/>
          <w:sz w:val="20"/>
          <w:lang w:val="hy-AM"/>
        </w:rPr>
        <w:t>3</w:t>
      </w:r>
      <w:r w:rsidR="00F53525" w:rsidRPr="0049186D">
        <w:rPr>
          <w:rFonts w:ascii="GHEA Grapalat" w:hAnsi="GHEA Grapalat" w:cs="Sylfaen"/>
          <w:sz w:val="20"/>
          <w:lang w:val="hy-AM"/>
        </w:rPr>
        <w:t>)</w:t>
      </w:r>
      <w:r w:rsidR="00F53525">
        <w:rPr>
          <w:rFonts w:ascii="GHEA Grapalat" w:hAnsi="GHEA Grapalat" w:cs="Sylfaen"/>
          <w:sz w:val="20"/>
          <w:lang w:val="hy-AM"/>
        </w:rPr>
        <w:t xml:space="preserve"> </w:t>
      </w:r>
      <w:r w:rsidR="003C0386">
        <w:rPr>
          <w:rFonts w:ascii="GHEA Grapalat" w:hAnsi="GHEA Grapalat" w:cs="Sylfaen"/>
          <w:lang w:val="hy-AM"/>
        </w:rPr>
        <w:t xml:space="preserve"> </w:t>
      </w:r>
      <w:r w:rsidR="00F53525">
        <w:rPr>
          <w:rFonts w:ascii="GHEA Grapalat" w:hAnsi="GHEA Grapalat" w:cs="Sylfaen"/>
          <w:sz w:val="20"/>
          <w:lang w:val="hy-AM"/>
        </w:rPr>
        <w:t xml:space="preserve">հայտի ապահովում կանխիկ փողի </w:t>
      </w:r>
      <w:r w:rsidR="00546CFA" w:rsidRPr="00960672">
        <w:rPr>
          <w:rFonts w:ascii="GHEA Grapalat" w:hAnsi="GHEA Grapalat" w:cs="Sylfaen"/>
          <w:sz w:val="20"/>
          <w:lang w:val="hy-AM"/>
        </w:rPr>
        <w:t>կամ բանկային երաշխիքի ձևով</w:t>
      </w:r>
      <w:r w:rsidR="00546CFA" w:rsidRPr="00960672">
        <w:rPr>
          <w:rFonts w:ascii="GHEA Grapalat" w:hAnsi="GHEA Grapalat"/>
          <w:sz w:val="20"/>
          <w:lang w:val="hy-AM"/>
        </w:rPr>
        <w:t>.</w:t>
      </w:r>
      <w:r w:rsidR="00546CFA" w:rsidRPr="00960672">
        <w:rPr>
          <w:rStyle w:val="FootnoteReference"/>
          <w:rFonts w:ascii="GHEA Grapalat" w:hAnsi="GHEA Grapalat"/>
          <w:sz w:val="20"/>
          <w:lang w:val="hy-AM"/>
        </w:rPr>
        <w:footnoteReference w:id="5"/>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6"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6"/>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4E95D46D" w14:textId="77777777" w:rsidR="009D23F0" w:rsidRPr="0093002B" w:rsidRDefault="009D23F0" w:rsidP="009D23F0">
      <w:pPr>
        <w:jc w:val="center"/>
        <w:rPr>
          <w:rFonts w:ascii="GHEA Grapalat" w:hAnsi="GHEA Grapalat" w:cs="Arial"/>
          <w:b/>
          <w:sz w:val="20"/>
          <w:lang w:val="es-ES"/>
        </w:rPr>
      </w:pPr>
      <w:r w:rsidRPr="0093002B">
        <w:rPr>
          <w:rFonts w:ascii="GHEA Grapalat" w:hAnsi="GHEA Grapalat"/>
          <w:b/>
          <w:sz w:val="20"/>
          <w:lang w:val="es-ES"/>
        </w:rPr>
        <w:t xml:space="preserve">5.   </w:t>
      </w:r>
      <w:r w:rsidRPr="0093002B">
        <w:rPr>
          <w:rFonts w:ascii="GHEA Grapalat" w:hAnsi="GHEA Grapalat" w:cs="Sylfaen"/>
          <w:b/>
          <w:sz w:val="20"/>
          <w:lang w:val="es-ES"/>
        </w:rPr>
        <w:t>ՀԱՅՏԻ</w:t>
      </w:r>
      <w:r w:rsidRPr="0093002B">
        <w:rPr>
          <w:rFonts w:ascii="GHEA Grapalat" w:hAnsi="GHEA Grapalat" w:cs="Arial"/>
          <w:b/>
          <w:sz w:val="20"/>
          <w:lang w:val="es-ES"/>
        </w:rPr>
        <w:t xml:space="preserve">   </w:t>
      </w:r>
      <w:proofErr w:type="gramStart"/>
      <w:r w:rsidRPr="0093002B">
        <w:rPr>
          <w:rFonts w:ascii="GHEA Grapalat" w:hAnsi="GHEA Grapalat" w:cs="Sylfaen"/>
          <w:b/>
          <w:sz w:val="20"/>
          <w:lang w:val="es-ES"/>
        </w:rPr>
        <w:t>ԳՆԱՅԻՆ</w:t>
      </w:r>
      <w:r w:rsidRPr="0093002B">
        <w:rPr>
          <w:rFonts w:ascii="GHEA Grapalat" w:hAnsi="GHEA Grapalat" w:cs="Arial"/>
          <w:b/>
          <w:sz w:val="20"/>
          <w:lang w:val="es-ES"/>
        </w:rPr>
        <w:t xml:space="preserve">  </w:t>
      </w:r>
      <w:r w:rsidRPr="0093002B">
        <w:rPr>
          <w:rFonts w:ascii="GHEA Grapalat" w:hAnsi="GHEA Grapalat" w:cs="Sylfaen"/>
          <w:b/>
          <w:sz w:val="20"/>
          <w:lang w:val="es-ES"/>
        </w:rPr>
        <w:t>ԱՌԱՋԱՐԿԸ</w:t>
      </w:r>
      <w:proofErr w:type="gramEnd"/>
      <w:r w:rsidRPr="0093002B">
        <w:rPr>
          <w:rFonts w:ascii="GHEA Grapalat" w:hAnsi="GHEA Grapalat" w:cs="Arial"/>
          <w:b/>
          <w:sz w:val="20"/>
          <w:lang w:val="es-ES"/>
        </w:rPr>
        <w:t xml:space="preserve"> </w:t>
      </w:r>
    </w:p>
    <w:p w14:paraId="65034B69" w14:textId="77777777" w:rsidR="009D23F0" w:rsidRPr="0093002B" w:rsidRDefault="009D23F0" w:rsidP="009D23F0">
      <w:pPr>
        <w:jc w:val="center"/>
        <w:rPr>
          <w:rFonts w:ascii="GHEA Grapalat" w:hAnsi="GHEA Grapalat" w:cs="Arial"/>
          <w:b/>
          <w:sz w:val="20"/>
          <w:lang w:val="es-ES"/>
        </w:rPr>
      </w:pPr>
    </w:p>
    <w:p w14:paraId="4A70F7FA" w14:textId="77777777" w:rsidR="009D23F0" w:rsidRPr="0093002B" w:rsidRDefault="009D23F0" w:rsidP="009D23F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proofErr w:type="gramStart"/>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proofErr w:type="gramEnd"/>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AE5FCD2" w14:textId="77777777" w:rsidR="009D23F0" w:rsidRPr="00FB1EC7" w:rsidRDefault="009D23F0" w:rsidP="009D23F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1420FDAD" w14:textId="77777777" w:rsidR="009D23F0" w:rsidRPr="00FB1EC7" w:rsidRDefault="009D23F0" w:rsidP="009D23F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50B09337"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w:t>
      </w:r>
      <w:r w:rsidRPr="00EE6E36">
        <w:rPr>
          <w:rFonts w:ascii="GHEA Grapalat" w:hAnsi="GHEA Grapalat" w:cs="Sylfaen"/>
          <w:b/>
          <w:bCs/>
          <w:sz w:val="20"/>
          <w:szCs w:val="24"/>
          <w:lang w:val="hy-AM" w:eastAsia="en-US"/>
        </w:rPr>
        <w:lastRenderedPageBreak/>
        <w:t>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210C75C1"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760E3F9B"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1BAB1CFD"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0E83DD2C" w14:textId="77777777" w:rsidR="009D23F0" w:rsidRPr="00EE6E36" w:rsidRDefault="009D23F0" w:rsidP="009D23F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73C88A7E"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6F75F5BD"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1B613824"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BB386E1"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14A62B8" w14:textId="77777777" w:rsidR="009D23F0" w:rsidRPr="0093002B" w:rsidRDefault="009D23F0" w:rsidP="009D23F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DBA05C9" w14:textId="77777777" w:rsidR="009D23F0" w:rsidRPr="0093002B" w:rsidRDefault="009D23F0" w:rsidP="009D23F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47CBACD" w14:textId="77777777" w:rsidR="009D23F0" w:rsidRPr="0093002B" w:rsidRDefault="009D23F0" w:rsidP="009D23F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0170897" w14:textId="77777777" w:rsidR="009D23F0" w:rsidRDefault="009D23F0" w:rsidP="009D23F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77777777" w:rsidR="00096865" w:rsidRPr="005E1F72" w:rsidRDefault="00F6799D" w:rsidP="00EF3662">
      <w:pPr>
        <w:jc w:val="center"/>
        <w:rPr>
          <w:rFonts w:ascii="GHEA Grapalat" w:hAnsi="GHEA Grapalat"/>
          <w:b/>
          <w:sz w:val="20"/>
          <w:lang w:val="es-ES"/>
        </w:rPr>
      </w:pPr>
      <w:r>
        <w:rPr>
          <w:rFonts w:ascii="GHEA Grapalat" w:hAnsi="GHEA Grapalat"/>
          <w:b/>
          <w:sz w:val="20"/>
          <w:lang w:val="es-ES"/>
        </w:rPr>
        <w:br w:type="page"/>
      </w:r>
      <w:r w:rsidR="00220C7C" w:rsidRPr="005E1F72">
        <w:rPr>
          <w:rFonts w:ascii="GHEA Grapalat" w:hAnsi="GHEA Grapalat"/>
          <w:b/>
          <w:sz w:val="20"/>
          <w:lang w:val="es-ES"/>
        </w:rPr>
        <w:lastRenderedPageBreak/>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82B3B53" w14:textId="002CE2E9" w:rsidR="00096865" w:rsidRPr="00EC4497" w:rsidRDefault="000D701E" w:rsidP="00EF3662">
      <w:pPr>
        <w:ind w:firstLine="567"/>
        <w:jc w:val="center"/>
        <w:rPr>
          <w:rFonts w:ascii="GHEA Grapalat" w:hAnsi="GHEA Grapalat"/>
          <w:b/>
          <w:sz w:val="20"/>
          <w:lang w:val="hy-AM"/>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r w:rsidR="00EC4497">
        <w:rPr>
          <w:rFonts w:ascii="GHEA Grapalat" w:hAnsi="GHEA Grapalat" w:cs="Times Armenian"/>
          <w:b/>
          <w:color w:val="FFFFFF"/>
          <w:sz w:val="20"/>
          <w:lang w:val="hy-AM"/>
        </w:rPr>
        <w:t xml:space="preserve"> </w:t>
      </w:r>
    </w:p>
    <w:p w14:paraId="4D8F98B2" w14:textId="77777777" w:rsidR="00096865" w:rsidRPr="005E1F72" w:rsidRDefault="00096865" w:rsidP="00EF3662">
      <w:pPr>
        <w:ind w:firstLine="567"/>
        <w:jc w:val="both"/>
        <w:rPr>
          <w:rFonts w:ascii="GHEA Grapalat" w:hAnsi="GHEA Grapalat"/>
          <w:b/>
          <w:sz w:val="20"/>
          <w:lang w:val="af-ZA"/>
        </w:rPr>
      </w:pPr>
    </w:p>
    <w:p w14:paraId="5F79D641"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lang w:val="af-ZA"/>
        </w:rPr>
        <w:t xml:space="preserve">7.1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հայտով</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կարգով </w:t>
      </w:r>
      <w:proofErr w:type="spellStart"/>
      <w:r w:rsidRPr="0093002B">
        <w:rPr>
          <w:rFonts w:ascii="GHEA Grapalat" w:hAnsi="GHEA Grapalat" w:cs="Sylfaen"/>
          <w:bCs/>
          <w:sz w:val="20"/>
          <w:szCs w:val="20"/>
        </w:rPr>
        <w:t>ներկայացնում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ապահովում</w:t>
      </w:r>
      <w:proofErr w:type="spellEnd"/>
      <w:r w:rsidRPr="0093002B">
        <w:rPr>
          <w:rFonts w:ascii="GHEA Grapalat" w:hAnsi="GHEA Grapalat" w:cs="Sylfaen"/>
          <w:bCs/>
          <w:sz w:val="20"/>
          <w:szCs w:val="20"/>
          <w:lang w:val="af-ZA"/>
        </w:rPr>
        <w:t>:</w:t>
      </w:r>
      <w:r w:rsidRPr="0093002B">
        <w:rPr>
          <w:rFonts w:ascii="GHEA Grapalat" w:hAnsi="GHEA Grapalat"/>
          <w:sz w:val="20"/>
          <w:szCs w:val="20"/>
          <w:lang w:val="af-ZA"/>
        </w:rPr>
        <w:t xml:space="preserve"> </w:t>
      </w:r>
    </w:p>
    <w:p w14:paraId="601D7452" w14:textId="77777777" w:rsidR="00546CFA" w:rsidRPr="0093002B" w:rsidRDefault="00546CFA" w:rsidP="00546CFA">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բանկային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երաշխիքի</w:t>
      </w:r>
      <w:proofErr w:type="spellEnd"/>
      <w:r w:rsidRPr="0093002B">
        <w:rPr>
          <w:rFonts w:ascii="GHEA Grapalat" w:hAnsi="GHEA Grapalat" w:cs="Sylfaen"/>
          <w:sz w:val="20"/>
          <w:szCs w:val="20"/>
          <w:lang w:val="af-ZA"/>
        </w:rPr>
        <w:t xml:space="preserve"> (հավելված 3)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կանխիկ</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փողի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ձևով</w:t>
      </w:r>
      <w:proofErr w:type="spellEnd"/>
      <w:r w:rsidRPr="0093002B">
        <w:rPr>
          <w:rFonts w:ascii="GHEA Grapalat" w:hAnsi="GHEA Grapalat" w:cs="Sylfaen"/>
          <w:sz w:val="20"/>
          <w:szCs w:val="20"/>
          <w:lang w:val="af-ZA"/>
        </w:rPr>
        <w:t xml:space="preserve">, </w:t>
      </w:r>
      <w:proofErr w:type="spellStart"/>
      <w:r w:rsidRPr="00960672">
        <w:rPr>
          <w:rFonts w:ascii="GHEA Grapalat" w:hAnsi="GHEA Grapalat" w:cs="Sylfaen"/>
          <w:b/>
          <w:bCs/>
          <w:sz w:val="20"/>
          <w:szCs w:val="20"/>
        </w:rPr>
        <w:t>որի</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չափը</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հավասար</w:t>
      </w:r>
      <w:proofErr w:type="spellEnd"/>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rPr>
        <w:t>է</w:t>
      </w:r>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lang w:val="hy-AM"/>
        </w:rPr>
        <w:t xml:space="preserve">գնման գնի </w:t>
      </w:r>
      <w:proofErr w:type="spellStart"/>
      <w:r w:rsidRPr="00960672">
        <w:rPr>
          <w:rFonts w:ascii="GHEA Grapalat" w:hAnsi="GHEA Grapalat" w:cs="Sylfaen"/>
          <w:b/>
          <w:bCs/>
          <w:sz w:val="20"/>
          <w:szCs w:val="20"/>
        </w:rPr>
        <w:t>հինգ</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տոկոսին</w:t>
      </w:r>
      <w:proofErr w:type="spellEnd"/>
      <w:r w:rsidRPr="0093002B">
        <w:rPr>
          <w:rFonts w:ascii="GHEA Grapalat" w:hAnsi="GHEA Grapalat" w:cs="Sylfaen"/>
          <w:sz w:val="20"/>
          <w:szCs w:val="20"/>
          <w:lang w:val="af-ZA"/>
        </w:rPr>
        <w:t>:</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Եթե</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մասնակցի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գերազանցում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գինը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չափը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հավասար</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հինգ</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տոկոսին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Ընդ</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որում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եթե</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մասնակիցը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ներկայացրել</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սույն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կետով</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չափից</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ավելի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համարվում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հրավերի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պահանջներին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բավարարող</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և</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ենթակա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չէ</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մերժման</w:t>
      </w:r>
      <w:proofErr w:type="spellEnd"/>
      <w:r w:rsidRPr="0093002B">
        <w:rPr>
          <w:rFonts w:ascii="GHEA Grapalat" w:hAnsi="GHEA Grapalat" w:cs="Sylfaen"/>
          <w:sz w:val="20"/>
          <w:szCs w:val="20"/>
          <w:lang w:val="af-ZA"/>
        </w:rPr>
        <w:t>:</w:t>
      </w:r>
    </w:p>
    <w:p w14:paraId="65045F87" w14:textId="77777777" w:rsidR="00546CFA" w:rsidRPr="0093002B" w:rsidRDefault="00546CFA" w:rsidP="00546CFA">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փոխանցվի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Կենտրոնական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գանձապետարանում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Pr="0093002B">
        <w:rPr>
          <w:rFonts w:ascii="GHEA Grapalat" w:hAnsi="GHEA Grapalat"/>
          <w:lang w:val="af-ZA"/>
        </w:rPr>
        <w:t>«</w:t>
      </w:r>
      <w:r w:rsidRPr="0093002B">
        <w:rPr>
          <w:rFonts w:ascii="GHEA Grapalat" w:hAnsi="GHEA Grapalat"/>
          <w:sz w:val="20"/>
          <w:szCs w:val="20"/>
          <w:lang w:val="af-ZA"/>
        </w:rPr>
        <w:t>900008000466</w:t>
      </w:r>
      <w:r w:rsidRPr="0093002B">
        <w:rPr>
          <w:rFonts w:ascii="GHEA Grapalat" w:hAnsi="GHEA Grapalat"/>
          <w:lang w:val="af-ZA"/>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ներկայացրած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մասնակցին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af-ZA"/>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7.3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ժամկետն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ավարտվելուն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արդյունքները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բողոքարկված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անփոփոխ</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թողնելու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օրինական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w:t>
      </w:r>
    </w:p>
    <w:p w14:paraId="73D1B3E7" w14:textId="77777777" w:rsidR="00546CFA" w:rsidRDefault="00546CFA" w:rsidP="00546CFA">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Pr="0093002B">
        <w:rPr>
          <w:rStyle w:val="FootnoteReference"/>
          <w:rFonts w:ascii="GHEA Grapalat" w:hAnsi="GHEA Grapalat"/>
          <w:sz w:val="20"/>
          <w:szCs w:val="20"/>
          <w:lang w:val="hy-AM"/>
        </w:rPr>
        <w:footnoteReference w:id="6"/>
      </w:r>
    </w:p>
    <w:p w14:paraId="4EEF9A68" w14:textId="77777777" w:rsidR="00546CFA" w:rsidRPr="008138E0" w:rsidRDefault="00546CFA" w:rsidP="00546CFA">
      <w:pPr>
        <w:shd w:val="clear" w:color="auto" w:fill="FFFFFF"/>
        <w:ind w:firstLine="375"/>
        <w:jc w:val="both"/>
        <w:rPr>
          <w:rFonts w:ascii="GHEA Grapalat" w:hAnsi="GHEA Grapalat" w:cs="Sylfaen"/>
          <w:sz w:val="20"/>
          <w:lang w:val="hy-AM"/>
        </w:rPr>
      </w:pPr>
      <w:bookmarkStart w:id="7"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59035A6D" w14:textId="77777777" w:rsidR="00546CFA" w:rsidRPr="008138E0" w:rsidRDefault="00546CFA" w:rsidP="00546CFA">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70B0EED9" w14:textId="77777777" w:rsidR="00546CFA" w:rsidRPr="008138E0" w:rsidRDefault="00546CFA" w:rsidP="00546CFA">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7"/>
    <w:p w14:paraId="4EC7E036"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cs="Sylfaen"/>
          <w:sz w:val="20"/>
          <w:szCs w:val="20"/>
          <w:lang w:val="af-ZA"/>
        </w:rPr>
        <w:t xml:space="preserve">7.2 </w:t>
      </w:r>
      <w:r w:rsidRPr="0093002B">
        <w:rPr>
          <w:rFonts w:ascii="GHEA Grapalat" w:hAnsi="GHEA Grapalat"/>
          <w:sz w:val="20"/>
          <w:szCs w:val="20"/>
          <w:lang w:val="hy-AM"/>
        </w:rPr>
        <w:t>Գնման</w:t>
      </w:r>
      <w:r w:rsidRPr="0093002B">
        <w:rPr>
          <w:rFonts w:ascii="GHEA Grapalat" w:hAnsi="GHEA Grapalat"/>
          <w:sz w:val="20"/>
          <w:szCs w:val="20"/>
          <w:lang w:val="af-ZA"/>
        </w:rPr>
        <w:t xml:space="preserve"> </w:t>
      </w:r>
      <w:r w:rsidRPr="0093002B">
        <w:rPr>
          <w:rFonts w:ascii="GHEA Grapalat" w:hAnsi="GHEA Grapalat"/>
          <w:sz w:val="20"/>
          <w:szCs w:val="20"/>
          <w:lang w:val="hy-AM"/>
        </w:rPr>
        <w:t>ընթացակարգը</w:t>
      </w:r>
      <w:r w:rsidRPr="0093002B">
        <w:rPr>
          <w:rFonts w:ascii="GHEA Grapalat" w:hAnsi="GHEA Grapalat"/>
          <w:sz w:val="20"/>
          <w:szCs w:val="20"/>
          <w:lang w:val="af-ZA"/>
        </w:rPr>
        <w:t xml:space="preserve"> </w:t>
      </w:r>
      <w:r w:rsidRPr="0093002B">
        <w:rPr>
          <w:rFonts w:ascii="GHEA Grapalat" w:hAnsi="GHEA Grapalat"/>
          <w:sz w:val="20"/>
          <w:szCs w:val="20"/>
          <w:lang w:val="hy-AM"/>
        </w:rPr>
        <w:t>չափաբաժիններով</w:t>
      </w:r>
      <w:r w:rsidRPr="0093002B">
        <w:rPr>
          <w:rFonts w:ascii="GHEA Grapalat" w:hAnsi="GHEA Grapalat"/>
          <w:sz w:val="20"/>
          <w:szCs w:val="20"/>
          <w:lang w:val="af-ZA"/>
        </w:rPr>
        <w:t xml:space="preserve"> </w:t>
      </w:r>
      <w:r w:rsidRPr="0093002B">
        <w:rPr>
          <w:rFonts w:ascii="GHEA Grapalat" w:hAnsi="GHEA Grapalat"/>
          <w:sz w:val="20"/>
          <w:szCs w:val="20"/>
          <w:lang w:val="hy-AM"/>
        </w:rPr>
        <w:t>կազմակերպվելու</w:t>
      </w:r>
      <w:r w:rsidRPr="0093002B">
        <w:rPr>
          <w:rFonts w:ascii="GHEA Grapalat" w:hAnsi="GHEA Grapalat"/>
          <w:sz w:val="20"/>
          <w:szCs w:val="20"/>
          <w:lang w:val="af-ZA"/>
        </w:rPr>
        <w:t xml:space="preserve"> </w:t>
      </w:r>
      <w:r w:rsidRPr="0093002B">
        <w:rPr>
          <w:rFonts w:ascii="GHEA Grapalat" w:hAnsi="GHEA Grapalat"/>
          <w:sz w:val="20"/>
          <w:szCs w:val="20"/>
          <w:lang w:val="hy-AM"/>
        </w:rPr>
        <w:t>դեպքում</w:t>
      </w:r>
      <w:r w:rsidRPr="0093002B">
        <w:rPr>
          <w:rFonts w:ascii="GHEA Grapalat" w:hAnsi="GHEA Grapalat"/>
          <w:sz w:val="20"/>
          <w:szCs w:val="20"/>
          <w:lang w:val="af-ZA"/>
        </w:rPr>
        <w:t xml:space="preserve">, </w:t>
      </w:r>
      <w:r w:rsidRPr="0093002B">
        <w:rPr>
          <w:rFonts w:ascii="GHEA Grapalat" w:hAnsi="GHEA Grapalat"/>
          <w:sz w:val="20"/>
          <w:szCs w:val="20"/>
          <w:lang w:val="hy-AM"/>
        </w:rPr>
        <w:t>եթե</w:t>
      </w:r>
      <w:r w:rsidRPr="0093002B">
        <w:rPr>
          <w:rFonts w:ascii="GHEA Grapalat" w:hAnsi="GHEA Grapalat"/>
          <w:sz w:val="20"/>
          <w:szCs w:val="20"/>
          <w:lang w:val="af-ZA"/>
        </w:rPr>
        <w:t>`</w:t>
      </w:r>
      <w:r w:rsidRPr="0093002B" w:rsidDel="00712311">
        <w:rPr>
          <w:rFonts w:ascii="GHEA Grapalat" w:hAnsi="GHEA Grapalat"/>
          <w:sz w:val="20"/>
          <w:szCs w:val="20"/>
          <w:lang w:val="af-ZA"/>
        </w:rPr>
        <w:t xml:space="preserve"> </w:t>
      </w:r>
      <w:r w:rsidRPr="0093002B">
        <w:rPr>
          <w:rFonts w:ascii="GHEA Grapalat" w:hAnsi="GHEA Grapalat"/>
          <w:sz w:val="20"/>
          <w:szCs w:val="20"/>
          <w:lang w:val="af-ZA"/>
        </w:rPr>
        <w:t xml:space="preserve"> </w:t>
      </w:r>
    </w:p>
    <w:p w14:paraId="64F14850"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մասնակիցը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հաշվարկվում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r w:rsidRPr="0093002B">
        <w:rPr>
          <w:rFonts w:ascii="GHEA Grapalat" w:hAnsi="GHEA Grapalat"/>
          <w:sz w:val="20"/>
          <w:szCs w:val="20"/>
          <w:lang w:val="hy-AM"/>
        </w:rPr>
        <w:t>գնման գների</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առաջարկները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գերազանցելու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առաջարկների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հանրագումարի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նկատմամբ</w:t>
      </w:r>
      <w:proofErr w:type="spellEnd"/>
      <w:r w:rsidRPr="0093002B">
        <w:rPr>
          <w:rFonts w:ascii="GHEA Grapalat" w:hAnsi="GHEA Grapalat"/>
          <w:sz w:val="20"/>
          <w:szCs w:val="20"/>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առնելով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Կարգի</w:t>
      </w:r>
      <w:proofErr w:type="spellEnd"/>
      <w:r w:rsidRPr="0093002B">
        <w:rPr>
          <w:rFonts w:ascii="GHEA Grapalat" w:hAnsi="GHEA Grapalat"/>
          <w:sz w:val="20"/>
          <w:szCs w:val="20"/>
          <w:lang w:val="af-ZA"/>
        </w:rPr>
        <w:t xml:space="preserve"> 32-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ենթակետի</w:t>
      </w:r>
      <w:proofErr w:type="spellEnd"/>
      <w:r w:rsidRPr="0093002B">
        <w:rPr>
          <w:rFonts w:ascii="GHEA Grapalat" w:hAnsi="GHEA Grapalat"/>
          <w:sz w:val="20"/>
          <w:szCs w:val="20"/>
          <w:lang w:val="af-ZA"/>
        </w:rPr>
        <w:t xml:space="preserve"> «</w:t>
      </w:r>
      <w:r w:rsidRPr="0093002B">
        <w:rPr>
          <w:rFonts w:ascii="GHEA Grapalat" w:hAnsi="GHEA Grapalat"/>
          <w:sz w:val="20"/>
          <w:szCs w:val="20"/>
          <w:lang w:val="hy-AM"/>
        </w:rPr>
        <w:t>ե</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պարբերության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hy-AM"/>
        </w:rPr>
        <w:t>:</w:t>
      </w:r>
    </w:p>
    <w:p w14:paraId="177016F5" w14:textId="77777777" w:rsidR="00546CFA" w:rsidRPr="0093002B" w:rsidRDefault="00546CFA" w:rsidP="00546CFA">
      <w:pPr>
        <w:ind w:firstLine="375"/>
        <w:jc w:val="both"/>
        <w:rPr>
          <w:rFonts w:ascii="GHEA Grapalat" w:hAnsi="GHEA Grapalat"/>
          <w:sz w:val="20"/>
          <w:szCs w:val="20"/>
          <w:lang w:val="af-ZA"/>
        </w:rPr>
      </w:pPr>
      <w:proofErr w:type="gramStart"/>
      <w:r w:rsidRPr="0093002B">
        <w:rPr>
          <w:rFonts w:ascii="GHEA Grapalat" w:hAnsi="GHEA Grapalat"/>
          <w:sz w:val="20"/>
          <w:szCs w:val="20"/>
        </w:rPr>
        <w:t>բ</w:t>
      </w:r>
      <w:r w:rsidRPr="0093002B">
        <w:rPr>
          <w:rFonts w:ascii="GHEA Grapalat" w:hAnsi="GHEA Grapalat"/>
          <w:sz w:val="20"/>
          <w:szCs w:val="20"/>
          <w:lang w:val="hy-AM"/>
        </w:rPr>
        <w:t>.</w:t>
      </w:r>
      <w:r w:rsidRPr="0093002B">
        <w:rPr>
          <w:rFonts w:ascii="GHEA Grapalat" w:hAnsi="GHEA Grapalat" w:cs="Sylfaen"/>
          <w:sz w:val="20"/>
          <w:lang w:val="hy-AM"/>
        </w:rPr>
        <w:t>Մ</w:t>
      </w:r>
      <w:r w:rsidRPr="0093002B">
        <w:rPr>
          <w:rFonts w:ascii="GHEA Grapalat" w:hAnsi="GHEA Grapalat" w:cs="Sylfaen"/>
          <w:sz w:val="20"/>
          <w:lang w:val="ru-RU"/>
        </w:rPr>
        <w:t>ասնակիցը</w:t>
      </w:r>
      <w:proofErr w:type="gramEnd"/>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 xml:space="preserve"> </w:t>
      </w:r>
      <w:r w:rsidRPr="0093002B">
        <w:rPr>
          <w:rFonts w:ascii="GHEA Grapalat" w:hAnsi="GHEA Grapalat" w:cs="Sylfaen"/>
          <w:sz w:val="20"/>
          <w:lang w:val="ru-RU"/>
        </w:rPr>
        <w:t>որևէ</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մասով</w:t>
      </w:r>
      <w:r w:rsidRPr="0093002B">
        <w:rPr>
          <w:rFonts w:ascii="GHEA Grapalat" w:hAnsi="GHEA Grapalat" w:cs="Sylfaen"/>
          <w:sz w:val="20"/>
          <w:lang w:val="af-ZA"/>
        </w:rPr>
        <w:t xml:space="preserve">, </w:t>
      </w:r>
      <w:r w:rsidRPr="0093002B">
        <w:rPr>
          <w:rFonts w:ascii="GHEA Grapalat" w:hAnsi="GHEA Grapalat" w:cs="Sylfaen"/>
          <w:sz w:val="20"/>
          <w:lang w:val="ru-RU"/>
        </w:rPr>
        <w:t>ապա</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վճարվում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միայն</w:t>
      </w:r>
      <w:r w:rsidRPr="0093002B">
        <w:rPr>
          <w:rFonts w:ascii="GHEA Grapalat" w:hAnsi="GHEA Grapalat" w:cs="Sylfaen"/>
          <w:sz w:val="20"/>
          <w:lang w:val="af-ZA"/>
        </w:rPr>
        <w:t xml:space="preserve"> </w:t>
      </w:r>
      <w:r w:rsidRPr="0093002B">
        <w:rPr>
          <w:rFonts w:ascii="GHEA Grapalat" w:hAnsi="GHEA Grapalat" w:cs="Sylfaen"/>
          <w:sz w:val="20"/>
          <w:lang w:val="ru-RU"/>
        </w:rPr>
        <w:t>այդ</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նկատմամբ</w:t>
      </w:r>
      <w:r w:rsidRPr="0093002B">
        <w:rPr>
          <w:rFonts w:ascii="GHEA Grapalat" w:hAnsi="GHEA Grapalat" w:cs="Sylfaen"/>
          <w:sz w:val="20"/>
          <w:lang w:val="af-ZA"/>
        </w:rPr>
        <w:t xml:space="preserve"> </w:t>
      </w:r>
      <w:r w:rsidRPr="0093002B">
        <w:rPr>
          <w:rFonts w:ascii="GHEA Grapalat" w:hAnsi="GHEA Grapalat" w:cs="Sylfaen"/>
          <w:sz w:val="20"/>
          <w:lang w:val="ru-RU"/>
        </w:rPr>
        <w:t>հաշվարկված</w:t>
      </w:r>
      <w:r w:rsidRPr="0093002B">
        <w:rPr>
          <w:rFonts w:ascii="GHEA Grapalat" w:hAnsi="GHEA Grapalat" w:cs="Sylfaen"/>
          <w:sz w:val="20"/>
          <w:lang w:val="af-ZA"/>
        </w:rPr>
        <w:t xml:space="preserve"> </w:t>
      </w:r>
      <w:r w:rsidRPr="0093002B">
        <w:rPr>
          <w:rFonts w:ascii="GHEA Grapalat" w:hAnsi="GHEA Grapalat" w:cs="Sylfaen"/>
          <w:sz w:val="20"/>
          <w:lang w:val="ru-RU"/>
        </w:rPr>
        <w:t>ապահովման</w:t>
      </w:r>
      <w:r w:rsidRPr="0093002B">
        <w:rPr>
          <w:rFonts w:ascii="GHEA Grapalat" w:hAnsi="GHEA Grapalat" w:cs="Sylfaen"/>
          <w:sz w:val="20"/>
          <w:lang w:val="af-ZA"/>
        </w:rPr>
        <w:t xml:space="preserve"> </w:t>
      </w:r>
      <w:r w:rsidRPr="0093002B">
        <w:rPr>
          <w:rFonts w:ascii="GHEA Grapalat" w:hAnsi="GHEA Grapalat" w:cs="Sylfaen"/>
          <w:sz w:val="20"/>
          <w:lang w:val="ru-RU"/>
        </w:rPr>
        <w:t>չափով</w:t>
      </w:r>
      <w:r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Pr="0093002B">
        <w:rPr>
          <w:rStyle w:val="FootnoteReference"/>
          <w:rFonts w:ascii="GHEA Grapalat" w:hAnsi="GHEA Grapalat"/>
          <w:sz w:val="20"/>
          <w:szCs w:val="20"/>
          <w:lang w:val="af-ZA"/>
        </w:rPr>
        <w:footnoteReference w:id="7"/>
      </w:r>
    </w:p>
    <w:p w14:paraId="422D6C14" w14:textId="77777777" w:rsidR="00546CFA" w:rsidRPr="0093002B" w:rsidRDefault="00546CFA" w:rsidP="00546CFA">
      <w:pPr>
        <w:ind w:firstLine="567"/>
        <w:jc w:val="both"/>
        <w:rPr>
          <w:rFonts w:ascii="GHEA Grapalat" w:hAnsi="GHEA Grapalat" w:cs="Sylfaen"/>
          <w:sz w:val="20"/>
          <w:lang w:val="af-ZA"/>
        </w:rPr>
      </w:pPr>
      <w:r w:rsidRPr="0093002B">
        <w:rPr>
          <w:rFonts w:ascii="GHEA Grapalat" w:hAnsi="GHEA Grapalat" w:cs="Sylfaen"/>
          <w:sz w:val="20"/>
          <w:lang w:val="af-ZA"/>
        </w:rPr>
        <w:t xml:space="preserve">7.3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վճարում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նա</w:t>
      </w:r>
      <w:r w:rsidRPr="0093002B">
        <w:rPr>
          <w:rFonts w:ascii="GHEA Grapalat" w:hAnsi="GHEA Grapalat" w:cs="Sylfaen"/>
          <w:sz w:val="20"/>
          <w:lang w:val="af-ZA"/>
        </w:rPr>
        <w:t>`</w:t>
      </w:r>
    </w:p>
    <w:p w14:paraId="63980225" w14:textId="77777777" w:rsidR="00546CFA" w:rsidRPr="0093002B" w:rsidRDefault="00546CFA" w:rsidP="00546CFA">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59973F33" w14:textId="77777777" w:rsidR="00546CFA" w:rsidRPr="00C13D25" w:rsidRDefault="00546CFA" w:rsidP="00546CFA">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1A6067BD" w14:textId="236E900B" w:rsidR="00546CFA" w:rsidRPr="00C13D25" w:rsidRDefault="00546CFA" w:rsidP="00546CFA">
      <w:pPr>
        <w:ind w:firstLine="567"/>
        <w:jc w:val="both"/>
        <w:rPr>
          <w:rFonts w:ascii="GHEA Grapalat" w:hAnsi="GHEA Grapalat" w:cs="Sylfaen"/>
          <w:sz w:val="20"/>
          <w:szCs w:val="20"/>
          <w:lang w:val="af-ZA"/>
        </w:rPr>
      </w:pPr>
      <w:r w:rsidRPr="00C13D25">
        <w:rPr>
          <w:rFonts w:ascii="GHEA Grapalat" w:hAnsi="GHEA Grapalat"/>
          <w:sz w:val="20"/>
          <w:lang w:val="af-ZA"/>
        </w:rPr>
        <w:lastRenderedPageBreak/>
        <w:t>7.4</w:t>
      </w:r>
      <w:r w:rsidRPr="00C13D25">
        <w:rPr>
          <w:rFonts w:ascii="GHEA Grapalat" w:hAnsi="GHEA Grapalat"/>
          <w:sz w:val="20"/>
          <w:lang w:val="af-ZA"/>
        </w:rPr>
        <w:tab/>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w:t>
      </w:r>
      <w:proofErr w:type="spellStart"/>
      <w:r w:rsidRPr="00C13D25">
        <w:rPr>
          <w:rFonts w:ascii="GHEA Grapalat" w:hAnsi="GHEA Grapalat" w:cs="Sylfaen"/>
          <w:sz w:val="20"/>
        </w:rPr>
        <w:t>ումը</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պետք</w:t>
      </w:r>
      <w:proofErr w:type="spellEnd"/>
      <w:r w:rsidRPr="00C13D25">
        <w:rPr>
          <w:rFonts w:ascii="GHEA Grapalat" w:hAnsi="GHEA Grapalat" w:cs="Sylfaen"/>
          <w:sz w:val="20"/>
          <w:lang w:val="af-ZA"/>
        </w:rPr>
        <w:t xml:space="preserve"> </w:t>
      </w:r>
      <w:r w:rsidRPr="00C13D25">
        <w:rPr>
          <w:rFonts w:ascii="GHEA Grapalat" w:hAnsi="GHEA Grapalat" w:cs="Sylfaen"/>
          <w:sz w:val="20"/>
        </w:rPr>
        <w:t>է</w:t>
      </w:r>
      <w:r w:rsidRPr="00C13D25">
        <w:rPr>
          <w:rFonts w:ascii="GHEA Grapalat" w:hAnsi="GHEA Grapalat" w:cs="Sylfaen"/>
          <w:sz w:val="20"/>
          <w:lang w:val="af-ZA"/>
        </w:rPr>
        <w:t xml:space="preserve"> </w:t>
      </w:r>
      <w:proofErr w:type="spellStart"/>
      <w:r w:rsidRPr="00C13D25">
        <w:rPr>
          <w:rFonts w:ascii="GHEA Grapalat" w:hAnsi="GHEA Grapalat" w:cs="Sylfaen"/>
          <w:sz w:val="20"/>
        </w:rPr>
        <w:t>վավեր</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լինի</w:t>
      </w:r>
      <w:proofErr w:type="spellEnd"/>
      <w:r w:rsidRPr="00C13D25">
        <w:rPr>
          <w:rFonts w:ascii="GHEA Grapalat" w:hAnsi="GHEA Grapalat" w:cs="Sylfaen"/>
          <w:sz w:val="20"/>
          <w:lang w:val="af-ZA"/>
        </w:rPr>
        <w:t xml:space="preserve"> </w:t>
      </w:r>
      <w:r w:rsidRPr="00C13D25">
        <w:rPr>
          <w:rFonts w:ascii="GHEA Grapalat" w:hAnsi="GHEA Grapalat" w:cs="Sylfaen"/>
          <w:sz w:val="20"/>
          <w:lang w:val="hy-AM"/>
        </w:rPr>
        <w:t xml:space="preserve"> հայտերի ներկայացման վերջնաժամկետը</w:t>
      </w:r>
      <w:r w:rsidRPr="00C13D25">
        <w:rPr>
          <w:rFonts w:ascii="GHEA Grapalat" w:hAnsi="GHEA Grapalat" w:cs="Sylfaen"/>
          <w:sz w:val="20"/>
          <w:lang w:val="af-ZA"/>
        </w:rPr>
        <w:t xml:space="preserve"> </w:t>
      </w:r>
      <w:r w:rsidRPr="00C13D25">
        <w:rPr>
          <w:rFonts w:ascii="GHEA Grapalat" w:hAnsi="GHEA Grapalat" w:cs="Sylfaen"/>
          <w:sz w:val="20"/>
          <w:lang w:val="hy-AM"/>
        </w:rPr>
        <w:t xml:space="preserve">լրանալու </w:t>
      </w:r>
      <w:proofErr w:type="spellStart"/>
      <w:r w:rsidRPr="00C13D25">
        <w:rPr>
          <w:rFonts w:ascii="GHEA Grapalat" w:hAnsi="GHEA Grapalat" w:cs="Sylfaen"/>
          <w:sz w:val="20"/>
        </w:rPr>
        <w:t>օրվանից</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հաշված</w:t>
      </w:r>
      <w:proofErr w:type="spellEnd"/>
      <w:r w:rsidRPr="00C13D25">
        <w:rPr>
          <w:rFonts w:ascii="GHEA Grapalat" w:hAnsi="GHEA Grapalat" w:cs="Sylfaen"/>
          <w:sz w:val="20"/>
          <w:lang w:val="af-ZA"/>
        </w:rPr>
        <w:t xml:space="preserve"> </w:t>
      </w:r>
      <w:r w:rsidR="00950E16" w:rsidRPr="004B5E0C">
        <w:rPr>
          <w:rFonts w:ascii="GHEA Grapalat" w:hAnsi="GHEA Grapalat" w:cs="Sylfaen"/>
          <w:b/>
          <w:bCs/>
          <w:sz w:val="20"/>
          <w:lang w:val="af-ZA"/>
        </w:rPr>
        <w:t>12</w:t>
      </w:r>
      <w:r w:rsidRPr="004B5E0C">
        <w:rPr>
          <w:rFonts w:ascii="GHEA Grapalat" w:hAnsi="GHEA Grapalat" w:cs="Sylfaen"/>
          <w:b/>
          <w:bCs/>
          <w:iCs/>
          <w:sz w:val="20"/>
          <w:szCs w:val="20"/>
          <w:lang w:val="hy-AM"/>
        </w:rPr>
        <w:t>0</w:t>
      </w:r>
      <w:r w:rsidRPr="00546CFA">
        <w:rPr>
          <w:rFonts w:ascii="GHEA Grapalat" w:hAnsi="GHEA Grapalat" w:cs="Sylfaen"/>
          <w:b/>
          <w:bCs/>
          <w:iCs/>
          <w:sz w:val="20"/>
          <w:szCs w:val="20"/>
          <w:lang w:val="hy-AM"/>
        </w:rPr>
        <w:t xml:space="preserve"> (</w:t>
      </w:r>
      <w:r w:rsidR="004B5E0C">
        <w:rPr>
          <w:rFonts w:ascii="GHEA Grapalat" w:hAnsi="GHEA Grapalat" w:cs="Sylfaen"/>
          <w:b/>
          <w:bCs/>
          <w:iCs/>
          <w:sz w:val="20"/>
          <w:szCs w:val="20"/>
          <w:lang w:val="hy-AM"/>
        </w:rPr>
        <w:t>մեկ հարյուր քսան</w:t>
      </w:r>
      <w:r w:rsidRPr="00546CFA">
        <w:rPr>
          <w:rFonts w:ascii="GHEA Grapalat" w:hAnsi="GHEA Grapalat" w:cs="Sylfaen"/>
          <w:b/>
          <w:bCs/>
          <w:iCs/>
          <w:sz w:val="20"/>
          <w:szCs w:val="20"/>
          <w:lang w:val="hy-AM"/>
        </w:rPr>
        <w:t>) աշխատանքային օր</w:t>
      </w:r>
      <w:r w:rsidRPr="00546CFA">
        <w:rPr>
          <w:rFonts w:ascii="GHEA Grapalat" w:hAnsi="GHEA Grapalat" w:cs="Sylfaen"/>
          <w:i/>
          <w:sz w:val="20"/>
          <w:szCs w:val="20"/>
          <w:lang w:val="hy-AM"/>
        </w:rPr>
        <w:t xml:space="preserve"> </w:t>
      </w:r>
      <w:r w:rsidRPr="00546CFA">
        <w:rPr>
          <w:rFonts w:ascii="GHEA Grapalat" w:hAnsi="GHEA Grapalat" w:cs="Sylfaen"/>
          <w:b/>
          <w:bCs/>
          <w:szCs w:val="32"/>
          <w:lang w:val="af-ZA"/>
        </w:rPr>
        <w:t xml:space="preserve"> </w:t>
      </w:r>
      <w:proofErr w:type="spellStart"/>
      <w:r w:rsidRPr="00C13D25">
        <w:rPr>
          <w:rFonts w:ascii="GHEA Grapalat" w:hAnsi="GHEA Grapalat" w:cs="Sylfaen"/>
          <w:sz w:val="20"/>
        </w:rPr>
        <w:t>աշխատանքային</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օր</w:t>
      </w:r>
      <w:proofErr w:type="spellEnd"/>
      <w:r w:rsidRPr="00C13D25">
        <w:rPr>
          <w:rFonts w:ascii="GHEA Grapalat" w:hAnsi="GHEA Grapalat"/>
          <w:sz w:val="20"/>
          <w:szCs w:val="20"/>
          <w:lang w:val="af-ZA"/>
        </w:rPr>
        <w:t>:</w:t>
      </w:r>
      <w:r w:rsidRPr="00C13D25">
        <w:rPr>
          <w:rStyle w:val="FootnoteReference"/>
          <w:rFonts w:ascii="GHEA Grapalat" w:hAnsi="GHEA Grapalat"/>
          <w:sz w:val="20"/>
          <w:szCs w:val="20"/>
          <w:lang w:val="af-ZA"/>
        </w:rPr>
        <w:footnoteReference w:id="8"/>
      </w:r>
      <w:r w:rsidRPr="00C13D25">
        <w:rPr>
          <w:rFonts w:ascii="GHEA Grapalat" w:hAnsi="GHEA Grapalat"/>
          <w:sz w:val="20"/>
          <w:szCs w:val="20"/>
          <w:lang w:val="af-ZA"/>
        </w:rPr>
        <w:t xml:space="preserve"> </w:t>
      </w:r>
    </w:p>
    <w:p w14:paraId="7F7879D3" w14:textId="77777777" w:rsidR="00546CFA" w:rsidRPr="00890956" w:rsidRDefault="00546CFA" w:rsidP="00546CFA">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4BE68E62" w14:textId="77777777" w:rsidR="00546CFA" w:rsidRPr="0093002B" w:rsidRDefault="00546CFA" w:rsidP="00546CFA">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640568" w:rsidRDefault="00096865" w:rsidP="00EF3662">
      <w:pPr>
        <w:ind w:firstLine="567"/>
        <w:jc w:val="both"/>
        <w:rPr>
          <w:rFonts w:ascii="GHEA Grapalat" w:hAnsi="GHEA Grapalat" w:cs="Sylfaen"/>
          <w:sz w:val="20"/>
          <w:szCs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3914B1C8"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0B48DD">
        <w:rPr>
          <w:rFonts w:ascii="GHEA Grapalat" w:hAnsi="GHEA Grapalat"/>
          <w:b/>
        </w:rPr>
        <w:t xml:space="preserve">մինչև </w:t>
      </w:r>
      <w:r w:rsidR="007E6027">
        <w:rPr>
          <w:rFonts w:ascii="GHEA Grapalat" w:hAnsi="GHEA Grapalat"/>
          <w:b/>
        </w:rPr>
        <w:t xml:space="preserve">2024 թվականի </w:t>
      </w:r>
      <w:r w:rsidR="0081381F">
        <w:rPr>
          <w:rFonts w:ascii="GHEA Grapalat" w:hAnsi="GHEA Grapalat"/>
          <w:b/>
        </w:rPr>
        <w:t>ապրիլի</w:t>
      </w:r>
      <w:r w:rsidR="007E6027">
        <w:rPr>
          <w:rFonts w:ascii="GHEA Grapalat" w:hAnsi="GHEA Grapalat"/>
          <w:b/>
        </w:rPr>
        <w:t xml:space="preserve"> </w:t>
      </w:r>
      <w:r w:rsidR="0074507D">
        <w:rPr>
          <w:rFonts w:ascii="GHEA Grapalat" w:hAnsi="GHEA Grapalat"/>
          <w:b/>
        </w:rPr>
        <w:t>17</w:t>
      </w:r>
      <w:r w:rsidR="0007287D" w:rsidRPr="0018744E">
        <w:rPr>
          <w:rFonts w:ascii="GHEA Grapalat" w:hAnsi="GHEA Grapalat"/>
          <w:b/>
          <w:lang w:val="hy-AM"/>
        </w:rPr>
        <w:t>-</w:t>
      </w:r>
      <w:r w:rsidR="00015FE1">
        <w:rPr>
          <w:rFonts w:ascii="GHEA Grapalat" w:hAnsi="GHEA Grapalat"/>
          <w:b/>
          <w:lang w:val="hy-AM"/>
        </w:rPr>
        <w:t>ին</w:t>
      </w:r>
      <w:r w:rsidR="0007287D" w:rsidRPr="0018744E">
        <w:rPr>
          <w:rFonts w:ascii="GHEA Grapalat" w:hAnsi="GHEA Grapalat"/>
          <w:b/>
          <w:lang w:val="hy-AM"/>
        </w:rPr>
        <w:t xml:space="preserve">, ժամը </w:t>
      </w:r>
      <w:r w:rsidR="002B3ECF">
        <w:rPr>
          <w:rFonts w:ascii="GHEA Grapalat" w:hAnsi="GHEA Grapalat"/>
          <w:b/>
          <w:lang w:val="hy-AM"/>
        </w:rPr>
        <w:t>11:00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proofErr w:type="spellStart"/>
      <w:r w:rsidR="00A222D7" w:rsidRPr="005E1F72">
        <w:rPr>
          <w:rFonts w:ascii="GHEA Grapalat" w:hAnsi="GHEA Grapalat" w:cs="Sylfaen"/>
          <w:sz w:val="20"/>
        </w:rPr>
        <w:t>սույն</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ընթացակարգի</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շրջանակում</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գնվելիք</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ա</w:t>
      </w:r>
      <w:r w:rsidR="00822119">
        <w:rPr>
          <w:rFonts w:ascii="GHEA Grapalat" w:hAnsi="GHEA Grapalat" w:cs="Sylfaen"/>
          <w:sz w:val="20"/>
        </w:rPr>
        <w:t>շխատանքների</w:t>
      </w:r>
      <w:proofErr w:type="spellEnd"/>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ինչպես</w:t>
      </w:r>
      <w:proofErr w:type="spellEnd"/>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նաև</w:t>
      </w:r>
      <w:proofErr w:type="spellEnd"/>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proofErr w:type="gram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8011E4">
        <w:rPr>
          <w:rFonts w:ascii="GHEA Grapalat" w:hAnsi="GHEA Grapalat" w:cs="Sylfaen"/>
          <w:sz w:val="20"/>
          <w:lang w:val="hy-AM"/>
        </w:rPr>
        <w:t>նհինգ</w:t>
      </w:r>
      <w:proofErr w:type="gramEnd"/>
      <w:r w:rsidRPr="00047327">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w:t>
      </w:r>
      <w:proofErr w:type="gramStart"/>
      <w:r w:rsidR="008011E4">
        <w:rPr>
          <w:rFonts w:ascii="GHEA Grapalat" w:hAnsi="GHEA Grapalat" w:cs="Sylfaen"/>
          <w:sz w:val="20"/>
          <w:lang w:val="hy-AM"/>
        </w:rPr>
        <w:t xml:space="preserve">ապահովումը </w:t>
      </w:r>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կամ</w:t>
      </w:r>
      <w:proofErr w:type="spellEnd"/>
      <w:proofErr w:type="gram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w:t>
      </w:r>
      <w:r w:rsidR="00047327" w:rsidRPr="00F6799D">
        <w:rPr>
          <w:rFonts w:ascii="GHEA Grapalat" w:hAnsi="GHEA Grapalat" w:cs="Sylfaen"/>
          <w:sz w:val="20"/>
          <w:szCs w:val="24"/>
          <w:lang w:val="af-ZA" w:eastAsia="en-US"/>
        </w:rPr>
        <w:lastRenderedPageBreak/>
        <w:t xml:space="preserve">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proofErr w:type="spellEnd"/>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5D31A1BE" w14:textId="361F251D" w:rsidR="00116E47" w:rsidRDefault="00A150A9" w:rsidP="00EF3662">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8"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 xml:space="preserve">ներառյալ </w:t>
      </w:r>
      <w:r w:rsidR="008011E4">
        <w:rPr>
          <w:rFonts w:ascii="GHEA Grapalat" w:hAnsi="GHEA Grapalat" w:cs="Sylfaen"/>
          <w:sz w:val="20"/>
          <w:szCs w:val="24"/>
          <w:lang w:val="hy-AM" w:eastAsia="en-US"/>
        </w:rPr>
        <w:t xml:space="preserve">այնդեպքը, </w:t>
      </w:r>
      <w:r w:rsidR="00476579" w:rsidRPr="00C3372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8"/>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ավարտը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շտկել</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անհամապատասխանությունը</w:t>
      </w:r>
      <w:r w:rsidR="002B121D" w:rsidRPr="005E1F72">
        <w:rPr>
          <w:rFonts w:ascii="GHEA Grapalat" w:hAnsi="GHEA Grapalat" w:cs="Sylfaen"/>
          <w:sz w:val="20"/>
          <w:szCs w:val="24"/>
          <w:lang w:val="af-ZA" w:eastAsia="en-US"/>
        </w:rPr>
        <w:t>:</w:t>
      </w:r>
    </w:p>
    <w:p w14:paraId="5416D089" w14:textId="6EEE4756" w:rsidR="002B121D" w:rsidRPr="0026557B"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r w:rsidR="002B121D" w:rsidRPr="0026557B">
        <w:rPr>
          <w:rFonts w:ascii="GHEA Grapalat" w:hAnsi="GHEA Grapalat" w:cs="Sylfaen"/>
          <w:sz w:val="20"/>
          <w:szCs w:val="24"/>
          <w:lang w:val="hy-AM" w:eastAsia="en-US"/>
        </w:rPr>
        <w:t xml:space="preserve">   </w:t>
      </w:r>
    </w:p>
    <w:p w14:paraId="71B74CE8" w14:textId="77777777" w:rsidR="005E1CC2" w:rsidRPr="00890956" w:rsidRDefault="005E1CC2" w:rsidP="005E1CC2">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lastRenderedPageBreak/>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39EA7FB9"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Օրենքի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հոդվածի</w:t>
      </w:r>
      <w:proofErr w:type="spellEnd"/>
      <w:r w:rsidR="00491A74" w:rsidRPr="00640568">
        <w:rPr>
          <w:rFonts w:ascii="GHEA Grapalat" w:hAnsi="GHEA Grapalat" w:cs="Sylfaen"/>
          <w:sz w:val="20"/>
          <w:lang w:val="af-ZA"/>
        </w:rPr>
        <w:t xml:space="preserve"> 1-</w:t>
      </w:r>
      <w:proofErr w:type="spellStart"/>
      <w:r w:rsidR="00491A74" w:rsidRPr="00640568">
        <w:rPr>
          <w:rFonts w:ascii="GHEA Grapalat" w:hAnsi="GHEA Grapalat" w:cs="Sylfaen"/>
          <w:sz w:val="20"/>
        </w:rPr>
        <w:t>ին</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մասի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կետով</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նախատեսված</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հիմքերն</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հայտ</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գալու</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proofErr w:type="spellStart"/>
      <w:r w:rsidR="003D7ACC" w:rsidRPr="00F26AB3">
        <w:rPr>
          <w:rFonts w:ascii="GHEA Grapalat" w:hAnsi="GHEA Grapalat" w:cs="Sylfaen"/>
          <w:sz w:val="20"/>
        </w:rPr>
        <w:t>լիազորված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մարմնի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կողմից</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մասնակցին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ցուցակում</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ներառելու</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համար</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սահմանված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քառասունօրյա</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ժամկետը</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լրանալը</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իսկ</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որոշումն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ստանալուն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հաջորդող</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քառասուներորդ</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օրվա</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դրությամբ</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մասնակցի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կողմից</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որոշման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բողոքարկման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վերաբերյալ</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հարուցված</w:t>
      </w:r>
      <w:proofErr w:type="spellEnd"/>
      <w:r w:rsidR="003D7ACC" w:rsidRPr="0041068E">
        <w:rPr>
          <w:rFonts w:ascii="GHEA Grapalat" w:hAnsi="GHEA Grapalat" w:cs="Sylfaen"/>
          <w:sz w:val="20"/>
          <w:lang w:val="af-ZA"/>
        </w:rPr>
        <w:t xml:space="preserve"> </w:t>
      </w:r>
      <w:r w:rsidR="003D7ACC" w:rsidRPr="00F26AB3">
        <w:rPr>
          <w:rFonts w:ascii="GHEA Grapalat" w:hAnsi="GHEA Grapalat" w:cs="Sylfaen"/>
          <w:sz w:val="20"/>
        </w:rPr>
        <w:t>և</w:t>
      </w:r>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չավարտված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գործի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առկայության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դեպքում</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ոչ</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ուշ</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տվյալ</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գործով</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եզրափակիչ</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ակտն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ուժի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մեջ</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մտնելը</w:t>
      </w:r>
      <w:proofErr w:type="spellEnd"/>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proofErr w:type="spellStart"/>
      <w:r w:rsidR="00491A74">
        <w:rPr>
          <w:rFonts w:ascii="GHEA Grapalat" w:hAnsi="GHEA Grapalat" w:cs="Sylfaen"/>
          <w:sz w:val="20"/>
        </w:rPr>
        <w:t>երորդ</w:t>
      </w:r>
      <w:proofErr w:type="spellEnd"/>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proofErr w:type="spellStart"/>
      <w:r w:rsidR="00491A74" w:rsidRPr="00640568">
        <w:rPr>
          <w:rFonts w:ascii="GHEA Grapalat" w:hAnsi="GHEA Grapalat" w:cs="Sylfaen"/>
          <w:sz w:val="20"/>
        </w:rPr>
        <w:t>երորդ</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pPr>
        <w:pStyle w:val="ListParagraph"/>
        <w:numPr>
          <w:ilvl w:val="0"/>
          <w:numId w:val="5"/>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օրվա</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դրությամբ</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մասնակիցը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վճարել</w:t>
      </w:r>
      <w:proofErr w:type="spellEnd"/>
      <w:r w:rsidRPr="00640568">
        <w:rPr>
          <w:rFonts w:ascii="GHEA Grapalat" w:hAnsi="GHEA Grapalat" w:cs="Sylfaen"/>
          <w:sz w:val="20"/>
        </w:rPr>
        <w:t xml:space="preserve">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pPr>
        <w:pStyle w:val="ListParagraph"/>
        <w:numPr>
          <w:ilvl w:val="0"/>
          <w:numId w:val="5"/>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r w:rsidRPr="00640568">
        <w:rPr>
          <w:rFonts w:ascii="GHEA Grapalat" w:hAnsi="GHEA Grapalat" w:cs="Sylfaen"/>
          <w:sz w:val="20"/>
          <w:lang w:val="en-US"/>
        </w:rPr>
        <w:t>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հետո</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բայց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ոչ</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ուշ</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քան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մասնակցին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պայմանագիր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անձին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վերջնաժամկետը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լրանալու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օրը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պատվիրատուն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դրա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գրավոր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տեղեկացնում</w:t>
      </w:r>
      <w:proofErr w:type="spellEnd"/>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լիազորված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մարմին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որի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հիման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մասնակիցը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ներառվում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w:t>
      </w:r>
    </w:p>
    <w:p w14:paraId="3AE2DC40" w14:textId="1E5BB4D4" w:rsidR="00BA08DC" w:rsidRDefault="00BA08DC" w:rsidP="00BA08DC">
      <w:pPr>
        <w:ind w:firstLine="375"/>
        <w:jc w:val="both"/>
        <w:rPr>
          <w:rFonts w:ascii="GHEA Grapalat" w:hAnsi="GHEA Grapalat" w:cs="Sylfaen"/>
          <w:sz w:val="20"/>
          <w:lang w:val="af-ZA"/>
        </w:rPr>
      </w:pPr>
      <w:r>
        <w:rPr>
          <w:rFonts w:ascii="GHEA Grapalat" w:hAnsi="GHEA Grapalat" w:cs="Sylfaen"/>
          <w:sz w:val="20"/>
          <w:lang w:val="hy-AM"/>
        </w:rPr>
        <w:t>Ընդ որում ե</w:t>
      </w:r>
      <w:r w:rsidRPr="00640568">
        <w:rPr>
          <w:rFonts w:ascii="GHEA Grapalat" w:hAnsi="GHEA Grapalat" w:cs="Sylfaen"/>
          <w:sz w:val="20"/>
          <w:lang w:val="hy-AM"/>
        </w:rPr>
        <w:t>թե</w:t>
      </w:r>
      <w:r w:rsidRPr="00640568">
        <w:rPr>
          <w:rFonts w:ascii="GHEA Grapalat" w:hAnsi="GHEA Grapalat" w:cs="Sylfaen"/>
          <w:sz w:val="20"/>
          <w:lang w:val="af-ZA"/>
        </w:rPr>
        <w:t xml:space="preserve"> </w:t>
      </w:r>
      <w:r w:rsidRPr="00640568">
        <w:rPr>
          <w:rFonts w:ascii="GHEA Grapalat" w:hAnsi="GHEA Grapalat" w:cs="Sylfaen"/>
          <w:sz w:val="20"/>
          <w:lang w:val="hy-AM"/>
        </w:rPr>
        <w:t>մասնակցի</w:t>
      </w:r>
      <w:r w:rsidRPr="00640568">
        <w:rPr>
          <w:rFonts w:ascii="GHEA Grapalat" w:hAnsi="GHEA Grapalat" w:cs="Sylfaen"/>
          <w:sz w:val="20"/>
          <w:lang w:val="af-ZA"/>
        </w:rPr>
        <w:t xml:space="preserve"> </w:t>
      </w:r>
      <w:r w:rsidRPr="00640568">
        <w:rPr>
          <w:rFonts w:ascii="GHEA Grapalat" w:hAnsi="GHEA Grapalat" w:cs="Sylfaen"/>
          <w:sz w:val="20"/>
          <w:lang w:val="hy-AM"/>
        </w:rPr>
        <w:t>գնումներին</w:t>
      </w:r>
      <w:r w:rsidRPr="00640568">
        <w:rPr>
          <w:rFonts w:ascii="GHEA Grapalat" w:hAnsi="GHEA Grapalat" w:cs="Sylfaen"/>
          <w:sz w:val="20"/>
          <w:lang w:val="af-ZA"/>
        </w:rPr>
        <w:t xml:space="preserve"> </w:t>
      </w:r>
      <w:r w:rsidRPr="00640568">
        <w:rPr>
          <w:rFonts w:ascii="GHEA Grapalat" w:hAnsi="GHEA Grapalat" w:cs="Sylfaen"/>
          <w:sz w:val="20"/>
          <w:lang w:val="hy-AM"/>
        </w:rPr>
        <w:t>մասնակցելու</w:t>
      </w:r>
      <w:r w:rsidRPr="00640568">
        <w:rPr>
          <w:rFonts w:ascii="GHEA Grapalat" w:hAnsi="GHEA Grapalat" w:cs="Sylfaen"/>
          <w:sz w:val="20"/>
          <w:lang w:val="af-ZA"/>
        </w:rPr>
        <w:t xml:space="preserve"> </w:t>
      </w:r>
      <w:r w:rsidRPr="00640568">
        <w:rPr>
          <w:rFonts w:ascii="GHEA Grapalat" w:hAnsi="GHEA Grapalat" w:cs="Sylfaen"/>
          <w:sz w:val="20"/>
          <w:lang w:val="hy-AM"/>
        </w:rPr>
        <w:t>իրավունք</w:t>
      </w:r>
      <w:r w:rsidRPr="00640568">
        <w:rPr>
          <w:rFonts w:ascii="GHEA Grapalat" w:hAnsi="GHEA Grapalat" w:cs="Sylfaen"/>
          <w:sz w:val="20"/>
          <w:lang w:val="af-ZA"/>
        </w:rPr>
        <w:t xml:space="preserve"> </w:t>
      </w:r>
      <w:r w:rsidRPr="00640568">
        <w:rPr>
          <w:rFonts w:ascii="GHEA Grapalat" w:hAnsi="GHEA Grapalat" w:cs="Sylfaen"/>
          <w:sz w:val="20"/>
          <w:lang w:val="hy-AM"/>
        </w:rPr>
        <w:t>ունենալու մասին դիմում-հայտարարությունը որակվում</w:t>
      </w:r>
      <w:r w:rsidRPr="00640568">
        <w:rPr>
          <w:rFonts w:ascii="GHEA Grapalat" w:hAnsi="GHEA Grapalat" w:cs="Sylfaen"/>
          <w:sz w:val="20"/>
          <w:lang w:val="af-ZA"/>
        </w:rPr>
        <w:t xml:space="preserve"> </w:t>
      </w:r>
      <w:r w:rsidRPr="00640568">
        <w:rPr>
          <w:rFonts w:ascii="GHEA Grapalat" w:hAnsi="GHEA Grapalat" w:cs="Sylfaen"/>
          <w:sz w:val="20"/>
          <w:lang w:val="hy-AM"/>
        </w:rPr>
        <w:t>է</w:t>
      </w:r>
      <w:r w:rsidRPr="00640568">
        <w:rPr>
          <w:rFonts w:ascii="GHEA Grapalat" w:hAnsi="GHEA Grapalat" w:cs="Sylfaen"/>
          <w:sz w:val="20"/>
          <w:lang w:val="af-ZA"/>
        </w:rPr>
        <w:t xml:space="preserve"> </w:t>
      </w:r>
      <w:r w:rsidRPr="00640568">
        <w:rPr>
          <w:rFonts w:ascii="GHEA Grapalat" w:hAnsi="GHEA Grapalat" w:cs="Sylfaen"/>
          <w:sz w:val="20"/>
          <w:lang w:val="hy-AM"/>
        </w:rPr>
        <w:t>որպես</w:t>
      </w:r>
      <w:r w:rsidRPr="00640568">
        <w:rPr>
          <w:rFonts w:ascii="GHEA Grapalat" w:hAnsi="GHEA Grapalat" w:cs="Sylfaen"/>
          <w:sz w:val="20"/>
          <w:lang w:val="af-ZA"/>
        </w:rPr>
        <w:t xml:space="preserve"> </w:t>
      </w:r>
      <w:r w:rsidRPr="00640568">
        <w:rPr>
          <w:rFonts w:ascii="GHEA Grapalat" w:hAnsi="GHEA Grapalat" w:cs="Sylfaen"/>
          <w:sz w:val="20"/>
          <w:lang w:val="hy-AM"/>
        </w:rPr>
        <w:t>իրականությանը</w:t>
      </w:r>
      <w:r w:rsidRPr="00640568">
        <w:rPr>
          <w:rFonts w:ascii="GHEA Grapalat" w:hAnsi="GHEA Grapalat" w:cs="Sylfaen"/>
          <w:sz w:val="20"/>
          <w:lang w:val="af-ZA"/>
        </w:rPr>
        <w:t xml:space="preserve"> </w:t>
      </w:r>
      <w:r w:rsidRPr="00640568">
        <w:rPr>
          <w:rFonts w:ascii="GHEA Grapalat" w:hAnsi="GHEA Grapalat" w:cs="Sylfaen"/>
          <w:sz w:val="20"/>
          <w:lang w:val="hy-AM"/>
        </w:rPr>
        <w:t>չհամապատասխանող</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սույն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սահմանված</w:t>
      </w:r>
      <w:r w:rsidRPr="00640568">
        <w:rPr>
          <w:rFonts w:ascii="GHEA Grapalat" w:hAnsi="GHEA Grapalat" w:cs="Sylfaen"/>
          <w:sz w:val="20"/>
          <w:lang w:val="af-ZA"/>
        </w:rPr>
        <w:t xml:space="preserve"> </w:t>
      </w:r>
      <w:r w:rsidRPr="00640568">
        <w:rPr>
          <w:rFonts w:ascii="GHEA Grapalat" w:hAnsi="GHEA Grapalat" w:cs="Sylfaen"/>
          <w:sz w:val="20"/>
          <w:lang w:val="hy-AM"/>
        </w:rPr>
        <w:t>կարգով</w:t>
      </w:r>
      <w:r w:rsidRPr="00640568">
        <w:rPr>
          <w:rFonts w:ascii="GHEA Grapalat" w:hAnsi="GHEA Grapalat" w:cs="Sylfaen"/>
          <w:sz w:val="20"/>
          <w:lang w:val="af-ZA"/>
        </w:rPr>
        <w:t xml:space="preserve"> </w:t>
      </w:r>
      <w:r w:rsidRPr="00640568">
        <w:rPr>
          <w:rFonts w:ascii="GHEA Grapalat" w:hAnsi="GHEA Grapalat" w:cs="Sylfaen"/>
          <w:sz w:val="20"/>
          <w:lang w:val="hy-AM"/>
        </w:rPr>
        <w:t>և</w:t>
      </w:r>
      <w:r w:rsidRPr="00640568">
        <w:rPr>
          <w:rFonts w:ascii="GHEA Grapalat" w:hAnsi="GHEA Grapalat" w:cs="Sylfaen"/>
          <w:sz w:val="20"/>
          <w:lang w:val="af-ZA"/>
        </w:rPr>
        <w:t xml:space="preserve"> </w:t>
      </w:r>
      <w:r w:rsidRPr="00640568">
        <w:rPr>
          <w:rFonts w:ascii="GHEA Grapalat" w:hAnsi="GHEA Grapalat" w:cs="Sylfaen"/>
          <w:sz w:val="20"/>
          <w:lang w:val="hy-AM"/>
        </w:rPr>
        <w:t>ժամկետներում</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նախատեսված</w:t>
      </w:r>
      <w:r w:rsidRPr="00640568">
        <w:rPr>
          <w:rFonts w:ascii="GHEA Grapalat" w:hAnsi="GHEA Grapalat" w:cs="Sylfaen"/>
          <w:sz w:val="20"/>
          <w:lang w:val="af-ZA"/>
        </w:rPr>
        <w:t xml:space="preserve"> </w:t>
      </w:r>
      <w:r w:rsidRPr="00640568">
        <w:rPr>
          <w:rFonts w:ascii="GHEA Grapalat" w:hAnsi="GHEA Grapalat" w:cs="Sylfaen"/>
          <w:sz w:val="20"/>
          <w:lang w:val="hy-AM"/>
        </w:rPr>
        <w:t>փաստաթղթերը</w:t>
      </w:r>
      <w:r w:rsidRPr="00640568">
        <w:rPr>
          <w:rFonts w:ascii="GHEA Grapalat" w:hAnsi="GHEA Grapalat" w:cs="Sylfaen"/>
          <w:sz w:val="20"/>
          <w:lang w:val="af-ZA"/>
        </w:rPr>
        <w:t xml:space="preserve"> (այդ թվում շտկման ենթակա)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ընտրված</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որակավորման</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պայմանագրի</w:t>
      </w:r>
      <w:r w:rsidRPr="00640568">
        <w:rPr>
          <w:rFonts w:ascii="GHEA Grapalat" w:hAnsi="GHEA Grapalat" w:cs="Sylfaen"/>
          <w:sz w:val="20"/>
          <w:lang w:val="af-ZA"/>
        </w:rPr>
        <w:t xml:space="preserve"> </w:t>
      </w:r>
      <w:r w:rsidRPr="00640568">
        <w:rPr>
          <w:rFonts w:ascii="GHEA Grapalat" w:hAnsi="GHEA Grapalat" w:cs="Sylfaen"/>
          <w:sz w:val="20"/>
          <w:lang w:val="hy-AM"/>
        </w:rPr>
        <w:t>ապահովում</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640568">
        <w:rPr>
          <w:rFonts w:ascii="GHEA Grapalat" w:hAnsi="GHEA Grapalat" w:cs="Sylfaen"/>
          <w:sz w:val="20"/>
        </w:rPr>
        <w:t>արդյունքում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համաձայնագիր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կնքելու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նպատակով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սահմանված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ժամկետում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միակողմանի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հաստատված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հայտարարության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տուժանքի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այսուհետ</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նաև</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տուժանք</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ձևով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ներկայացված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պայմանագրի</w:t>
      </w:r>
      <w:proofErr w:type="spellEnd"/>
      <w:r w:rsidRPr="00640568">
        <w:rPr>
          <w:rFonts w:ascii="GHEA Grapalat" w:hAnsi="GHEA Grapalat" w:cs="Sylfaen"/>
          <w:sz w:val="20"/>
          <w:lang w:val="af-ZA"/>
        </w:rPr>
        <w:t xml:space="preserve"> </w:t>
      </w:r>
      <w:r w:rsidRPr="00640568">
        <w:rPr>
          <w:rFonts w:ascii="GHEA Grapalat" w:hAnsi="GHEA Grapalat" w:cs="Sylfaen"/>
          <w:sz w:val="20"/>
        </w:rPr>
        <w:t>և</w:t>
      </w:r>
      <w:r w:rsidRPr="00640568">
        <w:rPr>
          <w:rFonts w:ascii="GHEA Grapalat" w:hAnsi="GHEA Grapalat" w:cs="Sylfaen"/>
          <w:sz w:val="20"/>
          <w:lang w:val="af-ZA"/>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որակավորման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ապահովումը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փոխարինում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բանկային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երաշխիք</w:t>
      </w:r>
      <w:proofErr w:type="spellEnd"/>
      <w:r w:rsidR="009C03F8">
        <w:rPr>
          <w:rFonts w:ascii="GHEA Grapalat" w:hAnsi="GHEA Grapalat" w:cs="Sylfaen"/>
          <w:sz w:val="20"/>
          <w:lang w:val="hy-AM"/>
        </w:rPr>
        <w:t>ո</w:t>
      </w:r>
      <w:r w:rsidRPr="00640568">
        <w:rPr>
          <w:rFonts w:ascii="GHEA Grapalat" w:hAnsi="GHEA Grapalat" w:cs="Sylfaen"/>
          <w:sz w:val="20"/>
        </w:rPr>
        <w:t>վ</w:t>
      </w:r>
      <w:r w:rsidRPr="00640568">
        <w:rPr>
          <w:rFonts w:ascii="GHEA Grapalat" w:hAnsi="GHEA Grapalat" w:cs="Sylfaen"/>
          <w:sz w:val="20"/>
          <w:lang w:val="af-ZA"/>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կանխիկ</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փողով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հանգամանքը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համարվում</w:t>
      </w:r>
      <w:proofErr w:type="spellEnd"/>
      <w:r w:rsidRPr="00640568">
        <w:rPr>
          <w:rFonts w:ascii="GHEA Grapalat" w:hAnsi="GHEA Grapalat" w:cs="Sylfaen"/>
          <w:sz w:val="20"/>
          <w:lang w:val="af-ZA"/>
        </w:rPr>
        <w:t xml:space="preserve"> </w:t>
      </w:r>
      <w:r w:rsidRPr="00640568">
        <w:rPr>
          <w:rFonts w:ascii="GHEA Grapalat" w:hAnsi="GHEA Grapalat" w:cs="Sylfaen"/>
          <w:sz w:val="20"/>
        </w:rPr>
        <w:t>է</w:t>
      </w:r>
      <w:r w:rsidRPr="00640568">
        <w:rPr>
          <w:rFonts w:ascii="GHEA Grapalat" w:hAnsi="GHEA Grapalat" w:cs="Sylfaen"/>
          <w:sz w:val="20"/>
          <w:lang w:val="af-ZA"/>
        </w:rPr>
        <w:t xml:space="preserve"> </w:t>
      </w:r>
      <w:proofErr w:type="spellStart"/>
      <w:r w:rsidRPr="00640568">
        <w:rPr>
          <w:rFonts w:ascii="GHEA Grapalat" w:hAnsi="GHEA Grapalat" w:cs="Sylfaen"/>
          <w:sz w:val="20"/>
        </w:rPr>
        <w:t>որպես</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գնման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գործընթացի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շրջանակում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մասնակցի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ստանձնված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պարտավորության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խախտում</w:t>
      </w:r>
      <w:proofErr w:type="spellEnd"/>
      <w:r w:rsidRPr="00640568">
        <w:rPr>
          <w:rFonts w:ascii="GHEA Grapalat" w:hAnsi="GHEA Grapalat" w:cs="Sylfaen"/>
          <w:sz w:val="20"/>
          <w:lang w:val="af-ZA"/>
        </w:rPr>
        <w:t>:</w:t>
      </w:r>
      <w:r w:rsidRPr="0087086D">
        <w:rPr>
          <w:rFonts w:ascii="GHEA Grapalat" w:hAnsi="GHEA Grapalat" w:cs="Sylfaen"/>
          <w:sz w:val="20"/>
          <w:lang w:val="af-ZA"/>
        </w:rPr>
        <w:t xml:space="preserve"> </w:t>
      </w:r>
    </w:p>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proofErr w:type="spellStart"/>
      <w:r w:rsidR="00D371A7" w:rsidRPr="00EF2159">
        <w:rPr>
          <w:rFonts w:ascii="GHEA Grapalat" w:hAnsi="GHEA Grapalat" w:cs="Sylfaen"/>
          <w:sz w:val="20"/>
          <w:szCs w:val="24"/>
          <w:lang w:eastAsia="en-US"/>
        </w:rPr>
        <w:t>սահմանված</w:t>
      </w:r>
      <w:proofErr w:type="spellEnd"/>
      <w:r w:rsidR="00D371A7" w:rsidRPr="00EF2159">
        <w:rPr>
          <w:rFonts w:ascii="GHEA Grapalat" w:hAnsi="GHEA Grapalat" w:cs="Sylfaen"/>
          <w:sz w:val="20"/>
          <w:szCs w:val="24"/>
          <w:lang w:val="af-ZA" w:eastAsia="en-US"/>
        </w:rPr>
        <w:t xml:space="preserve"> </w:t>
      </w:r>
      <w:proofErr w:type="spellStart"/>
      <w:r w:rsidR="00D371A7" w:rsidRPr="00EF2159">
        <w:rPr>
          <w:rFonts w:ascii="GHEA Grapalat" w:hAnsi="GHEA Grapalat" w:cs="Sylfaen"/>
          <w:sz w:val="20"/>
          <w:szCs w:val="24"/>
          <w:lang w:eastAsia="en-US"/>
        </w:rPr>
        <w:t>ժամկետում</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lastRenderedPageBreak/>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F4E0399" w:rsidR="003E7941"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9601B4">
        <w:rPr>
          <w:rFonts w:ascii="GHEA Grapalat" w:hAnsi="GHEA Grapalat" w:cs="Sylfaen"/>
          <w:b/>
          <w:bCs/>
          <w:lang w:val="es-ES"/>
        </w:rPr>
        <w:t>«</w:t>
      </w:r>
      <w:r w:rsidR="00056A59" w:rsidRPr="009601B4">
        <w:rPr>
          <w:rFonts w:ascii="GHEA Grapalat" w:hAnsi="GHEA Grapalat" w:cs="Sylfaen"/>
          <w:b/>
          <w:bCs/>
          <w:lang w:val="hy-AM"/>
        </w:rPr>
        <w:t>10</w:t>
      </w:r>
      <w:r w:rsidRPr="009601B4">
        <w:rPr>
          <w:rFonts w:ascii="GHEA Grapalat" w:hAnsi="GHEA Grapalat" w:cs="Sylfaen"/>
          <w:b/>
          <w:bCs/>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lastRenderedPageBreak/>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7FE37A15" w14:textId="77777777" w:rsidR="00037DDE" w:rsidRPr="005E1F72" w:rsidRDefault="00037DDE" w:rsidP="00EF3662">
      <w:pPr>
        <w:ind w:firstLine="567"/>
        <w:jc w:val="center"/>
        <w:rPr>
          <w:rFonts w:ascii="GHEA Grapalat" w:hAnsi="GHEA Grapalat"/>
          <w:b/>
          <w:sz w:val="20"/>
          <w:lang w:val="es-ES"/>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5E1F72">
        <w:rPr>
          <w:rFonts w:ascii="GHEA Grapalat" w:hAnsi="GHEA Grapalat" w:cs="Sylfaen"/>
          <w:sz w:val="20"/>
          <w:lang w:val="ru-RU"/>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հանձնաժողովի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որոշման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հիման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վրա</w:t>
      </w:r>
      <w:r w:rsidR="00096865" w:rsidRPr="005E1F72">
        <w:rPr>
          <w:rFonts w:ascii="GHEA Grapalat" w:hAnsi="GHEA Grapalat" w:cs="Sylfaen"/>
          <w:sz w:val="20"/>
          <w:lang w:val="af-ZA"/>
        </w:rPr>
        <w:t xml:space="preserve">` </w:t>
      </w:r>
      <w:r w:rsidRPr="005E1F72">
        <w:rPr>
          <w:rFonts w:ascii="GHEA Grapalat" w:hAnsi="GHEA Grapalat" w:cs="Sylfaen"/>
          <w:sz w:val="20"/>
        </w:rPr>
        <w:t>պ</w:t>
      </w:r>
      <w:r w:rsidR="00096865" w:rsidRPr="005E1F72">
        <w:rPr>
          <w:rFonts w:ascii="GHEA Grapalat" w:hAnsi="GHEA Grapalat" w:cs="Sylfaen"/>
          <w:sz w:val="20"/>
          <w:lang w:val="ru-RU"/>
        </w:rPr>
        <w:t>ատվիրատուի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կողմից</w:t>
      </w:r>
      <w:r w:rsidR="004D5671" w:rsidRPr="005E1F72">
        <w:rPr>
          <w:rFonts w:ascii="GHEA Grapalat" w:hAnsi="GHEA Grapalat" w:cs="Sylfaen"/>
          <w:sz w:val="20"/>
          <w:lang w:val="ru-RU"/>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proofErr w:type="spellStart"/>
      <w:r w:rsidR="0005035B" w:rsidRPr="00F6799D">
        <w:rPr>
          <w:rFonts w:ascii="GHEA Grapalat" w:hAnsi="GHEA Grapalat" w:cs="Sylfaen"/>
          <w:sz w:val="20"/>
        </w:rPr>
        <w:t>են</w:t>
      </w:r>
      <w:proofErr w:type="spellEnd"/>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proofErr w:type="spellStart"/>
      <w:r w:rsidR="00491A74" w:rsidRPr="007E2C83">
        <w:rPr>
          <w:rFonts w:ascii="GHEA Grapalat" w:hAnsi="GHEA Grapalat" w:cs="Sylfaen"/>
          <w:sz w:val="20"/>
        </w:rPr>
        <w:t>ապահովում</w:t>
      </w:r>
      <w:proofErr w:type="spellEnd"/>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հաստատմանը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հաջորդող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աշխատանքային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օրը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ուղեկցող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գրությամբ</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տրամադրվում</w:t>
      </w:r>
      <w:proofErr w:type="spellEnd"/>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ընտրված</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մասնակցին</w:t>
      </w:r>
      <w:proofErr w:type="spellEnd"/>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B371C92" w14:textId="77777777" w:rsidR="008957D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1BAC80D0"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proofErr w:type="spellStart"/>
      <w:r w:rsidR="0074145B">
        <w:rPr>
          <w:rFonts w:ascii="GHEA Grapalat" w:hAnsi="GHEA Grapalat" w:cs="Sylfaen"/>
          <w:sz w:val="20"/>
        </w:rPr>
        <w:t>Որակավորման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ապահովման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չափը</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հավասար</w:t>
      </w:r>
      <w:proofErr w:type="spellEnd"/>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Pr>
          <w:rFonts w:ascii="GHEA Grapalat" w:hAnsi="GHEA Grapalat" w:cs="Sylfaen"/>
          <w:sz w:val="20"/>
          <w:lang w:val="hy-AM"/>
        </w:rPr>
        <w:t>սույն</w:t>
      </w:r>
      <w:r w:rsidR="00491A74" w:rsidRPr="00BA41C0">
        <w:rPr>
          <w:rFonts w:ascii="GHEA Grapalat" w:hAnsi="GHEA Grapalat" w:cs="Sylfaen"/>
          <w:sz w:val="20"/>
          <w:lang w:val="hy-AM"/>
        </w:rPr>
        <w:t xml:space="preserve"> ընթացակարգի շրջանակում գնվելիք </w:t>
      </w:r>
      <w:r w:rsidR="00491A74">
        <w:rPr>
          <w:rFonts w:ascii="GHEA Grapalat" w:hAnsi="GHEA Grapalat" w:cs="Sylfaen"/>
          <w:sz w:val="20"/>
          <w:lang w:val="hy-AM"/>
        </w:rPr>
        <w:t>աշխատանքների</w:t>
      </w:r>
      <w:r w:rsidR="00491A74" w:rsidRPr="00BA41C0">
        <w:rPr>
          <w:rFonts w:ascii="GHEA Grapalat" w:hAnsi="GHEA Grapalat" w:cs="Sylfaen"/>
          <w:sz w:val="20"/>
          <w:lang w:val="hy-AM"/>
        </w:rPr>
        <w:t xml:space="preserve"> գնման գնի</w:t>
      </w:r>
      <w:r w:rsidR="0074145B" w:rsidRPr="005E79C4">
        <w:rPr>
          <w:rFonts w:ascii="GHEA Grapalat" w:hAnsi="GHEA Grapalat" w:cs="Sylfaen"/>
          <w:sz w:val="20"/>
          <w:lang w:val="af-ZA"/>
        </w:rPr>
        <w:t xml:space="preserve"> </w:t>
      </w:r>
      <w:r w:rsidR="00EC4497">
        <w:rPr>
          <w:rFonts w:ascii="GHEA Grapalat" w:hAnsi="GHEA Grapalat" w:cs="Sylfaen"/>
          <w:b/>
          <w:bCs/>
          <w:sz w:val="20"/>
          <w:lang w:val="hy-AM"/>
        </w:rPr>
        <w:t>15</w:t>
      </w:r>
      <w:r w:rsidR="00EC4497" w:rsidRPr="0069599B">
        <w:rPr>
          <w:rFonts w:ascii="GHEA Grapalat" w:hAnsi="GHEA Grapalat" w:cs="Sylfaen"/>
          <w:b/>
          <w:bCs/>
          <w:sz w:val="20"/>
          <w:lang w:val="hy-AM"/>
        </w:rPr>
        <w:t xml:space="preserve"> տոկոսին</w:t>
      </w:r>
      <w:r w:rsidR="0074145B" w:rsidRPr="005E79C4">
        <w:rPr>
          <w:rFonts w:ascii="GHEA Grapalat" w:hAnsi="GHEA Grapalat" w:cs="Sylfaen"/>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proofErr w:type="spellStart"/>
      <w:r w:rsidR="00F96621">
        <w:rPr>
          <w:rFonts w:ascii="GHEA Grapalat" w:hAnsi="GHEA Grapalat" w:cs="Sylfaen"/>
          <w:sz w:val="20"/>
        </w:rPr>
        <w:t>Որակավորման</w:t>
      </w:r>
      <w:proofErr w:type="spellEnd"/>
      <w:r w:rsidR="00F96621" w:rsidRPr="005E79C4">
        <w:rPr>
          <w:rFonts w:ascii="GHEA Grapalat" w:hAnsi="GHEA Grapalat" w:cs="Sylfaen"/>
          <w:sz w:val="20"/>
          <w:lang w:val="af-ZA"/>
        </w:rPr>
        <w:t xml:space="preserve"> </w:t>
      </w:r>
      <w:proofErr w:type="spellStart"/>
      <w:r w:rsidR="00F96621">
        <w:rPr>
          <w:rFonts w:ascii="GHEA Grapalat" w:hAnsi="GHEA Grapalat" w:cs="Sylfaen"/>
          <w:sz w:val="20"/>
        </w:rPr>
        <w:t>ապահովումը</w:t>
      </w:r>
      <w:proofErr w:type="spellEnd"/>
      <w:r w:rsidR="00F96621" w:rsidRPr="00EE5DD1">
        <w:rPr>
          <w:rFonts w:ascii="GHEA Grapalat" w:hAnsi="GHEA Grapalat" w:cs="Sylfaen"/>
          <w:sz w:val="20"/>
          <w:lang w:val="af-ZA"/>
        </w:rPr>
        <w:t xml:space="preserve"> </w:t>
      </w:r>
      <w:proofErr w:type="spellStart"/>
      <w:r w:rsidR="00F96621" w:rsidRPr="009B7CEC">
        <w:rPr>
          <w:rFonts w:ascii="GHEA Grapalat" w:hAnsi="GHEA Grapalat" w:cs="Sylfaen"/>
          <w:sz w:val="20"/>
        </w:rPr>
        <w:t>ներկայացվում</w:t>
      </w:r>
      <w:proofErr w:type="spellEnd"/>
      <w:r w:rsidR="00F96621" w:rsidRPr="009B7CEC">
        <w:rPr>
          <w:rFonts w:ascii="GHEA Grapalat" w:hAnsi="GHEA Grapalat" w:cs="Sylfaen"/>
          <w:sz w:val="20"/>
          <w:lang w:val="af-ZA"/>
        </w:rPr>
        <w:t xml:space="preserve"> </w:t>
      </w:r>
      <w:r w:rsidR="00F96621" w:rsidRPr="009B7CEC">
        <w:rPr>
          <w:rFonts w:ascii="GHEA Grapalat" w:hAnsi="GHEA Grapalat" w:cs="Sylfaen"/>
          <w:sz w:val="20"/>
        </w:rPr>
        <w:t>է</w:t>
      </w:r>
      <w:r w:rsidR="00F96621"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բանկերի</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կողմից</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տրամադրված</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երաշխիքների</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ձևով</w:t>
      </w:r>
      <w:proofErr w:type="spellEnd"/>
      <w:r w:rsidR="00672968" w:rsidRPr="009B7CEC">
        <w:rPr>
          <w:rFonts w:ascii="GHEA Grapalat" w:hAnsi="GHEA Grapalat" w:cs="Sylfaen"/>
          <w:sz w:val="20"/>
          <w:lang w:val="hy-AM"/>
        </w:rPr>
        <w:t xml:space="preserve">, </w:t>
      </w:r>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բանկային</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երաշխիքի</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կամ</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կանխիկ</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փողի</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ձևով</w:t>
      </w:r>
      <w:proofErr w:type="spellEnd"/>
      <w:r w:rsidR="000212A8" w:rsidRPr="009B7CEC">
        <w:rPr>
          <w:rFonts w:ascii="GHEA Grapalat" w:hAnsi="GHEA Grapalat" w:cs="Sylfaen"/>
          <w:sz w:val="20"/>
        </w:rPr>
        <w:t>։</w:t>
      </w:r>
      <w:r w:rsidR="000212A8" w:rsidRPr="009B7CEC">
        <w:rPr>
          <w:rFonts w:ascii="GHEA Grapalat" w:hAnsi="GHEA Grapalat" w:cs="Sylfaen"/>
          <w:sz w:val="20"/>
          <w:lang w:val="af-ZA"/>
        </w:rPr>
        <w:t xml:space="preserve"> </w:t>
      </w:r>
      <w:proofErr w:type="spellStart"/>
      <w:r w:rsidR="00E76EDE" w:rsidRPr="009B7CEC">
        <w:rPr>
          <w:rFonts w:ascii="GHEA Grapalat" w:hAnsi="GHEA Grapalat" w:cs="Sylfaen"/>
          <w:sz w:val="20"/>
        </w:rPr>
        <w:t>Ընդ</w:t>
      </w:r>
      <w:proofErr w:type="spellEnd"/>
      <w:r w:rsidR="00E76EDE" w:rsidRPr="009B7CEC">
        <w:rPr>
          <w:rFonts w:ascii="GHEA Grapalat" w:hAnsi="GHEA Grapalat" w:cs="Sylfaen"/>
          <w:sz w:val="20"/>
          <w:lang w:val="af-ZA"/>
        </w:rPr>
        <w:t xml:space="preserve"> </w:t>
      </w:r>
      <w:proofErr w:type="spellStart"/>
      <w:r w:rsidR="00E76EDE" w:rsidRPr="009B7CEC">
        <w:rPr>
          <w:rFonts w:ascii="GHEA Grapalat" w:hAnsi="GHEA Grapalat" w:cs="Sylfaen"/>
          <w:sz w:val="20"/>
        </w:rPr>
        <w:t>որում</w:t>
      </w:r>
      <w:proofErr w:type="spellEnd"/>
      <w:r w:rsidR="00E76EDE" w:rsidRPr="009B7CEC">
        <w:rPr>
          <w:rFonts w:ascii="GHEA Grapalat" w:hAnsi="GHEA Grapalat" w:cs="Sylfaen"/>
          <w:sz w:val="20"/>
          <w:lang w:val="af-ZA"/>
        </w:rPr>
        <w:t xml:space="preserve"> </w:t>
      </w:r>
      <w:proofErr w:type="spellStart"/>
      <w:r w:rsidR="00E76EDE" w:rsidRPr="009B7CEC">
        <w:rPr>
          <w:rFonts w:ascii="GHEA Grapalat" w:hAnsi="GHEA Grapalat" w:cs="Sylfaen"/>
          <w:sz w:val="20"/>
        </w:rPr>
        <w:t>ապահովումը</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պետք</w:t>
      </w:r>
      <w:proofErr w:type="spellEnd"/>
      <w:r w:rsidR="00DF68A6" w:rsidRPr="009B7CEC">
        <w:rPr>
          <w:rFonts w:ascii="GHEA Grapalat" w:hAnsi="GHEA Grapalat" w:cs="Sylfaen"/>
          <w:sz w:val="20"/>
          <w:lang w:val="af-ZA"/>
        </w:rPr>
        <w:t xml:space="preserve"> </w:t>
      </w:r>
      <w:r w:rsidR="00DF68A6" w:rsidRPr="009B7CEC">
        <w:rPr>
          <w:rFonts w:ascii="GHEA Grapalat" w:hAnsi="GHEA Grapalat" w:cs="Sylfaen"/>
          <w:sz w:val="20"/>
        </w:rPr>
        <w:t>է</w:t>
      </w:r>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վավեր</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լինի</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առնվազն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մինչև</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պայմանագրի</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կատարման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lastRenderedPageBreak/>
        <w:t>արդյունքը</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պատվիրատուից</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կողմից</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ամբողջական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ընդունվելու</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օրվան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հաջորդող</w:t>
      </w:r>
      <w:proofErr w:type="spellEnd"/>
      <w:r w:rsidR="00DF68A6" w:rsidRPr="009B7CEC">
        <w:rPr>
          <w:rFonts w:ascii="GHEA Grapalat" w:hAnsi="GHEA Grapalat" w:cs="Sylfaen"/>
          <w:sz w:val="20"/>
          <w:lang w:val="af-ZA"/>
        </w:rPr>
        <w:t xml:space="preserve"> </w:t>
      </w:r>
      <w:r w:rsidR="004958B3" w:rsidRPr="009B7CEC">
        <w:rPr>
          <w:rFonts w:ascii="GHEA Grapalat" w:hAnsi="GHEA Grapalat" w:cs="Sylfaen"/>
          <w:b/>
          <w:bCs/>
          <w:lang w:val="hy-AM"/>
        </w:rPr>
        <w:t xml:space="preserve"> </w:t>
      </w:r>
      <w:r w:rsidR="00056A59" w:rsidRPr="009B7CEC">
        <w:rPr>
          <w:rFonts w:ascii="GHEA Grapalat" w:hAnsi="GHEA Grapalat" w:cs="Sylfaen"/>
          <w:sz w:val="20"/>
          <w:lang w:val="hy-AM"/>
        </w:rPr>
        <w:t>9</w:t>
      </w:r>
      <w:r w:rsidR="00CF12EE" w:rsidRPr="009B7CEC">
        <w:rPr>
          <w:rFonts w:ascii="GHEA Grapalat" w:hAnsi="GHEA Grapalat" w:cs="Sylfaen"/>
          <w:sz w:val="20"/>
          <w:lang w:val="af-ZA"/>
        </w:rPr>
        <w:t>0</w:t>
      </w:r>
      <w:r w:rsidR="00DF68A6" w:rsidRPr="009B7CEC">
        <w:rPr>
          <w:rFonts w:ascii="GHEA Grapalat" w:hAnsi="GHEA Grapalat" w:cs="Sylfaen"/>
          <w:sz w:val="20"/>
          <w:lang w:val="af-ZA"/>
        </w:rPr>
        <w:t>-</w:t>
      </w:r>
      <w:proofErr w:type="spellStart"/>
      <w:r w:rsidR="00DF68A6" w:rsidRPr="009B7CEC">
        <w:rPr>
          <w:rFonts w:ascii="GHEA Grapalat" w:hAnsi="GHEA Grapalat" w:cs="Sylfaen"/>
          <w:sz w:val="20"/>
        </w:rPr>
        <w:t>րդ</w:t>
      </w:r>
      <w:proofErr w:type="spellEnd"/>
      <w:r w:rsidR="00DF68A6" w:rsidRPr="009B7CEC">
        <w:rPr>
          <w:rFonts w:ascii="GHEA Grapalat" w:hAnsi="GHEA Grapalat" w:cs="Sylfaen"/>
          <w:sz w:val="20"/>
          <w:lang w:val="af-ZA"/>
        </w:rPr>
        <w:t xml:space="preserve"> </w:t>
      </w:r>
      <w:proofErr w:type="spellStart"/>
      <w:r w:rsidR="00A558B9" w:rsidRPr="009B7CEC">
        <w:rPr>
          <w:rFonts w:ascii="GHEA Grapalat" w:hAnsi="GHEA Grapalat" w:cs="Sylfaen"/>
          <w:sz w:val="20"/>
        </w:rPr>
        <w:t>աշխատանքային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օրը</w:t>
      </w:r>
      <w:proofErr w:type="spellEnd"/>
      <w:r w:rsidR="00DF68A6" w:rsidRPr="009B7CEC">
        <w:rPr>
          <w:rFonts w:ascii="GHEA Grapalat" w:hAnsi="GHEA Grapalat" w:cs="Sylfaen"/>
          <w:sz w:val="20"/>
          <w:lang w:val="af-ZA"/>
        </w:rPr>
        <w:t xml:space="preserve"> </w:t>
      </w:r>
      <w:proofErr w:type="spellStart"/>
      <w:r w:rsidR="00F96621" w:rsidRPr="009B7CEC">
        <w:rPr>
          <w:rFonts w:ascii="GHEA Grapalat" w:hAnsi="GHEA Grapalat" w:cs="Arial"/>
          <w:sz w:val="20"/>
        </w:rPr>
        <w:t>ներառյալ</w:t>
      </w:r>
      <w:proofErr w:type="spellEnd"/>
      <w:r w:rsidR="000212A8">
        <w:rPr>
          <w:rStyle w:val="FootnoteReference"/>
          <w:rFonts w:ascii="GHEA Grapalat" w:hAnsi="GHEA Grapalat" w:cs="Arial"/>
          <w:sz w:val="20"/>
        </w:rPr>
        <w:footnoteReference w:id="9"/>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87E6BED"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sidRPr="007E2C83">
        <w:rPr>
          <w:rFonts w:ascii="GHEA Grapalat" w:hAnsi="GHEA Grapalat" w:cs="Sylfaen"/>
          <w:sz w:val="20"/>
          <w:lang w:val="hy-AM"/>
        </w:rPr>
        <w:t xml:space="preserve"> </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D4097A" w:rsidRPr="007E2C83">
        <w:rPr>
          <w:rFonts w:ascii="GHEA Grapalat" w:hAnsi="GHEA Grapalat" w:cs="Arial"/>
          <w:sz w:val="20"/>
          <w:lang w:val="hy-AM"/>
        </w:rPr>
        <w:t xml:space="preserve"> </w:t>
      </w:r>
      <w:r w:rsidR="00D4097A" w:rsidRPr="004A7484">
        <w:rPr>
          <w:rFonts w:ascii="GHEA Grapalat" w:hAnsi="GHEA Grapalat" w:cs="Sylfaen"/>
          <w:sz w:val="20"/>
          <w:lang w:val="hy-AM"/>
        </w:rPr>
        <w:t xml:space="preserve"> </w:t>
      </w:r>
      <w:r w:rsidRPr="00774A95">
        <w:rPr>
          <w:rFonts w:ascii="GHEA Grapalat" w:hAnsi="GHEA Grapalat" w:cs="Arial"/>
          <w:sz w:val="20"/>
          <w:lang w:val="hy-AM"/>
        </w:rPr>
        <w:t>:</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6F2E8A4" w14:textId="54BBF13B" w:rsidR="00775810" w:rsidRPr="00C46CF1" w:rsidRDefault="00D4097A" w:rsidP="00775810">
      <w:pPr>
        <w:ind w:firstLine="567"/>
        <w:jc w:val="both"/>
        <w:rPr>
          <w:rFonts w:ascii="GHEA Grapalat" w:hAnsi="GHEA Grapalat" w:cs="Arial"/>
          <w:sz w:val="20"/>
          <w:lang w:val="hy-AM"/>
        </w:rPr>
      </w:pPr>
      <w:r w:rsidRPr="00C46CF1">
        <w:rPr>
          <w:rFonts w:ascii="GHEA Grapalat" w:hAnsi="GHEA Grapalat" w:cs="Arial"/>
          <w:sz w:val="20"/>
          <w:lang w:val="hy-AM"/>
        </w:rPr>
        <w:t>Բանկային ե</w:t>
      </w:r>
      <w:r w:rsidR="00775810" w:rsidRPr="00C46CF1">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1C336A" w:rsidRPr="00C46CF1">
        <w:rPr>
          <w:rFonts w:ascii="GHEA Grapalat" w:hAnsi="GHEA Grapalat" w:cs="Arial"/>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10"/>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49225679" w:rsidR="00281740" w:rsidRPr="00DF0D64"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Պայմանագրի ապահովումը ներկայացվում է</w:t>
      </w:r>
      <w:r w:rsidR="00B038E9" w:rsidRPr="00B038E9">
        <w:rPr>
          <w:rFonts w:ascii="GHEA Grapalat" w:hAnsi="GHEA Grapalat" w:cs="Sylfaen"/>
          <w:i/>
          <w:sz w:val="16"/>
          <w:szCs w:val="16"/>
          <w:lang w:val="hy-AM"/>
        </w:rPr>
        <w:t xml:space="preserve"> </w:t>
      </w:r>
      <w:r w:rsidR="00E41674" w:rsidRPr="00DF0D64">
        <w:rPr>
          <w:rFonts w:ascii="GHEA Grapalat" w:hAnsi="GHEA Grapalat" w:cs="Sylfaen"/>
          <w:sz w:val="20"/>
          <w:lang w:val="hy-AM"/>
        </w:rPr>
        <w:t>բանկային</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երաշխիքի</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կամ</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կանխիկ</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փողի</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ձևով</w:t>
      </w:r>
      <w:r w:rsidR="00501A05" w:rsidRPr="00DF0D64">
        <w:rPr>
          <w:rFonts w:ascii="GHEA Grapalat" w:hAnsi="GHEA Grapalat" w:cs="Sylfaen"/>
          <w:sz w:val="20"/>
          <w:lang w:val="hy-AM"/>
        </w:rPr>
        <w:t>:</w:t>
      </w:r>
      <w:r w:rsidR="001C336A" w:rsidRPr="00DF0D64">
        <w:rPr>
          <w:rFonts w:ascii="GHEA Grapalat" w:hAnsi="GHEA Grapalat" w:cs="Sylfaen"/>
          <w:sz w:val="20"/>
          <w:vertAlign w:val="superscript"/>
          <w:lang w:val="hy-AM"/>
        </w:rPr>
        <w:t>14</w:t>
      </w:r>
    </w:p>
    <w:p w14:paraId="0498C491" w14:textId="77777777" w:rsidR="00D4097A" w:rsidRPr="00DF0D64" w:rsidRDefault="00F562EA" w:rsidP="00D4097A">
      <w:pPr>
        <w:shd w:val="clear" w:color="auto" w:fill="FFFFFF"/>
        <w:spacing w:line="360" w:lineRule="auto"/>
        <w:ind w:firstLine="375"/>
        <w:jc w:val="both"/>
        <w:rPr>
          <w:rFonts w:ascii="GHEA Grapalat" w:hAnsi="GHEA Grapalat"/>
          <w:lang w:val="hy-AM"/>
        </w:rPr>
      </w:pPr>
      <w:r w:rsidRPr="00DF0D6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F0D6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DF0D64">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DF0D64">
        <w:rPr>
          <w:rFonts w:ascii="GHEA Grapalat" w:hAnsi="GHEA Grapalat"/>
          <w:lang w:val="hy-AM"/>
        </w:rPr>
        <w:t xml:space="preserve"> </w:t>
      </w:r>
    </w:p>
    <w:p w14:paraId="04A24BC8" w14:textId="1979D7E5" w:rsidR="00F562EA" w:rsidRPr="00DF0D64" w:rsidRDefault="00F562EA" w:rsidP="00F562EA">
      <w:pPr>
        <w:ind w:firstLine="567"/>
        <w:jc w:val="both"/>
        <w:rPr>
          <w:rFonts w:ascii="GHEA Grapalat" w:hAnsi="GHEA Grapalat" w:cs="Arial"/>
          <w:sz w:val="20"/>
          <w:lang w:val="hy-AM"/>
        </w:rPr>
      </w:pPr>
    </w:p>
    <w:p w14:paraId="6141ED27" w14:textId="192D3950" w:rsidR="00281740" w:rsidRDefault="00281740" w:rsidP="00281740">
      <w:pPr>
        <w:ind w:firstLine="567"/>
        <w:jc w:val="both"/>
        <w:rPr>
          <w:rFonts w:ascii="GHEA Grapalat" w:hAnsi="GHEA Grapalat"/>
          <w:sz w:val="20"/>
          <w:szCs w:val="20"/>
          <w:lang w:val="hy-AM"/>
        </w:rPr>
      </w:pPr>
      <w:r w:rsidRPr="00DF0D6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F0D64">
        <w:rPr>
          <w:rFonts w:ascii="GHEA Grapalat" w:hAnsi="GHEA Grapalat" w:cs="Sylfaen"/>
          <w:sz w:val="20"/>
          <w:lang w:val="hy-AM"/>
        </w:rPr>
        <w:t xml:space="preserve">ամբողջական կատարման վերջին օրվան հաջորդող </w:t>
      </w:r>
      <w:r w:rsidR="00E41674" w:rsidRPr="00DF0D64">
        <w:rPr>
          <w:rFonts w:ascii="GHEA Grapalat" w:hAnsi="GHEA Grapalat" w:cs="Sylfaen"/>
          <w:b/>
          <w:bCs/>
          <w:lang w:val="hy-AM"/>
        </w:rPr>
        <w:t xml:space="preserve"> </w:t>
      </w:r>
      <w:r w:rsidR="00E41674" w:rsidRPr="00DF0D64">
        <w:rPr>
          <w:rFonts w:ascii="GHEA Grapalat" w:hAnsi="GHEA Grapalat" w:cs="Sylfaen"/>
          <w:sz w:val="20"/>
          <w:lang w:val="hy-AM"/>
        </w:rPr>
        <w:t>9</w:t>
      </w:r>
      <w:r w:rsidR="00E41674" w:rsidRPr="00DF0D64">
        <w:rPr>
          <w:rFonts w:ascii="GHEA Grapalat" w:hAnsi="GHEA Grapalat" w:cs="Sylfaen"/>
          <w:sz w:val="20"/>
          <w:lang w:val="af-ZA"/>
        </w:rPr>
        <w:t>0-</w:t>
      </w:r>
      <w:r w:rsidR="00E41674" w:rsidRPr="00DF0D64">
        <w:rPr>
          <w:rFonts w:ascii="GHEA Grapalat" w:hAnsi="GHEA Grapalat" w:cs="Sylfaen"/>
          <w:sz w:val="20"/>
          <w:lang w:val="hy-AM"/>
        </w:rPr>
        <w:t>րդ</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աշխատանքային</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օրը</w:t>
      </w:r>
      <w:r w:rsidR="00E41674" w:rsidRPr="00DF0D64">
        <w:rPr>
          <w:rFonts w:ascii="GHEA Grapalat" w:hAnsi="GHEA Grapalat" w:cs="Sylfaen"/>
          <w:sz w:val="20"/>
          <w:lang w:val="af-ZA"/>
        </w:rPr>
        <w:t xml:space="preserve"> </w:t>
      </w:r>
      <w:r w:rsidR="00E41674" w:rsidRPr="00DF0D64">
        <w:rPr>
          <w:rFonts w:ascii="GHEA Grapalat" w:hAnsi="GHEA Grapalat" w:cs="Arial"/>
          <w:sz w:val="20"/>
          <w:lang w:val="hy-AM"/>
        </w:rPr>
        <w:t>ներառյալ</w:t>
      </w:r>
      <w:r w:rsidRPr="00AD6D6A">
        <w:rPr>
          <w:rFonts w:ascii="GHEA Grapalat" w:hAnsi="GHEA Grapalat" w:cs="Sylfaen"/>
          <w:sz w:val="20"/>
          <w:lang w:val="hy-AM"/>
        </w:rPr>
        <w:t>:</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C2619C" w:rsidRDefault="00281740" w:rsidP="00F96621">
      <w:pPr>
        <w:ind w:firstLine="567"/>
        <w:jc w:val="both"/>
        <w:rPr>
          <w:rFonts w:ascii="GHEA Grapalat" w:hAnsi="GHEA Grapalat" w:cs="Arial"/>
          <w:b/>
          <w:bCs/>
          <w:sz w:val="20"/>
          <w:lang w:val="hy-AM"/>
        </w:rPr>
      </w:pPr>
      <w:r w:rsidRPr="00C2619C">
        <w:rPr>
          <w:rFonts w:ascii="GHEA Grapalat" w:hAnsi="GHEA Grapalat" w:cs="Sylfaen"/>
          <w:b/>
          <w:bCs/>
          <w:sz w:val="20"/>
          <w:lang w:val="hy-AM"/>
        </w:rPr>
        <w:t xml:space="preserve">10.4 </w:t>
      </w:r>
      <w:r w:rsidR="00441C20" w:rsidRPr="00C2619C">
        <w:rPr>
          <w:rFonts w:ascii="GHEA Grapalat" w:hAnsi="GHEA Grapalat" w:cs="Arial"/>
          <w:b/>
          <w:bCs/>
          <w:sz w:val="20"/>
          <w:lang w:val="hy-AM"/>
        </w:rPr>
        <w:t>Ե</w:t>
      </w:r>
      <w:r w:rsidR="00F96621" w:rsidRPr="00C2619C">
        <w:rPr>
          <w:rFonts w:ascii="GHEA Grapalat" w:hAnsi="GHEA Grapalat" w:cs="Arial"/>
          <w:b/>
          <w:bCs/>
          <w:sz w:val="20"/>
          <w:lang w:val="hy-AM"/>
        </w:rPr>
        <w:t>թե</w:t>
      </w:r>
      <w:r w:rsidRPr="00C2619C">
        <w:rPr>
          <w:rFonts w:ascii="GHEA Grapalat" w:hAnsi="GHEA Grapalat" w:cs="Arial"/>
          <w:b/>
          <w:bCs/>
          <w:sz w:val="20"/>
          <w:lang w:val="hy-AM"/>
        </w:rPr>
        <w:t xml:space="preserve"> </w:t>
      </w:r>
      <w:r w:rsidR="00F96621" w:rsidRPr="00C2619C">
        <w:rPr>
          <w:rFonts w:ascii="GHEA Grapalat" w:hAnsi="GHEA Grapalat" w:cs="Arial"/>
          <w:b/>
          <w:b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2619C">
        <w:rPr>
          <w:rFonts w:ascii="GHEA Grapalat" w:hAnsi="GHEA Grapalat" w:cs="Arial"/>
          <w:b/>
          <w:bCs/>
          <w:sz w:val="20"/>
          <w:lang w:val="hy-AM"/>
        </w:rPr>
        <w:t xml:space="preserve">որակավորման և պայմանագրի ապահովումները ներկայացվում են </w:t>
      </w:r>
      <w:r w:rsidR="00F96621" w:rsidRPr="00C2619C">
        <w:rPr>
          <w:rFonts w:ascii="GHEA Grapalat" w:hAnsi="GHEA Grapalat" w:cs="Arial"/>
          <w:b/>
          <w:bCs/>
          <w:sz w:val="20"/>
          <w:lang w:val="hy-AM"/>
        </w:rPr>
        <w:t>միակողմանի հաստատված հայտարարության` տուժանքի կամ կանխիկ փողի ձևով: Եթե պայմանագիրը կնքելու իրավասության առաջացման պահին</w:t>
      </w:r>
      <w:r w:rsidRPr="00C2619C">
        <w:rPr>
          <w:rFonts w:ascii="GHEA Grapalat" w:hAnsi="GHEA Grapalat" w:cs="Arial"/>
          <w:b/>
          <w:bCs/>
          <w:sz w:val="20"/>
          <w:lang w:val="hy-AM"/>
        </w:rPr>
        <w:t>՝</w:t>
      </w:r>
    </w:p>
    <w:p w14:paraId="7A3BD8BC" w14:textId="73B9A67F" w:rsidR="001C336A" w:rsidRPr="00C2619C" w:rsidRDefault="00F96621" w:rsidP="00EF3662">
      <w:pPr>
        <w:ind w:firstLine="567"/>
        <w:jc w:val="both"/>
        <w:rPr>
          <w:rFonts w:ascii="GHEA Grapalat" w:hAnsi="GHEA Grapalat" w:cs="Arial"/>
          <w:b/>
          <w:bCs/>
          <w:sz w:val="20"/>
          <w:lang w:val="hy-AM"/>
        </w:rPr>
      </w:pPr>
      <w:r w:rsidRPr="00C2619C">
        <w:rPr>
          <w:rFonts w:ascii="GHEA Grapalat" w:hAnsi="GHEA Grapalat" w:cs="Arial"/>
          <w:b/>
          <w:bCs/>
          <w:sz w:val="20"/>
          <w:lang w:val="hy-AM"/>
        </w:rPr>
        <w:t xml:space="preserve">- </w:t>
      </w:r>
      <w:r w:rsidR="00543250" w:rsidRPr="00C2619C">
        <w:rPr>
          <w:rFonts w:ascii="GHEA Grapalat" w:hAnsi="GHEA Grapalat" w:cs="Arial"/>
          <w:b/>
          <w:bCs/>
          <w:sz w:val="20"/>
          <w:lang w:val="hy-AM"/>
        </w:rPr>
        <w:t xml:space="preserve">նախատեսված ֆինանսական միջոցները գերազանցում են </w:t>
      </w:r>
      <w:r w:rsidR="0033399B" w:rsidRPr="00C2619C">
        <w:rPr>
          <w:rFonts w:ascii="GHEA Grapalat" w:hAnsi="GHEA Grapalat" w:cs="Arial"/>
          <w:b/>
          <w:bCs/>
          <w:sz w:val="20"/>
          <w:lang w:val="hy-AM"/>
        </w:rPr>
        <w:t>25</w:t>
      </w:r>
      <w:r w:rsidR="00543250" w:rsidRPr="00C2619C">
        <w:rPr>
          <w:rFonts w:ascii="GHEA Grapalat" w:hAnsi="GHEA Grapalat" w:cs="Arial"/>
          <w:b/>
          <w:bCs/>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C2619C">
        <w:rPr>
          <w:rFonts w:ascii="GHEA Grapalat" w:hAnsi="GHEA Grapalat" w:cs="Arial"/>
          <w:b/>
          <w:bCs/>
          <w:sz w:val="20"/>
          <w:lang w:val="hy-AM"/>
        </w:rPr>
        <w:t xml:space="preserve"> և որակավորման</w:t>
      </w:r>
      <w:r w:rsidR="00543250" w:rsidRPr="00C2619C">
        <w:rPr>
          <w:rFonts w:ascii="GHEA Grapalat" w:hAnsi="GHEA Grapalat" w:cs="Arial"/>
          <w:b/>
          <w:bCs/>
          <w:sz w:val="20"/>
          <w:lang w:val="hy-AM"/>
        </w:rPr>
        <w:t xml:space="preserve"> ապահովում</w:t>
      </w:r>
      <w:r w:rsidR="0033399B" w:rsidRPr="00C2619C">
        <w:rPr>
          <w:rFonts w:ascii="GHEA Grapalat" w:hAnsi="GHEA Grapalat" w:cs="Arial"/>
          <w:b/>
          <w:bCs/>
          <w:sz w:val="20"/>
          <w:lang w:val="hy-AM"/>
        </w:rPr>
        <w:t>ներ</w:t>
      </w:r>
      <w:r w:rsidR="00543250" w:rsidRPr="00C2619C">
        <w:rPr>
          <w:rFonts w:ascii="GHEA Grapalat" w:hAnsi="GHEA Grapalat" w:cs="Arial"/>
          <w:b/>
          <w:bCs/>
          <w:sz w:val="20"/>
          <w:lang w:val="hy-AM"/>
        </w:rPr>
        <w:t xml:space="preserve">ը, հատկացված ֆինանսական միջոցների մասով, ներկայացվում </w:t>
      </w:r>
      <w:r w:rsidR="0033399B" w:rsidRPr="00C2619C">
        <w:rPr>
          <w:rFonts w:ascii="GHEA Grapalat" w:hAnsi="GHEA Grapalat" w:cs="Arial"/>
          <w:b/>
          <w:bCs/>
          <w:sz w:val="20"/>
          <w:lang w:val="hy-AM"/>
        </w:rPr>
        <w:t xml:space="preserve">են </w:t>
      </w:r>
      <w:r w:rsidR="00543250" w:rsidRPr="00C2619C">
        <w:rPr>
          <w:rFonts w:ascii="GHEA Grapalat" w:hAnsi="GHEA Grapalat" w:cs="Arial"/>
          <w:b/>
          <w:bCs/>
          <w:sz w:val="20"/>
          <w:lang w:val="hy-AM"/>
        </w:rPr>
        <w:t xml:space="preserve"> </w:t>
      </w:r>
      <w:r w:rsidR="00D4097A" w:rsidRPr="00C2619C">
        <w:rPr>
          <w:rFonts w:ascii="GHEA Grapalat" w:hAnsi="GHEA Grapalat" w:cs="Arial"/>
          <w:b/>
          <w:bCs/>
          <w:sz w:val="20"/>
          <w:lang w:val="hy-AM"/>
        </w:rPr>
        <w:t xml:space="preserve">բանկային </w:t>
      </w:r>
      <w:r w:rsidR="00543250" w:rsidRPr="00C2619C">
        <w:rPr>
          <w:rFonts w:ascii="GHEA Grapalat" w:hAnsi="GHEA Grapalat" w:cs="Arial"/>
          <w:b/>
          <w:bCs/>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0A455ED" w14:textId="77777777" w:rsidR="005E1CC2" w:rsidRPr="004E3618" w:rsidRDefault="005E1CC2" w:rsidP="005E1CC2">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Pr="004E3618">
        <w:rPr>
          <w:rFonts w:ascii="GHEA Grapalat" w:hAnsi="GHEA Grapalat" w:cs="Sylfaen"/>
          <w:sz w:val="20"/>
          <w:lang w:val="hy-AM"/>
        </w:rPr>
        <w:t>հինգ</w:t>
      </w:r>
      <w:r w:rsidRPr="004E3618">
        <w:rPr>
          <w:rFonts w:ascii="GHEA Grapalat" w:hAnsi="GHEA Grapalat" w:cs="Sylfaen"/>
          <w:sz w:val="20"/>
          <w:lang w:val="af-ZA"/>
        </w:rPr>
        <w:t xml:space="preserve"> աշխատանքային օրվա ընթացքում: Եթե ապահովման վճարման պահանջը բանկի </w:t>
      </w:r>
      <w:r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0B811B80"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308C308"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կանխիկ փողի ձևով ներկայացված ապահովման դեպքում ՀՀ ֆինանսների նախարարությանը՝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 կցելով վճարումը հիմնավորող փաստաթղթի պատճենը.</w:t>
      </w:r>
    </w:p>
    <w:p w14:paraId="322EF953"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4F1FC2E3" w14:textId="77777777" w:rsidR="005E1CC2" w:rsidRPr="007C7FCA" w:rsidRDefault="005E1CC2" w:rsidP="005E1CC2">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410B4467" w14:textId="77777777" w:rsidR="002A0AD3" w:rsidRPr="005E1CC2" w:rsidRDefault="002A0AD3" w:rsidP="00EF3662">
      <w:pPr>
        <w:ind w:firstLine="567"/>
        <w:jc w:val="both"/>
        <w:rPr>
          <w:rFonts w:ascii="GHEA Grapalat" w:hAnsi="GHEA Grapalat" w:cs="Sylfaen"/>
          <w:sz w:val="20"/>
          <w:lang w:val="hy-AM"/>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34589A">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4589A">
        <w:rPr>
          <w:rFonts w:ascii="GHEA Grapalat" w:hAnsi="GHEA Grapalat" w:cs="Sylfaen"/>
          <w:sz w:val="20"/>
          <w:lang w:val="hy-AM"/>
        </w:rPr>
        <w:t>րդ</w:t>
      </w:r>
      <w:r w:rsidRPr="005E1F72">
        <w:rPr>
          <w:rFonts w:ascii="GHEA Grapalat" w:hAnsi="GHEA Grapalat" w:cs="Sylfaen"/>
          <w:sz w:val="20"/>
          <w:lang w:val="af-ZA"/>
        </w:rPr>
        <w:t xml:space="preserve"> </w:t>
      </w:r>
      <w:r w:rsidRPr="0034589A">
        <w:rPr>
          <w:rFonts w:ascii="GHEA Grapalat" w:hAnsi="GHEA Grapalat" w:cs="Sylfaen"/>
          <w:sz w:val="20"/>
          <w:lang w:val="hy-AM"/>
        </w:rPr>
        <w:t>հոդվածի</w:t>
      </w:r>
      <w:r w:rsidRPr="005E1F72">
        <w:rPr>
          <w:rFonts w:ascii="GHEA Grapalat" w:hAnsi="GHEA Grapalat" w:cs="Sylfaen"/>
          <w:sz w:val="20"/>
          <w:lang w:val="af-ZA"/>
        </w:rPr>
        <w:t xml:space="preserve"> </w:t>
      </w:r>
      <w:r w:rsidRPr="0034589A">
        <w:rPr>
          <w:rFonts w:ascii="GHEA Grapalat" w:hAnsi="GHEA Grapalat" w:cs="Sylfaen"/>
          <w:sz w:val="20"/>
          <w:lang w:val="hy-AM"/>
        </w:rPr>
        <w:t>համաձայն</w:t>
      </w:r>
      <w:r w:rsidRPr="005E1F72">
        <w:rPr>
          <w:rFonts w:ascii="GHEA Grapalat" w:hAnsi="GHEA Grapalat" w:cs="Sylfaen"/>
          <w:sz w:val="20"/>
          <w:lang w:val="af-ZA"/>
        </w:rPr>
        <w:t xml:space="preserve">` </w:t>
      </w:r>
      <w:r w:rsidRPr="0034589A">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4589A">
        <w:rPr>
          <w:rFonts w:ascii="GHEA Grapalat" w:hAnsi="GHEA Grapalat" w:cs="Sylfaen"/>
          <w:sz w:val="20"/>
          <w:lang w:val="hy-AM"/>
        </w:rPr>
        <w:t>սույն</w:t>
      </w:r>
      <w:r w:rsidRPr="005E1F72">
        <w:rPr>
          <w:rFonts w:ascii="GHEA Grapalat" w:hAnsi="GHEA Grapalat" w:cs="Sylfaen"/>
          <w:sz w:val="20"/>
          <w:lang w:val="af-ZA"/>
        </w:rPr>
        <w:t xml:space="preserve"> </w:t>
      </w:r>
      <w:r w:rsidRPr="0034589A">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4589A">
        <w:rPr>
          <w:rFonts w:ascii="GHEA Grapalat" w:hAnsi="GHEA Grapalat" w:cs="Sylfaen"/>
          <w:sz w:val="20"/>
          <w:lang w:val="hy-AM"/>
        </w:rPr>
        <w:t>չկայացած</w:t>
      </w:r>
      <w:r w:rsidRPr="005E1F72">
        <w:rPr>
          <w:rFonts w:ascii="GHEA Grapalat" w:hAnsi="GHEA Grapalat" w:cs="Sylfaen"/>
          <w:sz w:val="20"/>
          <w:lang w:val="af-ZA"/>
        </w:rPr>
        <w:t xml:space="preserve"> </w:t>
      </w:r>
      <w:r w:rsidRPr="0034589A">
        <w:rPr>
          <w:rFonts w:ascii="GHEA Grapalat" w:hAnsi="GHEA Grapalat" w:cs="Sylfaen"/>
          <w:sz w:val="20"/>
          <w:lang w:val="hy-AM"/>
        </w:rPr>
        <w:t>է</w:t>
      </w:r>
      <w:r w:rsidRPr="005E1F72">
        <w:rPr>
          <w:rFonts w:ascii="GHEA Grapalat" w:hAnsi="GHEA Grapalat" w:cs="Sylfaen"/>
          <w:sz w:val="20"/>
          <w:lang w:val="af-ZA"/>
        </w:rPr>
        <w:t xml:space="preserve"> </w:t>
      </w:r>
      <w:r w:rsidRPr="0034589A">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4589A">
        <w:rPr>
          <w:rFonts w:ascii="GHEA Grapalat" w:hAnsi="GHEA Grapalat" w:cs="Sylfaen"/>
          <w:sz w:val="20"/>
          <w:lang w:val="hy-AM"/>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proofErr w:type="spellStart"/>
      <w:r w:rsidR="00CD495E" w:rsidRPr="005E1F72">
        <w:rPr>
          <w:rFonts w:ascii="GHEA Grapalat" w:hAnsi="GHEA Grapalat" w:cs="Sylfaen"/>
          <w:sz w:val="20"/>
        </w:rPr>
        <w:t>որոշման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հիման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վրա</w:t>
      </w:r>
      <w:proofErr w:type="spellEnd"/>
      <w:r w:rsidR="00A10D1E" w:rsidRPr="005C2865">
        <w:rPr>
          <w:rStyle w:val="FootnoteReference"/>
          <w:rFonts w:ascii="GHEA Grapalat" w:hAnsi="GHEA Grapalat" w:cs="Sylfaen"/>
          <w:color w:val="FFFFFF"/>
          <w:sz w:val="20"/>
        </w:rPr>
        <w:footnoteReference w:id="11"/>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lastRenderedPageBreak/>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2C193738" w14:textId="77777777" w:rsidR="00996C19" w:rsidRPr="005E1F72" w:rsidRDefault="00996C19" w:rsidP="00EF3662">
      <w:pPr>
        <w:jc w:val="center"/>
        <w:rPr>
          <w:rFonts w:ascii="GHEA Grapalat" w:hAnsi="GHEA Grapalat"/>
          <w:b/>
          <w:sz w:val="20"/>
          <w:lang w:val="af-ZA"/>
        </w:rPr>
      </w:pP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640568">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640568">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lastRenderedPageBreak/>
        <w:t>ակտերով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5919B59" w14:textId="33850D50" w:rsidR="00E74BF6" w:rsidRPr="005E1F72" w:rsidRDefault="00E74BF6"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proofErr w:type="gramStart"/>
      <w:r w:rsidRPr="005E1F72">
        <w:rPr>
          <w:rFonts w:ascii="GHEA Grapalat" w:hAnsi="GHEA Grapalat" w:cs="Sylfaen"/>
          <w:b/>
          <w:szCs w:val="22"/>
          <w:lang w:val="es-ES"/>
        </w:rPr>
        <w:t>ՄԱՍ</w:t>
      </w:r>
      <w:r w:rsidRPr="005E1F72">
        <w:rPr>
          <w:rFonts w:ascii="GHEA Grapalat" w:hAnsi="GHEA Grapalat"/>
          <w:b/>
          <w:szCs w:val="22"/>
          <w:lang w:val="af-ZA"/>
        </w:rPr>
        <w:t xml:space="preserve">  II</w:t>
      </w:r>
      <w:proofErr w:type="gramEnd"/>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02EB36F0"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69B72954" w14:textId="77777777" w:rsidR="00F83DB3" w:rsidRPr="003815BD" w:rsidRDefault="00F83DB3" w:rsidP="00F83DB3">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proofErr w:type="spellStart"/>
      <w:r w:rsidR="00EF4630" w:rsidRPr="001C336A">
        <w:rPr>
          <w:rFonts w:ascii="GHEA Grapalat" w:hAnsi="GHEA Grapalat" w:cs="Sylfaen"/>
          <w:sz w:val="20"/>
          <w:szCs w:val="24"/>
          <w:lang w:eastAsia="en-US"/>
        </w:rPr>
        <w:t>պայմանագրի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պատճենը</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դրա</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կողմ</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հանդիսացող</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անձի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տվյալները</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եթե</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պայմանագիրն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իրականացվելու</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գործակալության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միջոցով</w:t>
      </w:r>
      <w:proofErr w:type="spellEnd"/>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12"/>
      </w:r>
    </w:p>
    <w:p w14:paraId="5C674C2D" w14:textId="6F70C525" w:rsidR="006505D2" w:rsidRPr="004B2068" w:rsidRDefault="002C4DBF" w:rsidP="006A26BE">
      <w:pPr>
        <w:ind w:firstLine="567"/>
        <w:jc w:val="both"/>
        <w:rPr>
          <w:rFonts w:ascii="GHEA Grapalat" w:hAnsi="GHEA Grapalat"/>
          <w:sz w:val="20"/>
          <w:vertAlign w:val="superscript"/>
          <w:lang w:val="af-ZA"/>
        </w:rPr>
      </w:pPr>
      <w:r w:rsidRPr="001C336A">
        <w:rPr>
          <w:rFonts w:ascii="GHEA Grapalat" w:hAnsi="GHEA Grapalat" w:cs="Sylfaen"/>
          <w:sz w:val="20"/>
          <w:lang w:val="af-ZA"/>
        </w:rPr>
        <w:lastRenderedPageBreak/>
        <w:t>2</w:t>
      </w:r>
      <w:r w:rsidR="00E968EF" w:rsidRPr="001C336A">
        <w:rPr>
          <w:rFonts w:ascii="GHEA Grapalat" w:hAnsi="GHEA Grapalat" w:cs="Sylfaen"/>
          <w:sz w:val="20"/>
          <w:lang w:val="af-ZA"/>
        </w:rPr>
        <w:t>.</w:t>
      </w:r>
      <w:r w:rsidR="002E11D1" w:rsidRPr="001C336A">
        <w:rPr>
          <w:rFonts w:ascii="GHEA Grapalat" w:hAnsi="GHEA Grapalat" w:cs="Sylfaen"/>
          <w:sz w:val="20"/>
          <w:lang w:val="af-ZA"/>
        </w:rPr>
        <w:t>4</w:t>
      </w:r>
      <w:r w:rsidR="002240AB" w:rsidRPr="001C336A">
        <w:rPr>
          <w:rFonts w:ascii="GHEA Grapalat" w:hAnsi="GHEA Grapalat" w:cs="Sylfaen"/>
          <w:sz w:val="20"/>
          <w:lang w:val="af-ZA"/>
        </w:rPr>
        <w:t xml:space="preserve"> </w:t>
      </w:r>
      <w:r w:rsidR="00E16D54">
        <w:rPr>
          <w:rFonts w:ascii="GHEA Grapalat" w:hAnsi="GHEA Grapalat" w:cs="Sylfaen"/>
          <w:lang w:val="hy-AM"/>
        </w:rPr>
        <w:t xml:space="preserve"> </w:t>
      </w:r>
      <w:r w:rsidR="007805C3" w:rsidRPr="004E5C58">
        <w:rPr>
          <w:rFonts w:ascii="GHEA Grapalat" w:hAnsi="GHEA Grapalat" w:cs="Sylfaen"/>
          <w:sz w:val="20"/>
          <w:lang w:val="hy-AM"/>
        </w:rPr>
        <w:t>հայտի</w:t>
      </w:r>
      <w:r w:rsidR="007805C3" w:rsidRPr="004E5C58">
        <w:rPr>
          <w:rFonts w:ascii="GHEA Grapalat" w:hAnsi="GHEA Grapalat" w:cs="Sylfaen"/>
          <w:sz w:val="20"/>
          <w:lang w:val="af-ZA"/>
        </w:rPr>
        <w:t xml:space="preserve"> </w:t>
      </w:r>
      <w:r w:rsidR="007805C3" w:rsidRPr="004E5C58">
        <w:rPr>
          <w:rFonts w:ascii="GHEA Grapalat" w:hAnsi="GHEA Grapalat" w:cs="Sylfaen"/>
          <w:sz w:val="20"/>
          <w:lang w:val="hy-AM"/>
        </w:rPr>
        <w:t>ապահովում, որը ներկայացվում է կանխիկ փողի կամ բանկային երաշխիքի ձևով</w:t>
      </w:r>
      <w:r w:rsidR="007805C3" w:rsidRPr="004E5C58">
        <w:rPr>
          <w:rFonts w:ascii="GHEA Grapalat" w:hAnsi="GHEA Grapalat" w:cs="Sylfaen"/>
          <w:sz w:val="20"/>
          <w:lang w:val="af-ZA"/>
        </w:rPr>
        <w:t xml:space="preserve"> (</w:t>
      </w:r>
      <w:proofErr w:type="spellStart"/>
      <w:r w:rsidR="007805C3" w:rsidRPr="004E5C58">
        <w:rPr>
          <w:rFonts w:ascii="GHEA Grapalat" w:hAnsi="GHEA Grapalat" w:cs="Sylfaen"/>
          <w:sz w:val="20"/>
        </w:rPr>
        <w:t>հավելված</w:t>
      </w:r>
      <w:proofErr w:type="spellEnd"/>
      <w:r w:rsidR="007805C3" w:rsidRPr="004E5C58">
        <w:rPr>
          <w:rFonts w:ascii="GHEA Grapalat" w:hAnsi="GHEA Grapalat" w:cs="Sylfaen"/>
          <w:sz w:val="20"/>
          <w:lang w:val="af-ZA"/>
        </w:rPr>
        <w:t xml:space="preserve"> N 3)</w:t>
      </w:r>
      <w:r w:rsidR="007805C3" w:rsidRPr="004E5C58">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007805C3" w:rsidRPr="004E5C58">
        <w:rPr>
          <w:rFonts w:ascii="GHEA Grapalat" w:hAnsi="GHEA Grapalat" w:cs="Sylfaen"/>
          <w:sz w:val="20"/>
          <w:lang w:val="af-ZA"/>
        </w:rPr>
        <w:t>:</w:t>
      </w:r>
      <w:r w:rsidR="007805C3" w:rsidRPr="004E5C58">
        <w:rPr>
          <w:rStyle w:val="FootnoteReference"/>
          <w:rFonts w:ascii="GHEA Grapalat" w:hAnsi="GHEA Grapalat" w:cs="Sylfaen"/>
          <w:sz w:val="20"/>
          <w:lang w:val="af-ZA"/>
        </w:rPr>
        <w:footnoteReference w:id="13"/>
      </w:r>
      <w:r w:rsidR="00AE3B58" w:rsidRPr="001C336A">
        <w:rPr>
          <w:rStyle w:val="FootnoteReference"/>
          <w:rFonts w:ascii="GHEA Grapalat" w:hAnsi="GHEA Grapalat"/>
          <w:color w:val="FFFFFF"/>
          <w:sz w:val="20"/>
          <w:lang w:val="hy-AM"/>
        </w:rPr>
        <w:footnoteReference w:id="14"/>
      </w: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proofErr w:type="spellStart"/>
      <w:r w:rsidR="002C4DBF" w:rsidRPr="005E1F72">
        <w:rPr>
          <w:rFonts w:ascii="GHEA Grapalat" w:hAnsi="GHEA Grapalat"/>
          <w:b/>
          <w:sz w:val="20"/>
          <w:szCs w:val="20"/>
          <w:lang w:val="es-ES"/>
        </w:rPr>
        <w:t>Ֆինանսական</w:t>
      </w:r>
      <w:proofErr w:type="spellEnd"/>
      <w:r w:rsidR="00FF3F8F" w:rsidRPr="005E1F72">
        <w:rPr>
          <w:rFonts w:ascii="GHEA Grapalat" w:hAnsi="GHEA Grapalat"/>
          <w:b/>
          <w:sz w:val="20"/>
          <w:szCs w:val="20"/>
          <w:lang w:val="es-ES"/>
        </w:rPr>
        <w:t xml:space="preserve"> </w:t>
      </w:r>
      <w:proofErr w:type="spellStart"/>
      <w:r w:rsidR="00FF3F8F" w:rsidRPr="005E1F72">
        <w:rPr>
          <w:rFonts w:ascii="GHEA Grapalat" w:hAnsi="GHEA Grapalat"/>
          <w:b/>
          <w:sz w:val="20"/>
          <w:szCs w:val="20"/>
          <w:lang w:val="es-ES"/>
        </w:rPr>
        <w:t>չափորոշիչ</w:t>
      </w:r>
      <w:proofErr w:type="spellEnd"/>
      <w:r w:rsidR="00FF3F8F" w:rsidRPr="005E1F72">
        <w:rPr>
          <w:rFonts w:ascii="GHEA Grapalat" w:hAnsi="GHEA Grapalat"/>
          <w:b/>
          <w:sz w:val="20"/>
          <w:szCs w:val="20"/>
          <w:lang w:val="es-ES"/>
        </w:rPr>
        <w:t>»</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135032F" w14:textId="77777777" w:rsidR="009E402F" w:rsidRDefault="009E402F" w:rsidP="00EF3662">
      <w:pPr>
        <w:pStyle w:val="norm"/>
        <w:spacing w:line="240" w:lineRule="auto"/>
        <w:ind w:firstLine="284"/>
        <w:jc w:val="right"/>
        <w:rPr>
          <w:rFonts w:ascii="GHEA Grapalat" w:hAnsi="GHEA Grapalat" w:cs="Sylfaen"/>
          <w:b/>
          <w:sz w:val="20"/>
          <w:lang w:val="es-ES"/>
        </w:rPr>
      </w:pPr>
    </w:p>
    <w:p w14:paraId="32AE9004" w14:textId="77777777" w:rsidR="009E402F" w:rsidRDefault="009E402F" w:rsidP="00EF3662">
      <w:pPr>
        <w:pStyle w:val="norm"/>
        <w:spacing w:line="240" w:lineRule="auto"/>
        <w:ind w:firstLine="284"/>
        <w:jc w:val="right"/>
        <w:rPr>
          <w:rFonts w:ascii="GHEA Grapalat" w:hAnsi="GHEA Grapalat" w:cs="Sylfaen"/>
          <w:b/>
          <w:sz w:val="20"/>
          <w:lang w:val="es-ES"/>
        </w:rPr>
      </w:pPr>
    </w:p>
    <w:p w14:paraId="09CAC1A7" w14:textId="77777777" w:rsidR="009E402F" w:rsidRDefault="009E402F" w:rsidP="00EF3662">
      <w:pPr>
        <w:pStyle w:val="norm"/>
        <w:spacing w:line="240" w:lineRule="auto"/>
        <w:ind w:firstLine="284"/>
        <w:jc w:val="right"/>
        <w:rPr>
          <w:rFonts w:ascii="GHEA Grapalat" w:hAnsi="GHEA Grapalat" w:cs="Sylfaen"/>
          <w:b/>
          <w:sz w:val="20"/>
          <w:lang w:val="es-ES"/>
        </w:rPr>
      </w:pPr>
    </w:p>
    <w:p w14:paraId="73A0DAA0" w14:textId="77777777" w:rsidR="009E402F" w:rsidRDefault="009E402F" w:rsidP="00EF3662">
      <w:pPr>
        <w:pStyle w:val="norm"/>
        <w:spacing w:line="240" w:lineRule="auto"/>
        <w:ind w:firstLine="284"/>
        <w:jc w:val="right"/>
        <w:rPr>
          <w:rFonts w:ascii="GHEA Grapalat" w:hAnsi="GHEA Grapalat" w:cs="Sylfaen"/>
          <w:b/>
          <w:sz w:val="20"/>
          <w:lang w:val="es-ES"/>
        </w:rPr>
      </w:pPr>
    </w:p>
    <w:p w14:paraId="21FBC5A1" w14:textId="77777777" w:rsidR="009E402F" w:rsidRDefault="009E402F" w:rsidP="00EF3662">
      <w:pPr>
        <w:pStyle w:val="norm"/>
        <w:spacing w:line="240" w:lineRule="auto"/>
        <w:ind w:firstLine="284"/>
        <w:jc w:val="right"/>
        <w:rPr>
          <w:rFonts w:ascii="GHEA Grapalat" w:hAnsi="GHEA Grapalat" w:cs="Sylfaen"/>
          <w:b/>
          <w:sz w:val="20"/>
          <w:lang w:val="es-ES"/>
        </w:rPr>
      </w:pPr>
    </w:p>
    <w:p w14:paraId="7E1C2EAF" w14:textId="77777777" w:rsidR="009E402F" w:rsidRDefault="009E402F" w:rsidP="00EF3662">
      <w:pPr>
        <w:pStyle w:val="norm"/>
        <w:spacing w:line="240" w:lineRule="auto"/>
        <w:ind w:firstLine="284"/>
        <w:jc w:val="right"/>
        <w:rPr>
          <w:rFonts w:ascii="GHEA Grapalat" w:hAnsi="GHEA Grapalat" w:cs="Sylfaen"/>
          <w:b/>
          <w:sz w:val="20"/>
          <w:lang w:val="es-ES"/>
        </w:rPr>
      </w:pPr>
    </w:p>
    <w:p w14:paraId="7038688D" w14:textId="77777777" w:rsidR="009E402F" w:rsidRDefault="009E402F" w:rsidP="00EF3662">
      <w:pPr>
        <w:pStyle w:val="norm"/>
        <w:spacing w:line="240" w:lineRule="auto"/>
        <w:ind w:firstLine="284"/>
        <w:jc w:val="right"/>
        <w:rPr>
          <w:rFonts w:ascii="GHEA Grapalat" w:hAnsi="GHEA Grapalat" w:cs="Sylfaen"/>
          <w:b/>
          <w:sz w:val="20"/>
          <w:lang w:val="es-ES"/>
        </w:rPr>
      </w:pPr>
    </w:p>
    <w:p w14:paraId="6146E33C" w14:textId="77777777" w:rsidR="009E402F" w:rsidRDefault="009E402F" w:rsidP="00EF3662">
      <w:pPr>
        <w:pStyle w:val="norm"/>
        <w:spacing w:line="240" w:lineRule="auto"/>
        <w:ind w:firstLine="284"/>
        <w:jc w:val="right"/>
        <w:rPr>
          <w:rFonts w:ascii="GHEA Grapalat" w:hAnsi="GHEA Grapalat" w:cs="Sylfaen"/>
          <w:b/>
          <w:sz w:val="20"/>
          <w:lang w:val="es-ES"/>
        </w:rPr>
      </w:pPr>
    </w:p>
    <w:p w14:paraId="1DD7A2B3" w14:textId="76AB624C" w:rsidR="009E402F" w:rsidRDefault="009E402F" w:rsidP="00EF3662">
      <w:pPr>
        <w:pStyle w:val="norm"/>
        <w:spacing w:line="240" w:lineRule="auto"/>
        <w:ind w:firstLine="284"/>
        <w:jc w:val="right"/>
        <w:rPr>
          <w:rFonts w:ascii="GHEA Grapalat" w:hAnsi="GHEA Grapalat" w:cs="Sylfaen"/>
          <w:b/>
          <w:sz w:val="20"/>
          <w:lang w:val="es-ES"/>
        </w:rPr>
      </w:pPr>
    </w:p>
    <w:p w14:paraId="27E70395" w14:textId="64813C46" w:rsidR="001644A3" w:rsidRDefault="001644A3" w:rsidP="00EF3662">
      <w:pPr>
        <w:pStyle w:val="norm"/>
        <w:spacing w:line="240" w:lineRule="auto"/>
        <w:ind w:firstLine="284"/>
        <w:jc w:val="right"/>
        <w:rPr>
          <w:rFonts w:ascii="GHEA Grapalat" w:hAnsi="GHEA Grapalat" w:cs="Sylfaen"/>
          <w:b/>
          <w:sz w:val="20"/>
          <w:lang w:val="es-ES"/>
        </w:rPr>
      </w:pPr>
    </w:p>
    <w:p w14:paraId="4CF23EC4" w14:textId="045ED048" w:rsidR="001644A3" w:rsidRDefault="001644A3" w:rsidP="00EF3662">
      <w:pPr>
        <w:pStyle w:val="norm"/>
        <w:spacing w:line="240" w:lineRule="auto"/>
        <w:ind w:firstLine="284"/>
        <w:jc w:val="right"/>
        <w:rPr>
          <w:rFonts w:ascii="GHEA Grapalat" w:hAnsi="GHEA Grapalat" w:cs="Sylfaen"/>
          <w:b/>
          <w:sz w:val="20"/>
          <w:lang w:val="es-ES"/>
        </w:rPr>
      </w:pPr>
    </w:p>
    <w:p w14:paraId="4468FCEC" w14:textId="0ABBCE5E" w:rsidR="001644A3" w:rsidRDefault="001644A3" w:rsidP="00EF3662">
      <w:pPr>
        <w:pStyle w:val="norm"/>
        <w:spacing w:line="240" w:lineRule="auto"/>
        <w:ind w:firstLine="284"/>
        <w:jc w:val="right"/>
        <w:rPr>
          <w:rFonts w:ascii="GHEA Grapalat" w:hAnsi="GHEA Grapalat" w:cs="Sylfaen"/>
          <w:b/>
          <w:sz w:val="20"/>
          <w:lang w:val="es-ES"/>
        </w:rPr>
      </w:pPr>
    </w:p>
    <w:p w14:paraId="61E89D73" w14:textId="33ED328C" w:rsidR="001644A3" w:rsidRDefault="001644A3" w:rsidP="00EF3662">
      <w:pPr>
        <w:pStyle w:val="norm"/>
        <w:spacing w:line="240" w:lineRule="auto"/>
        <w:ind w:firstLine="284"/>
        <w:jc w:val="right"/>
        <w:rPr>
          <w:rFonts w:ascii="GHEA Grapalat" w:hAnsi="GHEA Grapalat" w:cs="Sylfaen"/>
          <w:b/>
          <w:sz w:val="20"/>
          <w:lang w:val="es-ES"/>
        </w:rPr>
      </w:pPr>
    </w:p>
    <w:p w14:paraId="2DB902AC" w14:textId="2DA843D9" w:rsidR="001644A3" w:rsidRDefault="001644A3" w:rsidP="00EF3662">
      <w:pPr>
        <w:pStyle w:val="norm"/>
        <w:spacing w:line="240" w:lineRule="auto"/>
        <w:ind w:firstLine="284"/>
        <w:jc w:val="right"/>
        <w:rPr>
          <w:rFonts w:ascii="GHEA Grapalat" w:hAnsi="GHEA Grapalat" w:cs="Sylfaen"/>
          <w:b/>
          <w:sz w:val="20"/>
          <w:lang w:val="es-ES"/>
        </w:rPr>
      </w:pPr>
    </w:p>
    <w:p w14:paraId="2B3F9AA0" w14:textId="421BA7D8" w:rsidR="001644A3" w:rsidRDefault="001644A3" w:rsidP="00EF3662">
      <w:pPr>
        <w:pStyle w:val="norm"/>
        <w:spacing w:line="240" w:lineRule="auto"/>
        <w:ind w:firstLine="284"/>
        <w:jc w:val="right"/>
        <w:rPr>
          <w:rFonts w:ascii="GHEA Grapalat" w:hAnsi="GHEA Grapalat" w:cs="Sylfaen"/>
          <w:b/>
          <w:sz w:val="20"/>
          <w:lang w:val="es-ES"/>
        </w:rPr>
      </w:pPr>
    </w:p>
    <w:p w14:paraId="3A02DA64" w14:textId="1A810EC3" w:rsidR="001644A3" w:rsidRDefault="001644A3" w:rsidP="00EF3662">
      <w:pPr>
        <w:pStyle w:val="norm"/>
        <w:spacing w:line="240" w:lineRule="auto"/>
        <w:ind w:firstLine="284"/>
        <w:jc w:val="right"/>
        <w:rPr>
          <w:rFonts w:ascii="GHEA Grapalat" w:hAnsi="GHEA Grapalat" w:cs="Sylfaen"/>
          <w:b/>
          <w:sz w:val="20"/>
          <w:lang w:val="es-ES"/>
        </w:rPr>
      </w:pPr>
    </w:p>
    <w:p w14:paraId="64201FE9" w14:textId="3F751C04" w:rsidR="001644A3" w:rsidRDefault="001644A3" w:rsidP="00EF3662">
      <w:pPr>
        <w:pStyle w:val="norm"/>
        <w:spacing w:line="240" w:lineRule="auto"/>
        <w:ind w:firstLine="284"/>
        <w:jc w:val="right"/>
        <w:rPr>
          <w:rFonts w:ascii="GHEA Grapalat" w:hAnsi="GHEA Grapalat" w:cs="Sylfaen"/>
          <w:b/>
          <w:sz w:val="20"/>
          <w:lang w:val="es-ES"/>
        </w:rPr>
      </w:pPr>
    </w:p>
    <w:p w14:paraId="0AC08E49" w14:textId="181F4F47" w:rsidR="001644A3" w:rsidRDefault="001644A3" w:rsidP="00EF3662">
      <w:pPr>
        <w:pStyle w:val="norm"/>
        <w:spacing w:line="240" w:lineRule="auto"/>
        <w:ind w:firstLine="284"/>
        <w:jc w:val="right"/>
        <w:rPr>
          <w:rFonts w:ascii="GHEA Grapalat" w:hAnsi="GHEA Grapalat" w:cs="Sylfaen"/>
          <w:b/>
          <w:sz w:val="20"/>
          <w:lang w:val="es-ES"/>
        </w:rPr>
      </w:pPr>
    </w:p>
    <w:p w14:paraId="04311896" w14:textId="6A88D209" w:rsidR="001644A3" w:rsidRDefault="001644A3" w:rsidP="00EF3662">
      <w:pPr>
        <w:pStyle w:val="norm"/>
        <w:spacing w:line="240" w:lineRule="auto"/>
        <w:ind w:firstLine="284"/>
        <w:jc w:val="right"/>
        <w:rPr>
          <w:rFonts w:ascii="GHEA Grapalat" w:hAnsi="GHEA Grapalat" w:cs="Sylfaen"/>
          <w:b/>
          <w:sz w:val="20"/>
          <w:lang w:val="es-ES"/>
        </w:rPr>
      </w:pPr>
    </w:p>
    <w:p w14:paraId="1DEE8F2B" w14:textId="63F72DAD" w:rsidR="001644A3" w:rsidRDefault="001644A3" w:rsidP="00EF3662">
      <w:pPr>
        <w:pStyle w:val="norm"/>
        <w:spacing w:line="240" w:lineRule="auto"/>
        <w:ind w:firstLine="284"/>
        <w:jc w:val="right"/>
        <w:rPr>
          <w:rFonts w:ascii="GHEA Grapalat" w:hAnsi="GHEA Grapalat" w:cs="Sylfaen"/>
          <w:b/>
          <w:sz w:val="20"/>
          <w:lang w:val="es-ES"/>
        </w:rPr>
      </w:pPr>
    </w:p>
    <w:p w14:paraId="1CA02383" w14:textId="467F0E03" w:rsidR="001644A3" w:rsidRDefault="001644A3" w:rsidP="00EF3662">
      <w:pPr>
        <w:pStyle w:val="norm"/>
        <w:spacing w:line="240" w:lineRule="auto"/>
        <w:ind w:firstLine="284"/>
        <w:jc w:val="right"/>
        <w:rPr>
          <w:rFonts w:ascii="GHEA Grapalat" w:hAnsi="GHEA Grapalat" w:cs="Sylfaen"/>
          <w:b/>
          <w:sz w:val="20"/>
          <w:lang w:val="es-ES"/>
        </w:rPr>
      </w:pPr>
    </w:p>
    <w:p w14:paraId="1349767D" w14:textId="04535462" w:rsidR="001644A3" w:rsidRDefault="001644A3" w:rsidP="00EF3662">
      <w:pPr>
        <w:pStyle w:val="norm"/>
        <w:spacing w:line="240" w:lineRule="auto"/>
        <w:ind w:firstLine="284"/>
        <w:jc w:val="right"/>
        <w:rPr>
          <w:rFonts w:ascii="GHEA Grapalat" w:hAnsi="GHEA Grapalat" w:cs="Sylfaen"/>
          <w:b/>
          <w:sz w:val="20"/>
          <w:lang w:val="es-ES"/>
        </w:rPr>
      </w:pPr>
    </w:p>
    <w:p w14:paraId="0BD8E535" w14:textId="1ADDDF2C" w:rsidR="001644A3" w:rsidRDefault="001644A3" w:rsidP="00EF3662">
      <w:pPr>
        <w:pStyle w:val="norm"/>
        <w:spacing w:line="240" w:lineRule="auto"/>
        <w:ind w:firstLine="284"/>
        <w:jc w:val="right"/>
        <w:rPr>
          <w:rFonts w:ascii="GHEA Grapalat" w:hAnsi="GHEA Grapalat" w:cs="Sylfaen"/>
          <w:b/>
          <w:sz w:val="20"/>
          <w:lang w:val="es-ES"/>
        </w:rPr>
      </w:pPr>
    </w:p>
    <w:p w14:paraId="4CC7684F" w14:textId="18F989ED" w:rsidR="001644A3" w:rsidRDefault="001644A3" w:rsidP="00EF3662">
      <w:pPr>
        <w:pStyle w:val="norm"/>
        <w:spacing w:line="240" w:lineRule="auto"/>
        <w:ind w:firstLine="284"/>
        <w:jc w:val="right"/>
        <w:rPr>
          <w:rFonts w:ascii="GHEA Grapalat" w:hAnsi="GHEA Grapalat" w:cs="Sylfaen"/>
          <w:b/>
          <w:sz w:val="20"/>
          <w:lang w:val="es-ES"/>
        </w:rPr>
      </w:pPr>
    </w:p>
    <w:p w14:paraId="382CF9CD" w14:textId="307809DC" w:rsidR="001644A3" w:rsidRDefault="001644A3" w:rsidP="00EF3662">
      <w:pPr>
        <w:pStyle w:val="norm"/>
        <w:spacing w:line="240" w:lineRule="auto"/>
        <w:ind w:firstLine="284"/>
        <w:jc w:val="right"/>
        <w:rPr>
          <w:rFonts w:ascii="GHEA Grapalat" w:hAnsi="GHEA Grapalat" w:cs="Sylfaen"/>
          <w:b/>
          <w:sz w:val="20"/>
          <w:lang w:val="es-ES"/>
        </w:rPr>
      </w:pPr>
    </w:p>
    <w:p w14:paraId="081F1557" w14:textId="2B826AF8" w:rsidR="001644A3" w:rsidRDefault="001644A3" w:rsidP="00EF3662">
      <w:pPr>
        <w:pStyle w:val="norm"/>
        <w:spacing w:line="240" w:lineRule="auto"/>
        <w:ind w:firstLine="284"/>
        <w:jc w:val="right"/>
        <w:rPr>
          <w:rFonts w:ascii="GHEA Grapalat" w:hAnsi="GHEA Grapalat" w:cs="Sylfaen"/>
          <w:b/>
          <w:sz w:val="20"/>
          <w:lang w:val="es-ES"/>
        </w:rPr>
      </w:pPr>
    </w:p>
    <w:p w14:paraId="454E870F" w14:textId="70A0118E" w:rsidR="001644A3" w:rsidRDefault="001644A3" w:rsidP="00EF3662">
      <w:pPr>
        <w:pStyle w:val="norm"/>
        <w:spacing w:line="240" w:lineRule="auto"/>
        <w:ind w:firstLine="284"/>
        <w:jc w:val="right"/>
        <w:rPr>
          <w:rFonts w:ascii="GHEA Grapalat" w:hAnsi="GHEA Grapalat" w:cs="Sylfaen"/>
          <w:b/>
          <w:sz w:val="20"/>
          <w:lang w:val="es-ES"/>
        </w:rPr>
      </w:pPr>
    </w:p>
    <w:p w14:paraId="0FD54587" w14:textId="77777777" w:rsidR="00CE23D8" w:rsidRDefault="00CE23D8" w:rsidP="0081201B">
      <w:pPr>
        <w:pStyle w:val="norm"/>
        <w:spacing w:line="240" w:lineRule="auto"/>
        <w:ind w:firstLine="284"/>
        <w:jc w:val="right"/>
        <w:rPr>
          <w:rFonts w:ascii="GHEA Grapalat" w:hAnsi="GHEA Grapalat" w:cs="Sylfaen"/>
          <w:b/>
          <w:sz w:val="20"/>
          <w:lang w:val="es-ES"/>
        </w:rPr>
      </w:pPr>
    </w:p>
    <w:p w14:paraId="38C0AC9E" w14:textId="77777777" w:rsidR="00CE23D8" w:rsidRDefault="00CE23D8" w:rsidP="0081201B">
      <w:pPr>
        <w:pStyle w:val="norm"/>
        <w:spacing w:line="240" w:lineRule="auto"/>
        <w:ind w:firstLine="284"/>
        <w:jc w:val="right"/>
        <w:rPr>
          <w:rFonts w:ascii="GHEA Grapalat" w:hAnsi="GHEA Grapalat" w:cs="Sylfaen"/>
          <w:b/>
          <w:sz w:val="20"/>
          <w:lang w:val="es-ES"/>
        </w:rPr>
      </w:pPr>
    </w:p>
    <w:p w14:paraId="63DB8804" w14:textId="77777777" w:rsidR="00CF2378" w:rsidRDefault="00CF2378" w:rsidP="0081201B">
      <w:pPr>
        <w:pStyle w:val="norm"/>
        <w:spacing w:line="240" w:lineRule="auto"/>
        <w:ind w:firstLine="284"/>
        <w:jc w:val="right"/>
        <w:rPr>
          <w:rFonts w:ascii="GHEA Grapalat" w:hAnsi="GHEA Grapalat" w:cs="Sylfaen"/>
          <w:b/>
          <w:sz w:val="20"/>
          <w:lang w:val="es-ES"/>
        </w:rPr>
      </w:pPr>
    </w:p>
    <w:p w14:paraId="62EF059A" w14:textId="77777777" w:rsidR="00CF2378" w:rsidRDefault="00CF2378" w:rsidP="0081201B">
      <w:pPr>
        <w:pStyle w:val="norm"/>
        <w:spacing w:line="240" w:lineRule="auto"/>
        <w:ind w:firstLine="284"/>
        <w:jc w:val="right"/>
        <w:rPr>
          <w:rFonts w:ascii="GHEA Grapalat" w:hAnsi="GHEA Grapalat" w:cs="Sylfaen"/>
          <w:b/>
          <w:sz w:val="20"/>
          <w:lang w:val="es-ES"/>
        </w:rPr>
      </w:pPr>
    </w:p>
    <w:p w14:paraId="3056C1ED" w14:textId="77777777" w:rsidR="00CF2378" w:rsidRDefault="00CF2378" w:rsidP="0081201B">
      <w:pPr>
        <w:pStyle w:val="norm"/>
        <w:spacing w:line="240" w:lineRule="auto"/>
        <w:ind w:firstLine="284"/>
        <w:jc w:val="right"/>
        <w:rPr>
          <w:rFonts w:ascii="GHEA Grapalat" w:hAnsi="GHEA Grapalat" w:cs="Sylfaen"/>
          <w:b/>
          <w:sz w:val="20"/>
          <w:lang w:val="es-ES"/>
        </w:rPr>
      </w:pPr>
    </w:p>
    <w:p w14:paraId="2A16D042" w14:textId="77777777" w:rsidR="00CF2378" w:rsidRDefault="00CF2378" w:rsidP="0081201B">
      <w:pPr>
        <w:pStyle w:val="norm"/>
        <w:spacing w:line="240" w:lineRule="auto"/>
        <w:ind w:firstLine="284"/>
        <w:jc w:val="right"/>
        <w:rPr>
          <w:rFonts w:ascii="GHEA Grapalat" w:hAnsi="GHEA Grapalat" w:cs="Sylfaen"/>
          <w:b/>
          <w:sz w:val="20"/>
          <w:lang w:val="es-ES"/>
        </w:rPr>
      </w:pPr>
    </w:p>
    <w:p w14:paraId="613ED2EA" w14:textId="77777777" w:rsidR="00CF2378" w:rsidRDefault="00CF2378" w:rsidP="0081201B">
      <w:pPr>
        <w:pStyle w:val="norm"/>
        <w:spacing w:line="240" w:lineRule="auto"/>
        <w:ind w:firstLine="284"/>
        <w:jc w:val="right"/>
        <w:rPr>
          <w:rFonts w:ascii="GHEA Grapalat" w:hAnsi="GHEA Grapalat" w:cs="Sylfaen"/>
          <w:b/>
          <w:sz w:val="20"/>
          <w:lang w:val="es-ES"/>
        </w:rPr>
      </w:pPr>
    </w:p>
    <w:p w14:paraId="02497386" w14:textId="77777777" w:rsidR="00CF2378" w:rsidRDefault="00CF2378" w:rsidP="0081201B">
      <w:pPr>
        <w:pStyle w:val="norm"/>
        <w:spacing w:line="240" w:lineRule="auto"/>
        <w:ind w:firstLine="284"/>
        <w:jc w:val="right"/>
        <w:rPr>
          <w:rFonts w:ascii="GHEA Grapalat" w:hAnsi="GHEA Grapalat" w:cs="Sylfaen"/>
          <w:b/>
          <w:sz w:val="20"/>
          <w:lang w:val="es-ES"/>
        </w:rPr>
      </w:pPr>
    </w:p>
    <w:p w14:paraId="2751B6CB" w14:textId="77777777" w:rsidR="00CF2378" w:rsidRDefault="00CF2378" w:rsidP="0081201B">
      <w:pPr>
        <w:pStyle w:val="norm"/>
        <w:spacing w:line="240" w:lineRule="auto"/>
        <w:ind w:firstLine="284"/>
        <w:jc w:val="right"/>
        <w:rPr>
          <w:rFonts w:ascii="GHEA Grapalat" w:hAnsi="GHEA Grapalat" w:cs="Sylfaen"/>
          <w:b/>
          <w:sz w:val="20"/>
          <w:lang w:val="es-ES"/>
        </w:rPr>
      </w:pPr>
    </w:p>
    <w:p w14:paraId="5E74D324" w14:textId="77777777" w:rsidR="00CF2378" w:rsidRDefault="00CF2378" w:rsidP="0081201B">
      <w:pPr>
        <w:pStyle w:val="norm"/>
        <w:spacing w:line="240" w:lineRule="auto"/>
        <w:ind w:firstLine="284"/>
        <w:jc w:val="right"/>
        <w:rPr>
          <w:rFonts w:ascii="GHEA Grapalat" w:hAnsi="GHEA Grapalat" w:cs="Sylfaen"/>
          <w:b/>
          <w:sz w:val="20"/>
          <w:lang w:val="es-ES"/>
        </w:rPr>
      </w:pPr>
    </w:p>
    <w:p w14:paraId="015C224F" w14:textId="77777777" w:rsidR="00CF2378" w:rsidRDefault="00CF2378" w:rsidP="0081201B">
      <w:pPr>
        <w:pStyle w:val="norm"/>
        <w:spacing w:line="240" w:lineRule="auto"/>
        <w:ind w:firstLine="284"/>
        <w:jc w:val="right"/>
        <w:rPr>
          <w:rFonts w:ascii="GHEA Grapalat" w:hAnsi="GHEA Grapalat" w:cs="Sylfaen"/>
          <w:b/>
          <w:sz w:val="20"/>
          <w:lang w:val="es-ES"/>
        </w:rPr>
      </w:pPr>
    </w:p>
    <w:p w14:paraId="0A215896" w14:textId="77777777" w:rsidR="00CF2378" w:rsidRDefault="00CF2378" w:rsidP="0081201B">
      <w:pPr>
        <w:pStyle w:val="norm"/>
        <w:spacing w:line="240" w:lineRule="auto"/>
        <w:ind w:firstLine="284"/>
        <w:jc w:val="right"/>
        <w:rPr>
          <w:rFonts w:ascii="GHEA Grapalat" w:hAnsi="GHEA Grapalat" w:cs="Sylfaen"/>
          <w:b/>
          <w:sz w:val="20"/>
          <w:lang w:val="es-ES"/>
        </w:rPr>
      </w:pPr>
    </w:p>
    <w:p w14:paraId="6BE9D473" w14:textId="77777777" w:rsidR="00CF2378" w:rsidRDefault="00CF2378" w:rsidP="0081201B">
      <w:pPr>
        <w:pStyle w:val="norm"/>
        <w:spacing w:line="240" w:lineRule="auto"/>
        <w:ind w:firstLine="284"/>
        <w:jc w:val="right"/>
        <w:rPr>
          <w:rFonts w:ascii="GHEA Grapalat" w:hAnsi="GHEA Grapalat" w:cs="Sylfaen"/>
          <w:b/>
          <w:sz w:val="20"/>
          <w:lang w:val="es-ES"/>
        </w:rPr>
      </w:pPr>
    </w:p>
    <w:p w14:paraId="78DA9FA3" w14:textId="77777777" w:rsidR="00CF2378" w:rsidRDefault="00CF2378" w:rsidP="0081201B">
      <w:pPr>
        <w:pStyle w:val="norm"/>
        <w:spacing w:line="240" w:lineRule="auto"/>
        <w:ind w:firstLine="284"/>
        <w:jc w:val="right"/>
        <w:rPr>
          <w:rFonts w:ascii="GHEA Grapalat" w:hAnsi="GHEA Grapalat" w:cs="Sylfaen"/>
          <w:b/>
          <w:sz w:val="20"/>
          <w:lang w:val="es-ES"/>
        </w:rPr>
      </w:pPr>
    </w:p>
    <w:p w14:paraId="777EFE83" w14:textId="0488380B" w:rsidR="0081201B" w:rsidRPr="005E1F72" w:rsidRDefault="0081201B" w:rsidP="0081201B">
      <w:pPr>
        <w:pStyle w:val="norm"/>
        <w:spacing w:line="240" w:lineRule="auto"/>
        <w:ind w:firstLine="284"/>
        <w:jc w:val="right"/>
        <w:rPr>
          <w:rFonts w:ascii="GHEA Grapalat" w:hAnsi="GHEA Grapalat" w:cs="Arial"/>
          <w:b/>
          <w:sz w:val="20"/>
          <w:lang w:val="es-ES"/>
        </w:rPr>
      </w:pPr>
      <w:proofErr w:type="spellStart"/>
      <w:proofErr w:type="gramStart"/>
      <w:r w:rsidRPr="005E1F72">
        <w:rPr>
          <w:rFonts w:ascii="GHEA Grapalat" w:hAnsi="GHEA Grapalat" w:cs="Sylfaen"/>
          <w:b/>
          <w:sz w:val="20"/>
          <w:lang w:val="es-ES"/>
        </w:rPr>
        <w:lastRenderedPageBreak/>
        <w:t>Հավելված</w:t>
      </w:r>
      <w:proofErr w:type="spellEnd"/>
      <w:r w:rsidRPr="005E1F72">
        <w:rPr>
          <w:rFonts w:ascii="GHEA Grapalat" w:hAnsi="GHEA Grapalat" w:cs="Arial"/>
          <w:b/>
          <w:sz w:val="20"/>
          <w:lang w:val="es-ES"/>
        </w:rPr>
        <w:t xml:space="preserve">  N</w:t>
      </w:r>
      <w:proofErr w:type="gramEnd"/>
      <w:r w:rsidRPr="005E1F72">
        <w:rPr>
          <w:rFonts w:ascii="GHEA Grapalat" w:hAnsi="GHEA Grapalat" w:cs="Arial"/>
          <w:b/>
          <w:sz w:val="20"/>
          <w:lang w:val="es-ES"/>
        </w:rPr>
        <w:t xml:space="preserve"> 1</w:t>
      </w:r>
    </w:p>
    <w:p w14:paraId="5DF6D941" w14:textId="2F4F316A" w:rsidR="0081201B" w:rsidRPr="005E1F72" w:rsidRDefault="0081201B" w:rsidP="0081201B">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ԵՔ-ԳՀԱՇՁԲ-</w:t>
      </w:r>
      <w:r w:rsidR="006B255B">
        <w:rPr>
          <w:rFonts w:ascii="GHEA Grapalat" w:hAnsi="GHEA Grapalat"/>
          <w:b/>
          <w:lang w:val="es-ES"/>
        </w:rPr>
        <w:t>24/74</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61F98195" w14:textId="39E8E0BD" w:rsidR="0081201B" w:rsidRPr="005E1F72" w:rsidRDefault="0081201B" w:rsidP="0081201B">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w:t>
      </w:r>
      <w:r w:rsidR="006C3BA3">
        <w:rPr>
          <w:rFonts w:ascii="GHEA Grapalat" w:hAnsi="GHEA Grapalat" w:cs="Sylfaen"/>
          <w:b/>
          <w:lang w:val="es-ES"/>
        </w:rPr>
        <w:t>ան</w:t>
      </w:r>
      <w:proofErr w:type="spellEnd"/>
      <w:r w:rsidRPr="005E1F72">
        <w:rPr>
          <w:rFonts w:ascii="GHEA Grapalat" w:hAnsi="GHEA Grapalat" w:cs="Arial"/>
          <w:b/>
          <w:lang w:val="es-ES"/>
        </w:rPr>
        <w:t xml:space="preserve"> </w:t>
      </w:r>
      <w:proofErr w:type="spellStart"/>
      <w:r w:rsidRPr="005E1F72">
        <w:rPr>
          <w:rFonts w:ascii="GHEA Grapalat" w:hAnsi="GHEA Grapalat" w:cs="Sylfaen"/>
          <w:b/>
          <w:lang w:val="es-ES"/>
        </w:rPr>
        <w:t>հրավերի</w:t>
      </w:r>
      <w:proofErr w:type="spellEnd"/>
    </w:p>
    <w:p w14:paraId="3BED0B58" w14:textId="77777777" w:rsidR="0081201B" w:rsidRPr="005E1F72" w:rsidRDefault="0081201B" w:rsidP="0081201B">
      <w:pPr>
        <w:jc w:val="center"/>
        <w:rPr>
          <w:rFonts w:ascii="GHEA Grapalat" w:hAnsi="GHEA Grapalat" w:cs="Sylfaen"/>
          <w:b/>
          <w:lang w:val="es-ES"/>
        </w:rPr>
      </w:pPr>
    </w:p>
    <w:p w14:paraId="0FD8FD1F" w14:textId="77777777" w:rsidR="0081201B" w:rsidRPr="0093002B" w:rsidRDefault="0081201B" w:rsidP="0081201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1273530D" w14:textId="77777777" w:rsidR="0081201B" w:rsidRPr="0093002B" w:rsidRDefault="0081201B" w:rsidP="0081201B">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Pr="0093002B">
        <w:rPr>
          <w:rFonts w:ascii="GHEA Grapalat" w:hAnsi="GHEA Grapalat" w:cs="Sylfaen"/>
          <w:color w:val="auto"/>
          <w:sz w:val="24"/>
          <w:szCs w:val="24"/>
          <w:lang w:val="es-ES"/>
        </w:rPr>
        <w:t>ին</w:t>
      </w:r>
      <w:proofErr w:type="spellEnd"/>
      <w:r w:rsidRPr="0093002B">
        <w:rPr>
          <w:rFonts w:ascii="GHEA Grapalat" w:hAnsi="GHEA Grapalat" w:cs="Sylfaen"/>
          <w:color w:val="auto"/>
          <w:sz w:val="24"/>
          <w:szCs w:val="24"/>
          <w:lang w:val="es-ES"/>
        </w:rPr>
        <w:t xml:space="preserve"> </w:t>
      </w:r>
      <w:proofErr w:type="spellStart"/>
      <w:r w:rsidRPr="0093002B">
        <w:rPr>
          <w:rFonts w:ascii="GHEA Grapalat" w:hAnsi="GHEA Grapalat" w:cs="Sylfaen"/>
          <w:color w:val="auto"/>
          <w:sz w:val="24"/>
          <w:szCs w:val="24"/>
          <w:lang w:val="es-ES"/>
        </w:rPr>
        <w:t>մասնակցելու</w:t>
      </w:r>
      <w:proofErr w:type="spellEnd"/>
      <w:r w:rsidRPr="0093002B">
        <w:rPr>
          <w:rFonts w:ascii="GHEA Grapalat" w:hAnsi="GHEA Grapalat" w:cs="Arial"/>
          <w:color w:val="auto"/>
          <w:sz w:val="24"/>
          <w:szCs w:val="24"/>
          <w:lang w:val="es-ES"/>
        </w:rPr>
        <w:t xml:space="preserve">  </w:t>
      </w:r>
    </w:p>
    <w:p w14:paraId="6D45C375" w14:textId="77777777" w:rsidR="0081201B" w:rsidRPr="0093002B" w:rsidRDefault="0081201B" w:rsidP="0081201B">
      <w:pPr>
        <w:rPr>
          <w:lang w:val="es-ES" w:eastAsia="ru-RU"/>
        </w:rPr>
      </w:pPr>
    </w:p>
    <w:p w14:paraId="28684003"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426C8B21" w14:textId="77777777" w:rsidR="0081201B" w:rsidRPr="0093002B" w:rsidRDefault="0081201B" w:rsidP="0081201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225B3C" w14:textId="5F0743F7" w:rsidR="0081201B" w:rsidRPr="0093002B" w:rsidRDefault="0081201B" w:rsidP="0081201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ԵՔ-ԳՀԱՇՁԲ-</w:t>
      </w:r>
      <w:r w:rsidR="006B255B">
        <w:rPr>
          <w:rFonts w:ascii="GHEA Grapalat" w:hAnsi="GHEA Grapalat"/>
          <w:b/>
          <w:lang w:val="es-ES"/>
        </w:rPr>
        <w:t>24/74</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612FC5E" w14:textId="77777777" w:rsidR="0081201B" w:rsidRPr="0093002B" w:rsidRDefault="0081201B" w:rsidP="0081201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1686761" w14:textId="77777777" w:rsidR="0081201B" w:rsidRPr="0093002B" w:rsidRDefault="0081201B" w:rsidP="0081201B">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Pr="0093002B">
        <w:rPr>
          <w:rFonts w:ascii="GHEA Grapalat" w:hAnsi="GHEA Grapalat" w:cs="Sylfaen"/>
          <w:sz w:val="20"/>
          <w:szCs w:val="20"/>
          <w:lang w:val="es-ES"/>
        </w:rPr>
        <w:t>ի</w:t>
      </w:r>
      <w:proofErr w:type="spellEnd"/>
      <w:r w:rsidRPr="0093002B">
        <w:rPr>
          <w:rFonts w:ascii="GHEA Grapalat" w:hAnsi="GHEA Grapalat" w:cs="Arial"/>
          <w:sz w:val="16"/>
          <w:szCs w:val="16"/>
          <w:lang w:val="es-ES"/>
        </w:rPr>
        <w:t xml:space="preserve"> </w:t>
      </w:r>
      <w:r w:rsidRPr="0093002B">
        <w:rPr>
          <w:rFonts w:ascii="GHEA Grapalat" w:hAnsi="GHEA Grapalat"/>
          <w:u w:val="single"/>
          <w:lang w:val="es-ES"/>
        </w:rPr>
        <w:tab/>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 xml:space="preserve">     </w:t>
      </w:r>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չափաբաժնին</w:t>
      </w:r>
      <w:proofErr w:type="spellEnd"/>
      <w:r w:rsidRPr="0093002B">
        <w:rPr>
          <w:rFonts w:ascii="GHEA Grapalat" w:hAnsi="GHEA Grapalat" w:cs="Arial"/>
          <w:sz w:val="20"/>
          <w:szCs w:val="20"/>
          <w:lang w:val="es-ES"/>
        </w:rPr>
        <w:t xml:space="preserve">  (</w:t>
      </w:r>
      <w:proofErr w:type="spellStart"/>
      <w:proofErr w:type="gramEnd"/>
      <w:r w:rsidRPr="0093002B">
        <w:rPr>
          <w:rFonts w:ascii="GHEA Grapalat" w:hAnsi="GHEA Grapalat" w:cs="Sylfaen"/>
          <w:sz w:val="20"/>
          <w:szCs w:val="20"/>
          <w:lang w:val="es-ES"/>
        </w:rPr>
        <w:t>չափաբաժիններին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հրավերի</w:t>
      </w:r>
      <w:proofErr w:type="spellEnd"/>
      <w:r w:rsidRPr="0093002B">
        <w:rPr>
          <w:rFonts w:ascii="GHEA Grapalat" w:hAnsi="GHEA Grapalat" w:cs="Sylfaen"/>
          <w:sz w:val="20"/>
          <w:szCs w:val="20"/>
          <w:lang w:val="es-ES"/>
        </w:rPr>
        <w:t xml:space="preserve"> </w:t>
      </w:r>
    </w:p>
    <w:p w14:paraId="4D52EE25" w14:textId="77777777" w:rsidR="0081201B" w:rsidRPr="0093002B" w:rsidRDefault="0081201B" w:rsidP="0081201B">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proofErr w:type="gram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proofErr w:type="gramEnd"/>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0186EFAA" w14:textId="77777777" w:rsidR="0081201B" w:rsidRPr="0093002B" w:rsidRDefault="0081201B" w:rsidP="0081201B">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30A507A7" w14:textId="77777777" w:rsidR="0081201B" w:rsidRPr="0093002B" w:rsidRDefault="0081201B" w:rsidP="0081201B">
      <w:pPr>
        <w:jc w:val="both"/>
        <w:rPr>
          <w:rFonts w:ascii="GHEA Grapalat" w:hAnsi="GHEA Grapalat"/>
          <w:sz w:val="12"/>
          <w:szCs w:val="12"/>
          <w:u w:val="single"/>
          <w:lang w:val="es-ES"/>
        </w:rPr>
      </w:pPr>
    </w:p>
    <w:p w14:paraId="462362A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568D06A9"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B455CF4"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2F0BFB7F"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9BBFE8A" w14:textId="77777777" w:rsidR="0081201B" w:rsidRPr="0093002B" w:rsidDel="00437CDB" w:rsidRDefault="0081201B" w:rsidP="0081201B">
      <w:pPr>
        <w:jc w:val="both"/>
        <w:rPr>
          <w:rFonts w:ascii="GHEA Grapalat" w:hAnsi="GHEA Grapalat" w:cs="Sylfaen"/>
          <w:sz w:val="20"/>
          <w:szCs w:val="20"/>
          <w:lang w:val="es-ES"/>
        </w:rPr>
      </w:pPr>
    </w:p>
    <w:p w14:paraId="3C20F84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7E2B20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2ED5CE9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5B63CC06" w14:textId="77777777" w:rsidR="0081201B" w:rsidRPr="0093002B" w:rsidRDefault="0081201B">
      <w:pPr>
        <w:numPr>
          <w:ilvl w:val="0"/>
          <w:numId w:val="5"/>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E96F978"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0ED2AAA" w14:textId="77777777" w:rsidR="0081201B" w:rsidRPr="0093002B" w:rsidRDefault="0081201B">
      <w:pPr>
        <w:numPr>
          <w:ilvl w:val="0"/>
          <w:numId w:val="5"/>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58A8CD5" w14:textId="77777777" w:rsidR="0081201B" w:rsidRPr="0093002B" w:rsidRDefault="0081201B" w:rsidP="0081201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F498F62" w14:textId="77777777" w:rsidR="0081201B" w:rsidRPr="0093002B" w:rsidRDefault="0081201B" w:rsidP="0081201B">
      <w:pPr>
        <w:jc w:val="right"/>
        <w:rPr>
          <w:rFonts w:ascii="GHEA Grapalat" w:hAnsi="GHEA Grapalat"/>
          <w:sz w:val="10"/>
          <w:szCs w:val="10"/>
          <w:lang w:val="es-ES"/>
        </w:rPr>
      </w:pPr>
    </w:p>
    <w:p w14:paraId="740E91CB" w14:textId="77777777" w:rsidR="0081201B" w:rsidRPr="0093002B" w:rsidRDefault="0081201B" w:rsidP="0081201B">
      <w:pPr>
        <w:jc w:val="right"/>
        <w:rPr>
          <w:rFonts w:ascii="GHEA Grapalat" w:hAnsi="GHEA Grapalat"/>
          <w:sz w:val="10"/>
          <w:szCs w:val="10"/>
          <w:lang w:val="es-ES"/>
        </w:rPr>
      </w:pPr>
    </w:p>
    <w:p w14:paraId="6DFC07DD" w14:textId="77777777" w:rsidR="0081201B" w:rsidRPr="0093002B" w:rsidRDefault="0081201B" w:rsidP="0081201B">
      <w:pPr>
        <w:jc w:val="right"/>
        <w:rPr>
          <w:rFonts w:ascii="GHEA Grapalat" w:hAnsi="GHEA Grapalat"/>
          <w:sz w:val="10"/>
          <w:szCs w:val="10"/>
          <w:lang w:val="es-ES"/>
        </w:rPr>
      </w:pPr>
    </w:p>
    <w:p w14:paraId="78C69182" w14:textId="77777777" w:rsidR="0081201B" w:rsidRPr="0093002B" w:rsidRDefault="0081201B" w:rsidP="0081201B">
      <w:pPr>
        <w:jc w:val="right"/>
        <w:rPr>
          <w:rFonts w:ascii="GHEA Grapalat" w:hAnsi="GHEA Grapalat"/>
          <w:sz w:val="10"/>
          <w:szCs w:val="10"/>
          <w:lang w:val="hy-AM"/>
        </w:rPr>
      </w:pPr>
    </w:p>
    <w:p w14:paraId="74C91B8A" w14:textId="77777777" w:rsidR="0081201B" w:rsidRPr="0093002B" w:rsidRDefault="0081201B">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62326BF3"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3643BFE" w14:textId="77777777" w:rsidR="0081201B" w:rsidRPr="0093002B" w:rsidRDefault="0081201B" w:rsidP="0081201B">
      <w:pPr>
        <w:jc w:val="right"/>
        <w:rPr>
          <w:rFonts w:ascii="GHEA Grapalat" w:hAnsi="GHEA Grapalat"/>
          <w:sz w:val="10"/>
          <w:szCs w:val="10"/>
          <w:lang w:val="hy-AM"/>
        </w:rPr>
      </w:pPr>
    </w:p>
    <w:p w14:paraId="775E5CA2" w14:textId="77777777" w:rsidR="0081201B" w:rsidRPr="0093002B" w:rsidRDefault="0081201B" w:rsidP="0081201B">
      <w:pPr>
        <w:ind w:firstLine="708"/>
        <w:jc w:val="both"/>
        <w:rPr>
          <w:rFonts w:ascii="GHEA Grapalat" w:hAnsi="GHEA Grapalat" w:cs="Arial"/>
          <w:sz w:val="20"/>
          <w:szCs w:val="20"/>
          <w:lang w:val="hy-AM"/>
        </w:rPr>
      </w:pPr>
    </w:p>
    <w:p w14:paraId="7A149920" w14:textId="77777777" w:rsidR="0081201B" w:rsidRPr="0093002B" w:rsidRDefault="0081201B">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3435E95"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A903AA4" w14:textId="77777777" w:rsidR="0081201B" w:rsidRPr="0093002B" w:rsidRDefault="0081201B" w:rsidP="0081201B">
      <w:pPr>
        <w:ind w:firstLine="709"/>
        <w:jc w:val="both"/>
        <w:rPr>
          <w:rFonts w:ascii="GHEA Grapalat" w:hAnsi="GHEA Grapalat" w:cs="Arial"/>
          <w:sz w:val="20"/>
          <w:szCs w:val="20"/>
          <w:lang w:val="hy-AM"/>
        </w:rPr>
      </w:pPr>
    </w:p>
    <w:p w14:paraId="1A268E7C" w14:textId="77777777" w:rsidR="0081201B" w:rsidRPr="0093002B" w:rsidRDefault="0081201B" w:rsidP="0081201B">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5434DA8D"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AB13336"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B0645E1"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B3A978" w14:textId="5CEA4C29" w:rsidR="0081201B" w:rsidRPr="0093002B" w:rsidRDefault="0081201B" w:rsidP="0081201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ԵՔ-ԳՀԱՇՁԲ-</w:t>
      </w:r>
      <w:r w:rsidR="006B255B">
        <w:rPr>
          <w:rFonts w:ascii="GHEA Grapalat" w:hAnsi="GHEA Grapalat"/>
          <w:b/>
          <w:lang w:val="es-ES"/>
        </w:rPr>
        <w:t>24/74</w:t>
      </w:r>
      <w:proofErr w:type="gramStart"/>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proofErr w:type="gramEnd"/>
      <w:r w:rsidRPr="0093002B">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69794D8A" w14:textId="77777777" w:rsidR="0081201B" w:rsidRPr="0093002B" w:rsidRDefault="0081201B" w:rsidP="0081201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6DA08504" w14:textId="77777777" w:rsidR="0081201B" w:rsidRPr="0093002B" w:rsidRDefault="0081201B" w:rsidP="0081201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21BDB25" w14:textId="688C6529" w:rsidR="0081201B" w:rsidRPr="0093002B" w:rsidRDefault="0081201B" w:rsidP="0081201B">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ԵՔ-ԳՀԱՇՁԲ-</w:t>
      </w:r>
      <w:r w:rsidR="006B255B">
        <w:rPr>
          <w:rFonts w:ascii="GHEA Grapalat" w:hAnsi="GHEA Grapalat"/>
          <w:b/>
          <w:lang w:val="es-ES"/>
        </w:rPr>
        <w:t>24/74</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1B2FB79" w14:textId="77777777" w:rsidR="0081201B" w:rsidRPr="0093002B" w:rsidRDefault="0081201B">
      <w:pPr>
        <w:numPr>
          <w:ilvl w:val="0"/>
          <w:numId w:val="5"/>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0A66336B" w14:textId="77777777" w:rsidR="0081201B" w:rsidRPr="0093002B" w:rsidRDefault="0081201B">
      <w:pPr>
        <w:numPr>
          <w:ilvl w:val="0"/>
          <w:numId w:val="5"/>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DCF36EA" w14:textId="77777777" w:rsidR="0081201B" w:rsidRPr="0093002B" w:rsidRDefault="0081201B" w:rsidP="0081201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617A5478"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D0778E7"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2B612AF"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6DF7721A"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8E147EE" w14:textId="77777777" w:rsidR="0081201B" w:rsidRPr="0093002B" w:rsidRDefault="0081201B" w:rsidP="0081201B">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0591524D" w14:textId="77777777" w:rsidR="0081201B" w:rsidRPr="0093002B" w:rsidRDefault="0081201B" w:rsidP="0081201B">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30F0979"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2EB34F5" w14:textId="77777777" w:rsidR="0081201B" w:rsidRPr="0093002B" w:rsidRDefault="0081201B" w:rsidP="0081201B">
      <w:pPr>
        <w:jc w:val="both"/>
        <w:rPr>
          <w:rFonts w:ascii="GHEA Grapalat" w:hAnsi="GHEA Grapalat" w:cs="Sylfaen"/>
          <w:sz w:val="20"/>
          <w:lang w:val="es-ES"/>
        </w:rPr>
      </w:pPr>
    </w:p>
    <w:p w14:paraId="745B7836" w14:textId="77777777" w:rsidR="0081201B" w:rsidRPr="0093002B" w:rsidRDefault="0081201B" w:rsidP="0081201B">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41FAE51" w14:textId="77777777" w:rsidR="0081201B" w:rsidRPr="0093002B" w:rsidRDefault="0081201B" w:rsidP="0081201B">
      <w:pPr>
        <w:jc w:val="right"/>
        <w:rPr>
          <w:rFonts w:ascii="GHEA Grapalat" w:hAnsi="GHEA Grapalat"/>
          <w:sz w:val="10"/>
          <w:szCs w:val="10"/>
          <w:lang w:val="es-ES"/>
        </w:rPr>
      </w:pPr>
    </w:p>
    <w:p w14:paraId="4A90C07B" w14:textId="77777777" w:rsidR="0081201B" w:rsidRPr="0093002B" w:rsidRDefault="0081201B" w:rsidP="0081201B">
      <w:pPr>
        <w:ind w:firstLine="708"/>
        <w:jc w:val="both"/>
        <w:rPr>
          <w:rFonts w:ascii="GHEA Grapalat" w:hAnsi="GHEA Grapalat"/>
          <w:sz w:val="20"/>
          <w:lang w:val="es-ES"/>
        </w:rPr>
      </w:pPr>
    </w:p>
    <w:p w14:paraId="2E351DBB" w14:textId="77777777" w:rsidR="0081201B" w:rsidRPr="0093002B" w:rsidRDefault="0081201B" w:rsidP="0081201B">
      <w:pPr>
        <w:ind w:firstLine="708"/>
        <w:jc w:val="both"/>
        <w:rPr>
          <w:rFonts w:ascii="GHEA Grapalat" w:hAnsi="GHEA Grapalat"/>
          <w:sz w:val="20"/>
          <w:lang w:val="es-ES"/>
        </w:rPr>
      </w:pPr>
    </w:p>
    <w:p w14:paraId="46C249C1" w14:textId="77777777" w:rsidR="0081201B" w:rsidRPr="0093002B" w:rsidRDefault="0081201B" w:rsidP="0081201B">
      <w:pPr>
        <w:jc w:val="both"/>
        <w:rPr>
          <w:rFonts w:ascii="GHEA Grapalat" w:hAnsi="GHEA Grapalat"/>
          <w:sz w:val="20"/>
          <w:lang w:val="es-ES"/>
        </w:rPr>
      </w:pPr>
    </w:p>
    <w:p w14:paraId="26943B25" w14:textId="77777777" w:rsidR="0081201B" w:rsidRPr="0093002B" w:rsidRDefault="0081201B" w:rsidP="0081201B">
      <w:pPr>
        <w:jc w:val="both"/>
        <w:rPr>
          <w:rFonts w:ascii="GHEA Grapalat" w:hAnsi="GHEA Grapalat"/>
          <w:sz w:val="20"/>
          <w:lang w:val="es-ES"/>
        </w:rPr>
      </w:pPr>
    </w:p>
    <w:p w14:paraId="1FADBF9A" w14:textId="77777777" w:rsidR="0081201B" w:rsidRPr="0093002B" w:rsidRDefault="0081201B" w:rsidP="0081201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0B48DD">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0B48DD">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79C4385" w14:textId="77777777" w:rsidR="0081201B" w:rsidRPr="0093002B" w:rsidRDefault="0081201B" w:rsidP="0081201B">
      <w:pPr>
        <w:jc w:val="both"/>
        <w:rPr>
          <w:rFonts w:ascii="GHEA Grapalat" w:hAnsi="GHEA Grapalat" w:cs="Arial"/>
          <w:sz w:val="20"/>
          <w:vertAlign w:val="superscript"/>
          <w:lang w:val="es-ES"/>
        </w:rPr>
      </w:pPr>
    </w:p>
    <w:p w14:paraId="70D73794" w14:textId="77777777" w:rsidR="0081201B" w:rsidRPr="0093002B" w:rsidRDefault="0081201B" w:rsidP="0081201B">
      <w:pPr>
        <w:jc w:val="both"/>
        <w:rPr>
          <w:rFonts w:ascii="GHEA Grapalat" w:hAnsi="GHEA Grapalat"/>
          <w:sz w:val="20"/>
          <w:lang w:val="hy-AM"/>
        </w:rPr>
      </w:pPr>
      <w:r w:rsidRPr="0093002B">
        <w:rPr>
          <w:rFonts w:ascii="GHEA Grapalat" w:hAnsi="GHEA Grapalat"/>
          <w:sz w:val="20"/>
          <w:lang w:val="hy-AM"/>
        </w:rPr>
        <w:t xml:space="preserve">    </w:t>
      </w:r>
    </w:p>
    <w:p w14:paraId="0B7C290C" w14:textId="77777777" w:rsidR="0081201B" w:rsidRPr="0093002B" w:rsidRDefault="0081201B" w:rsidP="0081201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53F63A3" w14:textId="77777777" w:rsidR="0081201B" w:rsidRPr="0093002B" w:rsidRDefault="0081201B" w:rsidP="0081201B">
      <w:pPr>
        <w:pStyle w:val="BodyTextIndent3"/>
        <w:spacing w:line="240" w:lineRule="auto"/>
        <w:jc w:val="right"/>
        <w:rPr>
          <w:rFonts w:ascii="GHEA Grapalat" w:hAnsi="GHEA Grapalat"/>
          <w:b/>
          <w:lang w:val="hy-AM"/>
        </w:rPr>
      </w:pPr>
    </w:p>
    <w:p w14:paraId="5BDE397B" w14:textId="77777777" w:rsidR="0081201B" w:rsidRPr="0093002B" w:rsidRDefault="0081201B" w:rsidP="0081201B">
      <w:pPr>
        <w:pStyle w:val="BodyTextIndent3"/>
        <w:spacing w:line="240" w:lineRule="auto"/>
        <w:jc w:val="right"/>
        <w:rPr>
          <w:rFonts w:ascii="GHEA Grapalat" w:hAnsi="GHEA Grapalat"/>
          <w:b/>
          <w:sz w:val="18"/>
          <w:szCs w:val="18"/>
          <w:lang w:val="hy-AM"/>
        </w:rPr>
      </w:pPr>
    </w:p>
    <w:p w14:paraId="775018A5" w14:textId="77777777" w:rsidR="0081201B" w:rsidRPr="0093002B"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6CE6089" w14:textId="77777777" w:rsidR="0081201B" w:rsidRPr="00927C52"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465A4581" w14:textId="77777777" w:rsidR="0081201B" w:rsidRPr="0093002B" w:rsidRDefault="0081201B" w:rsidP="0081201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1029489F" w14:textId="77777777" w:rsidR="0081201B" w:rsidRPr="0093002B" w:rsidRDefault="0081201B" w:rsidP="0081201B">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AD3BEAD" w14:textId="77777777" w:rsidR="0081201B" w:rsidRPr="00621E6E" w:rsidRDefault="0081201B" w:rsidP="0081201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6BF1D628" w:rsidR="00485525" w:rsidRDefault="0081201B" w:rsidP="0081201B">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727E766F" w14:textId="28542A79"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lastRenderedPageBreak/>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5D0AD463"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6B255B">
        <w:rPr>
          <w:rFonts w:ascii="GHEA Grapalat" w:hAnsi="GHEA Grapalat"/>
          <w:b/>
          <w:lang w:val="hy-AM"/>
        </w:rPr>
        <w:t>24/74</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21DB9464"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BB0E2D">
        <w:rPr>
          <w:rFonts w:ascii="GHEA Grapalat" w:hAnsi="GHEA Grapalat" w:cs="Sylfaen"/>
          <w:b/>
          <w:lang w:val="hy-AM"/>
        </w:rPr>
        <w:t>գնանշման հարցում</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3397BF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646B57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3A97EF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3CBF32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4B3777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hAnsi="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 և «բ»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69736601"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նշանակելու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հեռացնելու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կառավարման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մարմինների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անդամների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մեծամասնությանը</w:t>
            </w:r>
            <w:proofErr w:type="spellEnd"/>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անհատույց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ստացել</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հաշվետու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նախորդող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շահույթի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առնվազն</w:t>
            </w:r>
            <w:proofErr w:type="spellEnd"/>
            <w:r w:rsidR="000E20A1" w:rsidRPr="00FD1EE4">
              <w:rPr>
                <w:rFonts w:ascii="GHEA Grapalat" w:eastAsia="GHEA Grapalat" w:hAnsi="GHEA Grapalat" w:cs="GHEA Grapalat"/>
              </w:rPr>
              <w:t xml:space="preserve"> 15 </w:t>
            </w:r>
            <w:proofErr w:type="spellStart"/>
            <w:r w:rsidR="000E20A1" w:rsidRPr="00FD1EE4">
              <w:rPr>
                <w:rFonts w:ascii="GHEA Grapalat" w:eastAsia="GHEA Grapalat" w:hAnsi="GHEA Grapalat" w:cs="GHEA Grapalat"/>
              </w:rPr>
              <w:t>տոկոսի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չափով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օգուտ</w:t>
            </w:r>
            <w:proofErr w:type="spellEnd"/>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«ա»-«դ»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52AFF1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Առանձին</w:t>
            </w:r>
            <w:proofErr w:type="spellEnd"/>
            <w:r w:rsidR="000E20A1" w:rsidRPr="00FD1EE4">
              <w:rPr>
                <w:rFonts w:ascii="GHEA Grapalat" w:eastAsia="GHEA Grapalat" w:hAnsi="GHEA Grapalat" w:cs="GHEA Grapalat"/>
              </w:rPr>
              <w:t xml:space="preserve">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Փոխկապակցված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անձանց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հետ</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համատեղ</w:t>
            </w:r>
            <w:proofErr w:type="spellEnd"/>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Այո</w:t>
            </w:r>
            <w:proofErr w:type="spellEnd"/>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Ոչ</w:t>
            </w:r>
            <w:proofErr w:type="spellEnd"/>
          </w:p>
        </w:tc>
      </w:tr>
    </w:tbl>
    <w:p w14:paraId="6511E445"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B5AF41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13268F35" w14:textId="77777777"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F726E92" w14:textId="77777777" w:rsidR="000E20A1" w:rsidRPr="00230356"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կազմակերպաիրավական</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ձևի</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մասին</w:t>
      </w:r>
      <w:proofErr w:type="spellEnd"/>
      <w:r w:rsidRPr="00230356">
        <w:rPr>
          <w:rFonts w:ascii="GHEA Grapalat" w:eastAsia="GHEA Grapalat" w:hAnsi="GHEA Grapalat" w:cs="GHEA Grapalat"/>
        </w:rPr>
        <w:t>.</w:t>
      </w:r>
    </w:p>
    <w:p w14:paraId="7408C8A1" w14:textId="77777777" w:rsidR="000E20A1" w:rsidRPr="00C17342" w:rsidRDefault="000E20A1">
      <w:pPr>
        <w:numPr>
          <w:ilvl w:val="1"/>
          <w:numId w:val="9"/>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w:t>
      </w:r>
      <w:proofErr w:type="spellStart"/>
      <w:r w:rsidRPr="00C17342">
        <w:rPr>
          <w:rFonts w:ascii="GHEA Grapalat" w:eastAsia="GHEA Grapalat" w:hAnsi="GHEA Grapalat" w:cs="GHEA Grapalat"/>
        </w:rPr>
        <w:t>Հայտարարագիրը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ներկայացնող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ենթաբաժնում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լրացվում</w:t>
      </w:r>
      <w:proofErr w:type="spellEnd"/>
      <w:r w:rsidRPr="00C17342">
        <w:rPr>
          <w:rFonts w:ascii="GHEA Grapalat" w:eastAsia="GHEA Grapalat" w:hAnsi="GHEA Grapalat" w:cs="GHEA Grapalat"/>
        </w:rPr>
        <w:t xml:space="preserve"> է </w:t>
      </w:r>
      <w:proofErr w:type="spellStart"/>
      <w:r w:rsidRPr="00C17342">
        <w:rPr>
          <w:rFonts w:ascii="GHEA Grapalat" w:eastAsia="GHEA Grapalat" w:hAnsi="GHEA Grapalat" w:cs="GHEA Grapalat"/>
        </w:rPr>
        <w:t>այն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ֆիզիկական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տվյալները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ով</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ստորագրում</w:t>
      </w:r>
      <w:proofErr w:type="spellEnd"/>
      <w:r w:rsidRPr="00C17342">
        <w:rPr>
          <w:rFonts w:ascii="GHEA Grapalat" w:eastAsia="GHEA Grapalat" w:hAnsi="GHEA Grapalat" w:cs="GHEA Grapalat"/>
        </w:rPr>
        <w:t xml:space="preserve"> է </w:t>
      </w:r>
      <w:r w:rsidRPr="00C17342">
        <w:rPr>
          <w:rFonts w:ascii="GHEA Grapalat" w:eastAsia="GHEA Grapalat" w:hAnsi="GHEA Grapalat" w:cs="GHEA Grapalat"/>
          <w:lang w:val="hy-AM"/>
        </w:rPr>
        <w:t xml:space="preserve">սույն ընթացակարգի </w:t>
      </w:r>
      <w:proofErr w:type="spellStart"/>
      <w:r w:rsidRPr="00C17342">
        <w:rPr>
          <w:rFonts w:ascii="GHEA Grapalat" w:eastAsia="GHEA Grapalat" w:hAnsi="GHEA Grapalat" w:cs="GHEA Grapalat"/>
        </w:rPr>
        <w:t>հայտում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ներառվող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փաստաթղթերը</w:t>
      </w:r>
      <w:proofErr w:type="spellEnd"/>
      <w:r w:rsidRPr="00C17342">
        <w:rPr>
          <w:rFonts w:ascii="GHEA Grapalat" w:eastAsia="GHEA Grapalat" w:hAnsi="GHEA Grapalat" w:cs="GHEA Grapalat"/>
        </w:rPr>
        <w:t>.</w:t>
      </w:r>
    </w:p>
    <w:p w14:paraId="1005B06B" w14:textId="77777777" w:rsidR="000E20A1" w:rsidRDefault="000E20A1">
      <w:pPr>
        <w:numPr>
          <w:ilvl w:val="1"/>
          <w:numId w:val="9"/>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w:t>
      </w:r>
      <w:proofErr w:type="spellStart"/>
      <w:r w:rsidRPr="00230356">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A85741"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F281A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309AE68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092A2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33A386DE"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CE99D1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493B3D9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0B5937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50E7AB2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9EC0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«Փողերի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D478261" w14:textId="77777777" w:rsidR="000E20A1" w:rsidRPr="008C104F"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4B222D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0F07F27"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992FFF6"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772417B"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546DF9A" w14:textId="77777777" w:rsidR="000E20A1" w:rsidRPr="005B15D8"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առնչությամբ</w:t>
      </w:r>
      <w:proofErr w:type="spellEnd"/>
      <w:r w:rsidRPr="00230356">
        <w:rPr>
          <w:rFonts w:ascii="GHEA Grapalat" w:eastAsia="GHEA Grapalat" w:hAnsi="GHEA Grapalat" w:cs="GHEA Grapalat"/>
        </w:rPr>
        <w:t>։</w:t>
      </w:r>
    </w:p>
    <w:p w14:paraId="54C5A733" w14:textId="77777777" w:rsidR="000E20A1" w:rsidRPr="00C17342"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30356">
        <w:rPr>
          <w:rFonts w:ascii="GHEA Grapalat" w:eastAsia="GHEA Grapalat" w:hAnsi="GHEA Grapalat" w:cs="GHEA Grapalat"/>
        </w:rPr>
        <w:t>Հայտարարագիրը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լրացնում</w:t>
      </w:r>
      <w:proofErr w:type="spellEnd"/>
      <w:r w:rsidRPr="00230356">
        <w:rPr>
          <w:rFonts w:ascii="GHEA Grapalat" w:eastAsia="GHEA Grapalat" w:hAnsi="GHEA Grapalat" w:cs="GHEA Grapalat"/>
        </w:rPr>
        <w:t xml:space="preserve"> և </w:t>
      </w:r>
      <w:proofErr w:type="spellStart"/>
      <w:r w:rsidRPr="00230356">
        <w:rPr>
          <w:rFonts w:ascii="GHEA Grapalat" w:eastAsia="GHEA Grapalat" w:hAnsi="GHEA Grapalat" w:cs="GHEA Grapalat"/>
        </w:rPr>
        <w:t>ստորագրում</w:t>
      </w:r>
      <w:proofErr w:type="spellEnd"/>
      <w:r w:rsidRPr="00230356">
        <w:rPr>
          <w:rFonts w:ascii="GHEA Grapalat" w:eastAsia="GHEA Grapalat" w:hAnsi="GHEA Grapalat" w:cs="GHEA Grapalat"/>
        </w:rPr>
        <w:t xml:space="preserve"> է </w:t>
      </w:r>
      <w:proofErr w:type="spellStart"/>
      <w:r w:rsidRPr="00230356">
        <w:rPr>
          <w:rFonts w:ascii="GHEA Grapalat" w:eastAsia="GHEA Grapalat" w:hAnsi="GHEA Grapalat" w:cs="GHEA Grapalat"/>
        </w:rPr>
        <w:t>հայտը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ներկայացնող</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անձը</w:t>
      </w:r>
      <w:proofErr w:type="spellEnd"/>
      <w:r w:rsidRPr="00230356">
        <w:rPr>
          <w:rFonts w:ascii="GHEA Grapalat" w:eastAsia="GHEA Grapalat" w:hAnsi="GHEA Grapalat" w:cs="GHEA Grapalat"/>
        </w:rPr>
        <w:t xml:space="preserve">։ </w:t>
      </w:r>
      <w:proofErr w:type="spellStart"/>
      <w:r w:rsidRPr="00C17342">
        <w:rPr>
          <w:rFonts w:ascii="GHEA Grapalat" w:eastAsia="GHEA Grapalat" w:hAnsi="GHEA Grapalat" w:cs="GHEA Grapalat"/>
        </w:rPr>
        <w:t>Հայտարարագրի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համարակալումը</w:t>
      </w:r>
      <w:proofErr w:type="spellEnd"/>
      <w:r w:rsidRPr="00C17342">
        <w:rPr>
          <w:rFonts w:ascii="GHEA Grapalat" w:eastAsia="GHEA Grapalat" w:hAnsi="GHEA Grapalat" w:cs="GHEA Grapalat"/>
        </w:rPr>
        <w:t xml:space="preserve"> և </w:t>
      </w:r>
      <w:proofErr w:type="spellStart"/>
      <w:r w:rsidRPr="00C17342">
        <w:rPr>
          <w:rFonts w:ascii="GHEA Grapalat" w:eastAsia="GHEA Grapalat" w:hAnsi="GHEA Grapalat" w:cs="GHEA Grapalat"/>
        </w:rPr>
        <w:t>հայտարարագրում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քանակի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մասին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նշում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կատարելը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պարտադիր</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չէ</w:t>
      </w:r>
      <w:proofErr w:type="spellEnd"/>
      <w:r w:rsidRPr="00C17342">
        <w:rPr>
          <w:rFonts w:ascii="GHEA Grapalat" w:eastAsia="GHEA Grapalat" w:hAnsi="GHEA Grapalat" w:cs="GHEA Grapalat"/>
        </w:rPr>
        <w:t>։</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60BCC608" w14:textId="77777777" w:rsidR="00187A69" w:rsidRDefault="00187A69" w:rsidP="000B1088">
      <w:pPr>
        <w:pStyle w:val="BodyTextIndent3"/>
        <w:spacing w:line="240" w:lineRule="auto"/>
        <w:ind w:firstLine="0"/>
        <w:jc w:val="right"/>
        <w:rPr>
          <w:rFonts w:ascii="GHEA Grapalat" w:hAnsi="GHEA Grapalat" w:cs="Sylfaen"/>
          <w:b/>
          <w:lang w:val="hy-AM"/>
        </w:rPr>
      </w:pPr>
    </w:p>
    <w:p w14:paraId="145CA170" w14:textId="77777777" w:rsidR="00187A69" w:rsidRDefault="00187A69" w:rsidP="000B1088">
      <w:pPr>
        <w:pStyle w:val="BodyTextIndent3"/>
        <w:spacing w:line="240" w:lineRule="auto"/>
        <w:ind w:firstLine="0"/>
        <w:jc w:val="right"/>
        <w:rPr>
          <w:rFonts w:ascii="GHEA Grapalat" w:hAnsi="GHEA Grapalat" w:cs="Sylfaen"/>
          <w:b/>
          <w:lang w:val="hy-AM"/>
        </w:rPr>
      </w:pPr>
    </w:p>
    <w:p w14:paraId="541ECE0D" w14:textId="77777777" w:rsidR="00187A69" w:rsidRDefault="00187A69" w:rsidP="000B1088">
      <w:pPr>
        <w:pStyle w:val="BodyTextIndent3"/>
        <w:spacing w:line="240" w:lineRule="auto"/>
        <w:ind w:firstLine="0"/>
        <w:jc w:val="right"/>
        <w:rPr>
          <w:rFonts w:ascii="GHEA Grapalat" w:hAnsi="GHEA Grapalat" w:cs="Sylfaen"/>
          <w:b/>
          <w:lang w:val="hy-AM"/>
        </w:rPr>
      </w:pPr>
    </w:p>
    <w:p w14:paraId="1CB74F82" w14:textId="77777777" w:rsidR="00187A69" w:rsidRDefault="00187A69" w:rsidP="000B1088">
      <w:pPr>
        <w:pStyle w:val="BodyTextIndent3"/>
        <w:spacing w:line="240" w:lineRule="auto"/>
        <w:ind w:firstLine="0"/>
        <w:jc w:val="right"/>
        <w:rPr>
          <w:rFonts w:ascii="GHEA Grapalat" w:hAnsi="GHEA Grapalat" w:cs="Sylfaen"/>
          <w:b/>
          <w:lang w:val="hy-AM"/>
        </w:rPr>
      </w:pPr>
    </w:p>
    <w:p w14:paraId="0E3A5016" w14:textId="77777777" w:rsidR="00187A69" w:rsidRDefault="00187A69" w:rsidP="000B1088">
      <w:pPr>
        <w:pStyle w:val="BodyTextIndent3"/>
        <w:spacing w:line="240" w:lineRule="auto"/>
        <w:ind w:firstLine="0"/>
        <w:jc w:val="right"/>
        <w:rPr>
          <w:rFonts w:ascii="GHEA Grapalat" w:hAnsi="GHEA Grapalat" w:cs="Sylfaen"/>
          <w:b/>
          <w:lang w:val="hy-AM"/>
        </w:rPr>
      </w:pPr>
    </w:p>
    <w:p w14:paraId="34568BF0" w14:textId="3F71DD0F"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lastRenderedPageBreak/>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49A8A6F4"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6B255B">
        <w:rPr>
          <w:rFonts w:ascii="GHEA Grapalat" w:hAnsi="GHEA Grapalat"/>
          <w:b/>
          <w:lang w:val="hy-AM"/>
        </w:rPr>
        <w:t>24/74</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30A0C762" w:rsidR="00B2572B" w:rsidRPr="007320DA" w:rsidRDefault="00BB0E2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1122CA">
        <w:rPr>
          <w:rFonts w:ascii="GHEA Grapalat" w:hAnsi="GHEA Grapalat" w:cs="Sylfaen"/>
          <w:b/>
          <w:lang w:val="hy-AM"/>
        </w:rPr>
        <w:t>ան</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0525C895" w:rsidR="00B2572B" w:rsidRPr="007320DA" w:rsidRDefault="00B2572B" w:rsidP="00EF3662">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F7776B">
        <w:rPr>
          <w:rFonts w:ascii="GHEA Grapalat" w:hAnsi="GHEA Grapalat" w:cs="Arial"/>
          <w:sz w:val="20"/>
          <w:szCs w:val="20"/>
          <w:lang w:val="es-ES"/>
        </w:rPr>
        <w:t>ԵՔ-</w:t>
      </w:r>
      <w:r w:rsidR="000B25F5">
        <w:rPr>
          <w:rFonts w:ascii="GHEA Grapalat" w:hAnsi="GHEA Grapalat" w:cs="Arial"/>
          <w:sz w:val="20"/>
          <w:szCs w:val="20"/>
          <w:lang w:val="es-ES"/>
        </w:rPr>
        <w:t>ԳՀԱՇՁԲ-</w:t>
      </w:r>
      <w:r w:rsidR="006B255B">
        <w:rPr>
          <w:rFonts w:ascii="GHEA Grapalat" w:hAnsi="GHEA Grapalat" w:cs="Arial"/>
          <w:sz w:val="20"/>
          <w:szCs w:val="20"/>
          <w:lang w:val="es-ES"/>
        </w:rPr>
        <w:t>24/</w:t>
      </w:r>
      <w:proofErr w:type="gramStart"/>
      <w:r w:rsidR="006B255B">
        <w:rPr>
          <w:rFonts w:ascii="GHEA Grapalat" w:hAnsi="GHEA Grapalat" w:cs="Arial"/>
          <w:sz w:val="20"/>
          <w:szCs w:val="20"/>
          <w:lang w:val="es-ES"/>
        </w:rPr>
        <w:t>74</w:t>
      </w:r>
      <w:r w:rsidRPr="007320DA">
        <w:rPr>
          <w:rFonts w:ascii="GHEA Grapalat" w:hAnsi="GHEA Grapalat" w:cs="Arial"/>
          <w:sz w:val="20"/>
          <w:szCs w:val="20"/>
          <w:lang w:val="es-ES"/>
        </w:rPr>
        <w:t>»*</w:t>
      </w:r>
      <w:proofErr w:type="gram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BB0E2D">
        <w:rPr>
          <w:rFonts w:ascii="GHEA Grapalat" w:hAnsi="GHEA Grapalat" w:cs="Arial"/>
          <w:sz w:val="20"/>
          <w:szCs w:val="20"/>
          <w:lang w:val="es-ES"/>
        </w:rPr>
        <w:t>գնանշման</w:t>
      </w:r>
      <w:proofErr w:type="spellEnd"/>
      <w:r w:rsidR="00BB0E2D">
        <w:rPr>
          <w:rFonts w:ascii="GHEA Grapalat" w:hAnsi="GHEA Grapalat" w:cs="Arial"/>
          <w:sz w:val="20"/>
          <w:szCs w:val="20"/>
          <w:lang w:val="es-ES"/>
        </w:rPr>
        <w:t xml:space="preserve"> </w:t>
      </w:r>
      <w:proofErr w:type="spellStart"/>
      <w:r w:rsidR="00BB0E2D">
        <w:rPr>
          <w:rFonts w:ascii="GHEA Grapalat" w:hAnsi="GHEA Grapalat" w:cs="Arial"/>
          <w:sz w:val="20"/>
          <w:szCs w:val="20"/>
          <w:lang w:val="es-ES"/>
        </w:rPr>
        <w:t>հարցմ</w:t>
      </w:r>
      <w:r w:rsidR="006C3BA3">
        <w:rPr>
          <w:rFonts w:ascii="GHEA Grapalat" w:hAnsi="GHEA Grapalat" w:cs="Arial"/>
          <w:sz w:val="20"/>
          <w:szCs w:val="20"/>
          <w:lang w:val="es-ES"/>
        </w:rPr>
        <w:t>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10" w:name="_Hlk23147299"/>
      <w:r w:rsidRPr="007320DA">
        <w:rPr>
          <w:rFonts w:ascii="GHEA Grapalat" w:hAnsi="GHEA Grapalat" w:cs="Sylfaen"/>
          <w:vertAlign w:val="superscript"/>
          <w:lang w:val="hy-AM"/>
        </w:rPr>
        <w:t xml:space="preserve">                                                                                     մասնակցի անվանումը</w:t>
      </w:r>
    </w:p>
    <w:bookmarkEnd w:id="10"/>
    <w:p w14:paraId="7E94C78A" w14:textId="77777777" w:rsidR="00B2572B" w:rsidRPr="007320DA" w:rsidRDefault="00B2572B" w:rsidP="00EF3662">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1062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444"/>
        <w:gridCol w:w="2210"/>
        <w:gridCol w:w="1418"/>
        <w:gridCol w:w="1417"/>
      </w:tblGrid>
      <w:tr w:rsidR="003343B0" w:rsidRPr="009601B4" w14:paraId="2EAB4A92" w14:textId="77777777" w:rsidTr="00BF3272">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277E4FCF" w14:textId="77777777" w:rsidR="003343B0" w:rsidRPr="007320DA" w:rsidRDefault="003343B0" w:rsidP="00EF3662">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4444"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w:t>
            </w:r>
            <w:proofErr w:type="spellStart"/>
            <w:r w:rsidR="003343B0" w:rsidRPr="007320DA">
              <w:rPr>
                <w:rFonts w:ascii="GHEA Grapalat" w:hAnsi="GHEA Grapalat"/>
                <w:b/>
                <w:bCs/>
                <w:sz w:val="16"/>
                <w:szCs w:val="18"/>
                <w:lang w:val="es-ES"/>
              </w:rPr>
              <w:t>տառերով</w:t>
            </w:r>
            <w:proofErr w:type="spellEnd"/>
            <w:r w:rsidR="003343B0" w:rsidRPr="007320DA">
              <w:rPr>
                <w:rFonts w:ascii="GHEA Grapalat" w:hAnsi="GHEA Grapalat"/>
                <w:b/>
                <w:bCs/>
                <w:sz w:val="16"/>
                <w:szCs w:val="18"/>
                <w:lang w:val="es-ES"/>
              </w:rPr>
              <w:t xml:space="preserve"> և </w:t>
            </w:r>
            <w:proofErr w:type="spellStart"/>
            <w:r w:rsidR="003343B0" w:rsidRPr="007320DA">
              <w:rPr>
                <w:rFonts w:ascii="GHEA Grapalat" w:hAnsi="GHEA Grapalat"/>
                <w:b/>
                <w:bCs/>
                <w:sz w:val="16"/>
                <w:szCs w:val="18"/>
                <w:lang w:val="es-ES"/>
              </w:rPr>
              <w:t>թվերով</w:t>
            </w:r>
            <w:proofErr w:type="spellEnd"/>
            <w:r w:rsidR="003343B0"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3343B0" w:rsidRPr="007320DA" w14:paraId="7297B346" w14:textId="77777777" w:rsidTr="00BF3272">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4444"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EB55A9" w:rsidRPr="009601B4" w14:paraId="5E2D7255" w14:textId="77777777" w:rsidTr="00BF3272">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EB55A9" w:rsidRPr="007320DA" w:rsidRDefault="00EB55A9" w:rsidP="00EB55A9">
            <w:pPr>
              <w:jc w:val="center"/>
              <w:rPr>
                <w:rFonts w:ascii="GHEA Grapalat" w:hAnsi="GHEA Grapalat"/>
                <w:b/>
                <w:bCs/>
                <w:sz w:val="18"/>
                <w:lang w:val="es-ES"/>
              </w:rPr>
            </w:pPr>
            <w:r w:rsidRPr="007320DA">
              <w:rPr>
                <w:rFonts w:ascii="GHEA Grapalat" w:hAnsi="GHEA Grapalat"/>
                <w:b/>
                <w:bCs/>
                <w:sz w:val="18"/>
                <w:lang w:val="es-ES"/>
              </w:rPr>
              <w:t>1</w:t>
            </w:r>
          </w:p>
        </w:tc>
        <w:tc>
          <w:tcPr>
            <w:tcW w:w="4444" w:type="dxa"/>
            <w:tcBorders>
              <w:top w:val="single" w:sz="4" w:space="0" w:color="auto"/>
              <w:left w:val="single" w:sz="4" w:space="0" w:color="auto"/>
              <w:bottom w:val="single" w:sz="4" w:space="0" w:color="auto"/>
              <w:right w:val="single" w:sz="4" w:space="0" w:color="auto"/>
            </w:tcBorders>
            <w:vAlign w:val="center"/>
          </w:tcPr>
          <w:p w14:paraId="6FEF011A" w14:textId="79F53957" w:rsidR="00EB55A9" w:rsidRPr="000524FC" w:rsidRDefault="005254A9" w:rsidP="00EB55A9">
            <w:pPr>
              <w:rPr>
                <w:rFonts w:ascii="GHEA Grapalat" w:hAnsi="GHEA Grapalat" w:cs="Arial"/>
                <w:bCs/>
                <w:iCs/>
                <w:sz w:val="20"/>
                <w:szCs w:val="20"/>
                <w:lang w:val="es-ES"/>
              </w:rPr>
            </w:pPr>
            <w:r w:rsidRPr="005254A9">
              <w:rPr>
                <w:rFonts w:ascii="GHEA Grapalat" w:hAnsi="GHEA Grapalat" w:cs="Arial"/>
                <w:sz w:val="20"/>
                <w:szCs w:val="20"/>
                <w:lang w:val="es-ES"/>
              </w:rPr>
              <w:t>«Շտապ օգնություն» ՓԲԸ-ին պատկանող «Կենտրոն» ենթակայանի շենքի 2-րդ հարկի վերանորոգման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EB55A9" w:rsidRPr="00D543D8" w:rsidRDefault="00EB55A9" w:rsidP="00EB55A9">
            <w:pPr>
              <w:jc w:val="center"/>
              <w:rPr>
                <w:rFonts w:ascii="GHEA Grapalat" w:hAnsi="GHEA Grapalat"/>
                <w:iCs/>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EB55A9" w:rsidRPr="007320DA" w:rsidRDefault="00EB55A9" w:rsidP="00EB55A9">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EB55A9" w:rsidRPr="007320DA" w:rsidRDefault="00EB55A9" w:rsidP="00EB55A9">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B34FC8"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5"/>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3069B91B" w14:textId="4A61FC6C" w:rsidR="001128DB" w:rsidRDefault="001128DB" w:rsidP="001128DB">
      <w:pPr>
        <w:pStyle w:val="BodyTextIndent3"/>
        <w:spacing w:line="240" w:lineRule="auto"/>
        <w:jc w:val="center"/>
        <w:rPr>
          <w:rFonts w:ascii="GHEA Grapalat" w:hAnsi="GHEA Grapalat" w:cs="Sylfaen"/>
          <w:lang w:val="hy-AM"/>
        </w:rPr>
      </w:pPr>
    </w:p>
    <w:p w14:paraId="0D8EB990" w14:textId="77777777" w:rsidR="00055C83" w:rsidRDefault="00055C83" w:rsidP="001557AE">
      <w:pPr>
        <w:pStyle w:val="BodyTextIndent3"/>
        <w:spacing w:line="240" w:lineRule="auto"/>
        <w:jc w:val="right"/>
        <w:rPr>
          <w:rFonts w:ascii="GHEA Grapalat" w:hAnsi="GHEA Grapalat" w:cs="Sylfaen"/>
          <w:b/>
          <w:lang w:val="hy-AM"/>
        </w:rPr>
      </w:pPr>
    </w:p>
    <w:p w14:paraId="1956F157" w14:textId="77777777" w:rsidR="00055C83" w:rsidRDefault="00055C83" w:rsidP="001557AE">
      <w:pPr>
        <w:pStyle w:val="BodyTextIndent3"/>
        <w:spacing w:line="240" w:lineRule="auto"/>
        <w:jc w:val="right"/>
        <w:rPr>
          <w:rFonts w:ascii="GHEA Grapalat" w:hAnsi="GHEA Grapalat" w:cs="Sylfaen"/>
          <w:b/>
          <w:lang w:val="hy-AM"/>
        </w:rPr>
      </w:pPr>
    </w:p>
    <w:p w14:paraId="2B376753" w14:textId="77777777" w:rsidR="00055C83" w:rsidRDefault="00055C83" w:rsidP="001557AE">
      <w:pPr>
        <w:pStyle w:val="BodyTextIndent3"/>
        <w:spacing w:line="240" w:lineRule="auto"/>
        <w:jc w:val="right"/>
        <w:rPr>
          <w:rFonts w:ascii="GHEA Grapalat" w:hAnsi="GHEA Grapalat" w:cs="Sylfaen"/>
          <w:b/>
          <w:lang w:val="hy-AM"/>
        </w:rPr>
      </w:pPr>
    </w:p>
    <w:p w14:paraId="6316A231" w14:textId="77777777" w:rsidR="00055C83" w:rsidRDefault="00055C83" w:rsidP="001557AE">
      <w:pPr>
        <w:pStyle w:val="BodyTextIndent3"/>
        <w:spacing w:line="240" w:lineRule="auto"/>
        <w:jc w:val="right"/>
        <w:rPr>
          <w:rFonts w:ascii="GHEA Grapalat" w:hAnsi="GHEA Grapalat" w:cs="Sylfaen"/>
          <w:b/>
          <w:lang w:val="hy-AM"/>
        </w:rPr>
      </w:pPr>
    </w:p>
    <w:p w14:paraId="56254A71" w14:textId="77777777" w:rsidR="00055C83" w:rsidRDefault="00055C83" w:rsidP="001557AE">
      <w:pPr>
        <w:pStyle w:val="BodyTextIndent3"/>
        <w:spacing w:line="240" w:lineRule="auto"/>
        <w:jc w:val="right"/>
        <w:rPr>
          <w:rFonts w:ascii="GHEA Grapalat" w:hAnsi="GHEA Grapalat" w:cs="Sylfaen"/>
          <w:b/>
          <w:lang w:val="hy-AM"/>
        </w:rPr>
      </w:pPr>
    </w:p>
    <w:p w14:paraId="41718050" w14:textId="77777777" w:rsidR="00055C83" w:rsidRDefault="00055C83" w:rsidP="001557AE">
      <w:pPr>
        <w:pStyle w:val="BodyTextIndent3"/>
        <w:spacing w:line="240" w:lineRule="auto"/>
        <w:jc w:val="right"/>
        <w:rPr>
          <w:rFonts w:ascii="GHEA Grapalat" w:hAnsi="GHEA Grapalat" w:cs="Sylfaen"/>
          <w:b/>
          <w:lang w:val="hy-AM"/>
        </w:rPr>
      </w:pPr>
    </w:p>
    <w:p w14:paraId="4DAB4F37" w14:textId="77777777" w:rsidR="00055C83" w:rsidRDefault="00055C83" w:rsidP="001557AE">
      <w:pPr>
        <w:pStyle w:val="BodyTextIndent3"/>
        <w:spacing w:line="240" w:lineRule="auto"/>
        <w:jc w:val="right"/>
        <w:rPr>
          <w:rFonts w:ascii="GHEA Grapalat" w:hAnsi="GHEA Grapalat" w:cs="Sylfaen"/>
          <w:b/>
          <w:lang w:val="hy-AM"/>
        </w:rPr>
      </w:pPr>
    </w:p>
    <w:p w14:paraId="789AF164" w14:textId="77777777" w:rsidR="00055C83" w:rsidRDefault="00055C83" w:rsidP="001557AE">
      <w:pPr>
        <w:pStyle w:val="BodyTextIndent3"/>
        <w:spacing w:line="240" w:lineRule="auto"/>
        <w:jc w:val="right"/>
        <w:rPr>
          <w:rFonts w:ascii="GHEA Grapalat" w:hAnsi="GHEA Grapalat" w:cs="Sylfaen"/>
          <w:b/>
          <w:lang w:val="hy-AM"/>
        </w:rPr>
      </w:pPr>
    </w:p>
    <w:p w14:paraId="7D681942" w14:textId="77777777" w:rsidR="00055C83" w:rsidRDefault="00055C83" w:rsidP="001557AE">
      <w:pPr>
        <w:pStyle w:val="BodyTextIndent3"/>
        <w:spacing w:line="240" w:lineRule="auto"/>
        <w:jc w:val="right"/>
        <w:rPr>
          <w:rFonts w:ascii="GHEA Grapalat" w:hAnsi="GHEA Grapalat" w:cs="Sylfaen"/>
          <w:b/>
          <w:lang w:val="hy-AM"/>
        </w:rPr>
      </w:pPr>
    </w:p>
    <w:p w14:paraId="4E8A412F" w14:textId="77777777" w:rsidR="00055C83" w:rsidRDefault="00055C83" w:rsidP="001557AE">
      <w:pPr>
        <w:pStyle w:val="BodyTextIndent3"/>
        <w:spacing w:line="240" w:lineRule="auto"/>
        <w:jc w:val="right"/>
        <w:rPr>
          <w:rFonts w:ascii="GHEA Grapalat" w:hAnsi="GHEA Grapalat" w:cs="Sylfaen"/>
          <w:b/>
          <w:lang w:val="hy-AM"/>
        </w:rPr>
      </w:pPr>
    </w:p>
    <w:p w14:paraId="220AD154" w14:textId="77777777" w:rsidR="00055C83" w:rsidRDefault="00055C83" w:rsidP="001557AE">
      <w:pPr>
        <w:pStyle w:val="BodyTextIndent3"/>
        <w:spacing w:line="240" w:lineRule="auto"/>
        <w:jc w:val="right"/>
        <w:rPr>
          <w:rFonts w:ascii="GHEA Grapalat" w:hAnsi="GHEA Grapalat" w:cs="Sylfaen"/>
          <w:b/>
          <w:lang w:val="hy-AM"/>
        </w:rPr>
      </w:pPr>
    </w:p>
    <w:p w14:paraId="5A625BAD" w14:textId="77777777" w:rsidR="00055C83" w:rsidRDefault="00055C83" w:rsidP="001557AE">
      <w:pPr>
        <w:pStyle w:val="BodyTextIndent3"/>
        <w:spacing w:line="240" w:lineRule="auto"/>
        <w:jc w:val="right"/>
        <w:rPr>
          <w:rFonts w:ascii="GHEA Grapalat" w:hAnsi="GHEA Grapalat" w:cs="Sylfaen"/>
          <w:b/>
          <w:lang w:val="hy-AM"/>
        </w:rPr>
      </w:pPr>
    </w:p>
    <w:p w14:paraId="35961541" w14:textId="77777777" w:rsidR="00055C83" w:rsidRDefault="00055C83" w:rsidP="001557AE">
      <w:pPr>
        <w:pStyle w:val="BodyTextIndent3"/>
        <w:spacing w:line="240" w:lineRule="auto"/>
        <w:jc w:val="right"/>
        <w:rPr>
          <w:rFonts w:ascii="GHEA Grapalat" w:hAnsi="GHEA Grapalat" w:cs="Sylfaen"/>
          <w:b/>
          <w:lang w:val="hy-AM"/>
        </w:rPr>
      </w:pPr>
    </w:p>
    <w:p w14:paraId="55CD0611" w14:textId="77777777" w:rsidR="00055C83" w:rsidRDefault="00055C83" w:rsidP="001557AE">
      <w:pPr>
        <w:pStyle w:val="BodyTextIndent3"/>
        <w:spacing w:line="240" w:lineRule="auto"/>
        <w:jc w:val="right"/>
        <w:rPr>
          <w:rFonts w:ascii="GHEA Grapalat" w:hAnsi="GHEA Grapalat" w:cs="Sylfaen"/>
          <w:b/>
          <w:lang w:val="hy-AM"/>
        </w:rPr>
      </w:pPr>
    </w:p>
    <w:p w14:paraId="6D035CB4" w14:textId="77777777" w:rsidR="00055C83" w:rsidRDefault="00055C83" w:rsidP="001557AE">
      <w:pPr>
        <w:pStyle w:val="BodyTextIndent3"/>
        <w:spacing w:line="240" w:lineRule="auto"/>
        <w:jc w:val="right"/>
        <w:rPr>
          <w:rFonts w:ascii="GHEA Grapalat" w:hAnsi="GHEA Grapalat" w:cs="Sylfaen"/>
          <w:b/>
          <w:lang w:val="hy-AM"/>
        </w:rPr>
      </w:pPr>
    </w:p>
    <w:p w14:paraId="19F85A64" w14:textId="77777777" w:rsidR="00055C83" w:rsidRDefault="00055C83" w:rsidP="001557AE">
      <w:pPr>
        <w:pStyle w:val="BodyTextIndent3"/>
        <w:spacing w:line="240" w:lineRule="auto"/>
        <w:jc w:val="right"/>
        <w:rPr>
          <w:rFonts w:ascii="GHEA Grapalat" w:hAnsi="GHEA Grapalat" w:cs="Sylfaen"/>
          <w:b/>
          <w:lang w:val="hy-AM"/>
        </w:rPr>
      </w:pPr>
    </w:p>
    <w:p w14:paraId="76347B87" w14:textId="77777777" w:rsidR="00055C83" w:rsidRDefault="00055C83" w:rsidP="001557AE">
      <w:pPr>
        <w:pStyle w:val="BodyTextIndent3"/>
        <w:spacing w:line="240" w:lineRule="auto"/>
        <w:jc w:val="right"/>
        <w:rPr>
          <w:rFonts w:ascii="GHEA Grapalat" w:hAnsi="GHEA Grapalat" w:cs="Sylfaen"/>
          <w:b/>
          <w:lang w:val="hy-AM"/>
        </w:rPr>
      </w:pPr>
    </w:p>
    <w:p w14:paraId="3841A0CF" w14:textId="77777777" w:rsidR="00055C83" w:rsidRDefault="00055C83" w:rsidP="001557AE">
      <w:pPr>
        <w:pStyle w:val="BodyTextIndent3"/>
        <w:spacing w:line="240" w:lineRule="auto"/>
        <w:jc w:val="right"/>
        <w:rPr>
          <w:rFonts w:ascii="GHEA Grapalat" w:hAnsi="GHEA Grapalat" w:cs="Sylfaen"/>
          <w:b/>
          <w:lang w:val="hy-AM"/>
        </w:rPr>
      </w:pPr>
    </w:p>
    <w:p w14:paraId="7B041CB5" w14:textId="77777777" w:rsidR="00055C83" w:rsidRDefault="00055C83" w:rsidP="001557AE">
      <w:pPr>
        <w:pStyle w:val="BodyTextIndent3"/>
        <w:spacing w:line="240" w:lineRule="auto"/>
        <w:jc w:val="right"/>
        <w:rPr>
          <w:rFonts w:ascii="GHEA Grapalat" w:hAnsi="GHEA Grapalat" w:cs="Sylfaen"/>
          <w:b/>
          <w:lang w:val="hy-AM"/>
        </w:rPr>
      </w:pPr>
    </w:p>
    <w:p w14:paraId="7019A99D" w14:textId="77777777" w:rsidR="00055C83" w:rsidRDefault="00055C83" w:rsidP="001557AE">
      <w:pPr>
        <w:pStyle w:val="BodyTextIndent3"/>
        <w:spacing w:line="240" w:lineRule="auto"/>
        <w:jc w:val="right"/>
        <w:rPr>
          <w:rFonts w:ascii="GHEA Grapalat" w:hAnsi="GHEA Grapalat" w:cs="Sylfaen"/>
          <w:b/>
          <w:lang w:val="hy-AM"/>
        </w:rPr>
      </w:pPr>
    </w:p>
    <w:p w14:paraId="6E026C7E" w14:textId="77777777" w:rsidR="00055C83" w:rsidRDefault="00055C83" w:rsidP="001557AE">
      <w:pPr>
        <w:pStyle w:val="BodyTextIndent3"/>
        <w:spacing w:line="240" w:lineRule="auto"/>
        <w:jc w:val="right"/>
        <w:rPr>
          <w:rFonts w:ascii="GHEA Grapalat" w:hAnsi="GHEA Grapalat" w:cs="Sylfaen"/>
          <w:b/>
          <w:lang w:val="hy-AM"/>
        </w:rPr>
      </w:pPr>
    </w:p>
    <w:p w14:paraId="6B351B27" w14:textId="77777777" w:rsidR="00055C83" w:rsidRDefault="00055C83" w:rsidP="001557AE">
      <w:pPr>
        <w:pStyle w:val="BodyTextIndent3"/>
        <w:spacing w:line="240" w:lineRule="auto"/>
        <w:jc w:val="right"/>
        <w:rPr>
          <w:rFonts w:ascii="GHEA Grapalat" w:hAnsi="GHEA Grapalat" w:cs="Sylfaen"/>
          <w:b/>
          <w:lang w:val="hy-AM"/>
        </w:rPr>
      </w:pPr>
    </w:p>
    <w:p w14:paraId="42B3441F" w14:textId="77777777" w:rsidR="00055C83" w:rsidRDefault="00055C83" w:rsidP="001557AE">
      <w:pPr>
        <w:pStyle w:val="BodyTextIndent3"/>
        <w:spacing w:line="240" w:lineRule="auto"/>
        <w:jc w:val="right"/>
        <w:rPr>
          <w:rFonts w:ascii="GHEA Grapalat" w:hAnsi="GHEA Grapalat" w:cs="Sylfaen"/>
          <w:b/>
          <w:lang w:val="hy-AM"/>
        </w:rPr>
      </w:pPr>
    </w:p>
    <w:p w14:paraId="7E59B12E" w14:textId="77777777" w:rsidR="00055C83" w:rsidRDefault="00055C83" w:rsidP="001557AE">
      <w:pPr>
        <w:pStyle w:val="BodyTextIndent3"/>
        <w:spacing w:line="240" w:lineRule="auto"/>
        <w:jc w:val="right"/>
        <w:rPr>
          <w:rFonts w:ascii="GHEA Grapalat" w:hAnsi="GHEA Grapalat" w:cs="Sylfaen"/>
          <w:b/>
          <w:lang w:val="hy-AM"/>
        </w:rPr>
      </w:pPr>
    </w:p>
    <w:p w14:paraId="61CA9F33" w14:textId="77777777" w:rsidR="00055C83" w:rsidRDefault="00055C83" w:rsidP="001557AE">
      <w:pPr>
        <w:pStyle w:val="BodyTextIndent3"/>
        <w:spacing w:line="240" w:lineRule="auto"/>
        <w:jc w:val="right"/>
        <w:rPr>
          <w:rFonts w:ascii="GHEA Grapalat" w:hAnsi="GHEA Grapalat" w:cs="Sylfaen"/>
          <w:b/>
          <w:lang w:val="hy-AM"/>
        </w:rPr>
      </w:pPr>
    </w:p>
    <w:p w14:paraId="09D7E324" w14:textId="77777777" w:rsidR="000D2C4A" w:rsidRDefault="000D2C4A" w:rsidP="001557AE">
      <w:pPr>
        <w:pStyle w:val="BodyTextIndent3"/>
        <w:spacing w:line="240" w:lineRule="auto"/>
        <w:jc w:val="right"/>
        <w:rPr>
          <w:rFonts w:ascii="GHEA Grapalat" w:hAnsi="GHEA Grapalat" w:cs="Sylfaen"/>
          <w:b/>
          <w:lang w:val="hy-AM"/>
        </w:rPr>
      </w:pPr>
    </w:p>
    <w:p w14:paraId="3622D8E5" w14:textId="4D81DBBE"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71E78FC5" w14:textId="508D26BD"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6B255B">
        <w:rPr>
          <w:rFonts w:ascii="GHEA Grapalat" w:hAnsi="GHEA Grapalat"/>
          <w:b/>
          <w:lang w:val="hy-AM"/>
        </w:rPr>
        <w:t>24/74</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B837CD0" w14:textId="1507F165" w:rsidR="00B2572B" w:rsidRDefault="00BB0E2D"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2572B" w:rsidRPr="005E1F72">
        <w:rPr>
          <w:rFonts w:ascii="GHEA Grapalat" w:hAnsi="GHEA Grapalat" w:cs="Arial"/>
          <w:b/>
          <w:lang w:val="hy-AM"/>
        </w:rPr>
        <w:t xml:space="preserve">ի </w:t>
      </w:r>
      <w:r w:rsidR="00B2572B" w:rsidRPr="005E1F72">
        <w:rPr>
          <w:rFonts w:ascii="GHEA Grapalat" w:hAnsi="GHEA Grapalat" w:cs="Sylfaen"/>
          <w:b/>
          <w:lang w:val="hy-AM"/>
        </w:rPr>
        <w:t>հրավերի</w:t>
      </w:r>
    </w:p>
    <w:p w14:paraId="5E582854" w14:textId="77777777" w:rsidR="001557AE" w:rsidRDefault="001557AE" w:rsidP="000B1088">
      <w:pPr>
        <w:pStyle w:val="BodyTextIndent3"/>
        <w:spacing w:line="240" w:lineRule="auto"/>
        <w:jc w:val="right"/>
        <w:rPr>
          <w:rFonts w:ascii="GHEA Grapalat" w:hAnsi="GHEA Grapalat" w:cs="Sylfaen"/>
          <w:b/>
          <w:lang w:val="hy-AM"/>
        </w:rPr>
      </w:pPr>
    </w:p>
    <w:p w14:paraId="77100683" w14:textId="77777777" w:rsidR="001557AE" w:rsidRPr="004B2068"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B2068">
        <w:rPr>
          <w:rStyle w:val="Strong"/>
          <w:rFonts w:ascii="GHEA Grapalat" w:hAnsi="GHEA Grapalat"/>
          <w:color w:val="000000"/>
          <w:sz w:val="20"/>
          <w:szCs w:val="20"/>
          <w:lang w:val="hy-AM"/>
        </w:rPr>
        <w:t>ԵՐԱՇԽԻՔ N __________</w:t>
      </w:r>
    </w:p>
    <w:p w14:paraId="3CD6D44A" w14:textId="77777777" w:rsidR="007154FC" w:rsidRPr="004B2068" w:rsidRDefault="007154FC" w:rsidP="007154FC">
      <w:pPr>
        <w:pStyle w:val="NormalWeb"/>
        <w:shd w:val="clear" w:color="auto" w:fill="FFFFFF"/>
        <w:spacing w:before="0" w:beforeAutospacing="0" w:after="0" w:afterAutospacing="0"/>
        <w:ind w:firstLine="375"/>
        <w:rPr>
          <w:rStyle w:val="Strong"/>
          <w:lang w:val="hy-AM"/>
        </w:rPr>
      </w:pPr>
    </w:p>
    <w:p w14:paraId="5E12F03A" w14:textId="77777777" w:rsidR="005E6032" w:rsidRPr="0093002B" w:rsidRDefault="007154FC" w:rsidP="005E6032">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B2068">
        <w:rPr>
          <w:rStyle w:val="Strong"/>
          <w:rFonts w:ascii="GHEA Grapalat" w:hAnsi="GHEA Grapalat"/>
          <w:b w:val="0"/>
          <w:bCs w:val="0"/>
          <w:sz w:val="20"/>
          <w:szCs w:val="20"/>
          <w:lang w:val="hy-AM"/>
        </w:rPr>
        <w:tab/>
      </w:r>
      <w:r w:rsidR="005E6032" w:rsidRPr="0093002B">
        <w:rPr>
          <w:rStyle w:val="Strong"/>
          <w:rFonts w:ascii="GHEA Grapalat" w:hAnsi="GHEA Grapalat"/>
          <w:b w:val="0"/>
          <w:bCs w:val="0"/>
          <w:sz w:val="20"/>
          <w:szCs w:val="20"/>
          <w:lang w:val="hy-AM"/>
        </w:rPr>
        <w:t xml:space="preserve">1.Սույն երաշխիքը </w:t>
      </w:r>
      <w:r w:rsidR="005E6032">
        <w:rPr>
          <w:rStyle w:val="Strong"/>
          <w:rFonts w:ascii="GHEA Grapalat" w:hAnsi="GHEA Grapalat"/>
          <w:b w:val="0"/>
          <w:bCs w:val="0"/>
          <w:sz w:val="20"/>
          <w:szCs w:val="20"/>
          <w:lang w:val="hy-AM"/>
        </w:rPr>
        <w:t xml:space="preserve">, ինչպես նաև սույն երաշխիքի բնօրինակից արտատպված </w:t>
      </w:r>
      <w:r w:rsidR="005E6032" w:rsidRPr="001F62BA">
        <w:rPr>
          <w:rStyle w:val="Strong"/>
          <w:rFonts w:ascii="GHEA Grapalat" w:hAnsi="GHEA Grapalat"/>
          <w:b w:val="0"/>
          <w:bCs w:val="0"/>
          <w:sz w:val="20"/>
          <w:szCs w:val="20"/>
          <w:lang w:val="hy-AM"/>
        </w:rPr>
        <w:t>(</w:t>
      </w:r>
      <w:r w:rsidR="005E6032">
        <w:rPr>
          <w:rStyle w:val="Strong"/>
          <w:rFonts w:ascii="GHEA Grapalat" w:hAnsi="GHEA Grapalat"/>
          <w:b w:val="0"/>
          <w:bCs w:val="0"/>
          <w:sz w:val="20"/>
          <w:szCs w:val="20"/>
          <w:lang w:val="hy-AM"/>
        </w:rPr>
        <w:t>սկանավորված</w:t>
      </w:r>
      <w:r w:rsidR="005E6032" w:rsidRPr="001F62BA">
        <w:rPr>
          <w:rStyle w:val="Strong"/>
          <w:rFonts w:ascii="GHEA Grapalat" w:hAnsi="GHEA Grapalat"/>
          <w:b w:val="0"/>
          <w:bCs w:val="0"/>
          <w:sz w:val="20"/>
          <w:szCs w:val="20"/>
          <w:lang w:val="hy-AM"/>
        </w:rPr>
        <w:t>)</w:t>
      </w:r>
      <w:r w:rsidR="005E6032">
        <w:rPr>
          <w:rStyle w:val="Strong"/>
          <w:rFonts w:ascii="GHEA Grapalat" w:hAnsi="GHEA Grapalat"/>
          <w:b w:val="0"/>
          <w:bCs w:val="0"/>
          <w:sz w:val="20"/>
          <w:szCs w:val="20"/>
          <w:lang w:val="hy-AM"/>
        </w:rPr>
        <w:t xml:space="preserve"> տարբերակը</w:t>
      </w:r>
      <w:r w:rsidR="005E6032" w:rsidRPr="000B4CF4">
        <w:rPr>
          <w:rStyle w:val="Strong"/>
          <w:rFonts w:ascii="GHEA Grapalat" w:hAnsi="GHEA Grapalat"/>
          <w:b w:val="0"/>
          <w:bCs w:val="0"/>
          <w:sz w:val="20"/>
          <w:szCs w:val="20"/>
          <w:lang w:val="hy-AM"/>
        </w:rPr>
        <w:t xml:space="preserve"> </w:t>
      </w:r>
      <w:r w:rsidR="005E6032" w:rsidRPr="0093002B">
        <w:rPr>
          <w:rStyle w:val="Strong"/>
          <w:rFonts w:ascii="GHEA Grapalat" w:hAnsi="GHEA Grapalat"/>
          <w:b w:val="0"/>
          <w:bCs w:val="0"/>
          <w:sz w:val="20"/>
          <w:szCs w:val="20"/>
          <w:lang w:val="hy-AM"/>
        </w:rPr>
        <w:t xml:space="preserve">(այսուհետ՝ երաշխիք) հանդիսանում </w:t>
      </w:r>
      <w:r w:rsidR="005E6032">
        <w:rPr>
          <w:rStyle w:val="Strong"/>
          <w:rFonts w:ascii="GHEA Grapalat" w:hAnsi="GHEA Grapalat"/>
          <w:b w:val="0"/>
          <w:bCs w:val="0"/>
          <w:sz w:val="20"/>
          <w:szCs w:val="20"/>
          <w:lang w:val="hy-AM"/>
        </w:rPr>
        <w:t>են</w:t>
      </w:r>
      <w:r w:rsidR="005E6032" w:rsidRPr="0093002B">
        <w:rPr>
          <w:rStyle w:val="Strong"/>
          <w:rFonts w:ascii="GHEA Grapalat" w:hAnsi="GHEA Grapalat"/>
          <w:b w:val="0"/>
          <w:bCs w:val="0"/>
          <w:sz w:val="20"/>
          <w:szCs w:val="20"/>
          <w:lang w:val="hy-AM"/>
        </w:rPr>
        <w:t xml:space="preserve"> </w:t>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p>
    <w:p w14:paraId="1796C9F9" w14:textId="77777777" w:rsidR="005E6032" w:rsidRPr="0093002B" w:rsidRDefault="005E6032" w:rsidP="005E6032">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0ECF1453" w14:textId="65FBF576" w:rsidR="005E6032" w:rsidRPr="00755612" w:rsidRDefault="005E6032" w:rsidP="005E6032">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166F43">
        <w:rPr>
          <w:rFonts w:ascii="GHEA Grapalat" w:hAnsi="GHEA Grapalat" w:cs="Arial"/>
          <w:b/>
          <w:sz w:val="20"/>
          <w:szCs w:val="20"/>
          <w:lang w:val="hy-AM"/>
        </w:rPr>
        <w:t>ԵՔ-ԳՀԱՇՁԲ-</w:t>
      </w:r>
      <w:r w:rsidR="006B255B">
        <w:rPr>
          <w:rFonts w:ascii="GHEA Grapalat" w:hAnsi="GHEA Grapalat" w:cs="Arial"/>
          <w:b/>
          <w:sz w:val="20"/>
          <w:szCs w:val="20"/>
          <w:lang w:val="hy-AM"/>
        </w:rPr>
        <w:t>24/74</w:t>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Style w:val="Strong"/>
          <w:rFonts w:ascii="GHEA Grapalat" w:hAnsi="GHEA Grapalat"/>
          <w:b w:val="0"/>
          <w:bCs w:val="0"/>
          <w:sz w:val="20"/>
          <w:szCs w:val="20"/>
          <w:lang w:val="hy-AM"/>
        </w:rPr>
        <w:t xml:space="preserve">գնման ընթացակարգին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պրինցիպալ) մասնակցելուց </w:t>
      </w:r>
    </w:p>
    <w:p w14:paraId="394B76D7" w14:textId="77777777" w:rsidR="005E6032" w:rsidRPr="0093002B" w:rsidRDefault="005E6032" w:rsidP="005E6032">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1F1AE2E9"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657FBF16" w14:textId="77777777" w:rsidR="005E6032" w:rsidRPr="0093002B" w:rsidRDefault="005E6032" w:rsidP="005E6032">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70D2A2E7" w14:textId="77777777" w:rsidR="005E6032" w:rsidRPr="0093002B" w:rsidRDefault="005E6032" w:rsidP="005E6032">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5BC0780B"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1CA2F38" w14:textId="77777777" w:rsidR="005E6032" w:rsidRPr="0093002B" w:rsidRDefault="005E6032" w:rsidP="005E6032">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44821610"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4D954FC9"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422B90B" w14:textId="77777777" w:rsidR="005E6032" w:rsidRPr="00965EF3"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321D1D4" w14:textId="5FF2AD1D" w:rsidR="005E6032" w:rsidRPr="00965EF3"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166F43">
        <w:rPr>
          <w:rFonts w:ascii="GHEA Grapalat" w:hAnsi="GHEA Grapalat" w:cs="Arial"/>
          <w:b/>
          <w:sz w:val="20"/>
          <w:szCs w:val="20"/>
          <w:lang w:val="hy-AM"/>
        </w:rPr>
        <w:t>ԵՔ-ԳՀԱՇՁԲ-</w:t>
      </w:r>
      <w:r w:rsidR="006B255B">
        <w:rPr>
          <w:rFonts w:ascii="GHEA Grapalat" w:hAnsi="GHEA Grapalat" w:cs="Arial"/>
          <w:b/>
          <w:sz w:val="20"/>
          <w:szCs w:val="20"/>
          <w:lang w:val="hy-AM"/>
        </w:rPr>
        <w:t>24/74</w:t>
      </w:r>
      <w:r w:rsidRPr="00965EF3">
        <w:rPr>
          <w:rFonts w:ascii="GHEA Grapalat" w:hAnsi="GHEA Grapalat"/>
          <w:sz w:val="20"/>
          <w:szCs w:val="20"/>
          <w:lang w:val="hy-AM"/>
        </w:rPr>
        <w:t xml:space="preserve"> ծածկագրով </w:t>
      </w:r>
    </w:p>
    <w:p w14:paraId="737BB583" w14:textId="7C779C88" w:rsidR="005E6032" w:rsidRPr="0093002B" w:rsidRDefault="005E6032" w:rsidP="005E6032">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Pr="00B57BD6">
        <w:rPr>
          <w:rFonts w:ascii="GHEA Grapalat" w:hAnsi="GHEA Grapalat"/>
          <w:sz w:val="20"/>
          <w:szCs w:val="20"/>
          <w:lang w:val="hy-AM"/>
        </w:rPr>
        <w:t>ներկայացման վերջնաժամկետը լրանալու</w:t>
      </w:r>
      <w:r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495388" w:rsidRPr="00495388">
        <w:rPr>
          <w:rFonts w:ascii="GHEA Grapalat" w:hAnsi="GHEA Grapalat"/>
          <w:b/>
          <w:bCs/>
          <w:sz w:val="20"/>
          <w:szCs w:val="20"/>
          <w:lang w:val="hy-AM"/>
        </w:rPr>
        <w:t>120</w:t>
      </w:r>
      <w:r w:rsidRPr="00495388">
        <w:rPr>
          <w:rFonts w:ascii="GHEA Grapalat" w:hAnsi="GHEA Grapalat" w:cs="Sylfaen"/>
          <w:b/>
          <w:bCs/>
          <w:sz w:val="20"/>
          <w:lang w:val="hy-AM"/>
        </w:rPr>
        <w:t xml:space="preserve"> (</w:t>
      </w:r>
      <w:r w:rsidR="00495388">
        <w:rPr>
          <w:rFonts w:ascii="GHEA Grapalat" w:hAnsi="GHEA Grapalat" w:cs="Sylfaen"/>
          <w:b/>
          <w:bCs/>
          <w:sz w:val="20"/>
          <w:lang w:val="hy-AM"/>
        </w:rPr>
        <w:t>մեկ հարյուր</w:t>
      </w:r>
      <w:r w:rsidRPr="005E6032">
        <w:rPr>
          <w:rFonts w:ascii="GHEA Grapalat" w:hAnsi="GHEA Grapalat" w:cs="Sylfaen"/>
          <w:b/>
          <w:bCs/>
          <w:sz w:val="20"/>
          <w:lang w:val="hy-AM"/>
        </w:rPr>
        <w:t xml:space="preserve"> աշխատանքային օր</w:t>
      </w:r>
      <w:r w:rsidRPr="0018472B">
        <w:rPr>
          <w:rFonts w:ascii="GHEA Grapalat" w:hAnsi="GHEA Grapalat" w:cs="Sylfaen"/>
          <w:b/>
          <w:bCs/>
          <w:sz w:val="20"/>
          <w:lang w:val="hy-AM"/>
        </w:rPr>
        <w:t>)</w:t>
      </w:r>
      <w:r w:rsidRPr="00AB37ED">
        <w:rPr>
          <w:rFonts w:ascii="GHEA Grapalat" w:hAnsi="GHEA Grapalat"/>
          <w:sz w:val="20"/>
          <w:szCs w:val="20"/>
          <w:lang w:val="hy-AM"/>
        </w:rPr>
        <w:t>:</w:t>
      </w:r>
      <w:r w:rsidRPr="00651C76">
        <w:rPr>
          <w:rFonts w:ascii="GHEA Grapalat" w:hAnsi="GHEA Grapalat"/>
          <w:sz w:val="20"/>
          <w:szCs w:val="20"/>
          <w:vertAlign w:val="superscript"/>
          <w:lang w:val="hy-AM"/>
        </w:rPr>
        <w:t>**</w:t>
      </w:r>
      <w:r w:rsidRPr="00651C76">
        <w:rPr>
          <w:rFonts w:ascii="GHEA Grapalat" w:hAnsi="GHEA Grapalat"/>
          <w:sz w:val="20"/>
          <w:szCs w:val="20"/>
          <w:lang w:val="hy-AM"/>
        </w:rPr>
        <w:t xml:space="preserve"> </w:t>
      </w:r>
      <w:r w:rsidRPr="00965EF3">
        <w:rPr>
          <w:rFonts w:ascii="GHEA Grapalat" w:hAnsi="GHEA Grapalat"/>
          <w:sz w:val="20"/>
          <w:szCs w:val="20"/>
          <w:lang w:val="hy-AM"/>
        </w:rPr>
        <w:t>Սույն երաշխիքի տրամադրման փաստի վերաբերյալ տեղեկատվությունը՝ երաշխիքի համարը, տրամադրող բանկի անվանումը և սույն երաշխիքի 1-ին կետում նշված ծածկագիրը</w:t>
      </w:r>
      <w:r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3002B">
        <w:rPr>
          <w:rFonts w:ascii="GHEA Grapalat" w:eastAsia="Calibri" w:hAnsi="GHEA Grapalat"/>
          <w:sz w:val="20"/>
          <w:szCs w:val="20"/>
          <w:lang w:val="hy-AM"/>
        </w:rPr>
        <w:t xml:space="preserve">գնահատող հանձնաժողովի </w:t>
      </w:r>
      <w:r w:rsidRPr="0093002B">
        <w:rPr>
          <w:rFonts w:ascii="GHEA Grapalat" w:hAnsi="GHEA Grapalat"/>
          <w:sz w:val="20"/>
          <w:szCs w:val="20"/>
          <w:lang w:val="hy-AM"/>
        </w:rPr>
        <w:t>քարտուղարի</w:t>
      </w:r>
      <w:r>
        <w:rPr>
          <w:rFonts w:ascii="GHEA Grapalat" w:hAnsi="GHEA Grapalat"/>
          <w:sz w:val="20"/>
          <w:szCs w:val="20"/>
          <w:lang w:val="hy-AM"/>
        </w:rPr>
        <w:t>՝</w:t>
      </w:r>
      <w:r w:rsidR="000D2C4A" w:rsidRPr="000D2C4A">
        <w:rPr>
          <w:rFonts w:ascii="GHEA Grapalat" w:hAnsi="GHEA Grapalat"/>
          <w:sz w:val="20"/>
          <w:szCs w:val="20"/>
          <w:lang w:val="hy-AM"/>
        </w:rPr>
        <w:t>g</w:t>
      </w:r>
      <w:r w:rsidR="000D2C4A">
        <w:rPr>
          <w:rFonts w:ascii="GHEA Grapalat" w:hAnsi="GHEA Grapalat"/>
          <w:sz w:val="20"/>
          <w:szCs w:val="20"/>
          <w:lang w:val="hy-AM"/>
        </w:rPr>
        <w:t>or.muradyan@yerevan.am</w:t>
      </w:r>
      <w:r>
        <w:rPr>
          <w:rFonts w:ascii="GHEA Grapalat" w:hAnsi="GHEA Grapalat"/>
          <w:sz w:val="20"/>
          <w:szCs w:val="20"/>
          <w:lang w:val="hy-AM"/>
        </w:rPr>
        <w:t xml:space="preserve"> </w:t>
      </w:r>
      <w:r w:rsidRPr="0093002B">
        <w:rPr>
          <w:rFonts w:ascii="GHEA Grapalat" w:hAnsi="GHEA Grapalat"/>
          <w:sz w:val="20"/>
          <w:szCs w:val="20"/>
          <w:lang w:val="hy-AM"/>
        </w:rPr>
        <w:t xml:space="preserve">էլեկտրոնային փոստի հասցեին։     </w:t>
      </w:r>
    </w:p>
    <w:p w14:paraId="6BEF5A66"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586BE5FA"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628974"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653FF49D"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1982431"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24B160FE"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E2A70C"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692F48BB"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60611D0"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1E63746"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7E342AF"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820DA4"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520CCB"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2C194C5" w14:textId="77777777" w:rsidR="005E6032" w:rsidRPr="0093002B" w:rsidRDefault="005E6032" w:rsidP="005E6032">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37753F48" w14:textId="77777777" w:rsidR="005E6032" w:rsidRDefault="005E6032" w:rsidP="005E6032">
      <w:pPr>
        <w:pStyle w:val="BodyTextIndent3"/>
        <w:spacing w:line="240" w:lineRule="auto"/>
        <w:jc w:val="left"/>
        <w:rPr>
          <w:rFonts w:ascii="GHEA Grapalat" w:hAnsi="GHEA Grapalat" w:cs="Sylfaen"/>
          <w:vertAlign w:val="superscript"/>
          <w:lang w:val="hy-AM"/>
        </w:rPr>
      </w:pPr>
    </w:p>
    <w:p w14:paraId="28096E58" w14:textId="77777777" w:rsidR="005E6032" w:rsidRPr="0093002B" w:rsidRDefault="005E6032" w:rsidP="005E6032">
      <w:pPr>
        <w:pStyle w:val="FootnoteText"/>
        <w:jc w:val="both"/>
        <w:rPr>
          <w:rFonts w:ascii="GHEA Grapalat" w:hAnsi="GHEA Grapalat"/>
          <w:i/>
          <w:sz w:val="18"/>
          <w:szCs w:val="18"/>
          <w:lang w:val="hy-AM"/>
        </w:rPr>
      </w:pPr>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0CDB00DC" w:rsidR="00460310" w:rsidRPr="001557AE" w:rsidRDefault="00460310" w:rsidP="005E6032">
      <w:pPr>
        <w:pStyle w:val="NormalWeb"/>
        <w:shd w:val="clear" w:color="auto" w:fill="FFFFFF"/>
        <w:spacing w:before="0" w:beforeAutospacing="0" w:after="0" w:afterAutospacing="0"/>
        <w:ind w:firstLine="375"/>
        <w:rPr>
          <w:rFonts w:ascii="GHEA Grapalat" w:hAnsi="GHEA Grapalat" w:cs="Arial"/>
          <w:b/>
          <w:lang w:val="hy-AM"/>
        </w:rPr>
      </w:pPr>
      <w:r>
        <w:rPr>
          <w:rFonts w:ascii="GHEA Grapalat" w:hAnsi="GHEA Grapalat" w:cs="Sylfaen"/>
          <w:vertAlign w:val="superscript"/>
          <w:lang w:val="hy-AM"/>
        </w:rPr>
        <w:lastRenderedPageBreak/>
        <w:t>**</w:t>
      </w:r>
      <w:r w:rsidRPr="00460310">
        <w:rPr>
          <w:rFonts w:ascii="GHEA Grapalat" w:hAnsi="GHEA Grapalat"/>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0402F36F" w14:textId="77777777" w:rsidR="00987A57" w:rsidRDefault="00987A57" w:rsidP="009C370D">
      <w:pPr>
        <w:pStyle w:val="BodyTextIndent3"/>
        <w:spacing w:line="240" w:lineRule="auto"/>
        <w:jc w:val="center"/>
        <w:rPr>
          <w:rFonts w:ascii="GHEA Grapalat" w:hAnsi="GHEA Grapalat" w:cs="Sylfaen"/>
          <w:b/>
          <w:bCs/>
          <w:lang w:val="hy-AM"/>
        </w:rPr>
      </w:pPr>
    </w:p>
    <w:p w14:paraId="72470DC4" w14:textId="77777777" w:rsidR="00987A57" w:rsidRDefault="00987A57" w:rsidP="009C370D">
      <w:pPr>
        <w:pStyle w:val="BodyTextIndent3"/>
        <w:spacing w:line="240" w:lineRule="auto"/>
        <w:jc w:val="center"/>
        <w:rPr>
          <w:rFonts w:ascii="GHEA Grapalat" w:hAnsi="GHEA Grapalat" w:cs="Sylfaen"/>
          <w:b/>
          <w:bCs/>
          <w:lang w:val="hy-AM"/>
        </w:rPr>
      </w:pPr>
    </w:p>
    <w:p w14:paraId="488F4BA5" w14:textId="2C1D86B0" w:rsidR="001557AE" w:rsidRPr="001557AE" w:rsidRDefault="001557AE" w:rsidP="009C370D">
      <w:pPr>
        <w:pStyle w:val="BodyTextIndent3"/>
        <w:spacing w:line="240" w:lineRule="auto"/>
        <w:jc w:val="center"/>
        <w:rPr>
          <w:rFonts w:ascii="GHEA Grapalat" w:hAnsi="GHEA Grapalat" w:cs="Arial"/>
          <w:b/>
          <w:lang w:val="hy-AM"/>
        </w:rPr>
      </w:pPr>
    </w:p>
    <w:p w14:paraId="45B77AFB" w14:textId="24A2DC1C"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4</w:t>
      </w:r>
    </w:p>
    <w:p w14:paraId="2AF5C67A" w14:textId="117EE2BD"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B25F5">
        <w:rPr>
          <w:rFonts w:ascii="GHEA Grapalat" w:hAnsi="GHEA Grapalat"/>
          <w:b/>
          <w:lang w:val="hy-AM"/>
        </w:rPr>
        <w:t>ԳՀԱՇՁԲ-</w:t>
      </w:r>
      <w:r w:rsidR="006B255B">
        <w:rPr>
          <w:rFonts w:ascii="GHEA Grapalat" w:hAnsi="GHEA Grapalat"/>
          <w:b/>
          <w:lang w:val="hy-AM"/>
        </w:rPr>
        <w:t>24/74</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1CC0140" w14:textId="479E3D74" w:rsidR="009C370D" w:rsidRPr="00734A5D" w:rsidRDefault="00BB0E2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9C370D" w:rsidRPr="00734A5D">
        <w:rPr>
          <w:rFonts w:ascii="GHEA Grapalat" w:hAnsi="GHEA Grapalat" w:cs="Arial"/>
          <w:b/>
          <w:lang w:val="hy-AM"/>
        </w:rPr>
        <w:t xml:space="preserve">ի </w:t>
      </w:r>
      <w:r w:rsidR="009C370D" w:rsidRPr="00734A5D">
        <w:rPr>
          <w:rFonts w:ascii="GHEA Grapalat" w:hAnsi="GHEA Grapalat" w:cs="Sylfaen"/>
          <w:b/>
          <w:lang w:val="hy-AM"/>
        </w:rPr>
        <w:t>հրավերի</w:t>
      </w:r>
    </w:p>
    <w:p w14:paraId="165126C7"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2494D66"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112B293C" w14:textId="77777777" w:rsidR="00987A57" w:rsidRPr="0093002B" w:rsidRDefault="00987A57" w:rsidP="00987A57">
      <w:pPr>
        <w:pStyle w:val="NormalWeb"/>
        <w:shd w:val="clear" w:color="auto" w:fill="FFFFFF"/>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3FD99AD8" w14:textId="77777777" w:rsidR="00987A57" w:rsidRPr="0093002B" w:rsidRDefault="00987A57" w:rsidP="00987A57">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1A16253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5E9E732A" w14:textId="77777777" w:rsidR="00987A57" w:rsidRPr="0093002B" w:rsidRDefault="00987A57" w:rsidP="00987A57">
      <w:pPr>
        <w:pStyle w:val="NormalWeb"/>
        <w:shd w:val="clear" w:color="auto" w:fill="FFFFFF"/>
        <w:spacing w:before="0" w:beforeAutospacing="0" w:after="0" w:afterAutospacing="0"/>
        <w:rPr>
          <w:rStyle w:val="Strong"/>
          <w:b w:val="0"/>
          <w:bCs w:val="0"/>
          <w:sz w:val="20"/>
          <w:szCs w:val="20"/>
          <w:lang w:val="hy-AM"/>
        </w:rPr>
      </w:pPr>
      <w:r w:rsidRPr="0093002B">
        <w:rPr>
          <w:rStyle w:val="Strong"/>
          <w:rFonts w:ascii="GHEA Grapalat" w:hAnsi="GHEA Grapalat"/>
          <w:b w:val="0"/>
          <w:bCs w:val="0"/>
          <w:sz w:val="20"/>
          <w:szCs w:val="20"/>
          <w:lang w:val="hy-AM"/>
        </w:rPr>
        <w:t xml:space="preserve">գնման ընթացակարգի արդյունքում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w:t>
      </w:r>
    </w:p>
    <w:p w14:paraId="7FB4F755" w14:textId="77777777" w:rsidR="00987A57" w:rsidRPr="0093002B" w:rsidRDefault="00987A57" w:rsidP="00987A57">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5C81795B"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պրինցիպալ) կողմից կնքվելիք 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կնքվելիք պայմանագրի համարը</w:t>
      </w:r>
    </w:p>
    <w:p w14:paraId="6E196D1A" w14:textId="77777777" w:rsidR="00987A57" w:rsidRPr="0093002B" w:rsidRDefault="00987A57" w:rsidP="00987A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07B5E80" w14:textId="77777777" w:rsidR="00987A57" w:rsidRPr="0093002B" w:rsidRDefault="00987A57" w:rsidP="00987A57">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77E54F9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332BD7DC"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p>
    <w:p w14:paraId="3404D1CA" w14:textId="77777777" w:rsidR="00987A57" w:rsidRPr="0093002B" w:rsidRDefault="00987A57" w:rsidP="00987A57">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37F0F512" w14:textId="77777777" w:rsidR="00987A57" w:rsidRPr="0093002B" w:rsidRDefault="00987A57" w:rsidP="00987A57">
      <w:pPr>
        <w:pStyle w:val="NormalWeb"/>
        <w:shd w:val="clear" w:color="auto" w:fill="FFFFFF"/>
        <w:spacing w:before="0" w:beforeAutospacing="0" w:after="0" w:afterAutospacing="0"/>
        <w:jc w:val="both"/>
        <w:rPr>
          <w:rFonts w:cs="Arial"/>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w:t>
      </w:r>
      <w:r w:rsidRPr="0093002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31F68057" w14:textId="77777777" w:rsidR="00987A57" w:rsidRPr="0093002B" w:rsidRDefault="00987A57" w:rsidP="00987A57">
      <w:pPr>
        <w:pStyle w:val="NormalWeb"/>
        <w:shd w:val="clear" w:color="auto" w:fill="FFFFFF"/>
        <w:spacing w:before="0" w:beforeAutospacing="0" w:after="0" w:afterAutospacing="0"/>
        <w:ind w:firstLine="708"/>
        <w:rPr>
          <w:rStyle w:val="Strong"/>
          <w:b w:val="0"/>
          <w:bCs w:val="0"/>
          <w:szCs w:val="20"/>
          <w:lang w:val="hy-AM"/>
        </w:rPr>
      </w:pPr>
      <w:r w:rsidRPr="0093002B">
        <w:rPr>
          <w:rStyle w:val="Strong"/>
          <w:rFonts w:ascii="GHEA Grapalat" w:hAnsi="GHEA Grapalat"/>
          <w:b w:val="0"/>
          <w:bCs w:val="0"/>
          <w:sz w:val="20"/>
          <w:szCs w:val="20"/>
          <w:lang w:val="hy-AM"/>
        </w:rPr>
        <w:t xml:space="preserve">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58A66A69" w14:textId="77777777" w:rsidR="00987A57" w:rsidRPr="0093002B" w:rsidRDefault="00987A57" w:rsidP="00987A57">
      <w:pPr>
        <w:pStyle w:val="NormalWeb"/>
        <w:shd w:val="clear" w:color="auto" w:fill="FFFFFF"/>
        <w:spacing w:before="0" w:beforeAutospacing="0" w:after="0" w:afterAutospacing="0"/>
        <w:ind w:firstLine="708"/>
        <w:rPr>
          <w:lang w:val="hy-AM"/>
        </w:rPr>
      </w:pPr>
      <w:r w:rsidRPr="0093002B">
        <w:rPr>
          <w:rFonts w:ascii="GHEA Grapalat" w:hAnsi="GHEA Grapalat"/>
          <w:sz w:val="20"/>
          <w:szCs w:val="20"/>
          <w:lang w:val="hy-AM"/>
        </w:rPr>
        <w:t>3. Սույն երաշխիքն անհետկանչելի է:</w:t>
      </w:r>
    </w:p>
    <w:p w14:paraId="034D3210" w14:textId="77777777" w:rsidR="00987A57" w:rsidRPr="0093002B" w:rsidRDefault="00987A57" w:rsidP="00987A57">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3864337" w14:textId="77777777" w:rsidR="00987A57" w:rsidRPr="0093002B" w:rsidRDefault="00987A57" w:rsidP="00987A57">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 </w:t>
      </w:r>
      <w:r w:rsidRPr="0093002B">
        <w:rPr>
          <w:rFonts w:ascii="GHEA Grapalat" w:hAnsi="GHEA Grapalat"/>
          <w:sz w:val="20"/>
          <w:szCs w:val="20"/>
          <w:lang w:val="hy-AM"/>
        </w:rPr>
        <w:t xml:space="preserve"> բենեֆիցիարի և պրինցիպալի միջև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 xml:space="preserve">                               </w:t>
      </w:r>
    </w:p>
    <w:p w14:paraId="10CD5FB1" w14:textId="77777777" w:rsidR="00987A57" w:rsidRPr="0093002B" w:rsidRDefault="00987A57" w:rsidP="00987A57">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cs="Sylfaen"/>
          <w:vertAlign w:val="superscript"/>
          <w:lang w:val="hy-AM"/>
        </w:rPr>
        <w:t xml:space="preserve">                                                                                                                                             կնքվելիք պայմանագրի համարը </w:t>
      </w:r>
    </w:p>
    <w:p w14:paraId="31DCB117" w14:textId="77777777" w:rsidR="00987A57" w:rsidRPr="0093002B" w:rsidRDefault="00987A57" w:rsidP="00987A57">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ծածկագրով կնքվելիք 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w:t>
      </w:r>
    </w:p>
    <w:p w14:paraId="7A828423" w14:textId="1F084C5A" w:rsidR="00987A57" w:rsidRPr="008242F8" w:rsidRDefault="00987A57" w:rsidP="00987A57">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sz w:val="20"/>
          <w:szCs w:val="20"/>
          <w:lang w:val="hy-AM"/>
        </w:rPr>
        <w:t xml:space="preserve">՝ </w:t>
      </w:r>
      <w:r w:rsidR="00ED1056" w:rsidRPr="000D2C4A">
        <w:rPr>
          <w:rFonts w:ascii="GHEA Grapalat" w:hAnsi="GHEA Grapalat"/>
          <w:sz w:val="20"/>
          <w:szCs w:val="20"/>
          <w:lang w:val="hy-AM"/>
        </w:rPr>
        <w:t>g</w:t>
      </w:r>
      <w:r w:rsidR="00ED1056">
        <w:rPr>
          <w:rFonts w:ascii="GHEA Grapalat" w:hAnsi="GHEA Grapalat"/>
          <w:sz w:val="20"/>
          <w:szCs w:val="20"/>
          <w:lang w:val="hy-AM"/>
        </w:rPr>
        <w:t>or.muradyan@yerevan.am</w:t>
      </w:r>
      <w:r w:rsidRPr="008242F8">
        <w:rPr>
          <w:rFonts w:ascii="GHEA Grapalat" w:hAnsi="GHEA Grapalat"/>
          <w:color w:val="000000"/>
          <w:sz w:val="20"/>
          <w:szCs w:val="20"/>
          <w:lang w:val="hy-AM"/>
        </w:rPr>
        <w:t xml:space="preserve"> էլեկտրոնային փոստի </w:t>
      </w:r>
    </w:p>
    <w:p w14:paraId="7C14292C" w14:textId="77777777" w:rsidR="00987A57" w:rsidRPr="0093002B" w:rsidRDefault="00987A57" w:rsidP="00987A57">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2C7C83EF"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DE208C"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4793619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14:paraId="7C13C9AD" w14:textId="77777777" w:rsidR="00987A57" w:rsidRPr="0093002B" w:rsidRDefault="00987A57" w:rsidP="00987A57">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14:paraId="1E2CDA4D"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6B255B">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հասցեով գործող տեղեկագրում հրապարակած ծանուցումը.</w:t>
      </w:r>
    </w:p>
    <w:p w14:paraId="39BF778B"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 xml:space="preserve">3) պայմանագրի շրջանակում </w:t>
      </w:r>
      <w:r w:rsidRPr="0093002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0159D27C"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DECA15B"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29F716BF"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73077FB"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69777C7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7EE1E5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50E01C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56664B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338AD7"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8622E53"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980649"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41777E49" w14:textId="03C4E469" w:rsidR="00987A57" w:rsidRPr="001557AE" w:rsidRDefault="009C370D" w:rsidP="00987A57">
      <w:pPr>
        <w:pStyle w:val="BodyTextIndent3"/>
        <w:spacing w:line="240" w:lineRule="auto"/>
        <w:jc w:val="center"/>
        <w:rPr>
          <w:rFonts w:ascii="GHEA Grapalat" w:hAnsi="GHEA Grapalat" w:cs="Arial"/>
          <w:b/>
          <w:lang w:val="hy-AM"/>
        </w:rPr>
      </w:pPr>
      <w:r w:rsidRPr="00734A5D">
        <w:rPr>
          <w:rFonts w:ascii="GHEA Grapalat" w:hAnsi="GHEA Grapalat"/>
          <w:b/>
          <w:lang w:val="hy-AM"/>
        </w:rPr>
        <w:br w:type="page"/>
      </w:r>
    </w:p>
    <w:p w14:paraId="40265AD2" w14:textId="77777777" w:rsidR="00CC7A4F" w:rsidRPr="001B639D" w:rsidRDefault="00CC7A4F" w:rsidP="00CC7A4F">
      <w:pPr>
        <w:pStyle w:val="NormalWeb"/>
        <w:spacing w:before="0" w:beforeAutospacing="0" w:after="0" w:afterAutospacing="0"/>
        <w:jc w:val="right"/>
        <w:rPr>
          <w:rFonts w:ascii="GHEA Grapalat" w:hAnsi="GHEA Grapalat" w:cs="Arial"/>
          <w:b/>
          <w:bCs/>
          <w:sz w:val="22"/>
          <w:szCs w:val="22"/>
          <w:lang w:val="hy-AM"/>
        </w:rPr>
      </w:pPr>
      <w:r w:rsidRPr="001B639D">
        <w:rPr>
          <w:rFonts w:ascii="GHEA Grapalat" w:hAnsi="GHEA Grapalat"/>
          <w:b/>
          <w:bCs/>
          <w:sz w:val="22"/>
          <w:szCs w:val="22"/>
          <w:lang w:val="hy-AM"/>
        </w:rPr>
        <w:lastRenderedPageBreak/>
        <w:t>Հավելված</w:t>
      </w:r>
      <w:r w:rsidRPr="001B639D">
        <w:rPr>
          <w:rFonts w:ascii="GHEA Grapalat" w:hAnsi="GHEA Grapalat" w:cs="Arial"/>
          <w:b/>
          <w:bCs/>
          <w:sz w:val="22"/>
          <w:szCs w:val="22"/>
          <w:lang w:val="hy-AM"/>
        </w:rPr>
        <w:t xml:space="preserve"> 4.1</w:t>
      </w:r>
    </w:p>
    <w:p w14:paraId="1A77010F" w14:textId="0F9AEE5D" w:rsidR="00CC7A4F" w:rsidRPr="001B639D" w:rsidRDefault="00CC7A4F" w:rsidP="00CC7A4F">
      <w:pPr>
        <w:pStyle w:val="NormalWeb"/>
        <w:spacing w:before="0" w:beforeAutospacing="0" w:after="0" w:afterAutospacing="0"/>
        <w:jc w:val="right"/>
        <w:rPr>
          <w:rFonts w:ascii="GHEA Grapalat" w:hAnsi="GHEA Grapalat" w:cs="Arial"/>
          <w:b/>
          <w:bCs/>
          <w:sz w:val="22"/>
          <w:szCs w:val="22"/>
          <w:lang w:val="hy-AM"/>
        </w:rPr>
      </w:pPr>
      <w:r w:rsidRPr="001B639D">
        <w:rPr>
          <w:rFonts w:ascii="GHEA Grapalat" w:hAnsi="GHEA Grapalat"/>
          <w:b/>
          <w:bCs/>
          <w:sz w:val="22"/>
          <w:szCs w:val="22"/>
          <w:lang w:val="hy-AM"/>
        </w:rPr>
        <w:t>«ԵՔ-ԳՀԱՇՁԲ-24/74»</w:t>
      </w:r>
      <w:r w:rsidRPr="001B639D">
        <w:rPr>
          <w:rFonts w:ascii="GHEA Grapalat" w:hAnsi="GHEA Grapalat"/>
          <w:b/>
          <w:bCs/>
          <w:sz w:val="22"/>
          <w:szCs w:val="22"/>
          <w:lang w:val="es-ES"/>
        </w:rPr>
        <w:t>*</w:t>
      </w:r>
      <w:r w:rsidRPr="001B639D">
        <w:rPr>
          <w:rFonts w:ascii="GHEA Grapalat" w:hAnsi="GHEA Grapalat"/>
          <w:b/>
          <w:bCs/>
          <w:sz w:val="22"/>
          <w:szCs w:val="22"/>
          <w:lang w:val="hy-AM"/>
        </w:rPr>
        <w:t xml:space="preserve">  ծածկագրով</w:t>
      </w:r>
    </w:p>
    <w:p w14:paraId="62705CF6" w14:textId="77777777" w:rsidR="00CC7A4F" w:rsidRPr="001B639D" w:rsidRDefault="00CC7A4F" w:rsidP="00CC7A4F">
      <w:pPr>
        <w:pStyle w:val="NormalWeb"/>
        <w:spacing w:before="0" w:beforeAutospacing="0" w:after="0" w:afterAutospacing="0"/>
        <w:jc w:val="right"/>
        <w:rPr>
          <w:rFonts w:ascii="GHEA Grapalat" w:hAnsi="GHEA Grapalat"/>
          <w:b/>
          <w:bCs/>
          <w:sz w:val="22"/>
          <w:szCs w:val="22"/>
          <w:lang w:val="hy-AM"/>
        </w:rPr>
      </w:pPr>
      <w:r w:rsidRPr="001B639D">
        <w:rPr>
          <w:rFonts w:ascii="GHEA Grapalat" w:hAnsi="GHEA Grapalat"/>
          <w:b/>
          <w:bCs/>
          <w:sz w:val="22"/>
          <w:szCs w:val="22"/>
          <w:lang w:val="hy-AM"/>
        </w:rPr>
        <w:t>բաց</w:t>
      </w:r>
      <w:r w:rsidRPr="001B639D">
        <w:rPr>
          <w:rFonts w:ascii="GHEA Grapalat" w:hAnsi="GHEA Grapalat" w:cs="Arial"/>
          <w:b/>
          <w:bCs/>
          <w:sz w:val="22"/>
          <w:szCs w:val="22"/>
          <w:lang w:val="hy-AM"/>
        </w:rPr>
        <w:t xml:space="preserve"> մրցույթի </w:t>
      </w:r>
      <w:r w:rsidRPr="001B639D">
        <w:rPr>
          <w:rFonts w:ascii="GHEA Grapalat" w:hAnsi="GHEA Grapalat"/>
          <w:b/>
          <w:bCs/>
          <w:sz w:val="22"/>
          <w:szCs w:val="22"/>
          <w:lang w:val="hy-AM"/>
        </w:rPr>
        <w:t>հրավերի</w:t>
      </w:r>
    </w:p>
    <w:p w14:paraId="0BAB3245" w14:textId="77777777" w:rsidR="00CC7A4F" w:rsidRPr="00CC7A4F" w:rsidRDefault="00CC7A4F" w:rsidP="00CC7A4F">
      <w:pPr>
        <w:pStyle w:val="NormalWeb"/>
        <w:rPr>
          <w:lang w:val="hy-AM"/>
        </w:rPr>
      </w:pPr>
    </w:p>
    <w:p w14:paraId="41B43FEE" w14:textId="77777777" w:rsidR="00CC7A4F" w:rsidRDefault="00CC7A4F" w:rsidP="00CC7A4F">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3B057683" w14:textId="77777777" w:rsidR="00CC7A4F" w:rsidRDefault="00CC7A4F" w:rsidP="00CC7A4F">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14:paraId="5BA04C64" w14:textId="77777777" w:rsidR="00CC7A4F" w:rsidRDefault="00CC7A4F" w:rsidP="00CC7A4F">
      <w:pPr>
        <w:rPr>
          <w:rFonts w:ascii="GHEA Grapalat" w:hAnsi="GHEA Grapalat" w:cs="GHEA Grapalat"/>
          <w:b/>
          <w:sz w:val="20"/>
          <w:szCs w:val="20"/>
          <w:lang w:val="hy-AM"/>
        </w:rPr>
      </w:pPr>
      <w:r>
        <w:rPr>
          <w:rFonts w:ascii="GHEA Grapalat" w:hAnsi="GHEA Grapalat" w:cs="GHEA Grapalat"/>
          <w:sz w:val="20"/>
          <w:szCs w:val="20"/>
          <w:shd w:val="clear" w:color="auto" w:fill="92CDDC"/>
          <w:lang w:val="hy-AM"/>
        </w:rPr>
        <w:t xml:space="preserve">                                                              </w:t>
      </w:r>
    </w:p>
    <w:p w14:paraId="2F9F7923" w14:textId="77777777" w:rsidR="00CC7A4F" w:rsidRDefault="00CC7A4F" w:rsidP="00CC7A4F">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3F70145" w14:textId="77777777" w:rsidR="00CC7A4F" w:rsidRDefault="00CC7A4F" w:rsidP="00CC7A4F">
      <w:pPr>
        <w:rPr>
          <w:rFonts w:ascii="GHEA Grapalat" w:hAnsi="GHEA Grapalat" w:cs="GHEA Grapalat"/>
          <w:sz w:val="20"/>
          <w:szCs w:val="20"/>
          <w:lang w:val="hy-AM"/>
        </w:rPr>
      </w:pPr>
    </w:p>
    <w:p w14:paraId="05F86779" w14:textId="77777777" w:rsidR="00CC7A4F" w:rsidRDefault="00CC7A4F" w:rsidP="00CC7A4F">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25A6314D" w14:textId="77777777" w:rsidR="00CC7A4F" w:rsidRDefault="00CC7A4F" w:rsidP="00CC7A4F">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3BE0E1E" w14:textId="77777777" w:rsidR="00CC7A4F" w:rsidRDefault="00CC7A4F" w:rsidP="00CC7A4F">
      <w:pPr>
        <w:ind w:firstLine="708"/>
        <w:jc w:val="both"/>
        <w:rPr>
          <w:rFonts w:ascii="GHEA Grapalat" w:hAnsi="GHEA Grapalat" w:cs="GHEA Grapalat"/>
          <w:sz w:val="20"/>
          <w:szCs w:val="20"/>
          <w:lang w:val="hy-AM"/>
        </w:rPr>
      </w:pPr>
    </w:p>
    <w:p w14:paraId="5D30891C" w14:textId="77777777" w:rsidR="00CC7A4F" w:rsidRDefault="00CC7A4F" w:rsidP="00CC7A4F">
      <w:pPr>
        <w:numPr>
          <w:ilvl w:val="0"/>
          <w:numId w:val="2"/>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proofErr w:type="spellStart"/>
      <w:r>
        <w:rPr>
          <w:rFonts w:ascii="GHEA Grapalat" w:hAnsi="GHEA Grapalat" w:cs="GHEA Grapalat"/>
          <w:b/>
          <w:sz w:val="20"/>
          <w:szCs w:val="20"/>
        </w:rPr>
        <w:t>ամաձայնության</w:t>
      </w:r>
      <w:proofErr w:type="spellEnd"/>
      <w:r>
        <w:rPr>
          <w:rFonts w:ascii="GHEA Grapalat" w:hAnsi="GHEA Grapalat" w:cs="GHEA Grapalat"/>
          <w:b/>
          <w:sz w:val="20"/>
          <w:szCs w:val="20"/>
        </w:rPr>
        <w:t xml:space="preserve"> առարկան</w:t>
      </w:r>
    </w:p>
    <w:p w14:paraId="2A08ECE3" w14:textId="77777777" w:rsidR="00CC7A4F" w:rsidRDefault="00CC7A4F" w:rsidP="00CC7A4F">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337481A7" w14:textId="3E1CF938" w:rsidR="00CC7A4F" w:rsidRPr="005717CD" w:rsidRDefault="00CC7A4F" w:rsidP="00CC7A4F">
      <w:pPr>
        <w:numPr>
          <w:ilvl w:val="1"/>
          <w:numId w:val="3"/>
        </w:numPr>
        <w:ind w:left="0" w:firstLine="426"/>
        <w:jc w:val="both"/>
        <w:rPr>
          <w:rFonts w:ascii="GHEA Grapalat" w:hAnsi="GHEA Grapalat" w:cs="GHEA Grapalat"/>
          <w:sz w:val="20"/>
          <w:szCs w:val="20"/>
          <w:lang w:val="pt-BR"/>
        </w:rPr>
      </w:pPr>
      <w:r w:rsidRPr="005717CD">
        <w:rPr>
          <w:rFonts w:ascii="GHEA Grapalat" w:hAnsi="GHEA Grapalat" w:cs="GHEA Grapalat"/>
          <w:sz w:val="20"/>
          <w:szCs w:val="20"/>
          <w:lang w:val="pt-BR"/>
        </w:rPr>
        <w:t xml:space="preserve">Ընկերությունը մասնակցում է </w:t>
      </w:r>
      <w:r w:rsidRPr="005717CD">
        <w:rPr>
          <w:rFonts w:ascii="GHEA Grapalat" w:hAnsi="GHEA Grapalat" w:cs="GHEA Grapalat"/>
          <w:sz w:val="20"/>
          <w:szCs w:val="20"/>
          <w:lang w:val="hy-AM"/>
        </w:rPr>
        <w:t>Երևանի քաղաքապետարանի</w:t>
      </w:r>
      <w:r w:rsidRPr="005717CD">
        <w:rPr>
          <w:rFonts w:ascii="GHEA Grapalat" w:hAnsi="GHEA Grapalat" w:cs="GHEA Grapalat"/>
          <w:sz w:val="20"/>
          <w:szCs w:val="20"/>
          <w:lang w:val="pt-BR"/>
        </w:rPr>
        <w:t>*  (այսուհետ` Պատվիրատու) կողմից</w:t>
      </w:r>
      <w:r w:rsidRPr="005717CD">
        <w:rPr>
          <w:rFonts w:ascii="GHEA Grapalat" w:hAnsi="GHEA Grapalat" w:cs="GHEA Grapalat"/>
          <w:sz w:val="20"/>
          <w:szCs w:val="20"/>
          <w:lang w:val="hy-AM"/>
        </w:rPr>
        <w:t xml:space="preserve"> </w:t>
      </w:r>
      <w:r w:rsidRPr="005717CD">
        <w:rPr>
          <w:rFonts w:ascii="GHEA Grapalat" w:hAnsi="GHEA Grapalat" w:cs="GHEA Grapalat"/>
          <w:sz w:val="20"/>
          <w:szCs w:val="20"/>
          <w:lang w:val="pt-BR"/>
        </w:rPr>
        <w:t xml:space="preserve">կազմակերպված` </w:t>
      </w:r>
      <w:r w:rsidRPr="005717CD">
        <w:rPr>
          <w:rFonts w:ascii="GHEA Grapalat" w:hAnsi="GHEA Grapalat" w:cs="GHEA Grapalat"/>
          <w:sz w:val="20"/>
          <w:szCs w:val="20"/>
          <w:lang w:val="hy-AM"/>
        </w:rPr>
        <w:t>ԵՔ-</w:t>
      </w:r>
      <w:r>
        <w:rPr>
          <w:rFonts w:ascii="GHEA Grapalat" w:hAnsi="GHEA Grapalat" w:cs="GHEA Grapalat"/>
          <w:sz w:val="20"/>
          <w:szCs w:val="20"/>
          <w:lang w:val="hy-AM"/>
        </w:rPr>
        <w:t>ԳՀ</w:t>
      </w:r>
      <w:r w:rsidRPr="005717CD">
        <w:rPr>
          <w:rFonts w:ascii="GHEA Grapalat" w:hAnsi="GHEA Grapalat" w:cs="GHEA Grapalat"/>
          <w:sz w:val="20"/>
          <w:szCs w:val="20"/>
          <w:lang w:val="hy-AM"/>
        </w:rPr>
        <w:t>ԱՇՁԲ-</w:t>
      </w:r>
      <w:r>
        <w:rPr>
          <w:rFonts w:ascii="GHEA Grapalat" w:hAnsi="GHEA Grapalat" w:cs="GHEA Grapalat"/>
          <w:sz w:val="20"/>
          <w:szCs w:val="20"/>
          <w:lang w:val="hy-AM"/>
        </w:rPr>
        <w:t>24/74</w:t>
      </w:r>
      <w:r w:rsidRPr="005717CD">
        <w:rPr>
          <w:rFonts w:ascii="GHEA Grapalat" w:hAnsi="GHEA Grapalat" w:cs="GHEA Grapalat"/>
          <w:sz w:val="20"/>
          <w:szCs w:val="20"/>
          <w:lang w:val="pt-BR"/>
        </w:rPr>
        <w:t>* ծածկագրով գնման ընթացակարգին:</w:t>
      </w:r>
    </w:p>
    <w:p w14:paraId="179EBE8F" w14:textId="77777777" w:rsidR="00CC7A4F" w:rsidRDefault="00CC7A4F" w:rsidP="00CC7A4F">
      <w:pPr>
        <w:ind w:firstLine="360"/>
        <w:jc w:val="both"/>
        <w:rPr>
          <w:rFonts w:ascii="GHEA Grapalat" w:hAnsi="GHEA Grapalat" w:cs="GHEA Grapalat"/>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0013417" w14:textId="77777777" w:rsidR="00CC7A4F" w:rsidRDefault="00CC7A4F" w:rsidP="00CC7A4F">
      <w:pPr>
        <w:ind w:firstLine="360"/>
        <w:jc w:val="both"/>
        <w:rPr>
          <w:rFonts w:ascii="GHEA Grapalat" w:hAnsi="GHEA Grapalat" w:cs="GHEA Grapalat"/>
          <w:sz w:val="20"/>
          <w:szCs w:val="20"/>
          <w:lang w:val="pt-BR"/>
        </w:rPr>
      </w:pPr>
      <w:r>
        <w:rPr>
          <w:rFonts w:ascii="GHEA Grapalat" w:hAnsi="GHEA Grapalat" w:cs="GHEA Grapalat"/>
          <w:sz w:val="20"/>
          <w:szCs w:val="20"/>
          <w:lang w:val="pt-BR"/>
        </w:rPr>
        <w:t>1.3 Ընկերությունը</w:t>
      </w:r>
      <w:r>
        <w:rPr>
          <w:rFonts w:ascii="GHEA Grapalat" w:hAnsi="GHEA Grapalat" w:cs="GHEA Grapalat"/>
          <w:sz w:val="20"/>
          <w:szCs w:val="20"/>
          <w:lang w:val="hy-AM"/>
        </w:rPr>
        <w:t xml:space="preserve"> սույն </w:t>
      </w:r>
      <w:r>
        <w:rPr>
          <w:rFonts w:ascii="GHEA Grapalat" w:hAnsi="GHEA Grapalat" w:cs="GHEA Grapalat"/>
          <w:sz w:val="20"/>
          <w:szCs w:val="20"/>
          <w:lang w:val="pt-BR"/>
        </w:rPr>
        <w:t>տուժանքի համաձայնագ</w:t>
      </w:r>
      <w:r>
        <w:rPr>
          <w:rFonts w:ascii="GHEA Grapalat" w:hAnsi="GHEA Grapalat" w:cs="GHEA Grapalat"/>
          <w:sz w:val="20"/>
          <w:szCs w:val="20"/>
          <w:lang w:val="hy-AM"/>
        </w:rPr>
        <w:t>ր</w:t>
      </w:r>
      <w:r>
        <w:rPr>
          <w:rFonts w:ascii="GHEA Grapalat" w:hAnsi="GHEA Grapalat" w:cs="GHEA Grapalat"/>
          <w:sz w:val="20"/>
          <w:szCs w:val="20"/>
          <w:lang w:val="pt-BR"/>
        </w:rPr>
        <w:t>ի</w:t>
      </w:r>
      <w:r>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9381C6B" w14:textId="77777777" w:rsidR="00CC7A4F" w:rsidRDefault="00CC7A4F" w:rsidP="00CC7A4F">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A6E1FA" w14:textId="77777777" w:rsidR="00CC7A4F" w:rsidRDefault="00CC7A4F" w:rsidP="00CC7A4F">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sz w:val="20"/>
          <w:szCs w:val="20"/>
          <w:lang w:val="pt-BR"/>
        </w:rPr>
        <w:t>Ընկերության</w:t>
      </w:r>
      <w:r>
        <w:rPr>
          <w:rFonts w:ascii="GHEA Grapalat" w:hAnsi="GHEA Grapalat" w:cs="GHEA Grapalat"/>
          <w:sz w:val="20"/>
          <w:szCs w:val="20"/>
          <w:lang w:val="hy-AM"/>
        </w:rPr>
        <w:t xml:space="preserve"> հաշվից  գանձելու համար՝ առանց լրացուցիչ ակցեպտավորման: </w:t>
      </w:r>
    </w:p>
    <w:p w14:paraId="45381AFF" w14:textId="77777777" w:rsidR="00CC7A4F" w:rsidRDefault="00CC7A4F" w:rsidP="00CC7A4F">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գ)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470870D" w14:textId="77777777" w:rsidR="00CC7A4F" w:rsidRDefault="00CC7A4F" w:rsidP="00CC7A4F">
      <w:pPr>
        <w:ind w:left="426"/>
        <w:jc w:val="both"/>
        <w:rPr>
          <w:rFonts w:ascii="GHEA Grapalat" w:hAnsi="GHEA Grapalat" w:cs="GHEA Grapalat"/>
          <w:sz w:val="20"/>
          <w:szCs w:val="20"/>
          <w:lang w:val="hy-AM"/>
        </w:rPr>
      </w:pPr>
      <w:r>
        <w:rPr>
          <w:rFonts w:ascii="GHEA Grapalat" w:hAnsi="GHEA Grapalat" w:cs="GHEA Grapalat"/>
          <w:sz w:val="20"/>
          <w:szCs w:val="20"/>
          <w:lang w:val="hy-AM"/>
        </w:rPr>
        <w:t xml:space="preserve">դ)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3BF9AC1B" w14:textId="77777777" w:rsidR="00CC7A4F" w:rsidRDefault="00CC7A4F" w:rsidP="00CC7A4F">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44C4BFE" w14:textId="77777777" w:rsidR="00CC7A4F" w:rsidRDefault="00CC7A4F" w:rsidP="00CC7A4F">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2E0C345A" w14:textId="77777777" w:rsidR="00CC7A4F" w:rsidRDefault="00CC7A4F" w:rsidP="00CC7A4F">
      <w:pPr>
        <w:numPr>
          <w:ilvl w:val="1"/>
          <w:numId w:val="40"/>
        </w:numPr>
        <w:jc w:val="both"/>
        <w:rPr>
          <w:rFonts w:ascii="GHEA Grapalat" w:hAnsi="GHEA Grapalat" w:cs="GHEA Grapalat"/>
          <w:sz w:val="20"/>
          <w:szCs w:val="20"/>
          <w:lang w:val="hy-AM"/>
        </w:rPr>
      </w:pPr>
      <w:r>
        <w:rPr>
          <w:rFonts w:ascii="GHEA Grapalat" w:hAnsi="GHEA Grapalat" w:cs="GHEA Grapalat"/>
          <w:sz w:val="20"/>
          <w:szCs w:val="20"/>
          <w:lang w:val="hy-AM"/>
        </w:rPr>
        <w:t>Պատվիրատուն Վճարող բանկին կարող է ներկայացնել այլ լրացուցիչ փաստաթղթեր:</w:t>
      </w:r>
    </w:p>
    <w:p w14:paraId="25413BE3" w14:textId="77777777" w:rsidR="00CC7A4F" w:rsidRDefault="00CC7A4F" w:rsidP="00CC7A4F">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A3291D" w14:textId="77777777" w:rsidR="00CC7A4F" w:rsidRDefault="00CC7A4F" w:rsidP="00CC7A4F">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586D1979" w14:textId="77777777" w:rsidR="00CC7A4F" w:rsidRDefault="00CC7A4F" w:rsidP="00CC7A4F">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C770BEC" w14:textId="77777777" w:rsidR="00CC7A4F" w:rsidRDefault="00CC7A4F" w:rsidP="00CC7A4F">
      <w:pPr>
        <w:jc w:val="both"/>
        <w:rPr>
          <w:rFonts w:ascii="GHEA Grapalat" w:hAnsi="GHEA Grapalat" w:cs="GHEA Grapalat"/>
          <w:sz w:val="20"/>
          <w:szCs w:val="20"/>
          <w:lang w:val="hy-AM"/>
        </w:rPr>
      </w:pPr>
    </w:p>
    <w:p w14:paraId="2E115C30" w14:textId="77777777" w:rsidR="00CC7A4F" w:rsidRDefault="00CC7A4F" w:rsidP="00CC7A4F">
      <w:pPr>
        <w:numPr>
          <w:ilvl w:val="0"/>
          <w:numId w:val="2"/>
        </w:numPr>
        <w:jc w:val="center"/>
        <w:rPr>
          <w:rFonts w:ascii="GHEA Grapalat" w:hAnsi="GHEA Grapalat" w:cs="GHEA Grapalat"/>
          <w:b/>
          <w:bCs/>
          <w:sz w:val="20"/>
          <w:szCs w:val="20"/>
        </w:rPr>
      </w:pPr>
      <w:proofErr w:type="spellStart"/>
      <w:r>
        <w:rPr>
          <w:rFonts w:ascii="GHEA Grapalat" w:hAnsi="GHEA Grapalat" w:cs="GHEA Grapalat"/>
          <w:b/>
          <w:bCs/>
          <w:sz w:val="20"/>
          <w:szCs w:val="20"/>
        </w:rPr>
        <w:t>Այլ</w:t>
      </w:r>
      <w:proofErr w:type="spellEnd"/>
      <w:r>
        <w:rPr>
          <w:rFonts w:ascii="GHEA Grapalat" w:hAnsi="GHEA Grapalat" w:cs="GHEA Grapalat"/>
          <w:b/>
          <w:bCs/>
          <w:sz w:val="20"/>
          <w:szCs w:val="20"/>
        </w:rPr>
        <w:t xml:space="preserve"> </w:t>
      </w:r>
      <w:proofErr w:type="spellStart"/>
      <w:r>
        <w:rPr>
          <w:rFonts w:ascii="GHEA Grapalat" w:hAnsi="GHEA Grapalat" w:cs="GHEA Grapalat"/>
          <w:b/>
          <w:bCs/>
          <w:sz w:val="20"/>
          <w:szCs w:val="20"/>
        </w:rPr>
        <w:t>պայմաններ</w:t>
      </w:r>
      <w:proofErr w:type="spellEnd"/>
    </w:p>
    <w:p w14:paraId="6B0A763A" w14:textId="77777777" w:rsidR="00CC7A4F" w:rsidRDefault="00CC7A4F" w:rsidP="00CC7A4F">
      <w:pPr>
        <w:ind w:firstLine="567"/>
        <w:jc w:val="both"/>
        <w:rPr>
          <w:rFonts w:ascii="GHEA Grapalat" w:hAnsi="GHEA Grapalat" w:cs="GHEA Grapalat"/>
          <w:sz w:val="20"/>
          <w:szCs w:val="20"/>
          <w:lang w:val="hy-AM"/>
        </w:rPr>
      </w:pPr>
      <w:r>
        <w:rPr>
          <w:rFonts w:ascii="GHEA Grapalat" w:hAnsi="GHEA Grapalat" w:cs="GHEA Grapalat"/>
          <w:sz w:val="20"/>
          <w:szCs w:val="20"/>
        </w:rPr>
        <w:t xml:space="preserve">2.1 </w:t>
      </w:r>
      <w:proofErr w:type="spellStart"/>
      <w:r>
        <w:rPr>
          <w:rFonts w:ascii="GHEA Grapalat" w:hAnsi="GHEA Grapalat" w:cs="GHEA Grapalat"/>
          <w:sz w:val="20"/>
          <w:szCs w:val="20"/>
        </w:rPr>
        <w:t>Սույն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համաձայնագիրը</w:t>
      </w:r>
      <w:proofErr w:type="spellEnd"/>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rPr>
        <w:t xml:space="preserve"> </w:t>
      </w:r>
      <w:r>
        <w:rPr>
          <w:rFonts w:ascii="GHEA Grapalat" w:hAnsi="GHEA Grapalat" w:cs="GHEA Grapalat"/>
          <w:sz w:val="20"/>
          <w:szCs w:val="20"/>
          <w:lang w:val="hy-AM"/>
        </w:rPr>
        <w:t>են</w:t>
      </w:r>
      <w:r>
        <w:rPr>
          <w:rFonts w:ascii="GHEA Grapalat" w:hAnsi="GHEA Grapalat" w:cs="GHEA Grapalat"/>
          <w:sz w:val="20"/>
          <w:szCs w:val="20"/>
        </w:rPr>
        <w:t xml:space="preserve"> </w:t>
      </w:r>
      <w:proofErr w:type="spellStart"/>
      <w:r>
        <w:rPr>
          <w:rFonts w:ascii="GHEA Grapalat" w:hAnsi="GHEA Grapalat" w:cs="GHEA Grapalat"/>
          <w:sz w:val="20"/>
          <w:szCs w:val="20"/>
        </w:rPr>
        <w:t>մտնում</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Ընկերության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վավերացման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պահից</w:t>
      </w:r>
      <w:proofErr w:type="spellEnd"/>
      <w:r>
        <w:rPr>
          <w:rFonts w:ascii="GHEA Grapalat" w:hAnsi="GHEA Grapalat" w:cs="GHEA Grapalat"/>
          <w:sz w:val="20"/>
          <w:szCs w:val="20"/>
        </w:rPr>
        <w:t xml:space="preserve"> և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lang w:val="hy-AM"/>
        </w:rPr>
        <w:t xml:space="preserve"> են մինչև </w:t>
      </w:r>
      <w:proofErr w:type="spellStart"/>
      <w:r>
        <w:rPr>
          <w:rFonts w:ascii="GHEA Grapalat" w:hAnsi="GHEA Grapalat" w:cs="GHEA Grapalat"/>
          <w:sz w:val="20"/>
          <w:szCs w:val="20"/>
        </w:rPr>
        <w:t>Պատվիրատուի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կնքված</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պայմանագրի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կատարման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արդյունքը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ամբողջական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ընդունվելու</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օրվան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հաջորդող</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քսաներորդ</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ներառյալ</w:t>
      </w:r>
      <w:proofErr w:type="spellEnd"/>
      <w:r>
        <w:rPr>
          <w:rFonts w:ascii="GHEA Grapalat" w:hAnsi="GHEA Grapalat" w:cs="GHEA Grapalat"/>
          <w:sz w:val="20"/>
          <w:szCs w:val="20"/>
        </w:rPr>
        <w:t xml:space="preserve">։ </w:t>
      </w:r>
    </w:p>
    <w:p w14:paraId="0B667247" w14:textId="77777777" w:rsidR="00CC7A4F" w:rsidRDefault="00CC7A4F" w:rsidP="00CC7A4F">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3AD426" w14:textId="77777777" w:rsidR="00CC7A4F" w:rsidRDefault="00CC7A4F" w:rsidP="00CC7A4F">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FE9A527" w14:textId="77777777" w:rsidR="00CC7A4F" w:rsidRDefault="00CC7A4F" w:rsidP="00CC7A4F">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17179A6" w14:textId="77777777" w:rsidR="00CC7A4F" w:rsidRDefault="00CC7A4F" w:rsidP="00CC7A4F">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9549CC9" w14:textId="77777777" w:rsidR="00CC7A4F" w:rsidRDefault="00CC7A4F" w:rsidP="00CC7A4F">
      <w:pPr>
        <w:ind w:firstLine="567"/>
        <w:jc w:val="both"/>
        <w:rPr>
          <w:rFonts w:ascii="GHEA Grapalat" w:hAnsi="GHEA Grapalat" w:cs="GHEA Grapalat"/>
          <w:sz w:val="20"/>
          <w:szCs w:val="20"/>
          <w:lang w:val="hy-AM"/>
        </w:rPr>
      </w:pPr>
    </w:p>
    <w:p w14:paraId="4E0FAFCC" w14:textId="77777777" w:rsidR="00CC7A4F" w:rsidRDefault="00CC7A4F" w:rsidP="00CC7A4F">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4AD80AB6" w14:textId="77777777" w:rsidR="00CC7A4F" w:rsidRDefault="00CC7A4F" w:rsidP="00CC7A4F">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5D1FCDA5" w14:textId="77777777" w:rsidR="00CC7A4F" w:rsidRDefault="00CC7A4F" w:rsidP="00CC7A4F">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28211181" w14:textId="77777777" w:rsidR="00CC7A4F" w:rsidRDefault="00CC7A4F" w:rsidP="00CC7A4F">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17A93E2F" w14:textId="77777777" w:rsidR="00CC7A4F" w:rsidRDefault="00CC7A4F" w:rsidP="00CC7A4F">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52C34D04" w14:textId="77777777" w:rsidR="00CC7A4F" w:rsidRDefault="00CC7A4F" w:rsidP="00CC7A4F">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296E7848" w14:textId="77777777" w:rsidR="00CC7A4F" w:rsidRDefault="00CC7A4F" w:rsidP="00CC7A4F">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0E09363B" w14:textId="77777777" w:rsidR="00CC7A4F" w:rsidRDefault="00CC7A4F" w:rsidP="00CC7A4F">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2722145" w14:textId="77777777" w:rsidR="00CC7A4F" w:rsidRDefault="00CC7A4F" w:rsidP="00CC7A4F">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3F731182" w14:textId="77777777" w:rsidR="00CC7A4F" w:rsidRDefault="00CC7A4F" w:rsidP="00CC7A4F">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C737FF8" w14:textId="77777777" w:rsidR="00CC7A4F" w:rsidRDefault="00CC7A4F" w:rsidP="00CC7A4F">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36011B78" w14:textId="77777777" w:rsidR="00CC7A4F" w:rsidRDefault="00CC7A4F" w:rsidP="00CC7A4F">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387A448" w14:textId="77777777" w:rsidR="00CC7A4F" w:rsidRDefault="00CC7A4F" w:rsidP="00CC7A4F">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65B64841" w14:textId="77777777" w:rsidR="00CC7A4F" w:rsidRDefault="00CC7A4F" w:rsidP="00CC7A4F">
      <w:pPr>
        <w:jc w:val="both"/>
        <w:rPr>
          <w:rFonts w:ascii="GHEA Grapalat" w:hAnsi="GHEA Grapalat"/>
          <w:sz w:val="18"/>
          <w:szCs w:val="18"/>
          <w:u w:val="single"/>
          <w:vertAlign w:val="superscript"/>
          <w:lang w:val="hy-AM"/>
        </w:rPr>
      </w:pPr>
    </w:p>
    <w:p w14:paraId="1CFEC73F" w14:textId="77777777" w:rsidR="00CC7A4F" w:rsidRDefault="00CC7A4F" w:rsidP="00CC7A4F">
      <w:pPr>
        <w:jc w:val="both"/>
        <w:rPr>
          <w:rFonts w:ascii="GHEA Grapalat" w:hAnsi="GHEA Grapalat"/>
          <w:sz w:val="20"/>
          <w:szCs w:val="20"/>
          <w:lang w:val="hy-AM"/>
        </w:rPr>
      </w:pPr>
      <w:r>
        <w:rPr>
          <w:rFonts w:ascii="GHEA Grapalat" w:hAnsi="GHEA Grapalat"/>
          <w:sz w:val="20"/>
          <w:szCs w:val="20"/>
          <w:lang w:val="hy-AM"/>
        </w:rPr>
        <w:t>Կ.Տ</w:t>
      </w:r>
    </w:p>
    <w:p w14:paraId="752E895C" w14:textId="77777777" w:rsidR="00CC7A4F" w:rsidRDefault="00CC7A4F" w:rsidP="00CC7A4F">
      <w:pPr>
        <w:jc w:val="both"/>
        <w:rPr>
          <w:rFonts w:ascii="GHEA Grapalat" w:hAnsi="GHEA Grapalat"/>
          <w:sz w:val="20"/>
          <w:szCs w:val="20"/>
          <w:lang w:val="hy-AM"/>
        </w:rPr>
      </w:pPr>
    </w:p>
    <w:p w14:paraId="15588795" w14:textId="77777777" w:rsidR="00CC7A4F" w:rsidRDefault="00CC7A4F" w:rsidP="00CC7A4F">
      <w:pPr>
        <w:jc w:val="both"/>
        <w:rPr>
          <w:rFonts w:ascii="GHEA Grapalat" w:hAnsi="GHEA Grapalat"/>
          <w:sz w:val="20"/>
          <w:szCs w:val="20"/>
          <w:lang w:val="hy-AM"/>
        </w:rPr>
      </w:pPr>
      <w:r>
        <w:rPr>
          <w:rFonts w:ascii="GHEA Grapalat" w:hAnsi="GHEA Grapalat"/>
          <w:sz w:val="20"/>
          <w:szCs w:val="20"/>
          <w:lang w:val="hy-AM"/>
        </w:rPr>
        <w:t>Օր/ամիս/տարի</w:t>
      </w:r>
    </w:p>
    <w:p w14:paraId="00562E08" w14:textId="77777777" w:rsidR="00CC7A4F" w:rsidRDefault="00CC7A4F" w:rsidP="00CC7A4F">
      <w:pPr>
        <w:jc w:val="both"/>
        <w:rPr>
          <w:rFonts w:ascii="GHEA Grapalat" w:hAnsi="GHEA Grapalat"/>
          <w:sz w:val="18"/>
          <w:szCs w:val="18"/>
          <w:vertAlign w:val="superscript"/>
          <w:lang w:val="hy-AM"/>
        </w:rPr>
      </w:pPr>
    </w:p>
    <w:p w14:paraId="0530A6A7" w14:textId="77777777" w:rsidR="00CC7A4F" w:rsidRDefault="00CC7A4F" w:rsidP="00CC7A4F">
      <w:pPr>
        <w:jc w:val="both"/>
        <w:rPr>
          <w:rFonts w:ascii="GHEA Grapalat" w:hAnsi="GHEA Grapalat" w:cs="GHEA Grapalat"/>
          <w:i/>
          <w:sz w:val="18"/>
          <w:szCs w:val="18"/>
          <w:lang w:val="hy-AM"/>
        </w:rPr>
      </w:pPr>
    </w:p>
    <w:p w14:paraId="3675FB8F" w14:textId="77777777" w:rsidR="00CC7A4F" w:rsidRDefault="00CC7A4F" w:rsidP="00CC7A4F">
      <w:pPr>
        <w:tabs>
          <w:tab w:val="left" w:pos="540"/>
        </w:tabs>
        <w:autoSpaceDE w:val="0"/>
        <w:autoSpaceDN w:val="0"/>
        <w:adjustRightInd w:val="0"/>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14:paraId="67406936" w14:textId="77777777" w:rsidR="00CC7A4F" w:rsidRPr="00CC7A4F" w:rsidRDefault="00CC7A4F" w:rsidP="00CC7A4F">
      <w:pPr>
        <w:pStyle w:val="NormalWeb"/>
        <w:rPr>
          <w:lang w:val="hy-AM"/>
        </w:rPr>
      </w:pPr>
      <w:r w:rsidRPr="00CC7A4F">
        <w:rPr>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CC7A4F" w14:paraId="3A672822" w14:textId="77777777" w:rsidTr="000834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12285" w14:textId="77777777" w:rsidR="00CC7A4F" w:rsidRDefault="00CC7A4F" w:rsidP="000834EA">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0566235C" w14:textId="77777777" w:rsidR="00CC7A4F" w:rsidRDefault="00CC7A4F" w:rsidP="000834EA">
            <w:pPr>
              <w:jc w:val="center"/>
              <w:rPr>
                <w:rFonts w:ascii="GHEA Grapalat" w:hAnsi="GHEA Grapalat" w:cs="Arial"/>
                <w:bCs/>
                <w:i/>
                <w:sz w:val="20"/>
                <w:szCs w:val="20"/>
              </w:rPr>
            </w:pPr>
          </w:p>
        </w:tc>
      </w:tr>
      <w:tr w:rsidR="00CC7A4F" w14:paraId="7798299F" w14:textId="77777777" w:rsidTr="000834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7B8488" w14:textId="77777777" w:rsidR="00CC7A4F" w:rsidRDefault="00CC7A4F" w:rsidP="000834EA">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CC7A4F" w14:paraId="4393229D" w14:textId="77777777" w:rsidTr="000834E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381BF43" w14:textId="77777777" w:rsidR="00CC7A4F" w:rsidRDefault="00CC7A4F" w:rsidP="000834EA">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tc>
      </w:tr>
      <w:tr w:rsidR="00CC7A4F" w14:paraId="6B1C8B58" w14:textId="77777777" w:rsidTr="000834E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A3C07E" w14:textId="77777777" w:rsidR="00CC7A4F" w:rsidRDefault="00CC7A4F" w:rsidP="000834EA">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CC7A4F" w14:paraId="375D4121" w14:textId="77777777" w:rsidTr="000834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11AACA0" w14:textId="77777777" w:rsidR="00CC7A4F" w:rsidRDefault="00CC7A4F" w:rsidP="000834EA">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proofErr w:type="gramStart"/>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proofErr w:type="gramEnd"/>
            <w:r>
              <w:rPr>
                <w:rFonts w:ascii="GHEA Grapalat" w:hAnsi="GHEA Grapalat" w:cs="Sylfaen"/>
                <w:sz w:val="20"/>
                <w:szCs w:val="20"/>
              </w:rPr>
              <w:t>)</w:t>
            </w:r>
            <w:r>
              <w:rPr>
                <w:rFonts w:ascii="GHEA Grapalat" w:hAnsi="GHEA Grapalat" w:cs="Arial"/>
                <w:sz w:val="20"/>
                <w:szCs w:val="20"/>
              </w:rPr>
              <w:t>`</w:t>
            </w:r>
          </w:p>
        </w:tc>
      </w:tr>
      <w:tr w:rsidR="00CC7A4F" w14:paraId="63F4CA74" w14:textId="77777777" w:rsidTr="000834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86203" w14:textId="77777777" w:rsidR="00CC7A4F" w:rsidRDefault="00CC7A4F" w:rsidP="000834EA">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CC7A4F" w14:paraId="60A8654A" w14:textId="77777777" w:rsidTr="000834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107BB47" w14:textId="77777777" w:rsidR="00CC7A4F" w:rsidRDefault="00CC7A4F" w:rsidP="000834EA">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CC7A4F" w14:paraId="122EE8CA" w14:textId="77777777" w:rsidTr="000834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42A133" w14:textId="77777777" w:rsidR="00CC7A4F" w:rsidRDefault="00CC7A4F" w:rsidP="000834EA">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CC7A4F" w14:paraId="5937BACB" w14:textId="77777777" w:rsidTr="000834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A536E5" w14:textId="77777777" w:rsidR="00CC7A4F" w:rsidRPr="005717CD" w:rsidRDefault="00CC7A4F" w:rsidP="000834EA">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CC7A4F" w14:paraId="5EC1B4ED" w14:textId="77777777" w:rsidTr="000834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05E226" w14:textId="77777777" w:rsidR="00CC7A4F" w:rsidRDefault="00CC7A4F" w:rsidP="000834EA">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proofErr w:type="gramEnd"/>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CC7A4F" w14:paraId="6261CE1E" w14:textId="77777777" w:rsidTr="000834E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846E23B" w14:textId="77777777" w:rsidR="00CC7A4F" w:rsidRPr="005717CD" w:rsidRDefault="00CC7A4F" w:rsidP="000834EA">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CC7A4F" w14:paraId="2D5D8CAE" w14:textId="77777777" w:rsidTr="000834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D2D4930" w14:textId="77777777" w:rsidR="00CC7A4F" w:rsidRPr="005717CD" w:rsidRDefault="00CC7A4F" w:rsidP="000834EA">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proofErr w:type="gram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w:t>
            </w:r>
            <w:proofErr w:type="gramEnd"/>
            <w:r>
              <w:rPr>
                <w:rFonts w:ascii="GHEA Grapalat" w:hAnsi="GHEA Grapalat" w:cs="Sylfaen"/>
                <w:sz w:val="20"/>
                <w:szCs w:val="20"/>
                <w:lang w:val="hy-AM"/>
              </w:rPr>
              <w:t xml:space="preserve">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r>
              <w:rPr>
                <w:rFonts w:ascii="GHEA Grapalat" w:hAnsi="GHEA Grapalat" w:cs="Arial"/>
                <w:sz w:val="20"/>
                <w:szCs w:val="20"/>
                <w:lang w:val="hy-AM"/>
              </w:rPr>
              <w:t xml:space="preserve"> </w:t>
            </w:r>
            <w:r w:rsidRPr="006C0BBF">
              <w:rPr>
                <w:rFonts w:ascii="GHEA Grapalat" w:hAnsi="GHEA Grapalat" w:cs="Arial"/>
                <w:b/>
                <w:sz w:val="20"/>
                <w:szCs w:val="20"/>
                <w:lang w:val="hy-AM"/>
              </w:rPr>
              <w:t xml:space="preserve"> ՀՀ ֆինանսների նախարարության գործառնական վարչություն</w:t>
            </w:r>
          </w:p>
        </w:tc>
      </w:tr>
      <w:tr w:rsidR="00CC7A4F" w14:paraId="629464DE" w14:textId="77777777" w:rsidTr="000834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EACBAB" w14:textId="77777777" w:rsidR="00CC7A4F" w:rsidRPr="005717CD" w:rsidRDefault="00CC7A4F" w:rsidP="000834EA">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proofErr w:type="gramStart"/>
            <w:r>
              <w:rPr>
                <w:rFonts w:ascii="GHEA Grapalat" w:hAnsi="GHEA Grapalat" w:cs="Sylfaen"/>
                <w:sz w:val="20"/>
                <w:szCs w:val="20"/>
              </w:rPr>
              <w:t>հշ</w:t>
            </w:r>
            <w:r>
              <w:rPr>
                <w:rFonts w:ascii="GHEA Grapalat" w:hAnsi="GHEA Grapalat" w:cs="Arial"/>
                <w:sz w:val="20"/>
                <w:szCs w:val="20"/>
              </w:rPr>
              <w:t>.N</w:t>
            </w:r>
            <w:proofErr w:type="spellEnd"/>
            <w:proofErr w:type="gramEnd"/>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CC7A4F" w14:paraId="64FE27D2" w14:textId="77777777" w:rsidTr="000834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1EE7B54" w14:textId="77777777" w:rsidR="00CC7A4F" w:rsidRDefault="00CC7A4F" w:rsidP="000834EA">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proofErr w:type="gram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roofErr w:type="gramEnd"/>
          </w:p>
        </w:tc>
      </w:tr>
      <w:tr w:rsidR="00CC7A4F" w14:paraId="177B17F9" w14:textId="77777777" w:rsidTr="000834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54A891F" w14:textId="77777777" w:rsidR="00CC7A4F" w:rsidRDefault="00CC7A4F" w:rsidP="000834EA">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Ակցեպտավորված գումարը</w:t>
            </w:r>
            <w:proofErr w:type="gramStart"/>
            <w:r>
              <w:rPr>
                <w:rFonts w:ascii="GHEA Grapalat" w:hAnsi="GHEA Grapalat" w:cs="Sylfaen"/>
                <w:sz w:val="20"/>
                <w:szCs w:val="20"/>
                <w:lang w:val="hy-AM"/>
              </w:rPr>
              <w:t xml:space="preserve">՝ </w:t>
            </w:r>
            <w:r>
              <w:rPr>
                <w:rFonts w:ascii="GHEA Grapalat" w:hAnsi="GHEA Grapalat" w:cs="Sylfaen"/>
                <w:sz w:val="20"/>
                <w:szCs w:val="20"/>
              </w:rPr>
              <w:t xml:space="preserve"> (</w:t>
            </w:r>
            <w:proofErr w:type="spellStart"/>
            <w:proofErr w:type="gramEnd"/>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CC7A4F" w14:paraId="604895B0" w14:textId="77777777" w:rsidTr="000834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853574A" w14:textId="77777777" w:rsidR="00CC7A4F" w:rsidRPr="005717CD" w:rsidRDefault="00CC7A4F" w:rsidP="000834EA">
            <w:pPr>
              <w:rPr>
                <w:rFonts w:ascii="GHEA Grapalat" w:hAnsi="GHEA Grapalat" w:cs="Arial"/>
                <w:sz w:val="20"/>
                <w:szCs w:val="20"/>
              </w:rPr>
            </w:pPr>
            <w:r>
              <w:rPr>
                <w:rFonts w:ascii="GHEA Grapalat" w:hAnsi="GHEA Grapalat" w:cs="Sylfaen"/>
                <w:sz w:val="20"/>
                <w:szCs w:val="20"/>
              </w:rPr>
              <w:t>1</w:t>
            </w:r>
            <w:r w:rsidRPr="005717CD">
              <w:rPr>
                <w:rFonts w:ascii="GHEA Grapalat" w:hAnsi="GHEA Grapalat" w:cs="Sylfaen"/>
                <w:sz w:val="20"/>
                <w:szCs w:val="20"/>
              </w:rPr>
              <w:t>6</w:t>
            </w:r>
            <w:r>
              <w:rPr>
                <w:rFonts w:ascii="GHEA Grapalat" w:hAnsi="GHEA Grapalat" w:cs="Sylfaen"/>
                <w:sz w:val="20"/>
                <w:szCs w:val="20"/>
              </w:rPr>
              <w:t>.Արժույթը</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proofErr w:type="gramStart"/>
            <w:r>
              <w:rPr>
                <w:rFonts w:ascii="GHEA Grapalat" w:hAnsi="GHEA Grapalat" w:cs="Sylfaen"/>
                <w:sz w:val="20"/>
                <w:szCs w:val="20"/>
              </w:rPr>
              <w:t>կոդով</w:t>
            </w:r>
            <w:proofErr w:type="spellEnd"/>
            <w:r>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CC7A4F" w14:paraId="248DD997" w14:textId="77777777" w:rsidTr="000834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BA358AD" w14:textId="77777777" w:rsidR="00CC7A4F" w:rsidRDefault="00CC7A4F" w:rsidP="000834EA">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proofErr w:type="gramStart"/>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proofErr w:type="spellStart"/>
            <w:proofErr w:type="gramEnd"/>
            <w:r>
              <w:rPr>
                <w:rFonts w:ascii="GHEA Grapalat" w:hAnsi="GHEA Grapalat" w:cs="Sylfaen"/>
                <w:bCs/>
                <w:i/>
                <w:sz w:val="20"/>
                <w:szCs w:val="20"/>
              </w:rPr>
              <w:t>որակավորման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CC7A4F" w14:paraId="54FFEDD4" w14:textId="77777777" w:rsidTr="000834EA">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70E1292E" w14:textId="77777777" w:rsidR="00CC7A4F" w:rsidRDefault="00CC7A4F" w:rsidP="000834EA">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proofErr w:type="gramStart"/>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proofErr w:type="gram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08F5B3D0" w14:textId="77777777" w:rsidR="00CC7A4F" w:rsidRDefault="00CC7A4F" w:rsidP="000834EA">
            <w:pPr>
              <w:rPr>
                <w:rFonts w:ascii="GHEA Grapalat" w:hAnsi="GHEA Grapalat" w:cs="Arial"/>
                <w:sz w:val="20"/>
                <w:szCs w:val="20"/>
              </w:rPr>
            </w:pPr>
          </w:p>
        </w:tc>
      </w:tr>
      <w:tr w:rsidR="00CC7A4F" w14:paraId="1FA6915B" w14:textId="77777777" w:rsidTr="000834EA">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7953D1DA" w14:textId="77777777" w:rsidR="00CC7A4F" w:rsidRDefault="00CC7A4F" w:rsidP="000834EA">
            <w:pPr>
              <w:rPr>
                <w:rFonts w:ascii="GHEA Grapalat" w:hAnsi="GHEA Grapalat" w:cs="Arial"/>
                <w:sz w:val="20"/>
                <w:szCs w:val="20"/>
                <w:lang w:val="hy-AM"/>
              </w:rPr>
            </w:pPr>
          </w:p>
        </w:tc>
      </w:tr>
      <w:tr w:rsidR="00CC7A4F" w14:paraId="37D0DC6C" w14:textId="77777777" w:rsidTr="000834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231EF5" w14:textId="77777777" w:rsidR="00CC7A4F" w:rsidRDefault="00CC7A4F" w:rsidP="000834EA">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6267811B" w14:textId="77777777" w:rsidR="00CC7A4F" w:rsidRDefault="00CC7A4F" w:rsidP="000834EA">
            <w:pPr>
              <w:rPr>
                <w:rFonts w:ascii="GHEA Grapalat" w:hAnsi="GHEA Grapalat" w:cs="Sylfaen"/>
                <w:sz w:val="20"/>
                <w:szCs w:val="20"/>
                <w:lang w:val="ru-RU"/>
              </w:rPr>
            </w:pPr>
          </w:p>
        </w:tc>
      </w:tr>
      <w:tr w:rsidR="00CC7A4F" w14:paraId="2AB07E98" w14:textId="77777777" w:rsidTr="000834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A4FF7D" w14:textId="77777777" w:rsidR="00CC7A4F" w:rsidRDefault="00CC7A4F" w:rsidP="000834EA">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p w14:paraId="6EEA3998" w14:textId="77777777" w:rsidR="00CC7A4F" w:rsidRDefault="00CC7A4F" w:rsidP="000834EA">
            <w:pPr>
              <w:rPr>
                <w:rFonts w:ascii="GHEA Grapalat" w:hAnsi="GHEA Grapalat" w:cs="Sylfaen"/>
                <w:sz w:val="20"/>
                <w:szCs w:val="20"/>
                <w:lang w:val="hy-AM"/>
              </w:rPr>
            </w:pPr>
          </w:p>
        </w:tc>
      </w:tr>
      <w:tr w:rsidR="00CC7A4F" w14:paraId="6FCB217B" w14:textId="77777777" w:rsidTr="000834EA">
        <w:trPr>
          <w:trHeight w:val="2194"/>
        </w:trPr>
        <w:tc>
          <w:tcPr>
            <w:tcW w:w="5616" w:type="dxa"/>
            <w:tcBorders>
              <w:top w:val="nil"/>
              <w:left w:val="single" w:sz="4" w:space="0" w:color="auto"/>
              <w:bottom w:val="single" w:sz="4" w:space="0" w:color="auto"/>
              <w:right w:val="single" w:sz="4" w:space="0" w:color="auto"/>
            </w:tcBorders>
            <w:noWrap/>
            <w:vAlign w:val="bottom"/>
          </w:tcPr>
          <w:p w14:paraId="4FF56928" w14:textId="77777777" w:rsidR="00CC7A4F" w:rsidRDefault="00CC7A4F" w:rsidP="000834EA">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14CFF881" w14:textId="77777777" w:rsidR="00CC7A4F" w:rsidRDefault="00CC7A4F" w:rsidP="000834EA">
            <w:pPr>
              <w:rPr>
                <w:rFonts w:ascii="GHEA Grapalat" w:hAnsi="GHEA Grapalat" w:cs="Sylfaen"/>
                <w:sz w:val="20"/>
                <w:szCs w:val="20"/>
              </w:rPr>
            </w:pPr>
          </w:p>
          <w:p w14:paraId="097D1F98" w14:textId="77777777" w:rsidR="00CC7A4F" w:rsidRDefault="00CC7A4F" w:rsidP="000834EA">
            <w:pPr>
              <w:jc w:val="right"/>
              <w:rPr>
                <w:rFonts w:ascii="GHEA Grapalat" w:hAnsi="GHEA Grapalat" w:cs="Tahoma"/>
                <w:sz w:val="20"/>
                <w:szCs w:val="20"/>
              </w:rPr>
            </w:pPr>
            <w:r>
              <w:rPr>
                <w:rFonts w:ascii="GHEA Grapalat" w:hAnsi="GHEA Grapalat" w:cs="Tahoma"/>
                <w:sz w:val="20"/>
                <w:szCs w:val="20"/>
              </w:rPr>
              <w:t>/____________________/</w:t>
            </w:r>
          </w:p>
          <w:p w14:paraId="2031BC93" w14:textId="77777777" w:rsidR="00CC7A4F" w:rsidRDefault="00CC7A4F" w:rsidP="000834EA">
            <w:pPr>
              <w:rPr>
                <w:rFonts w:ascii="GHEA Grapalat" w:hAnsi="GHEA Grapalat" w:cs="Tahoma"/>
                <w:sz w:val="20"/>
                <w:szCs w:val="20"/>
              </w:rPr>
            </w:pPr>
          </w:p>
          <w:p w14:paraId="2F1C0947" w14:textId="77777777" w:rsidR="00CC7A4F" w:rsidRDefault="00CC7A4F" w:rsidP="000834EA">
            <w:pPr>
              <w:rPr>
                <w:rFonts w:ascii="GHEA Grapalat" w:hAnsi="GHEA Grapalat" w:cs="Sylfaen"/>
                <w:sz w:val="20"/>
                <w:szCs w:val="20"/>
              </w:rPr>
            </w:pPr>
          </w:p>
          <w:p w14:paraId="619CB345" w14:textId="77777777" w:rsidR="00CC7A4F" w:rsidRDefault="00CC7A4F" w:rsidP="000834EA">
            <w:pPr>
              <w:jc w:val="right"/>
              <w:rPr>
                <w:rFonts w:ascii="GHEA Grapalat" w:hAnsi="GHEA Grapalat" w:cs="Sylfaen"/>
                <w:sz w:val="20"/>
                <w:szCs w:val="20"/>
              </w:rPr>
            </w:pPr>
            <w:r>
              <w:rPr>
                <w:rFonts w:ascii="GHEA Grapalat" w:hAnsi="GHEA Grapalat" w:cs="Tahoma"/>
                <w:sz w:val="20"/>
                <w:szCs w:val="20"/>
              </w:rPr>
              <w:t>/____________________/</w:t>
            </w:r>
          </w:p>
          <w:p w14:paraId="53964D09" w14:textId="77777777" w:rsidR="00CC7A4F" w:rsidRDefault="00CC7A4F" w:rsidP="000834EA">
            <w:pPr>
              <w:rPr>
                <w:rFonts w:ascii="GHEA Grapalat" w:hAnsi="GHEA Grapalat" w:cs="Sylfaen"/>
                <w:sz w:val="20"/>
                <w:szCs w:val="20"/>
              </w:rPr>
            </w:pPr>
          </w:p>
          <w:p w14:paraId="48162C7C" w14:textId="77777777" w:rsidR="00CC7A4F" w:rsidRDefault="00CC7A4F" w:rsidP="000834EA">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15B55F33" w14:textId="77777777" w:rsidR="00CC7A4F" w:rsidRDefault="00CC7A4F" w:rsidP="000834EA">
            <w:pPr>
              <w:rPr>
                <w:rFonts w:ascii="GHEA Grapalat" w:hAnsi="GHEA Grapalat" w:cs="Sylfaen"/>
                <w:sz w:val="20"/>
                <w:szCs w:val="20"/>
              </w:rPr>
            </w:pPr>
            <w:r>
              <w:rPr>
                <w:rFonts w:ascii="GHEA Grapalat" w:hAnsi="GHEA Grapalat" w:cs="Sylfaen"/>
                <w:sz w:val="20"/>
                <w:szCs w:val="20"/>
              </w:rPr>
              <w:t xml:space="preserve">                                                                             Կ.Տ.</w:t>
            </w:r>
          </w:p>
          <w:p w14:paraId="6A11EC4F" w14:textId="77777777" w:rsidR="00CC7A4F" w:rsidRDefault="00CC7A4F" w:rsidP="000834E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CA38929" w14:textId="77777777" w:rsidR="00CC7A4F" w:rsidRDefault="00CC7A4F" w:rsidP="000834EA">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ստորագրությունները`</w:t>
            </w:r>
          </w:p>
          <w:p w14:paraId="38D1CA67" w14:textId="77777777" w:rsidR="00CC7A4F" w:rsidRDefault="00CC7A4F" w:rsidP="000834EA">
            <w:pPr>
              <w:jc w:val="right"/>
              <w:rPr>
                <w:rFonts w:ascii="GHEA Grapalat" w:hAnsi="GHEA Grapalat" w:cs="Sylfaen"/>
                <w:sz w:val="20"/>
                <w:szCs w:val="20"/>
              </w:rPr>
            </w:pPr>
          </w:p>
          <w:p w14:paraId="634EA975" w14:textId="77777777" w:rsidR="00CC7A4F" w:rsidRDefault="00CC7A4F" w:rsidP="000834EA">
            <w:pPr>
              <w:rPr>
                <w:rFonts w:ascii="GHEA Grapalat" w:hAnsi="GHEA Grapalat" w:cs="Sylfaen"/>
                <w:sz w:val="20"/>
                <w:szCs w:val="20"/>
              </w:rPr>
            </w:pPr>
            <w:r>
              <w:rPr>
                <w:rFonts w:ascii="GHEA Grapalat" w:hAnsi="GHEA Grapalat" w:cs="Tahoma"/>
                <w:sz w:val="20"/>
                <w:szCs w:val="20"/>
              </w:rPr>
              <w:t xml:space="preserve">                                               /____________________/</w:t>
            </w:r>
          </w:p>
          <w:p w14:paraId="5BC7D7C0" w14:textId="77777777" w:rsidR="00CC7A4F" w:rsidRDefault="00CC7A4F" w:rsidP="000834EA">
            <w:pPr>
              <w:jc w:val="right"/>
              <w:rPr>
                <w:rFonts w:ascii="GHEA Grapalat" w:hAnsi="GHEA Grapalat" w:cs="Tahoma"/>
                <w:sz w:val="20"/>
                <w:szCs w:val="20"/>
              </w:rPr>
            </w:pPr>
          </w:p>
          <w:p w14:paraId="1CACD052" w14:textId="77777777" w:rsidR="00CC7A4F" w:rsidRDefault="00CC7A4F" w:rsidP="000834EA">
            <w:pPr>
              <w:jc w:val="right"/>
              <w:rPr>
                <w:rFonts w:ascii="GHEA Grapalat" w:hAnsi="GHEA Grapalat" w:cs="Tahoma"/>
                <w:sz w:val="20"/>
                <w:szCs w:val="20"/>
              </w:rPr>
            </w:pPr>
          </w:p>
          <w:p w14:paraId="2CC09F06" w14:textId="77777777" w:rsidR="00CC7A4F" w:rsidRDefault="00CC7A4F" w:rsidP="000834EA">
            <w:pPr>
              <w:jc w:val="right"/>
              <w:rPr>
                <w:rFonts w:ascii="GHEA Grapalat" w:hAnsi="GHEA Grapalat" w:cs="Sylfaen"/>
                <w:sz w:val="20"/>
                <w:szCs w:val="20"/>
              </w:rPr>
            </w:pPr>
            <w:r>
              <w:rPr>
                <w:rFonts w:ascii="GHEA Grapalat" w:hAnsi="GHEA Grapalat" w:cs="Tahoma"/>
                <w:sz w:val="20"/>
                <w:szCs w:val="20"/>
              </w:rPr>
              <w:t>/____________________/</w:t>
            </w:r>
          </w:p>
          <w:p w14:paraId="74A17CB9" w14:textId="77777777" w:rsidR="00CC7A4F" w:rsidRDefault="00CC7A4F" w:rsidP="000834EA">
            <w:pPr>
              <w:jc w:val="right"/>
              <w:rPr>
                <w:rFonts w:ascii="GHEA Grapalat" w:hAnsi="GHEA Grapalat" w:cs="Sylfaen"/>
                <w:sz w:val="20"/>
                <w:szCs w:val="20"/>
              </w:rPr>
            </w:pPr>
          </w:p>
          <w:p w14:paraId="723AB359" w14:textId="77777777" w:rsidR="00CC7A4F" w:rsidRDefault="00CC7A4F" w:rsidP="000834EA">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50FF5E22" w14:textId="77777777" w:rsidR="00CC7A4F" w:rsidRDefault="00CC7A4F" w:rsidP="000834EA">
            <w:pPr>
              <w:jc w:val="right"/>
              <w:rPr>
                <w:rFonts w:ascii="GHEA Grapalat" w:hAnsi="GHEA Grapalat" w:cs="Sylfaen"/>
                <w:sz w:val="20"/>
                <w:szCs w:val="20"/>
              </w:rPr>
            </w:pPr>
          </w:p>
        </w:tc>
      </w:tr>
      <w:tr w:rsidR="00CC7A4F" w14:paraId="02244667" w14:textId="77777777" w:rsidTr="000834EA">
        <w:trPr>
          <w:trHeight w:val="2058"/>
        </w:trPr>
        <w:tc>
          <w:tcPr>
            <w:tcW w:w="5616" w:type="dxa"/>
            <w:tcBorders>
              <w:top w:val="single" w:sz="4" w:space="0" w:color="auto"/>
              <w:left w:val="single" w:sz="4" w:space="0" w:color="auto"/>
              <w:bottom w:val="nil"/>
              <w:right w:val="single" w:sz="4" w:space="0" w:color="auto"/>
            </w:tcBorders>
            <w:noWrap/>
            <w:vAlign w:val="bottom"/>
          </w:tcPr>
          <w:p w14:paraId="5ED0516F" w14:textId="77777777" w:rsidR="00CC7A4F" w:rsidRDefault="00CC7A4F" w:rsidP="000834EA">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4</w:t>
            </w:r>
            <w:r>
              <w:rPr>
                <w:rFonts w:ascii="GHEA Grapalat" w:hAnsi="GHEA Grapalat" w:cs="Tahoma"/>
                <w:sz w:val="20"/>
                <w:szCs w:val="20"/>
              </w:rPr>
              <w:t xml:space="preserve">.ա.   </w:t>
            </w:r>
            <w:r>
              <w:rPr>
                <w:rFonts w:ascii="GHEA Grapalat" w:hAnsi="GHEA Grapalat" w:cs="Tahoma"/>
                <w:sz w:val="20"/>
                <w:szCs w:val="20"/>
                <w:lang w:val="hy-AM"/>
              </w:rPr>
              <w:t xml:space="preserve">Շահառուին  սպասարկող ֆինանսական կազմակերպություն </w:t>
            </w:r>
          </w:p>
          <w:p w14:paraId="78D102EF" w14:textId="77777777" w:rsidR="00CC7A4F" w:rsidRDefault="00CC7A4F" w:rsidP="000834EA">
            <w:pPr>
              <w:rPr>
                <w:rFonts w:ascii="GHEA Grapalat" w:hAnsi="GHEA Grapalat" w:cs="Tahoma"/>
                <w:sz w:val="20"/>
                <w:szCs w:val="20"/>
                <w:lang w:val="hy-AM"/>
              </w:rPr>
            </w:pPr>
            <w:r>
              <w:rPr>
                <w:rFonts w:ascii="GHEA Grapalat" w:hAnsi="GHEA Grapalat" w:cs="Tahoma"/>
                <w:sz w:val="20"/>
                <w:szCs w:val="20"/>
              </w:rPr>
              <w:t xml:space="preserve">                             </w:t>
            </w:r>
            <w:r>
              <w:rPr>
                <w:rFonts w:ascii="GHEA Grapalat" w:hAnsi="GHEA Grapalat" w:cs="Tahoma"/>
                <w:sz w:val="20"/>
                <w:szCs w:val="20"/>
                <w:lang w:val="hy-AM"/>
              </w:rPr>
              <w:t xml:space="preserve">                 </w:t>
            </w:r>
          </w:p>
          <w:p w14:paraId="056A9572" w14:textId="77777777" w:rsidR="00CC7A4F" w:rsidRDefault="00CC7A4F" w:rsidP="000834EA">
            <w:pPr>
              <w:rPr>
                <w:rFonts w:ascii="GHEA Grapalat" w:hAnsi="GHEA Grapalat" w:cs="Tahoma"/>
                <w:sz w:val="20"/>
                <w:szCs w:val="20"/>
              </w:rPr>
            </w:pPr>
            <w:r>
              <w:rPr>
                <w:rFonts w:ascii="GHEA Grapalat" w:hAnsi="GHEA Grapalat" w:cs="Tahoma"/>
                <w:sz w:val="20"/>
                <w:szCs w:val="20"/>
                <w:lang w:val="hy-AM"/>
              </w:rPr>
              <w:t xml:space="preserve">                                                 </w:t>
            </w:r>
            <w:r>
              <w:rPr>
                <w:rFonts w:ascii="GHEA Grapalat" w:hAnsi="GHEA Grapalat" w:cs="Tahoma"/>
                <w:sz w:val="20"/>
                <w:szCs w:val="20"/>
              </w:rPr>
              <w:t xml:space="preserve">   /____________________/</w:t>
            </w:r>
          </w:p>
          <w:p w14:paraId="64F3EB63" w14:textId="77777777" w:rsidR="00CC7A4F" w:rsidRDefault="00CC7A4F" w:rsidP="000834EA">
            <w:pPr>
              <w:rPr>
                <w:rFonts w:ascii="GHEA Grapalat" w:hAnsi="GHEA Grapalat" w:cs="Sylfaen"/>
                <w:sz w:val="20"/>
                <w:szCs w:val="20"/>
              </w:rPr>
            </w:pPr>
            <w:r>
              <w:rPr>
                <w:rFonts w:ascii="GHEA Grapalat" w:hAnsi="GHEA Grapalat" w:cs="Sylfaen"/>
                <w:sz w:val="20"/>
                <w:szCs w:val="20"/>
              </w:rPr>
              <w:t xml:space="preserve">  </w:t>
            </w:r>
          </w:p>
          <w:p w14:paraId="7C9A1EE9" w14:textId="77777777" w:rsidR="00CC7A4F" w:rsidRDefault="00CC7A4F" w:rsidP="000834EA">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3FA0CAB4" w14:textId="77777777" w:rsidR="00CC7A4F" w:rsidRDefault="00CC7A4F" w:rsidP="000834EA">
            <w:pPr>
              <w:rPr>
                <w:rFonts w:ascii="GHEA Grapalat" w:hAnsi="GHEA Grapalat" w:cs="Tahoma"/>
                <w:sz w:val="20"/>
                <w:szCs w:val="20"/>
              </w:rPr>
            </w:pPr>
          </w:p>
          <w:p w14:paraId="168D3130" w14:textId="77777777" w:rsidR="00CC7A4F" w:rsidRDefault="00CC7A4F" w:rsidP="000834EA">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41A4B117" w14:textId="77777777" w:rsidR="00CC7A4F" w:rsidRDefault="00CC7A4F" w:rsidP="000834EA">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3</w:t>
            </w:r>
            <w:r>
              <w:rPr>
                <w:rFonts w:ascii="GHEA Grapalat" w:hAnsi="GHEA Grapalat" w:cs="Tahoma"/>
                <w:sz w:val="20"/>
                <w:szCs w:val="20"/>
              </w:rPr>
              <w:t xml:space="preserve">.ա.   </w:t>
            </w:r>
            <w:r>
              <w:rPr>
                <w:rFonts w:ascii="GHEA Grapalat" w:hAnsi="GHEA Grapalat" w:cs="Tahoma"/>
                <w:sz w:val="20"/>
                <w:szCs w:val="20"/>
                <w:lang w:val="hy-AM"/>
              </w:rPr>
              <w:t xml:space="preserve">Վճարողին  սպասարկող ֆինանսական կազմակերպություն </w:t>
            </w:r>
          </w:p>
          <w:p w14:paraId="662A911A" w14:textId="77777777" w:rsidR="00CC7A4F" w:rsidRDefault="00CC7A4F" w:rsidP="000834EA">
            <w:pPr>
              <w:jc w:val="right"/>
              <w:rPr>
                <w:rFonts w:ascii="GHEA Grapalat" w:hAnsi="GHEA Grapalat" w:cs="Tahoma"/>
                <w:sz w:val="20"/>
                <w:szCs w:val="20"/>
              </w:rPr>
            </w:pPr>
          </w:p>
          <w:p w14:paraId="0A0D72CF" w14:textId="77777777" w:rsidR="00CC7A4F" w:rsidRDefault="00CC7A4F" w:rsidP="000834EA">
            <w:pPr>
              <w:jc w:val="right"/>
              <w:rPr>
                <w:rFonts w:ascii="GHEA Grapalat" w:hAnsi="GHEA Grapalat" w:cs="Tahoma"/>
                <w:sz w:val="20"/>
                <w:szCs w:val="20"/>
              </w:rPr>
            </w:pPr>
          </w:p>
          <w:p w14:paraId="40FA12F1" w14:textId="77777777" w:rsidR="00CC7A4F" w:rsidRDefault="00CC7A4F" w:rsidP="000834EA">
            <w:pPr>
              <w:jc w:val="right"/>
              <w:rPr>
                <w:rFonts w:ascii="GHEA Grapalat" w:hAnsi="GHEA Grapalat" w:cs="Tahoma"/>
                <w:sz w:val="20"/>
                <w:szCs w:val="20"/>
              </w:rPr>
            </w:pPr>
            <w:r>
              <w:rPr>
                <w:rFonts w:ascii="GHEA Grapalat" w:hAnsi="GHEA Grapalat" w:cs="Tahoma"/>
                <w:sz w:val="20"/>
                <w:szCs w:val="20"/>
              </w:rPr>
              <w:t>/____________________/</w:t>
            </w:r>
          </w:p>
          <w:p w14:paraId="54B573AD" w14:textId="77777777" w:rsidR="00CC7A4F" w:rsidRDefault="00CC7A4F" w:rsidP="000834EA">
            <w:pPr>
              <w:jc w:val="cente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5023A2AA" w14:textId="77777777" w:rsidR="00CC7A4F" w:rsidRDefault="00CC7A4F" w:rsidP="000834EA">
            <w:pPr>
              <w:jc w:val="right"/>
              <w:rPr>
                <w:rFonts w:ascii="GHEA Grapalat" w:hAnsi="GHEA Grapalat" w:cs="Arial"/>
                <w:sz w:val="20"/>
                <w:szCs w:val="20"/>
                <w:lang w:val="hy-AM"/>
              </w:rPr>
            </w:pPr>
          </w:p>
        </w:tc>
      </w:tr>
      <w:tr w:rsidR="00CC7A4F" w14:paraId="46E0C8AE" w14:textId="77777777" w:rsidTr="000834EA">
        <w:trPr>
          <w:trHeight w:val="2194"/>
        </w:trPr>
        <w:tc>
          <w:tcPr>
            <w:tcW w:w="5616" w:type="dxa"/>
            <w:tcBorders>
              <w:top w:val="nil"/>
              <w:left w:val="single" w:sz="4" w:space="0" w:color="auto"/>
              <w:bottom w:val="single" w:sz="4" w:space="0" w:color="auto"/>
              <w:right w:val="single" w:sz="4" w:space="0" w:color="auto"/>
            </w:tcBorders>
            <w:noWrap/>
            <w:vAlign w:val="bottom"/>
          </w:tcPr>
          <w:p w14:paraId="44AD8D72" w14:textId="77777777" w:rsidR="00CC7A4F" w:rsidRDefault="00CC7A4F" w:rsidP="000834EA">
            <w:pPr>
              <w:rPr>
                <w:rFonts w:ascii="GHEA Grapalat" w:hAnsi="GHEA Grapalat" w:cs="Sylfaen"/>
                <w:sz w:val="20"/>
                <w:szCs w:val="20"/>
              </w:rPr>
            </w:pPr>
            <w:r>
              <w:rPr>
                <w:rFonts w:ascii="GHEA Grapalat" w:hAnsi="GHEA Grapalat" w:cs="Sylfaen"/>
                <w:sz w:val="20"/>
                <w:szCs w:val="20"/>
              </w:rPr>
              <w:lastRenderedPageBreak/>
              <w:t>24.բ.                                                       Կ.Տ.</w:t>
            </w:r>
          </w:p>
          <w:p w14:paraId="511838D0" w14:textId="77777777" w:rsidR="00CC7A4F" w:rsidRDefault="00CC7A4F" w:rsidP="000834EA">
            <w:pPr>
              <w:rPr>
                <w:rFonts w:ascii="GHEA Grapalat" w:hAnsi="GHEA Grapalat" w:cs="Sylfaen"/>
                <w:sz w:val="20"/>
                <w:szCs w:val="20"/>
              </w:rPr>
            </w:pPr>
          </w:p>
          <w:p w14:paraId="294871B5" w14:textId="77777777" w:rsidR="00CC7A4F" w:rsidRDefault="00CC7A4F" w:rsidP="000834EA">
            <w:pPr>
              <w:rPr>
                <w:rFonts w:ascii="GHEA Grapalat" w:hAnsi="GHEA Grapalat" w:cs="Sylfaen"/>
                <w:sz w:val="20"/>
                <w:szCs w:val="20"/>
              </w:rPr>
            </w:pPr>
          </w:p>
          <w:p w14:paraId="5B3F070B" w14:textId="77777777" w:rsidR="00CC7A4F" w:rsidRDefault="00CC7A4F" w:rsidP="000834EA">
            <w:pP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sz w:val="20"/>
                <w:szCs w:val="20"/>
              </w:rPr>
              <w:t xml:space="preserve">                                                 "___" </w:t>
            </w:r>
            <w:r>
              <w:rPr>
                <w:rFonts w:ascii="GHEA Grapalat" w:hAnsi="GHEA Grapalat" w:cs="Sylfaen"/>
                <w:sz w:val="20"/>
                <w:szCs w:val="20"/>
              </w:rPr>
              <w:t xml:space="preserve">___ </w:t>
            </w:r>
            <w:r>
              <w:rPr>
                <w:rFonts w:ascii="GHEA Grapalat" w:hAnsi="GHEA Grapalat" w:cs="Tahoma"/>
                <w:sz w:val="20"/>
                <w:szCs w:val="20"/>
              </w:rPr>
              <w:t xml:space="preserve">20___ </w:t>
            </w:r>
            <w:r>
              <w:rPr>
                <w:rFonts w:ascii="GHEA Grapalat" w:hAnsi="GHEA Grapalat" w:cs="Sylfaen"/>
                <w:sz w:val="20"/>
                <w:szCs w:val="20"/>
              </w:rPr>
              <w:t xml:space="preserve">թ. </w:t>
            </w:r>
          </w:p>
          <w:p w14:paraId="1BFE061E" w14:textId="77777777" w:rsidR="00CC7A4F" w:rsidRDefault="00CC7A4F" w:rsidP="000834EA">
            <w:pPr>
              <w:rPr>
                <w:rFonts w:ascii="GHEA Grapalat" w:hAnsi="GHEA Grapalat" w:cs="Sylfaen"/>
                <w:sz w:val="20"/>
                <w:szCs w:val="20"/>
              </w:rPr>
            </w:pPr>
          </w:p>
          <w:p w14:paraId="7B3D6D8F" w14:textId="77777777" w:rsidR="00CC7A4F" w:rsidRDefault="00CC7A4F" w:rsidP="000834EA">
            <w:pPr>
              <w:rPr>
                <w:rFonts w:ascii="GHEA Grapalat" w:hAnsi="GHEA Grapalat" w:cs="Sylfaen"/>
                <w:sz w:val="20"/>
                <w:szCs w:val="20"/>
              </w:rPr>
            </w:pPr>
            <w:r>
              <w:rPr>
                <w:rFonts w:ascii="GHEA Grapalat" w:hAnsi="GHEA Grapalat" w:cs="Sylfaen"/>
                <w:sz w:val="20"/>
                <w:szCs w:val="20"/>
              </w:rPr>
              <w:t xml:space="preserve">  </w:t>
            </w:r>
          </w:p>
          <w:p w14:paraId="7EA0FDC8" w14:textId="77777777" w:rsidR="00CC7A4F" w:rsidRDefault="00CC7A4F" w:rsidP="000834E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134E529" w14:textId="77777777" w:rsidR="00CC7A4F" w:rsidRDefault="00CC7A4F" w:rsidP="000834EA">
            <w:pPr>
              <w:rPr>
                <w:rFonts w:ascii="GHEA Grapalat" w:hAnsi="GHEA Grapalat" w:cs="Sylfaen"/>
                <w:sz w:val="20"/>
                <w:szCs w:val="20"/>
              </w:rPr>
            </w:pPr>
            <w:r>
              <w:rPr>
                <w:rFonts w:ascii="GHEA Grapalat" w:hAnsi="GHEA Grapalat" w:cs="Sylfaen"/>
                <w:sz w:val="20"/>
                <w:szCs w:val="20"/>
              </w:rPr>
              <w:t xml:space="preserve">23.բ.                                                                 Կ.Տ.    </w:t>
            </w:r>
          </w:p>
          <w:p w14:paraId="654800FA" w14:textId="77777777" w:rsidR="00CC7A4F" w:rsidRDefault="00CC7A4F" w:rsidP="000834EA">
            <w:pPr>
              <w:rPr>
                <w:rFonts w:ascii="GHEA Grapalat" w:hAnsi="GHEA Grapalat" w:cs="Sylfaen"/>
                <w:sz w:val="20"/>
                <w:szCs w:val="20"/>
              </w:rPr>
            </w:pPr>
          </w:p>
          <w:p w14:paraId="165A61AC" w14:textId="77777777" w:rsidR="00CC7A4F" w:rsidRDefault="00CC7A4F" w:rsidP="000834EA">
            <w:pPr>
              <w:rPr>
                <w:rFonts w:ascii="GHEA Grapalat" w:hAnsi="GHEA Grapalat" w:cs="Sylfaen"/>
                <w:sz w:val="20"/>
                <w:szCs w:val="20"/>
              </w:rPr>
            </w:pPr>
            <w:r>
              <w:rPr>
                <w:rFonts w:ascii="GHEA Grapalat" w:hAnsi="GHEA Grapalat" w:cs="Sylfaen"/>
                <w:sz w:val="20"/>
                <w:szCs w:val="20"/>
              </w:rPr>
              <w:t xml:space="preserve">                     </w:t>
            </w:r>
          </w:p>
          <w:p w14:paraId="2461C32D" w14:textId="77777777" w:rsidR="00CC7A4F" w:rsidRDefault="00CC7A4F" w:rsidP="000834EA">
            <w:pPr>
              <w:rPr>
                <w:rFonts w:ascii="GHEA Grapalat" w:hAnsi="GHEA Grapalat" w:cs="Sylfaen"/>
                <w:sz w:val="20"/>
                <w:szCs w:val="20"/>
              </w:rPr>
            </w:pPr>
            <w:r>
              <w:rPr>
                <w:rFonts w:ascii="GHEA Grapalat" w:hAnsi="GHEA Grapalat" w:cs="Sylfaen"/>
                <w:sz w:val="20"/>
                <w:szCs w:val="20"/>
              </w:rPr>
              <w:t>23.</w:t>
            </w:r>
            <w:proofErr w:type="gramStart"/>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proofErr w:type="gram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p w14:paraId="558957F5" w14:textId="77777777" w:rsidR="00CC7A4F" w:rsidRDefault="00CC7A4F" w:rsidP="000834EA">
            <w:pPr>
              <w:rPr>
                <w:rFonts w:ascii="GHEA Grapalat" w:hAnsi="GHEA Grapalat" w:cs="Sylfaen"/>
                <w:sz w:val="20"/>
                <w:szCs w:val="20"/>
              </w:rPr>
            </w:pPr>
          </w:p>
          <w:p w14:paraId="11003E34" w14:textId="77777777" w:rsidR="00CC7A4F" w:rsidRDefault="00CC7A4F" w:rsidP="000834EA">
            <w:pPr>
              <w:rPr>
                <w:rFonts w:ascii="GHEA Grapalat" w:hAnsi="GHEA Grapalat" w:cs="Sylfaen"/>
                <w:sz w:val="20"/>
                <w:szCs w:val="20"/>
              </w:rPr>
            </w:pPr>
          </w:p>
          <w:p w14:paraId="515F0F74" w14:textId="77777777" w:rsidR="00CC7A4F" w:rsidRDefault="00CC7A4F" w:rsidP="000834EA">
            <w:pPr>
              <w:jc w:val="right"/>
              <w:rPr>
                <w:rFonts w:ascii="GHEA Grapalat" w:hAnsi="GHEA Grapalat" w:cs="Arial"/>
                <w:sz w:val="20"/>
                <w:szCs w:val="20"/>
              </w:rPr>
            </w:pPr>
          </w:p>
        </w:tc>
      </w:tr>
    </w:tbl>
    <w:p w14:paraId="387F987F" w14:textId="77777777" w:rsidR="00CC7A4F" w:rsidRDefault="00CC7A4F" w:rsidP="00CC7A4F">
      <w:pPr>
        <w:tabs>
          <w:tab w:val="left" w:pos="540"/>
        </w:tabs>
        <w:autoSpaceDE w:val="0"/>
        <w:autoSpaceDN w:val="0"/>
        <w:adjustRightInd w:val="0"/>
        <w:contextualSpacing/>
        <w:jc w:val="both"/>
        <w:rPr>
          <w:rFonts w:ascii="GHEA Grapalat" w:hAnsi="GHEA Grapalat"/>
          <w:i/>
          <w:sz w:val="16"/>
          <w:lang w:val="hy-AM"/>
        </w:rPr>
      </w:pPr>
    </w:p>
    <w:p w14:paraId="120A1F73" w14:textId="77777777" w:rsidR="00CC7A4F" w:rsidRDefault="00CC7A4F" w:rsidP="00CC7A4F">
      <w:pPr>
        <w:tabs>
          <w:tab w:val="left" w:pos="540"/>
        </w:tabs>
        <w:autoSpaceDE w:val="0"/>
        <w:autoSpaceDN w:val="0"/>
        <w:adjustRightInd w:val="0"/>
        <w:contextualSpacing/>
        <w:jc w:val="both"/>
        <w:rPr>
          <w:rFonts w:ascii="GHEA Grapalat" w:hAnsi="GHEA Grapalat"/>
          <w:i/>
          <w:sz w:val="16"/>
          <w:lang w:val="hy-AM"/>
        </w:rPr>
      </w:pPr>
    </w:p>
    <w:p w14:paraId="2965340E" w14:textId="77777777" w:rsidR="00CC7A4F" w:rsidRDefault="00CC7A4F" w:rsidP="00CC7A4F">
      <w:pPr>
        <w:tabs>
          <w:tab w:val="left" w:pos="540"/>
        </w:tabs>
        <w:autoSpaceDE w:val="0"/>
        <w:autoSpaceDN w:val="0"/>
        <w:adjustRightInd w:val="0"/>
        <w:contextualSpacing/>
        <w:jc w:val="both"/>
        <w:rPr>
          <w:rFonts w:ascii="GHEA Grapalat" w:hAnsi="GHEA Grapalat"/>
          <w:i/>
          <w:sz w:val="16"/>
          <w:lang w:val="hy-AM"/>
        </w:rPr>
      </w:pPr>
    </w:p>
    <w:p w14:paraId="2A8AB62F" w14:textId="77777777" w:rsidR="00CC7A4F" w:rsidRDefault="00CC7A4F" w:rsidP="00CC7A4F">
      <w:pPr>
        <w:tabs>
          <w:tab w:val="left" w:pos="540"/>
        </w:tabs>
        <w:autoSpaceDE w:val="0"/>
        <w:autoSpaceDN w:val="0"/>
        <w:adjustRightInd w:val="0"/>
        <w:contextualSpacing/>
        <w:jc w:val="both"/>
        <w:rPr>
          <w:rFonts w:ascii="GHEA Grapalat" w:hAnsi="GHEA Grapalat"/>
          <w:i/>
          <w:sz w:val="16"/>
          <w:lang w:val="hy-AM"/>
        </w:rPr>
      </w:pPr>
    </w:p>
    <w:p w14:paraId="267BEC49" w14:textId="77777777" w:rsidR="00CC7A4F" w:rsidRDefault="00CC7A4F" w:rsidP="00CC7A4F">
      <w:pPr>
        <w:tabs>
          <w:tab w:val="left" w:pos="540"/>
        </w:tabs>
        <w:autoSpaceDE w:val="0"/>
        <w:autoSpaceDN w:val="0"/>
        <w:adjustRightInd w:val="0"/>
        <w:contextualSpacing/>
        <w:jc w:val="both"/>
        <w:rPr>
          <w:rFonts w:ascii="GHEA Grapalat" w:hAnsi="GHEA Grapalat"/>
          <w:i/>
          <w:sz w:val="16"/>
          <w:lang w:val="hy-AM"/>
        </w:rPr>
      </w:pPr>
    </w:p>
    <w:p w14:paraId="7B2483BC" w14:textId="77777777" w:rsidR="00CC7A4F" w:rsidRDefault="00CC7A4F" w:rsidP="00CC7A4F">
      <w:pPr>
        <w:tabs>
          <w:tab w:val="left" w:pos="540"/>
        </w:tabs>
        <w:autoSpaceDE w:val="0"/>
        <w:autoSpaceDN w:val="0"/>
        <w:adjustRightInd w:val="0"/>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2DEAD9F" w14:textId="77777777" w:rsidR="00CC7A4F" w:rsidRDefault="00CC7A4F" w:rsidP="00CC7A4F">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73B77D02" w14:textId="77777777" w:rsidR="00CC7A4F" w:rsidRDefault="00CC7A4F" w:rsidP="00CC7A4F">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CC7A4F" w14:paraId="3CCC201A"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6143A42B" w14:textId="77777777" w:rsidR="00CC7A4F" w:rsidRDefault="00CC7A4F" w:rsidP="000834EA">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7AFDFBEE" w14:textId="77777777" w:rsidR="00CC7A4F" w:rsidRDefault="00CC7A4F" w:rsidP="000834EA">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CB6D264" w14:textId="77777777" w:rsidR="00CC7A4F" w:rsidRDefault="00CC7A4F" w:rsidP="000834EA">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0CB24D21" w14:textId="77777777" w:rsidR="00CC7A4F" w:rsidRDefault="00CC7A4F" w:rsidP="000834EA">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F4595C6" w14:textId="77777777" w:rsidR="00CC7A4F" w:rsidRDefault="00CC7A4F" w:rsidP="000834EA">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1B8F9BE8" w14:textId="77777777" w:rsidR="00CC7A4F" w:rsidRDefault="00CC7A4F" w:rsidP="000834EA">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F5CD7FD" w14:textId="77777777" w:rsidR="00CC7A4F" w:rsidRDefault="00CC7A4F" w:rsidP="000834EA">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57D6F467" w14:textId="77777777" w:rsidR="00CC7A4F" w:rsidRDefault="00CC7A4F" w:rsidP="000834EA">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6C6AF80B" w14:textId="77777777" w:rsidR="00CC7A4F" w:rsidRDefault="00CC7A4F" w:rsidP="000834EA">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5EBABC06" w14:textId="77777777" w:rsidR="00CC7A4F" w:rsidRDefault="00CC7A4F" w:rsidP="000834EA">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CC7A4F" w14:paraId="7D22BE54"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7DF84AD3" w14:textId="77777777" w:rsidR="00CC7A4F" w:rsidRDefault="00CC7A4F" w:rsidP="000834EA">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395B8880" w14:textId="77777777" w:rsidR="00CC7A4F" w:rsidRDefault="00CC7A4F" w:rsidP="000834EA">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0790561E" w14:textId="77777777" w:rsidR="00CC7A4F" w:rsidRDefault="00CC7A4F" w:rsidP="000834EA">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4744788B" w14:textId="77777777" w:rsidR="00CC7A4F" w:rsidRDefault="00CC7A4F" w:rsidP="000834EA">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8D13674" w14:textId="77777777" w:rsidR="00CC7A4F" w:rsidRDefault="00CC7A4F" w:rsidP="000834EA">
            <w:pPr>
              <w:jc w:val="center"/>
              <w:rPr>
                <w:rFonts w:ascii="GHEA Grapalat" w:hAnsi="GHEA Grapalat"/>
                <w:b/>
                <w:sz w:val="20"/>
                <w:szCs w:val="20"/>
              </w:rPr>
            </w:pPr>
            <w:r>
              <w:rPr>
                <w:rFonts w:ascii="GHEA Grapalat" w:hAnsi="GHEA Grapalat"/>
                <w:b/>
                <w:sz w:val="20"/>
                <w:szCs w:val="20"/>
              </w:rPr>
              <w:t>5</w:t>
            </w:r>
          </w:p>
        </w:tc>
      </w:tr>
      <w:tr w:rsidR="00CC7A4F" w14:paraId="16752049"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38EC9394"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66E6605E"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2F0BDA8E"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4CC3C58"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A33F61A"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CC7A4F" w14:paraId="23393A8E" w14:textId="77777777" w:rsidTr="000834EA">
        <w:tc>
          <w:tcPr>
            <w:tcW w:w="720" w:type="dxa"/>
            <w:tcBorders>
              <w:top w:val="single" w:sz="4" w:space="0" w:color="auto"/>
              <w:left w:val="single" w:sz="4" w:space="0" w:color="auto"/>
              <w:bottom w:val="single" w:sz="4" w:space="0" w:color="auto"/>
              <w:right w:val="single" w:sz="4" w:space="0" w:color="auto"/>
            </w:tcBorders>
          </w:tcPr>
          <w:p w14:paraId="26644605" w14:textId="77777777" w:rsidR="00CC7A4F" w:rsidRDefault="00CC7A4F" w:rsidP="00CC7A4F">
            <w:pPr>
              <w:pStyle w:val="NormalWeb"/>
              <w:numPr>
                <w:ilvl w:val="0"/>
                <w:numId w:val="41"/>
              </w:numPr>
              <w:spacing w:before="0" w:beforeAutospacing="0" w:after="0" w:afterAutospacing="0"/>
              <w:jc w:val="both"/>
            </w:pPr>
          </w:p>
        </w:tc>
        <w:tc>
          <w:tcPr>
            <w:tcW w:w="1938" w:type="dxa"/>
            <w:tcBorders>
              <w:top w:val="single" w:sz="4" w:space="0" w:color="auto"/>
              <w:left w:val="single" w:sz="4" w:space="0" w:color="auto"/>
              <w:bottom w:val="single" w:sz="4" w:space="0" w:color="auto"/>
              <w:right w:val="single" w:sz="4" w:space="0" w:color="auto"/>
            </w:tcBorders>
            <w:hideMark/>
          </w:tcPr>
          <w:p w14:paraId="6FDEFBD0" w14:textId="77777777" w:rsidR="00CC7A4F" w:rsidRDefault="00CC7A4F" w:rsidP="000834EA">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86F5E23"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37B3D0E"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9E221D8"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CC7A4F" w14:paraId="39DE3681" w14:textId="77777777" w:rsidTr="000834EA">
        <w:tc>
          <w:tcPr>
            <w:tcW w:w="720" w:type="dxa"/>
            <w:tcBorders>
              <w:top w:val="single" w:sz="4" w:space="0" w:color="auto"/>
              <w:left w:val="single" w:sz="4" w:space="0" w:color="auto"/>
              <w:bottom w:val="single" w:sz="4" w:space="0" w:color="auto"/>
              <w:right w:val="single" w:sz="4" w:space="0" w:color="auto"/>
            </w:tcBorders>
          </w:tcPr>
          <w:p w14:paraId="65882051" w14:textId="77777777" w:rsidR="00CC7A4F" w:rsidRDefault="00CC7A4F" w:rsidP="00CC7A4F">
            <w:pPr>
              <w:pStyle w:val="NormalWeb"/>
              <w:numPr>
                <w:ilvl w:val="0"/>
                <w:numId w:val="41"/>
              </w:numPr>
              <w:spacing w:before="0" w:beforeAutospacing="0" w:after="0" w:afterAutospacing="0"/>
              <w:jc w:val="both"/>
            </w:pPr>
          </w:p>
        </w:tc>
        <w:tc>
          <w:tcPr>
            <w:tcW w:w="1938" w:type="dxa"/>
            <w:tcBorders>
              <w:top w:val="single" w:sz="4" w:space="0" w:color="auto"/>
              <w:left w:val="single" w:sz="4" w:space="0" w:color="auto"/>
              <w:bottom w:val="single" w:sz="4" w:space="0" w:color="auto"/>
              <w:right w:val="single" w:sz="4" w:space="0" w:color="auto"/>
            </w:tcBorders>
            <w:hideMark/>
          </w:tcPr>
          <w:p w14:paraId="324CAF40" w14:textId="77777777" w:rsidR="00CC7A4F" w:rsidRDefault="00CC7A4F" w:rsidP="000834EA">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EBEC56"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D68105"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3209E98" w14:textId="77777777" w:rsidR="00CC7A4F" w:rsidRDefault="00CC7A4F" w:rsidP="000834EA">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6570F7C5" w14:textId="77777777" w:rsidR="00CC7A4F" w:rsidRDefault="00CC7A4F" w:rsidP="000834EA">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CC7A4F" w14:paraId="4FD19208" w14:textId="77777777" w:rsidTr="000834EA">
        <w:tc>
          <w:tcPr>
            <w:tcW w:w="720" w:type="dxa"/>
            <w:tcBorders>
              <w:top w:val="single" w:sz="4" w:space="0" w:color="auto"/>
              <w:left w:val="single" w:sz="4" w:space="0" w:color="auto"/>
              <w:bottom w:val="single" w:sz="4" w:space="0" w:color="auto"/>
              <w:right w:val="single" w:sz="4" w:space="0" w:color="auto"/>
            </w:tcBorders>
          </w:tcPr>
          <w:p w14:paraId="1CDDC8F5" w14:textId="77777777" w:rsidR="00CC7A4F" w:rsidRDefault="00CC7A4F" w:rsidP="00CC7A4F">
            <w:pPr>
              <w:pStyle w:val="NormalWeb"/>
              <w:numPr>
                <w:ilvl w:val="0"/>
                <w:numId w:val="41"/>
              </w:numPr>
              <w:spacing w:before="0" w:beforeAutospacing="0" w:after="0" w:afterAutospacing="0"/>
              <w:jc w:val="both"/>
            </w:pPr>
          </w:p>
        </w:tc>
        <w:tc>
          <w:tcPr>
            <w:tcW w:w="1938" w:type="dxa"/>
            <w:tcBorders>
              <w:top w:val="single" w:sz="4" w:space="0" w:color="auto"/>
              <w:left w:val="single" w:sz="4" w:space="0" w:color="auto"/>
              <w:bottom w:val="single" w:sz="4" w:space="0" w:color="auto"/>
              <w:right w:val="single" w:sz="4" w:space="0" w:color="auto"/>
            </w:tcBorders>
            <w:hideMark/>
          </w:tcPr>
          <w:p w14:paraId="03732D88" w14:textId="77777777" w:rsidR="00CC7A4F" w:rsidRPr="0015595A" w:rsidRDefault="00CC7A4F" w:rsidP="000834EA">
            <w:pPr>
              <w:jc w:val="both"/>
              <w:rPr>
                <w:rFonts w:ascii="GHEA Grapalat" w:hAnsi="GHEA Grapalat"/>
                <w:sz w:val="20"/>
                <w:szCs w:val="20"/>
                <w:lang w:val="hy-AM"/>
              </w:rPr>
            </w:pPr>
            <w:r>
              <w:rPr>
                <w:rFonts w:ascii="GHEA Grapalat" w:hAnsi="GHEA Grapalat" w:cs="Sylfaen"/>
                <w:sz w:val="20"/>
                <w:szCs w:val="20"/>
                <w:lang w:val="hy-AM"/>
              </w:rPr>
              <w:t>Վճարողի անվանումը</w:t>
            </w:r>
            <w:r w:rsidRPr="0015595A">
              <w:rPr>
                <w:rFonts w:ascii="GHEA Grapalat" w:hAnsi="GHEA Grapalat" w:cs="Sylfaen"/>
                <w:sz w:val="20"/>
                <w:szCs w:val="20"/>
                <w:lang w:val="hy-AM"/>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74A67BAA"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1E330FB"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3DAC959"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B6B5611" w14:textId="77777777" w:rsidR="00CC7A4F" w:rsidRDefault="00CC7A4F" w:rsidP="000834EA">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CC7A4F" w14:paraId="4F320770"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35DC1E2A"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587E0241"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75295F03"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F2EE967"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55BD033C"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CC7A4F" w14:paraId="17FE771C"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4D542A14"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30DF2BAA"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C9AEFE5"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EF22DE8"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BD81818"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C20F907"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CC7A4F" w14:paraId="2E0FA818"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182C2080"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6FE7923C"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E1E96E"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2C4EE82"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7FEF15C"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A7DFAE9"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CC7A4F" w14:paraId="7557D6B5"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29B06654"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6F527489"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494DABAC"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3BFC1B9"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2E77A0B0"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lastRenderedPageBreak/>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E5C488B"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CC7A4F" w14:paraId="4970686E"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45D4D244"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09365EE" w14:textId="77777777" w:rsidR="00CC7A4F" w:rsidRDefault="00CC7A4F" w:rsidP="000834EA">
            <w:pPr>
              <w:jc w:val="center"/>
              <w:rPr>
                <w:rFonts w:ascii="GHEA Grapalat" w:hAnsi="GHEA Grapalat"/>
                <w:sz w:val="20"/>
                <w:szCs w:val="20"/>
              </w:rPr>
            </w:pPr>
            <w:proofErr w:type="spellStart"/>
            <w:proofErr w:type="gramStart"/>
            <w:r>
              <w:rPr>
                <w:rFonts w:ascii="GHEA Grapalat" w:hAnsi="GHEA Grapalat"/>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01BA0C2B"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7183A5"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2D4295B"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04385CA"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CC7A4F" w14:paraId="588D9072"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786319D3"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0CE2BA01"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71065FB3"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C923DBB"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156F165" w14:textId="77777777" w:rsidR="00CC7A4F" w:rsidRDefault="00CC7A4F" w:rsidP="000834EA">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F778DF3" w14:textId="77777777" w:rsidR="00CC7A4F" w:rsidRDefault="00CC7A4F" w:rsidP="000834EA">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CC7A4F" w14:paraId="4508B92F"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49EB5847"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64A68717"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63995B63"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D53E399"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64F1702"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03328AF0"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CC7A4F" w14:paraId="4E1A42F8"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7AB5090E"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0E294BC9"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14D0E7F"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4320BFB"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F0280F6"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CC7A4F" w14:paraId="793FFC8C"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6088099F"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5DE5F752"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A4DE778"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B5C8E5"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DE90562"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F8054BE"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CC7A4F" w14:paraId="13F0288E"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26C88D0F"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76D83836"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5FF15F8F"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9EBD92D"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7F76039"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527B" w14:textId="77777777" w:rsidR="00CC7A4F" w:rsidRDefault="00CC7A4F" w:rsidP="000834EA">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CC7A4F" w:rsidRPr="009601B4" w14:paraId="05FA7B2A"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7F508A54"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4FD7A1F0" w14:textId="77777777" w:rsidR="00CC7A4F" w:rsidRDefault="00CC7A4F" w:rsidP="000834EA">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1E6C63E8" w14:textId="77777777" w:rsidR="00CC7A4F" w:rsidRDefault="00CC7A4F" w:rsidP="000834EA">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F418E74"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ոչ պարտադիր</w:t>
            </w:r>
          </w:p>
          <w:p w14:paraId="5102C371" w14:textId="77777777" w:rsidR="00CC7A4F" w:rsidRDefault="00CC7A4F" w:rsidP="000834EA">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7210B4F1" w14:textId="77777777" w:rsidR="00CC7A4F" w:rsidRDefault="00CC7A4F" w:rsidP="000834EA">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CC7A4F" w14:paraId="7FDE198D"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7553A63D"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251D63E7"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738E6490"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8B4EBBD"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FC47C38"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CC7A4F" w:rsidRPr="009601B4" w14:paraId="424209D5"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068732AF"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0BB00BD0"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1F2CA"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C337B" w14:textId="77777777" w:rsidR="00CC7A4F" w:rsidRDefault="00CC7A4F" w:rsidP="000834EA">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proofErr w:type="gramStart"/>
            <w:r>
              <w:rPr>
                <w:rFonts w:ascii="GHEA Grapalat" w:hAnsi="GHEA Grapalat"/>
                <w:sz w:val="20"/>
                <w:szCs w:val="20"/>
                <w:lang w:val="hy-AM"/>
              </w:rPr>
              <w:t>որակավորման  ապահովման</w:t>
            </w:r>
            <w:proofErr w:type="gramEnd"/>
            <w:r>
              <w:rPr>
                <w:rFonts w:ascii="GHEA Grapalat" w:hAnsi="GHEA Grapalat"/>
                <w:sz w:val="20"/>
                <w:szCs w:val="20"/>
                <w:lang w:val="hy-AM"/>
              </w:rPr>
              <w:t xml:space="preserve">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4F9FD883"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CC7A4F" w14:paraId="23C9EF4F"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7A800DF6"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1DA4918D" w14:textId="77777777" w:rsidR="00CC7A4F" w:rsidRDefault="00CC7A4F" w:rsidP="000834EA">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4D709960"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3B8D8D4"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5633EDF"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proofErr w:type="gramStart"/>
            <w:r>
              <w:rPr>
                <w:rFonts w:ascii="GHEA Grapalat" w:hAnsi="GHEA Grapalat"/>
                <w:sz w:val="20"/>
                <w:szCs w:val="20"/>
              </w:rPr>
              <w:lastRenderedPageBreak/>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proofErr w:type="gram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1B6F9C3F" w14:textId="77777777" w:rsidR="00CC7A4F" w:rsidRDefault="00CC7A4F" w:rsidP="000834EA">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CC7A4F" w:rsidRPr="009601B4" w14:paraId="38F9016B"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14EE7C0C"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1C19A3BD" w14:textId="77777777" w:rsidR="00CC7A4F" w:rsidRDefault="00CC7A4F" w:rsidP="000834EA">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1EAB5929"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E884905" w14:textId="77777777" w:rsidR="00CC7A4F" w:rsidRDefault="00CC7A4F" w:rsidP="000834EA">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3D661776" w14:textId="77777777" w:rsidR="00CC7A4F" w:rsidRDefault="00CC7A4F" w:rsidP="000834EA">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109EF11F" w14:textId="77777777" w:rsidR="00CC7A4F" w:rsidRDefault="00CC7A4F" w:rsidP="000834EA">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3C94F147"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CC7A4F" w14:paraId="6D992510"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43B82A6E"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0B409F85"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93477D3"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CE5B091"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12B39F7E"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0FFA5F25"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320D507"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CC7A4F" w:rsidRPr="009601B4" w14:paraId="13BFDB88"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272FC782"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6F0580E5"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12EB3A6"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AEB4DB"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45D0F53" w14:textId="77777777" w:rsidR="00CC7A4F" w:rsidRDefault="00CC7A4F" w:rsidP="000834EA">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121ADDB" w14:textId="77777777" w:rsidR="00CC7A4F" w:rsidRDefault="00CC7A4F" w:rsidP="000834EA">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4178812"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55CBE863"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0A9F139B" w14:textId="77777777" w:rsidR="00CC7A4F" w:rsidRDefault="00CC7A4F" w:rsidP="000834EA">
            <w:pPr>
              <w:jc w:val="center"/>
              <w:rPr>
                <w:rFonts w:ascii="GHEA Grapalat" w:hAnsi="GHEA Grapalat"/>
                <w:sz w:val="20"/>
                <w:szCs w:val="20"/>
                <w:lang w:val="hy-AM"/>
              </w:rPr>
            </w:pPr>
          </w:p>
        </w:tc>
      </w:tr>
      <w:tr w:rsidR="00CC7A4F" w:rsidRPr="009601B4" w14:paraId="2404A761" w14:textId="77777777" w:rsidTr="000834EA">
        <w:tc>
          <w:tcPr>
            <w:tcW w:w="720" w:type="dxa"/>
            <w:tcBorders>
              <w:top w:val="single" w:sz="4" w:space="0" w:color="auto"/>
              <w:left w:val="single" w:sz="4" w:space="0" w:color="auto"/>
              <w:bottom w:val="single" w:sz="4" w:space="0" w:color="auto"/>
              <w:right w:val="single" w:sz="4" w:space="0" w:color="auto"/>
            </w:tcBorders>
            <w:vAlign w:val="center"/>
            <w:hideMark/>
          </w:tcPr>
          <w:p w14:paraId="4255A90D" w14:textId="77777777" w:rsidR="00CC7A4F" w:rsidRDefault="00CC7A4F" w:rsidP="000834EA">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6B433DD9"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DA89DC7"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8B99D28"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23CED469" w14:textId="77777777" w:rsidR="00CC7A4F" w:rsidRDefault="00CC7A4F" w:rsidP="000834EA">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50B7818E"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2AF21461"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CC7A4F" w14:paraId="281FC1BE"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6195FB6B"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51DB2724"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F795FCD"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E5D1F80"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 xml:space="preserve">՝ </w:t>
            </w:r>
          </w:p>
          <w:p w14:paraId="658E5E25"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1BE99D2"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CC7A4F" w14:paraId="71840B22" w14:textId="77777777" w:rsidTr="000834EA">
        <w:tc>
          <w:tcPr>
            <w:tcW w:w="720" w:type="dxa"/>
            <w:tcBorders>
              <w:top w:val="single" w:sz="4" w:space="0" w:color="auto"/>
              <w:left w:val="single" w:sz="4" w:space="0" w:color="auto"/>
              <w:bottom w:val="single" w:sz="4" w:space="0" w:color="auto"/>
              <w:right w:val="single" w:sz="4" w:space="0" w:color="auto"/>
            </w:tcBorders>
            <w:vAlign w:val="center"/>
            <w:hideMark/>
          </w:tcPr>
          <w:p w14:paraId="65584F31" w14:textId="77777777" w:rsidR="00CC7A4F" w:rsidRDefault="00CC7A4F" w:rsidP="000834EA">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7E2FB59"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9D13211"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7A7A82"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4ABAC03E"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96DDD64" w14:textId="77777777" w:rsidR="00CC7A4F" w:rsidRDefault="00CC7A4F" w:rsidP="000834EA">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06D3417D"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CC7A4F" w14:paraId="51409A5E"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71AC166D" w14:textId="77777777" w:rsidR="00CC7A4F" w:rsidRDefault="00CC7A4F" w:rsidP="000834EA">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71E55632"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628AD16"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184CE47"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EEA56DB"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proofErr w:type="gramStart"/>
            <w:r>
              <w:rPr>
                <w:rFonts w:ascii="GHEA Grapalat" w:hAnsi="GHEA Grapalat"/>
                <w:sz w:val="20"/>
                <w:szCs w:val="20"/>
              </w:rPr>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w:t>
            </w:r>
            <w:proofErr w:type="gramEnd"/>
            <w:r>
              <w:rPr>
                <w:rFonts w:ascii="GHEA Grapalat" w:hAnsi="GHEA Grapalat"/>
                <w:sz w:val="20"/>
                <w:szCs w:val="20"/>
                <w:lang w:val="hy-AM"/>
              </w:rPr>
              <w:t xml:space="preserve">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12D9F6" w14:textId="77777777" w:rsidR="00CC7A4F" w:rsidRDefault="00CC7A4F" w:rsidP="000834EA">
            <w:pPr>
              <w:jc w:val="center"/>
              <w:rPr>
                <w:rFonts w:ascii="GHEA Grapalat" w:hAnsi="GHEA Grapalat"/>
                <w:sz w:val="20"/>
                <w:szCs w:val="20"/>
              </w:rPr>
            </w:pPr>
          </w:p>
        </w:tc>
      </w:tr>
      <w:tr w:rsidR="00CC7A4F" w14:paraId="71959317" w14:textId="77777777" w:rsidTr="000834EA">
        <w:tc>
          <w:tcPr>
            <w:tcW w:w="720" w:type="dxa"/>
            <w:tcBorders>
              <w:top w:val="single" w:sz="4" w:space="0" w:color="auto"/>
              <w:left w:val="single" w:sz="4" w:space="0" w:color="auto"/>
              <w:bottom w:val="single" w:sz="4" w:space="0" w:color="auto"/>
              <w:right w:val="single" w:sz="4" w:space="0" w:color="auto"/>
            </w:tcBorders>
            <w:vAlign w:val="center"/>
            <w:hideMark/>
          </w:tcPr>
          <w:p w14:paraId="366EE67C" w14:textId="77777777" w:rsidR="00CC7A4F" w:rsidRDefault="00CC7A4F" w:rsidP="000834EA">
            <w:pP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78CF0D2"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54FF96F5"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4F19B5"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19A1364"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EE6A6AF" w14:textId="77777777" w:rsidR="00CC7A4F" w:rsidRDefault="00CC7A4F" w:rsidP="000834EA">
            <w:pPr>
              <w:jc w:val="center"/>
              <w:rPr>
                <w:rFonts w:ascii="GHEA Grapalat" w:hAnsi="GHEA Grapalat"/>
                <w:sz w:val="20"/>
                <w:szCs w:val="20"/>
              </w:rPr>
            </w:pPr>
          </w:p>
        </w:tc>
      </w:tr>
      <w:tr w:rsidR="00CC7A4F" w14:paraId="05AFE63B"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1238BB97" w14:textId="77777777" w:rsidR="00CC7A4F" w:rsidRDefault="00CC7A4F" w:rsidP="000834EA">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2581486E" w14:textId="77777777" w:rsidR="00CC7A4F" w:rsidRDefault="00CC7A4F" w:rsidP="000834EA">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6BC45CC1"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7274C2D"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69A2421F"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10CF8F0F" w14:textId="77777777" w:rsidR="00CC7A4F" w:rsidRDefault="00CC7A4F" w:rsidP="000834EA">
            <w:pPr>
              <w:jc w:val="center"/>
              <w:rPr>
                <w:rFonts w:ascii="GHEA Grapalat" w:hAnsi="GHEA Grapalat"/>
                <w:sz w:val="20"/>
                <w:szCs w:val="20"/>
              </w:rPr>
            </w:pPr>
          </w:p>
        </w:tc>
      </w:tr>
      <w:tr w:rsidR="00CC7A4F" w14:paraId="3110E08A"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48200641" w14:textId="77777777" w:rsidR="00CC7A4F" w:rsidRDefault="00CC7A4F" w:rsidP="000834EA">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0F9CB486"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9C6220B"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14BDAA"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3BCE90A"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450D02" w14:textId="77777777" w:rsidR="00CC7A4F" w:rsidRDefault="00CC7A4F" w:rsidP="000834EA">
            <w:pPr>
              <w:jc w:val="center"/>
              <w:rPr>
                <w:rFonts w:ascii="GHEA Grapalat" w:hAnsi="GHEA Grapalat"/>
                <w:sz w:val="20"/>
                <w:szCs w:val="20"/>
              </w:rPr>
            </w:pPr>
          </w:p>
        </w:tc>
      </w:tr>
      <w:tr w:rsidR="00CC7A4F" w14:paraId="73DDBA09"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6F82EDAA" w14:textId="77777777" w:rsidR="00CC7A4F" w:rsidRDefault="00CC7A4F" w:rsidP="000834EA">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E4834E"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58DF438"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DEDA9E"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7D75A3CE"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դրոշմակնիքը 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51A0FD2" w14:textId="77777777" w:rsidR="00CC7A4F" w:rsidRDefault="00CC7A4F" w:rsidP="000834EA">
            <w:pPr>
              <w:jc w:val="center"/>
              <w:rPr>
                <w:rFonts w:ascii="GHEA Grapalat" w:hAnsi="GHEA Grapalat"/>
                <w:sz w:val="20"/>
                <w:szCs w:val="20"/>
              </w:rPr>
            </w:pPr>
          </w:p>
        </w:tc>
      </w:tr>
      <w:tr w:rsidR="00CC7A4F" w14:paraId="14D5325D"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1C36E7CE" w14:textId="77777777" w:rsidR="00CC7A4F" w:rsidRDefault="00CC7A4F" w:rsidP="000834EA">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0167791F"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99E3EF9" w14:textId="77777777" w:rsidR="00CC7A4F" w:rsidRDefault="00CC7A4F"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E2D6CF"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0757AE6D" w14:textId="77777777" w:rsidR="00CC7A4F" w:rsidRDefault="00CC7A4F" w:rsidP="000834EA">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սույն տվյալները 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9CB3C4D" w14:textId="77777777" w:rsidR="00CC7A4F" w:rsidRDefault="00CC7A4F" w:rsidP="000834EA">
            <w:pPr>
              <w:jc w:val="center"/>
              <w:rPr>
                <w:rFonts w:ascii="GHEA Grapalat" w:hAnsi="GHEA Grapalat"/>
                <w:sz w:val="20"/>
                <w:szCs w:val="20"/>
              </w:rPr>
            </w:pPr>
          </w:p>
        </w:tc>
      </w:tr>
    </w:tbl>
    <w:p w14:paraId="1257B051" w14:textId="032AF17B" w:rsidR="00987A57" w:rsidRPr="001557AE" w:rsidRDefault="00987A57" w:rsidP="00987A57">
      <w:pPr>
        <w:pStyle w:val="BodyTextIndent3"/>
        <w:spacing w:line="240" w:lineRule="auto"/>
        <w:jc w:val="center"/>
        <w:rPr>
          <w:rFonts w:ascii="GHEA Grapalat" w:hAnsi="GHEA Grapalat" w:cs="Arial"/>
          <w:b/>
          <w:lang w:val="hy-AM"/>
        </w:rPr>
      </w:pPr>
    </w:p>
    <w:p w14:paraId="77BFF07C" w14:textId="77777777" w:rsidR="00CC7A4F" w:rsidRDefault="00CC7A4F" w:rsidP="00091EBC">
      <w:pPr>
        <w:pStyle w:val="BodyTextIndent3"/>
        <w:spacing w:line="240" w:lineRule="auto"/>
        <w:jc w:val="right"/>
        <w:rPr>
          <w:rFonts w:ascii="GHEA Grapalat" w:hAnsi="GHEA Grapalat" w:cs="Sylfaen"/>
          <w:b/>
          <w:lang w:val="hy-AM"/>
        </w:rPr>
      </w:pPr>
    </w:p>
    <w:p w14:paraId="6C2A011B" w14:textId="77777777" w:rsidR="00CC7A4F" w:rsidRDefault="00CC7A4F" w:rsidP="00091EBC">
      <w:pPr>
        <w:pStyle w:val="BodyTextIndent3"/>
        <w:spacing w:line="240" w:lineRule="auto"/>
        <w:jc w:val="right"/>
        <w:rPr>
          <w:rFonts w:ascii="GHEA Grapalat" w:hAnsi="GHEA Grapalat" w:cs="Sylfaen"/>
          <w:b/>
          <w:lang w:val="hy-AM"/>
        </w:rPr>
      </w:pPr>
    </w:p>
    <w:p w14:paraId="24152890" w14:textId="77777777" w:rsidR="00CC7A4F" w:rsidRDefault="00CC7A4F" w:rsidP="00091EBC">
      <w:pPr>
        <w:pStyle w:val="BodyTextIndent3"/>
        <w:spacing w:line="240" w:lineRule="auto"/>
        <w:jc w:val="right"/>
        <w:rPr>
          <w:rFonts w:ascii="GHEA Grapalat" w:hAnsi="GHEA Grapalat" w:cs="Sylfaen"/>
          <w:b/>
          <w:lang w:val="hy-AM"/>
        </w:rPr>
      </w:pPr>
    </w:p>
    <w:p w14:paraId="5CF63462" w14:textId="77777777" w:rsidR="00CC7A4F" w:rsidRDefault="00CC7A4F" w:rsidP="00091EBC">
      <w:pPr>
        <w:pStyle w:val="BodyTextIndent3"/>
        <w:spacing w:line="240" w:lineRule="auto"/>
        <w:jc w:val="right"/>
        <w:rPr>
          <w:rFonts w:ascii="GHEA Grapalat" w:hAnsi="GHEA Grapalat" w:cs="Sylfaen"/>
          <w:b/>
          <w:lang w:val="hy-AM"/>
        </w:rPr>
      </w:pPr>
    </w:p>
    <w:p w14:paraId="1A801EB2" w14:textId="77777777" w:rsidR="00CC7A4F" w:rsidRDefault="00CC7A4F" w:rsidP="00091EBC">
      <w:pPr>
        <w:pStyle w:val="BodyTextIndent3"/>
        <w:spacing w:line="240" w:lineRule="auto"/>
        <w:jc w:val="right"/>
        <w:rPr>
          <w:rFonts w:ascii="GHEA Grapalat" w:hAnsi="GHEA Grapalat" w:cs="Sylfaen"/>
          <w:b/>
          <w:lang w:val="hy-AM"/>
        </w:rPr>
      </w:pPr>
    </w:p>
    <w:p w14:paraId="174D4C77" w14:textId="77777777" w:rsidR="009548F9" w:rsidRDefault="009548F9" w:rsidP="00091EBC">
      <w:pPr>
        <w:pStyle w:val="BodyTextIndent3"/>
        <w:spacing w:line="240" w:lineRule="auto"/>
        <w:jc w:val="right"/>
        <w:rPr>
          <w:rFonts w:ascii="GHEA Grapalat" w:hAnsi="GHEA Grapalat" w:cs="Sylfaen"/>
          <w:b/>
          <w:lang w:val="hy-AM"/>
        </w:rPr>
      </w:pPr>
    </w:p>
    <w:p w14:paraId="11162495" w14:textId="77777777" w:rsidR="009548F9" w:rsidRDefault="009548F9" w:rsidP="00091EBC">
      <w:pPr>
        <w:pStyle w:val="BodyTextIndent3"/>
        <w:spacing w:line="240" w:lineRule="auto"/>
        <w:jc w:val="right"/>
        <w:rPr>
          <w:rFonts w:ascii="GHEA Grapalat" w:hAnsi="GHEA Grapalat" w:cs="Sylfaen"/>
          <w:b/>
          <w:lang w:val="hy-AM"/>
        </w:rPr>
      </w:pPr>
    </w:p>
    <w:p w14:paraId="4728EEA3" w14:textId="77777777" w:rsidR="009548F9" w:rsidRDefault="009548F9" w:rsidP="00091EBC">
      <w:pPr>
        <w:pStyle w:val="BodyTextIndent3"/>
        <w:spacing w:line="240" w:lineRule="auto"/>
        <w:jc w:val="right"/>
        <w:rPr>
          <w:rFonts w:ascii="GHEA Grapalat" w:hAnsi="GHEA Grapalat" w:cs="Sylfaen"/>
          <w:b/>
          <w:lang w:val="hy-AM"/>
        </w:rPr>
      </w:pPr>
    </w:p>
    <w:p w14:paraId="2ACE3ECF" w14:textId="77777777" w:rsidR="009548F9" w:rsidRDefault="009548F9" w:rsidP="00091EBC">
      <w:pPr>
        <w:pStyle w:val="BodyTextIndent3"/>
        <w:spacing w:line="240" w:lineRule="auto"/>
        <w:jc w:val="right"/>
        <w:rPr>
          <w:rFonts w:ascii="GHEA Grapalat" w:hAnsi="GHEA Grapalat" w:cs="Sylfaen"/>
          <w:b/>
          <w:lang w:val="hy-AM"/>
        </w:rPr>
      </w:pPr>
    </w:p>
    <w:p w14:paraId="1C6B9DB9" w14:textId="77777777" w:rsidR="009548F9" w:rsidRDefault="009548F9" w:rsidP="00091EBC">
      <w:pPr>
        <w:pStyle w:val="BodyTextIndent3"/>
        <w:spacing w:line="240" w:lineRule="auto"/>
        <w:jc w:val="right"/>
        <w:rPr>
          <w:rFonts w:ascii="GHEA Grapalat" w:hAnsi="GHEA Grapalat" w:cs="Sylfaen"/>
          <w:b/>
          <w:lang w:val="hy-AM"/>
        </w:rPr>
      </w:pPr>
    </w:p>
    <w:p w14:paraId="63A699CF" w14:textId="77777777" w:rsidR="009548F9" w:rsidRDefault="009548F9" w:rsidP="00091EBC">
      <w:pPr>
        <w:pStyle w:val="BodyTextIndent3"/>
        <w:spacing w:line="240" w:lineRule="auto"/>
        <w:jc w:val="right"/>
        <w:rPr>
          <w:rFonts w:ascii="GHEA Grapalat" w:hAnsi="GHEA Grapalat" w:cs="Sylfaen"/>
          <w:b/>
          <w:lang w:val="hy-AM"/>
        </w:rPr>
      </w:pPr>
    </w:p>
    <w:p w14:paraId="61656F18" w14:textId="77777777" w:rsidR="009548F9" w:rsidRDefault="009548F9" w:rsidP="00091EBC">
      <w:pPr>
        <w:pStyle w:val="BodyTextIndent3"/>
        <w:spacing w:line="240" w:lineRule="auto"/>
        <w:jc w:val="right"/>
        <w:rPr>
          <w:rFonts w:ascii="GHEA Grapalat" w:hAnsi="GHEA Grapalat" w:cs="Sylfaen"/>
          <w:b/>
          <w:lang w:val="hy-AM"/>
        </w:rPr>
      </w:pPr>
    </w:p>
    <w:p w14:paraId="12675988" w14:textId="77777777" w:rsidR="009548F9" w:rsidRDefault="009548F9" w:rsidP="00091EBC">
      <w:pPr>
        <w:pStyle w:val="BodyTextIndent3"/>
        <w:spacing w:line="240" w:lineRule="auto"/>
        <w:jc w:val="right"/>
        <w:rPr>
          <w:rFonts w:ascii="GHEA Grapalat" w:hAnsi="GHEA Grapalat" w:cs="Sylfaen"/>
          <w:b/>
          <w:lang w:val="hy-AM"/>
        </w:rPr>
      </w:pPr>
    </w:p>
    <w:p w14:paraId="075245C6" w14:textId="77777777" w:rsidR="009548F9" w:rsidRDefault="009548F9" w:rsidP="00091EBC">
      <w:pPr>
        <w:pStyle w:val="BodyTextIndent3"/>
        <w:spacing w:line="240" w:lineRule="auto"/>
        <w:jc w:val="right"/>
        <w:rPr>
          <w:rFonts w:ascii="GHEA Grapalat" w:hAnsi="GHEA Grapalat" w:cs="Sylfaen"/>
          <w:b/>
          <w:lang w:val="hy-AM"/>
        </w:rPr>
      </w:pPr>
    </w:p>
    <w:p w14:paraId="3E2C3489" w14:textId="77777777" w:rsidR="009548F9" w:rsidRDefault="009548F9" w:rsidP="00091EBC">
      <w:pPr>
        <w:pStyle w:val="BodyTextIndent3"/>
        <w:spacing w:line="240" w:lineRule="auto"/>
        <w:jc w:val="right"/>
        <w:rPr>
          <w:rFonts w:ascii="GHEA Grapalat" w:hAnsi="GHEA Grapalat" w:cs="Sylfaen"/>
          <w:b/>
          <w:lang w:val="hy-AM"/>
        </w:rPr>
      </w:pPr>
    </w:p>
    <w:p w14:paraId="29AC4461" w14:textId="77777777" w:rsidR="009548F9" w:rsidRDefault="009548F9" w:rsidP="00091EBC">
      <w:pPr>
        <w:pStyle w:val="BodyTextIndent3"/>
        <w:spacing w:line="240" w:lineRule="auto"/>
        <w:jc w:val="right"/>
        <w:rPr>
          <w:rFonts w:ascii="GHEA Grapalat" w:hAnsi="GHEA Grapalat" w:cs="Sylfaen"/>
          <w:b/>
          <w:lang w:val="hy-AM"/>
        </w:rPr>
      </w:pPr>
    </w:p>
    <w:p w14:paraId="24258978" w14:textId="40E84502"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cs="Sylfaen"/>
          <w:b/>
          <w:lang w:val="hy-AM"/>
        </w:rPr>
        <w:lastRenderedPageBreak/>
        <w:t>Հավելված</w:t>
      </w:r>
      <w:r w:rsidRPr="00734A5D">
        <w:rPr>
          <w:rFonts w:ascii="GHEA Grapalat" w:hAnsi="GHEA Grapalat" w:cs="Arial"/>
          <w:b/>
          <w:lang w:val="hy-AM"/>
        </w:rPr>
        <w:t xml:space="preserve"> </w:t>
      </w:r>
      <w:r w:rsidR="00BF7D70" w:rsidRPr="00734A5D">
        <w:rPr>
          <w:rFonts w:ascii="GHEA Grapalat" w:hAnsi="GHEA Grapalat" w:cs="Arial"/>
          <w:b/>
          <w:lang w:val="hy-AM"/>
        </w:rPr>
        <w:t>5</w:t>
      </w:r>
    </w:p>
    <w:p w14:paraId="4F177E2F" w14:textId="17792ED6"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B25F5">
        <w:rPr>
          <w:rFonts w:ascii="GHEA Grapalat" w:hAnsi="GHEA Grapalat"/>
          <w:b/>
          <w:lang w:val="hy-AM"/>
        </w:rPr>
        <w:t>ԳՀԱՇՁԲ-</w:t>
      </w:r>
      <w:r w:rsidR="006B255B">
        <w:rPr>
          <w:rFonts w:ascii="GHEA Grapalat" w:hAnsi="GHEA Grapalat"/>
          <w:b/>
          <w:lang w:val="hy-AM"/>
        </w:rPr>
        <w:t>24/74</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5350B6C0" w14:textId="043479B2" w:rsidR="00091EBC" w:rsidRPr="00734A5D" w:rsidRDefault="00BB0E2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91EBC" w:rsidRPr="00734A5D">
        <w:rPr>
          <w:rFonts w:ascii="GHEA Grapalat" w:hAnsi="GHEA Grapalat" w:cs="Arial"/>
          <w:b/>
          <w:lang w:val="hy-AM"/>
        </w:rPr>
        <w:t xml:space="preserve">ի </w:t>
      </w:r>
      <w:r w:rsidR="00091EBC" w:rsidRPr="00734A5D">
        <w:rPr>
          <w:rFonts w:ascii="GHEA Grapalat" w:hAnsi="GHEA Grapalat" w:cs="Sylfaen"/>
          <w:b/>
          <w:lang w:val="hy-AM"/>
        </w:rPr>
        <w:t>հրավերի</w:t>
      </w:r>
    </w:p>
    <w:p w14:paraId="581210D7"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81CEBFC" w14:textId="77777777" w:rsidR="00987A57" w:rsidRPr="0093002B" w:rsidRDefault="00987A57" w:rsidP="00987A57">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18960142" w14:textId="77777777" w:rsidR="00987A57" w:rsidRPr="0093002B" w:rsidRDefault="00987A57" w:rsidP="00987A57">
      <w:pPr>
        <w:pStyle w:val="NormalWeb"/>
        <w:shd w:val="clear" w:color="auto" w:fill="FFFFFF"/>
        <w:spacing w:before="0" w:beforeAutospacing="0" w:after="0" w:afterAutospacing="0"/>
        <w:ind w:firstLine="375"/>
        <w:rPr>
          <w:rStyle w:val="Strong"/>
          <w:lang w:val="hy-AM"/>
        </w:rPr>
      </w:pPr>
    </w:p>
    <w:p w14:paraId="4DBB0B3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1BAAB080" w14:textId="77777777" w:rsidR="00987A57" w:rsidRPr="0093002B" w:rsidRDefault="00987A57" w:rsidP="00987A57">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7E41DEB6"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lang w:val="hy-AM"/>
        </w:rPr>
        <w:t xml:space="preserve">(այսուհետ՝ պրինցիպալ)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4009DF82"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55D04D93"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կնքվելիք պայմանագրի համարը</w:t>
      </w:r>
    </w:p>
    <w:p w14:paraId="333CE7F4"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429B5687" w14:textId="77777777" w:rsidR="00987A57" w:rsidRPr="0093002B" w:rsidRDefault="00987A57" w:rsidP="00987A57">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5C535F8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58543EC"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648B61D7" w14:textId="77777777" w:rsidR="00987A57" w:rsidRPr="0093002B" w:rsidRDefault="00987A57" w:rsidP="00987A57">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52355C48"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64221490"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0A7BD36C"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B6A9A6B"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w:t>
      </w:r>
      <w:r w:rsidRPr="0093002B">
        <w:rPr>
          <w:rFonts w:ascii="GHEA Grapalat" w:hAnsi="GHEA Grapalat"/>
          <w:sz w:val="20"/>
          <w:szCs w:val="20"/>
          <w:lang w:val="hy-AM"/>
        </w:rPr>
        <w:t xml:space="preserve"> բենեֆիցիարի և պրից</w:t>
      </w:r>
      <w:r>
        <w:rPr>
          <w:rFonts w:ascii="GHEA Grapalat" w:hAnsi="GHEA Grapalat"/>
          <w:sz w:val="20"/>
          <w:szCs w:val="20"/>
          <w:lang w:val="hy-AM"/>
        </w:rPr>
        <w:t>ն</w:t>
      </w:r>
      <w:r w:rsidRPr="0093002B">
        <w:rPr>
          <w:rFonts w:ascii="GHEA Grapalat" w:hAnsi="GHEA Grapalat"/>
          <w:sz w:val="20"/>
          <w:szCs w:val="20"/>
          <w:lang w:val="hy-AM"/>
        </w:rPr>
        <w:t xml:space="preserve">իպալի միջև կնքվելիքN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3B2DFF3" w14:textId="77777777" w:rsidR="00987A57" w:rsidRPr="0093002B" w:rsidRDefault="00987A57" w:rsidP="00987A57">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0464865" w14:textId="77777777" w:rsidR="00987A57" w:rsidRPr="0093002B" w:rsidRDefault="00987A57" w:rsidP="00987A57">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7353F95E" w14:textId="6EFCA114" w:rsidR="00987A57" w:rsidRPr="008242F8" w:rsidRDefault="00987A57" w:rsidP="00987A57">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sz w:val="20"/>
          <w:szCs w:val="20"/>
          <w:lang w:val="hy-AM"/>
        </w:rPr>
        <w:t>՝</w:t>
      </w:r>
      <w:r w:rsidRPr="0093002B">
        <w:rPr>
          <w:rFonts w:ascii="GHEA Grapalat" w:hAnsi="GHEA Grapalat"/>
          <w:sz w:val="20"/>
          <w:szCs w:val="20"/>
          <w:lang w:val="hy-AM"/>
        </w:rPr>
        <w:t xml:space="preserve"> </w:t>
      </w:r>
      <w:r w:rsidR="00ED1056" w:rsidRPr="000D2C4A">
        <w:rPr>
          <w:rFonts w:ascii="GHEA Grapalat" w:hAnsi="GHEA Grapalat"/>
          <w:sz w:val="20"/>
          <w:szCs w:val="20"/>
          <w:lang w:val="hy-AM"/>
        </w:rPr>
        <w:t>g</w:t>
      </w:r>
      <w:r w:rsidR="00ED1056">
        <w:rPr>
          <w:rFonts w:ascii="GHEA Grapalat" w:hAnsi="GHEA Grapalat"/>
          <w:sz w:val="20"/>
          <w:szCs w:val="20"/>
          <w:lang w:val="hy-AM"/>
        </w:rPr>
        <w:t>or.muradyan@yerevan.am</w:t>
      </w:r>
      <w:r w:rsidRPr="008242F8">
        <w:rPr>
          <w:rFonts w:ascii="GHEA Grapalat" w:hAnsi="GHEA Grapalat"/>
          <w:color w:val="000000"/>
          <w:sz w:val="20"/>
          <w:szCs w:val="20"/>
          <w:lang w:val="hy-AM"/>
        </w:rPr>
        <w:t xml:space="preserve">     </w:t>
      </w:r>
    </w:p>
    <w:p w14:paraId="77929191" w14:textId="77777777" w:rsidR="00987A57" w:rsidRPr="0093002B" w:rsidRDefault="00987A57" w:rsidP="00987A57">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Pr="0093002B">
        <w:rPr>
          <w:rFonts w:ascii="GHEA Grapalat" w:hAnsi="GHEA Grapalat"/>
          <w:sz w:val="20"/>
          <w:szCs w:val="20"/>
          <w:lang w:val="hy-AM"/>
        </w:rPr>
        <w:t xml:space="preserve">հասցեին։     </w:t>
      </w:r>
    </w:p>
    <w:p w14:paraId="4CE762C8"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3C57D47"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կատարված</w:t>
      </w:r>
    </w:p>
    <w:p w14:paraId="2A63F8D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584E2719" w14:textId="77777777" w:rsidR="00987A57" w:rsidRPr="0093002B" w:rsidRDefault="00987A57" w:rsidP="00987A57">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93EBF80"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6B255B">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հասցեով գործող տեղեկագրում հրապարակած ծանուցումը:</w:t>
      </w:r>
    </w:p>
    <w:p w14:paraId="07456E0A"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D9B35A0"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1664F340"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D4939A"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2B2F3B03"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DF7A12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2FEF394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77625C7"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93FEDC"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AA52745"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E06AB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lastRenderedPageBreak/>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86BCB6C"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9EBA447" w14:textId="77777777" w:rsidR="00734A5D" w:rsidRDefault="00734A5D" w:rsidP="00631658">
      <w:pPr>
        <w:pStyle w:val="BodyTextIndent3"/>
        <w:spacing w:line="240" w:lineRule="auto"/>
        <w:jc w:val="right"/>
        <w:rPr>
          <w:rFonts w:ascii="GHEA Grapalat" w:hAnsi="GHEA Grapalat" w:cs="Sylfaen"/>
          <w:b/>
          <w:lang w:val="hy-AM"/>
        </w:rPr>
      </w:pPr>
    </w:p>
    <w:p w14:paraId="53F15A72" w14:textId="77777777" w:rsidR="001B639D" w:rsidRDefault="001B639D" w:rsidP="00E04E2D">
      <w:pPr>
        <w:pStyle w:val="BodyTextIndent3"/>
        <w:spacing w:line="240" w:lineRule="auto"/>
        <w:jc w:val="right"/>
        <w:rPr>
          <w:rFonts w:ascii="GHEA Grapalat" w:hAnsi="GHEA Grapalat"/>
          <w:b/>
          <w:lang w:val="hy-AM"/>
        </w:rPr>
      </w:pPr>
    </w:p>
    <w:p w14:paraId="22FABC74" w14:textId="77777777" w:rsidR="001B639D" w:rsidRDefault="001B639D" w:rsidP="00E04E2D">
      <w:pPr>
        <w:pStyle w:val="BodyTextIndent3"/>
        <w:spacing w:line="240" w:lineRule="auto"/>
        <w:jc w:val="right"/>
        <w:rPr>
          <w:rFonts w:ascii="GHEA Grapalat" w:hAnsi="GHEA Grapalat"/>
          <w:b/>
          <w:lang w:val="hy-AM"/>
        </w:rPr>
      </w:pPr>
    </w:p>
    <w:p w14:paraId="4640E065" w14:textId="77777777" w:rsidR="001B639D" w:rsidRDefault="001B639D" w:rsidP="00E04E2D">
      <w:pPr>
        <w:pStyle w:val="BodyTextIndent3"/>
        <w:spacing w:line="240" w:lineRule="auto"/>
        <w:jc w:val="right"/>
        <w:rPr>
          <w:rFonts w:ascii="GHEA Grapalat" w:hAnsi="GHEA Grapalat"/>
          <w:b/>
          <w:lang w:val="hy-AM"/>
        </w:rPr>
      </w:pPr>
    </w:p>
    <w:p w14:paraId="4A039F14" w14:textId="77777777" w:rsidR="001B639D" w:rsidRDefault="001B639D" w:rsidP="00E04E2D">
      <w:pPr>
        <w:pStyle w:val="BodyTextIndent3"/>
        <w:spacing w:line="240" w:lineRule="auto"/>
        <w:jc w:val="right"/>
        <w:rPr>
          <w:rFonts w:ascii="GHEA Grapalat" w:hAnsi="GHEA Grapalat"/>
          <w:b/>
          <w:lang w:val="hy-AM"/>
        </w:rPr>
      </w:pPr>
    </w:p>
    <w:p w14:paraId="34324A42" w14:textId="77777777" w:rsidR="001B639D" w:rsidRDefault="001B639D" w:rsidP="00E04E2D">
      <w:pPr>
        <w:pStyle w:val="BodyTextIndent3"/>
        <w:spacing w:line="240" w:lineRule="auto"/>
        <w:jc w:val="right"/>
        <w:rPr>
          <w:rFonts w:ascii="GHEA Grapalat" w:hAnsi="GHEA Grapalat"/>
          <w:b/>
          <w:lang w:val="hy-AM"/>
        </w:rPr>
      </w:pPr>
    </w:p>
    <w:p w14:paraId="227E7EEA" w14:textId="77777777" w:rsidR="001B639D" w:rsidRDefault="001B639D" w:rsidP="00E04E2D">
      <w:pPr>
        <w:pStyle w:val="BodyTextIndent3"/>
        <w:spacing w:line="240" w:lineRule="auto"/>
        <w:jc w:val="right"/>
        <w:rPr>
          <w:rFonts w:ascii="GHEA Grapalat" w:hAnsi="GHEA Grapalat"/>
          <w:b/>
          <w:lang w:val="hy-AM"/>
        </w:rPr>
      </w:pPr>
    </w:p>
    <w:p w14:paraId="0DF6BC91" w14:textId="77777777" w:rsidR="001B639D" w:rsidRDefault="001B639D" w:rsidP="00E04E2D">
      <w:pPr>
        <w:pStyle w:val="BodyTextIndent3"/>
        <w:spacing w:line="240" w:lineRule="auto"/>
        <w:jc w:val="right"/>
        <w:rPr>
          <w:rFonts w:ascii="GHEA Grapalat" w:hAnsi="GHEA Grapalat"/>
          <w:b/>
          <w:lang w:val="hy-AM"/>
        </w:rPr>
      </w:pPr>
    </w:p>
    <w:p w14:paraId="75CD4314" w14:textId="77777777" w:rsidR="001B639D" w:rsidRDefault="001B639D" w:rsidP="00E04E2D">
      <w:pPr>
        <w:pStyle w:val="BodyTextIndent3"/>
        <w:spacing w:line="240" w:lineRule="auto"/>
        <w:jc w:val="right"/>
        <w:rPr>
          <w:rFonts w:ascii="GHEA Grapalat" w:hAnsi="GHEA Grapalat"/>
          <w:b/>
          <w:lang w:val="hy-AM"/>
        </w:rPr>
      </w:pPr>
    </w:p>
    <w:p w14:paraId="556ECB15" w14:textId="77777777" w:rsidR="001B639D" w:rsidRDefault="001B639D" w:rsidP="00E04E2D">
      <w:pPr>
        <w:pStyle w:val="BodyTextIndent3"/>
        <w:spacing w:line="240" w:lineRule="auto"/>
        <w:jc w:val="right"/>
        <w:rPr>
          <w:rFonts w:ascii="GHEA Grapalat" w:hAnsi="GHEA Grapalat"/>
          <w:b/>
          <w:lang w:val="hy-AM"/>
        </w:rPr>
      </w:pPr>
    </w:p>
    <w:p w14:paraId="00A45FE7" w14:textId="2EC5C596" w:rsidR="001B639D" w:rsidRPr="001B639D" w:rsidRDefault="001B639D" w:rsidP="001B639D">
      <w:pPr>
        <w:pStyle w:val="NormalWeb"/>
        <w:spacing w:before="0" w:beforeAutospacing="0" w:after="0" w:afterAutospacing="0"/>
        <w:jc w:val="right"/>
        <w:rPr>
          <w:rFonts w:ascii="GHEA Grapalat" w:hAnsi="GHEA Grapalat" w:cs="Arial"/>
          <w:b/>
          <w:bCs/>
          <w:sz w:val="22"/>
          <w:szCs w:val="22"/>
          <w:lang w:val="hy-AM"/>
        </w:rPr>
      </w:pPr>
      <w:r w:rsidRPr="001B639D">
        <w:rPr>
          <w:rFonts w:ascii="GHEA Grapalat" w:hAnsi="GHEA Grapalat"/>
          <w:b/>
          <w:bCs/>
          <w:sz w:val="22"/>
          <w:szCs w:val="22"/>
          <w:lang w:val="hy-AM"/>
        </w:rPr>
        <w:t>Հավելված</w:t>
      </w:r>
      <w:r w:rsidRPr="001B639D">
        <w:rPr>
          <w:rFonts w:ascii="GHEA Grapalat" w:hAnsi="GHEA Grapalat" w:cs="Arial"/>
          <w:b/>
          <w:bCs/>
          <w:sz w:val="22"/>
          <w:szCs w:val="22"/>
          <w:lang w:val="hy-AM"/>
        </w:rPr>
        <w:t xml:space="preserve"> </w:t>
      </w:r>
      <w:r>
        <w:rPr>
          <w:rFonts w:ascii="GHEA Grapalat" w:hAnsi="GHEA Grapalat" w:cs="Arial"/>
          <w:b/>
          <w:bCs/>
          <w:sz w:val="22"/>
          <w:szCs w:val="22"/>
          <w:lang w:val="hy-AM"/>
        </w:rPr>
        <w:t>5</w:t>
      </w:r>
      <w:r w:rsidRPr="001B639D">
        <w:rPr>
          <w:rFonts w:ascii="GHEA Grapalat" w:hAnsi="GHEA Grapalat" w:cs="Arial"/>
          <w:b/>
          <w:bCs/>
          <w:sz w:val="22"/>
          <w:szCs w:val="22"/>
          <w:lang w:val="hy-AM"/>
        </w:rPr>
        <w:t>.1</w:t>
      </w:r>
    </w:p>
    <w:p w14:paraId="3CFFD452" w14:textId="77777777" w:rsidR="001B639D" w:rsidRPr="001B639D" w:rsidRDefault="001B639D" w:rsidP="001B639D">
      <w:pPr>
        <w:pStyle w:val="NormalWeb"/>
        <w:spacing w:before="0" w:beforeAutospacing="0" w:after="0" w:afterAutospacing="0"/>
        <w:jc w:val="right"/>
        <w:rPr>
          <w:rFonts w:ascii="GHEA Grapalat" w:hAnsi="GHEA Grapalat" w:cs="Arial"/>
          <w:b/>
          <w:bCs/>
          <w:sz w:val="22"/>
          <w:szCs w:val="22"/>
          <w:lang w:val="hy-AM"/>
        </w:rPr>
      </w:pPr>
      <w:r w:rsidRPr="001B639D">
        <w:rPr>
          <w:rFonts w:ascii="GHEA Grapalat" w:hAnsi="GHEA Grapalat"/>
          <w:b/>
          <w:bCs/>
          <w:sz w:val="22"/>
          <w:szCs w:val="22"/>
          <w:lang w:val="hy-AM"/>
        </w:rPr>
        <w:t>«ԵՔ-ԳՀԱՇՁԲ-24/74»</w:t>
      </w:r>
      <w:r w:rsidRPr="001B639D">
        <w:rPr>
          <w:rFonts w:ascii="GHEA Grapalat" w:hAnsi="GHEA Grapalat"/>
          <w:b/>
          <w:bCs/>
          <w:sz w:val="22"/>
          <w:szCs w:val="22"/>
          <w:lang w:val="es-ES"/>
        </w:rPr>
        <w:t>*</w:t>
      </w:r>
      <w:r w:rsidRPr="001B639D">
        <w:rPr>
          <w:rFonts w:ascii="GHEA Grapalat" w:hAnsi="GHEA Grapalat"/>
          <w:b/>
          <w:bCs/>
          <w:sz w:val="22"/>
          <w:szCs w:val="22"/>
          <w:lang w:val="hy-AM"/>
        </w:rPr>
        <w:t xml:space="preserve">  ծածկագրով</w:t>
      </w:r>
    </w:p>
    <w:p w14:paraId="3D81187F" w14:textId="77777777" w:rsidR="001B639D" w:rsidRDefault="001B639D" w:rsidP="001B639D">
      <w:pPr>
        <w:pStyle w:val="NormalWeb"/>
        <w:spacing w:before="0" w:beforeAutospacing="0" w:after="0" w:afterAutospacing="0"/>
        <w:jc w:val="right"/>
        <w:rPr>
          <w:rFonts w:ascii="GHEA Grapalat" w:hAnsi="GHEA Grapalat"/>
          <w:b/>
          <w:bCs/>
          <w:sz w:val="22"/>
          <w:szCs w:val="22"/>
          <w:lang w:val="hy-AM"/>
        </w:rPr>
      </w:pPr>
      <w:r w:rsidRPr="001B639D">
        <w:rPr>
          <w:rFonts w:ascii="GHEA Grapalat" w:hAnsi="GHEA Grapalat"/>
          <w:b/>
          <w:bCs/>
          <w:sz w:val="22"/>
          <w:szCs w:val="22"/>
          <w:lang w:val="hy-AM"/>
        </w:rPr>
        <w:t>բաց</w:t>
      </w:r>
      <w:r w:rsidRPr="001B639D">
        <w:rPr>
          <w:rFonts w:ascii="GHEA Grapalat" w:hAnsi="GHEA Grapalat" w:cs="Arial"/>
          <w:b/>
          <w:bCs/>
          <w:sz w:val="22"/>
          <w:szCs w:val="22"/>
          <w:lang w:val="hy-AM"/>
        </w:rPr>
        <w:t xml:space="preserve"> մրցույթի </w:t>
      </w:r>
      <w:r w:rsidRPr="001B639D">
        <w:rPr>
          <w:rFonts w:ascii="GHEA Grapalat" w:hAnsi="GHEA Grapalat"/>
          <w:b/>
          <w:bCs/>
          <w:sz w:val="22"/>
          <w:szCs w:val="22"/>
          <w:lang w:val="hy-AM"/>
        </w:rPr>
        <w:t>հրավերի</w:t>
      </w:r>
    </w:p>
    <w:p w14:paraId="68096EA0" w14:textId="77777777" w:rsidR="001B639D" w:rsidRDefault="001B639D" w:rsidP="001B639D">
      <w:pPr>
        <w:pStyle w:val="NormalWeb"/>
        <w:spacing w:before="0" w:beforeAutospacing="0" w:after="0" w:afterAutospacing="0"/>
        <w:jc w:val="right"/>
        <w:rPr>
          <w:rFonts w:ascii="GHEA Grapalat" w:hAnsi="GHEA Grapalat"/>
          <w:b/>
          <w:bCs/>
          <w:sz w:val="22"/>
          <w:szCs w:val="22"/>
          <w:lang w:val="hy-AM"/>
        </w:rPr>
      </w:pPr>
    </w:p>
    <w:p w14:paraId="270BD432" w14:textId="77777777" w:rsidR="001B639D" w:rsidRPr="001B639D" w:rsidRDefault="001B639D" w:rsidP="001B639D">
      <w:pPr>
        <w:pStyle w:val="NormalWeb"/>
        <w:spacing w:before="0" w:beforeAutospacing="0" w:after="0" w:afterAutospacing="0"/>
        <w:jc w:val="right"/>
        <w:rPr>
          <w:rFonts w:ascii="GHEA Grapalat" w:hAnsi="GHEA Grapalat"/>
          <w:b/>
          <w:bCs/>
          <w:sz w:val="22"/>
          <w:szCs w:val="22"/>
          <w:lang w:val="hy-AM"/>
        </w:rPr>
      </w:pPr>
    </w:p>
    <w:p w14:paraId="1A500FAC" w14:textId="77777777" w:rsidR="001B639D" w:rsidRDefault="001B639D" w:rsidP="001B639D">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0C75F2E2" w14:textId="77777777" w:rsidR="001B639D" w:rsidRDefault="001B639D" w:rsidP="001B639D">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14:paraId="23F380D3" w14:textId="77777777" w:rsidR="001B639D" w:rsidRDefault="001B639D" w:rsidP="001B639D">
      <w:pPr>
        <w:rPr>
          <w:rFonts w:ascii="GHEA Grapalat" w:hAnsi="GHEA Grapalat" w:cs="GHEA Grapalat"/>
          <w:b/>
          <w:sz w:val="20"/>
          <w:szCs w:val="20"/>
          <w:lang w:val="hy-AM"/>
        </w:rPr>
      </w:pPr>
    </w:p>
    <w:p w14:paraId="4FA1E562" w14:textId="77777777" w:rsidR="001B639D" w:rsidRDefault="001B639D" w:rsidP="001B639D">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0E9CC6D" w14:textId="77777777" w:rsidR="001B639D" w:rsidRDefault="001B639D" w:rsidP="001B639D">
      <w:pPr>
        <w:rPr>
          <w:rFonts w:ascii="GHEA Grapalat" w:hAnsi="GHEA Grapalat" w:cs="GHEA Grapalat"/>
          <w:sz w:val="20"/>
          <w:szCs w:val="20"/>
          <w:lang w:val="hy-AM"/>
        </w:rPr>
      </w:pPr>
    </w:p>
    <w:p w14:paraId="745433AE" w14:textId="77777777" w:rsidR="001B639D" w:rsidRDefault="001B639D" w:rsidP="001B639D">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5D4FA25B" w14:textId="77777777" w:rsidR="001B639D" w:rsidRDefault="001B639D" w:rsidP="001B639D">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314588C" w14:textId="77777777" w:rsidR="001B639D" w:rsidRDefault="001B639D" w:rsidP="001B639D">
      <w:pPr>
        <w:ind w:firstLine="708"/>
        <w:jc w:val="both"/>
        <w:rPr>
          <w:rFonts w:ascii="GHEA Grapalat" w:hAnsi="GHEA Grapalat" w:cs="GHEA Grapalat"/>
          <w:sz w:val="20"/>
          <w:szCs w:val="20"/>
          <w:lang w:val="hy-AM"/>
        </w:rPr>
      </w:pPr>
    </w:p>
    <w:p w14:paraId="4E95C461" w14:textId="77777777" w:rsidR="001B639D" w:rsidRDefault="001B639D" w:rsidP="001B639D">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Համաձայնության առարկան</w:t>
      </w:r>
    </w:p>
    <w:p w14:paraId="629BAF0D" w14:textId="77777777" w:rsidR="001B639D" w:rsidRDefault="001B639D" w:rsidP="001B639D">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0997828F" w14:textId="2F9323B8" w:rsidR="001B639D" w:rsidRDefault="001B639D" w:rsidP="001B639D">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cs="GHEA Grapalat"/>
          <w:sz w:val="20"/>
          <w:szCs w:val="20"/>
          <w:lang w:val="hy-AM"/>
        </w:rPr>
        <w:t>ԵՔ-ԳՀԱՇՁԲ-24/74</w:t>
      </w:r>
      <w:r>
        <w:rPr>
          <w:rFonts w:ascii="GHEA Grapalat" w:hAnsi="GHEA Grapalat" w:cs="GHEA Grapalat"/>
          <w:sz w:val="20"/>
          <w:szCs w:val="20"/>
          <w:lang w:val="pt-BR"/>
        </w:rPr>
        <w:t>* ծածկագրով գնման ընթացակարգին:</w:t>
      </w:r>
    </w:p>
    <w:p w14:paraId="14784C98" w14:textId="77777777" w:rsidR="001B639D" w:rsidRDefault="001B639D" w:rsidP="001B639D">
      <w:pPr>
        <w:ind w:firstLine="426"/>
        <w:jc w:val="both"/>
        <w:rPr>
          <w:rFonts w:ascii="GHEA Grapalat" w:hAnsi="GHEA Grapalat" w:cs="GHEA Grapalat"/>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61F0FE0" w14:textId="77777777" w:rsidR="001B639D" w:rsidRDefault="001B639D" w:rsidP="001B639D">
      <w:pPr>
        <w:ind w:firstLine="426"/>
        <w:jc w:val="both"/>
        <w:rPr>
          <w:rFonts w:ascii="GHEA Grapalat" w:hAnsi="GHEA Grapalat" w:cs="GHEA Grapalat"/>
          <w:sz w:val="20"/>
          <w:szCs w:val="20"/>
          <w:lang w:val="pt-BR"/>
        </w:rPr>
      </w:pPr>
      <w:r>
        <w:rPr>
          <w:rFonts w:ascii="GHEA Grapalat" w:hAnsi="GHEA Grapalat" w:cs="GHEA Grapalat"/>
          <w:sz w:val="20"/>
          <w:szCs w:val="20"/>
          <w:lang w:val="pt-BR"/>
        </w:rPr>
        <w:t>1.3 Ընկերությունը</w:t>
      </w:r>
      <w:r>
        <w:rPr>
          <w:rFonts w:ascii="GHEA Grapalat" w:hAnsi="GHEA Grapalat" w:cs="GHEA Grapalat"/>
          <w:sz w:val="20"/>
          <w:szCs w:val="20"/>
          <w:lang w:val="hy-AM"/>
        </w:rPr>
        <w:t xml:space="preserve"> սույն </w:t>
      </w:r>
      <w:r>
        <w:rPr>
          <w:rFonts w:ascii="GHEA Grapalat" w:hAnsi="GHEA Grapalat" w:cs="GHEA Grapalat"/>
          <w:sz w:val="20"/>
          <w:szCs w:val="20"/>
          <w:lang w:val="pt-BR"/>
        </w:rPr>
        <w:t>տուժանքի համաձայնագ</w:t>
      </w:r>
      <w:r>
        <w:rPr>
          <w:rFonts w:ascii="GHEA Grapalat" w:hAnsi="GHEA Grapalat" w:cs="GHEA Grapalat"/>
          <w:sz w:val="20"/>
          <w:szCs w:val="20"/>
          <w:lang w:val="hy-AM"/>
        </w:rPr>
        <w:t>ր</w:t>
      </w:r>
      <w:r>
        <w:rPr>
          <w:rFonts w:ascii="GHEA Grapalat" w:hAnsi="GHEA Grapalat" w:cs="GHEA Grapalat"/>
          <w:sz w:val="20"/>
          <w:szCs w:val="20"/>
          <w:lang w:val="pt-BR"/>
        </w:rPr>
        <w:t>ի</w:t>
      </w:r>
      <w:r>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0B0E81B" w14:textId="77777777" w:rsidR="001B639D" w:rsidRDefault="001B639D" w:rsidP="001B639D">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DC52495" w14:textId="77777777" w:rsidR="001B639D" w:rsidRDefault="001B639D" w:rsidP="001B639D">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sz w:val="20"/>
          <w:szCs w:val="20"/>
          <w:lang w:val="pt-BR"/>
        </w:rPr>
        <w:t>Ընկերության</w:t>
      </w:r>
      <w:r>
        <w:rPr>
          <w:rFonts w:ascii="GHEA Grapalat" w:hAnsi="GHEA Grapalat" w:cs="GHEA Grapalat"/>
          <w:sz w:val="20"/>
          <w:szCs w:val="20"/>
          <w:lang w:val="hy-AM"/>
        </w:rPr>
        <w:t xml:space="preserve"> հաշվից  գանձելու համար՝ առանց լրացուցիչ ակցեպտավորման: </w:t>
      </w:r>
    </w:p>
    <w:p w14:paraId="7F193A9F" w14:textId="77777777" w:rsidR="001B639D" w:rsidRDefault="001B639D" w:rsidP="001B639D">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գ)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5EAE572" w14:textId="77777777" w:rsidR="001B639D" w:rsidRDefault="001B639D" w:rsidP="001B639D">
      <w:pPr>
        <w:ind w:left="426"/>
        <w:jc w:val="both"/>
        <w:rPr>
          <w:rFonts w:ascii="GHEA Grapalat" w:hAnsi="GHEA Grapalat" w:cs="GHEA Grapalat"/>
          <w:sz w:val="20"/>
          <w:szCs w:val="20"/>
          <w:lang w:val="hy-AM"/>
        </w:rPr>
      </w:pPr>
      <w:r>
        <w:rPr>
          <w:rFonts w:ascii="GHEA Grapalat" w:hAnsi="GHEA Grapalat" w:cs="GHEA Grapalat"/>
          <w:sz w:val="20"/>
          <w:szCs w:val="20"/>
          <w:lang w:val="hy-AM"/>
        </w:rPr>
        <w:t xml:space="preserve">դ)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F70E74F" w14:textId="77777777" w:rsidR="001B639D" w:rsidRDefault="001B639D" w:rsidP="001B639D">
      <w:pPr>
        <w:ind w:firstLine="426"/>
        <w:jc w:val="both"/>
        <w:rPr>
          <w:rFonts w:ascii="GHEA Grapalat" w:hAnsi="GHEA Grapalat" w:cs="GHEA Grapalat"/>
          <w:sz w:val="20"/>
          <w:szCs w:val="20"/>
          <w:lang w:val="hy-AM"/>
        </w:rPr>
      </w:pPr>
      <w:r>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p>
    <w:p w14:paraId="49669193" w14:textId="77777777" w:rsidR="001B639D" w:rsidRDefault="001B639D" w:rsidP="001B639D">
      <w:pPr>
        <w:ind w:firstLine="426"/>
        <w:jc w:val="both"/>
        <w:rPr>
          <w:rFonts w:ascii="GHEA Grapalat" w:hAnsi="GHEA Grapalat" w:cs="GHEA Grapalat"/>
          <w:sz w:val="20"/>
          <w:szCs w:val="20"/>
          <w:lang w:val="hy-AM"/>
        </w:rPr>
      </w:pPr>
      <w:r>
        <w:rPr>
          <w:rFonts w:ascii="GHEA Grapalat" w:hAnsi="GHEA Grapalat" w:cs="GHEA Grapalat"/>
          <w:sz w:val="20"/>
          <w:szCs w:val="20"/>
          <w:lang w:val="hy-AM"/>
        </w:rPr>
        <w:t>1.5 Պատվիրատուն Վճարող բանկին կարող է ներկայացնել այլ լրացուցիչ փաստաթղթեր:</w:t>
      </w:r>
    </w:p>
    <w:p w14:paraId="7EEB8000" w14:textId="77777777" w:rsidR="001B639D" w:rsidRDefault="001B639D" w:rsidP="001B639D">
      <w:pPr>
        <w:numPr>
          <w:ilvl w:val="1"/>
          <w:numId w:val="40"/>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w:t>
      </w:r>
      <w:r>
        <w:rPr>
          <w:rFonts w:ascii="GHEA Grapalat" w:hAnsi="GHEA Grapalat" w:cs="GHEA Grapalat"/>
          <w:sz w:val="20"/>
          <w:szCs w:val="20"/>
          <w:lang w:val="pt-BR"/>
        </w:rPr>
        <w:lastRenderedPageBreak/>
        <w:t>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B9A8AC5" w14:textId="77777777" w:rsidR="001B639D" w:rsidRDefault="001B639D" w:rsidP="001B639D">
      <w:pPr>
        <w:numPr>
          <w:ilvl w:val="1"/>
          <w:numId w:val="40"/>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62CA6A53" w14:textId="77777777" w:rsidR="001B639D" w:rsidRDefault="001B639D" w:rsidP="001B639D">
      <w:pPr>
        <w:numPr>
          <w:ilvl w:val="1"/>
          <w:numId w:val="40"/>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A5DEC4A" w14:textId="77777777" w:rsidR="001B639D" w:rsidRDefault="001B639D" w:rsidP="001B639D">
      <w:pPr>
        <w:jc w:val="both"/>
        <w:rPr>
          <w:rFonts w:ascii="GHEA Grapalat" w:hAnsi="GHEA Grapalat" w:cs="GHEA Grapalat"/>
          <w:sz w:val="20"/>
          <w:szCs w:val="20"/>
          <w:lang w:val="hy-AM"/>
        </w:rPr>
      </w:pPr>
    </w:p>
    <w:p w14:paraId="503E8935" w14:textId="77777777" w:rsidR="001B639D" w:rsidRDefault="001B639D" w:rsidP="001B639D">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Այլ պայմաններ</w:t>
      </w:r>
    </w:p>
    <w:p w14:paraId="0A22842F" w14:textId="77777777" w:rsidR="001B639D" w:rsidRDefault="001B639D" w:rsidP="001B639D">
      <w:pPr>
        <w:ind w:firstLine="567"/>
        <w:jc w:val="both"/>
        <w:rPr>
          <w:rFonts w:ascii="GHEA Grapalat" w:hAnsi="GHEA Grapalat" w:cs="GHEA Grapalat"/>
          <w:sz w:val="20"/>
          <w:szCs w:val="20"/>
          <w:lang w:val="hy-AM"/>
        </w:rPr>
      </w:pPr>
      <w:r>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935AEF4" w14:textId="77777777" w:rsidR="001B639D" w:rsidRDefault="001B639D" w:rsidP="001B639D">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B85A31A" w14:textId="77777777" w:rsidR="001B639D" w:rsidRDefault="001B639D" w:rsidP="001B639D">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0CEFBD4" w14:textId="77777777" w:rsidR="001B639D" w:rsidRDefault="001B639D" w:rsidP="001B639D">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F9FD69E" w14:textId="77777777" w:rsidR="001B639D" w:rsidRDefault="001B639D" w:rsidP="001B639D">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1F96D1A" w14:textId="77777777" w:rsidR="001B639D" w:rsidRDefault="001B639D" w:rsidP="001B639D">
      <w:pPr>
        <w:ind w:firstLine="567"/>
        <w:jc w:val="both"/>
        <w:rPr>
          <w:rFonts w:ascii="GHEA Grapalat" w:hAnsi="GHEA Grapalat" w:cs="GHEA Grapalat"/>
          <w:sz w:val="20"/>
          <w:szCs w:val="20"/>
          <w:lang w:val="hy-AM"/>
        </w:rPr>
      </w:pPr>
    </w:p>
    <w:p w14:paraId="48DB421B" w14:textId="77777777" w:rsidR="001B639D" w:rsidRDefault="001B639D" w:rsidP="001B639D">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1E83E079" w14:textId="77777777" w:rsidR="001B639D" w:rsidRDefault="001B639D" w:rsidP="001B639D">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4447538E" w14:textId="77777777" w:rsidR="001B639D" w:rsidRDefault="001B639D" w:rsidP="001B639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14:paraId="7F5D4101" w14:textId="77777777" w:rsidR="001B639D" w:rsidRDefault="001B639D" w:rsidP="001B639D">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793BC13" w14:textId="77777777" w:rsidR="001B639D" w:rsidRDefault="001B639D" w:rsidP="001B639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14:paraId="39A2F05B" w14:textId="77777777" w:rsidR="001B639D" w:rsidRDefault="001B639D" w:rsidP="001B639D">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AEBA987" w14:textId="77777777" w:rsidR="001B639D" w:rsidRDefault="001B639D" w:rsidP="001B639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14:paraId="7DD36B0B" w14:textId="77777777" w:rsidR="001B639D" w:rsidRDefault="001B639D" w:rsidP="001B639D">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2BE7E62" w14:textId="77777777" w:rsidR="001B639D" w:rsidRDefault="001B639D" w:rsidP="001B639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510332F8" w14:textId="77777777" w:rsidR="001B639D" w:rsidRDefault="001B639D" w:rsidP="001B639D">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02C724DF" w14:textId="77777777" w:rsidR="001B639D" w:rsidRDefault="001B639D" w:rsidP="001B639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2CDE2B25" w14:textId="77777777" w:rsidR="001B639D" w:rsidRDefault="001B639D" w:rsidP="001B639D">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22A03C2" w14:textId="77777777" w:rsidR="001B639D" w:rsidRDefault="001B639D" w:rsidP="001B639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00DF07BE" w14:textId="77777777" w:rsidR="001B639D" w:rsidRDefault="001B639D" w:rsidP="001B639D">
      <w:pPr>
        <w:jc w:val="both"/>
        <w:rPr>
          <w:rFonts w:ascii="GHEA Grapalat" w:hAnsi="GHEA Grapalat"/>
          <w:sz w:val="20"/>
          <w:szCs w:val="20"/>
          <w:lang w:val="hy-AM"/>
        </w:rPr>
      </w:pPr>
      <w:r>
        <w:rPr>
          <w:rFonts w:ascii="GHEA Grapalat" w:hAnsi="GHEA Grapalat"/>
          <w:sz w:val="20"/>
          <w:szCs w:val="20"/>
          <w:lang w:val="hy-AM"/>
        </w:rPr>
        <w:t>Կ.Տ</w:t>
      </w:r>
    </w:p>
    <w:p w14:paraId="0738A479" w14:textId="77777777" w:rsidR="001B639D" w:rsidRDefault="001B639D" w:rsidP="001B639D">
      <w:pPr>
        <w:jc w:val="both"/>
        <w:rPr>
          <w:rFonts w:ascii="GHEA Grapalat" w:hAnsi="GHEA Grapalat"/>
          <w:sz w:val="20"/>
          <w:szCs w:val="20"/>
          <w:lang w:val="hy-AM"/>
        </w:rPr>
      </w:pPr>
    </w:p>
    <w:p w14:paraId="230A5C06" w14:textId="77777777" w:rsidR="001B639D" w:rsidRDefault="001B639D" w:rsidP="001B639D">
      <w:pPr>
        <w:jc w:val="both"/>
        <w:rPr>
          <w:rFonts w:ascii="GHEA Grapalat" w:hAnsi="GHEA Grapalat"/>
          <w:sz w:val="20"/>
          <w:szCs w:val="20"/>
          <w:lang w:val="hy-AM"/>
        </w:rPr>
      </w:pPr>
      <w:r>
        <w:rPr>
          <w:rFonts w:ascii="GHEA Grapalat" w:hAnsi="GHEA Grapalat"/>
          <w:sz w:val="20"/>
          <w:szCs w:val="20"/>
          <w:lang w:val="hy-AM"/>
        </w:rPr>
        <w:t>Օր/ամիս/տարի</w:t>
      </w:r>
    </w:p>
    <w:p w14:paraId="5F791BA5" w14:textId="77777777" w:rsidR="001B639D" w:rsidRDefault="001B639D" w:rsidP="001B639D">
      <w:pPr>
        <w:jc w:val="center"/>
        <w:rPr>
          <w:rFonts w:ascii="GHEA Grapalat" w:hAnsi="GHEA Grapalat" w:cs="GHEA Grapalat"/>
          <w:sz w:val="20"/>
          <w:szCs w:val="20"/>
          <w:lang w:val="hy-AM"/>
        </w:rPr>
      </w:pPr>
    </w:p>
    <w:p w14:paraId="442679BF" w14:textId="77777777" w:rsidR="001B639D" w:rsidRDefault="001B639D" w:rsidP="001B639D">
      <w:pPr>
        <w:tabs>
          <w:tab w:val="left" w:pos="540"/>
        </w:tabs>
        <w:autoSpaceDE w:val="0"/>
        <w:autoSpaceDN w:val="0"/>
        <w:adjustRightInd w:val="0"/>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14:paraId="13196CA8" w14:textId="77777777" w:rsidR="001B639D" w:rsidRDefault="001B639D" w:rsidP="001B639D">
      <w:pPr>
        <w:tabs>
          <w:tab w:val="left" w:pos="540"/>
        </w:tabs>
        <w:autoSpaceDE w:val="0"/>
        <w:autoSpaceDN w:val="0"/>
        <w:adjustRightInd w:val="0"/>
        <w:contextualSpacing/>
        <w:jc w:val="both"/>
        <w:rPr>
          <w:rFonts w:ascii="GHEA Grapalat" w:hAnsi="GHEA Grapalat" w:cs="Sylfaen"/>
          <w:i/>
          <w:sz w:val="16"/>
          <w:szCs w:val="16"/>
          <w:lang w:val="hy-AM"/>
        </w:rPr>
      </w:pPr>
    </w:p>
    <w:p w14:paraId="516A1B75" w14:textId="77777777" w:rsidR="001B639D" w:rsidRDefault="001B639D" w:rsidP="001B639D">
      <w:pPr>
        <w:tabs>
          <w:tab w:val="left" w:pos="540"/>
        </w:tabs>
        <w:autoSpaceDE w:val="0"/>
        <w:autoSpaceDN w:val="0"/>
        <w:adjustRightInd w:val="0"/>
        <w:contextualSpacing/>
        <w:jc w:val="both"/>
        <w:rPr>
          <w:rFonts w:ascii="GHEA Grapalat" w:hAnsi="GHEA Grapalat" w:cs="Sylfaen"/>
          <w:i/>
          <w:sz w:val="16"/>
          <w:szCs w:val="16"/>
          <w:lang w:val="hy-AM"/>
        </w:rPr>
      </w:pPr>
    </w:p>
    <w:p w14:paraId="6EAC3AB5" w14:textId="77777777" w:rsidR="001B639D" w:rsidRPr="001B639D" w:rsidRDefault="001B639D" w:rsidP="001B639D">
      <w:pPr>
        <w:pStyle w:val="NormalWeb"/>
        <w:rPr>
          <w:lang w:val="hy-AM"/>
        </w:rPr>
      </w:pPr>
      <w:r w:rsidRPr="001B639D">
        <w:rPr>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1B639D" w14:paraId="6DE4FB88" w14:textId="77777777" w:rsidTr="000834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51E79" w14:textId="77777777" w:rsidR="001B639D" w:rsidRDefault="001B639D" w:rsidP="000834EA">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3C7EF760" w14:textId="77777777" w:rsidR="001B639D" w:rsidRDefault="001B639D" w:rsidP="000834EA">
            <w:pPr>
              <w:jc w:val="center"/>
              <w:rPr>
                <w:rFonts w:ascii="GHEA Grapalat" w:hAnsi="GHEA Grapalat" w:cs="Arial"/>
                <w:bCs/>
                <w:i/>
                <w:sz w:val="20"/>
                <w:szCs w:val="20"/>
              </w:rPr>
            </w:pPr>
          </w:p>
        </w:tc>
      </w:tr>
      <w:tr w:rsidR="001B639D" w14:paraId="060D3F0F" w14:textId="77777777" w:rsidTr="000834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4929290" w14:textId="77777777" w:rsidR="001B639D" w:rsidRDefault="001B639D" w:rsidP="000834EA">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1B639D" w14:paraId="329E7DD0" w14:textId="77777777" w:rsidTr="000834E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538E463" w14:textId="77777777" w:rsidR="001B639D" w:rsidRDefault="001B639D" w:rsidP="000834EA">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tc>
      </w:tr>
      <w:tr w:rsidR="001B639D" w14:paraId="024A085E" w14:textId="77777777" w:rsidTr="000834E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54D51DC" w14:textId="77777777" w:rsidR="001B639D" w:rsidRDefault="001B639D" w:rsidP="000834EA">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1B639D" w14:paraId="59427E5C" w14:textId="77777777" w:rsidTr="000834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D2FAE66" w14:textId="77777777" w:rsidR="001B639D" w:rsidRDefault="001B639D" w:rsidP="000834EA">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proofErr w:type="gramStart"/>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proofErr w:type="gramEnd"/>
            <w:r>
              <w:rPr>
                <w:rFonts w:ascii="GHEA Grapalat" w:hAnsi="GHEA Grapalat" w:cs="Sylfaen"/>
                <w:sz w:val="20"/>
                <w:szCs w:val="20"/>
              </w:rPr>
              <w:t>)</w:t>
            </w:r>
            <w:r>
              <w:rPr>
                <w:rFonts w:ascii="GHEA Grapalat" w:hAnsi="GHEA Grapalat" w:cs="Arial"/>
                <w:sz w:val="20"/>
                <w:szCs w:val="20"/>
              </w:rPr>
              <w:t>`</w:t>
            </w:r>
          </w:p>
        </w:tc>
      </w:tr>
      <w:tr w:rsidR="001B639D" w14:paraId="1761B34E" w14:textId="77777777" w:rsidTr="000834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F67134" w14:textId="77777777" w:rsidR="001B639D" w:rsidRDefault="001B639D" w:rsidP="000834EA">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1B639D" w14:paraId="1F0BD768" w14:textId="77777777" w:rsidTr="000834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A2881E4" w14:textId="77777777" w:rsidR="001B639D" w:rsidRDefault="001B639D" w:rsidP="000834EA">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1B639D" w14:paraId="2DAA501E" w14:textId="77777777" w:rsidTr="000834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4536083" w14:textId="77777777" w:rsidR="001B639D" w:rsidRDefault="001B639D" w:rsidP="000834EA">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1B639D" w14:paraId="47A016C0" w14:textId="77777777" w:rsidTr="000834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9D05028" w14:textId="77777777" w:rsidR="001B639D" w:rsidRPr="00A263E0" w:rsidRDefault="001B639D" w:rsidP="000834EA">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1B639D" w14:paraId="7F18EC86" w14:textId="77777777" w:rsidTr="000834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395A647" w14:textId="77777777" w:rsidR="001B639D" w:rsidRDefault="001B639D" w:rsidP="000834EA">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proofErr w:type="gramEnd"/>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1B639D" w14:paraId="21409F26" w14:textId="77777777" w:rsidTr="000834E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36BEBF" w14:textId="77777777" w:rsidR="001B639D" w:rsidRPr="00A263E0" w:rsidRDefault="001B639D" w:rsidP="000834EA">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1B639D" w14:paraId="1EDB58B5" w14:textId="77777777" w:rsidTr="000834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7262EB9" w14:textId="77777777" w:rsidR="001B639D" w:rsidRPr="00A263E0" w:rsidRDefault="001B639D" w:rsidP="000834EA">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proofErr w:type="gram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w:t>
            </w:r>
            <w:proofErr w:type="gramEnd"/>
            <w:r>
              <w:rPr>
                <w:rFonts w:ascii="GHEA Grapalat" w:hAnsi="GHEA Grapalat" w:cs="Sylfaen"/>
                <w:sz w:val="20"/>
                <w:szCs w:val="20"/>
                <w:lang w:val="hy-AM"/>
              </w:rPr>
              <w:t xml:space="preserve">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r>
              <w:rPr>
                <w:rFonts w:ascii="GHEA Grapalat" w:hAnsi="GHEA Grapalat" w:cs="Arial"/>
                <w:sz w:val="20"/>
                <w:szCs w:val="20"/>
                <w:lang w:val="hy-AM"/>
              </w:rPr>
              <w:t xml:space="preserve"> </w:t>
            </w:r>
            <w:r w:rsidRPr="006C0BBF">
              <w:rPr>
                <w:rFonts w:ascii="GHEA Grapalat" w:hAnsi="GHEA Grapalat" w:cs="Arial"/>
                <w:b/>
                <w:sz w:val="20"/>
                <w:szCs w:val="20"/>
                <w:lang w:val="hy-AM"/>
              </w:rPr>
              <w:t xml:space="preserve"> ՀՀ ֆինանսների նախարարության գործառնական վարչություն</w:t>
            </w:r>
          </w:p>
        </w:tc>
      </w:tr>
      <w:tr w:rsidR="001B639D" w14:paraId="385F3672" w14:textId="77777777" w:rsidTr="000834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E6E800" w14:textId="77777777" w:rsidR="001B639D" w:rsidRPr="00A263E0" w:rsidRDefault="001B639D" w:rsidP="000834EA">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proofErr w:type="gramStart"/>
            <w:r>
              <w:rPr>
                <w:rFonts w:ascii="GHEA Grapalat" w:hAnsi="GHEA Grapalat" w:cs="Sylfaen"/>
                <w:sz w:val="20"/>
                <w:szCs w:val="20"/>
              </w:rPr>
              <w:t>հշ</w:t>
            </w:r>
            <w:r>
              <w:rPr>
                <w:rFonts w:ascii="GHEA Grapalat" w:hAnsi="GHEA Grapalat" w:cs="Arial"/>
                <w:sz w:val="20"/>
                <w:szCs w:val="20"/>
              </w:rPr>
              <w:t>.N</w:t>
            </w:r>
            <w:proofErr w:type="spellEnd"/>
            <w:proofErr w:type="gramEnd"/>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1B639D" w14:paraId="3C8E999E" w14:textId="77777777" w:rsidTr="000834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B88337" w14:textId="77777777" w:rsidR="001B639D" w:rsidRDefault="001B639D" w:rsidP="000834EA">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proofErr w:type="gram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roofErr w:type="gramEnd"/>
          </w:p>
        </w:tc>
      </w:tr>
      <w:tr w:rsidR="001B639D" w14:paraId="59C3CAB3" w14:textId="77777777" w:rsidTr="000834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5A8048F" w14:textId="77777777" w:rsidR="001B639D" w:rsidRDefault="001B639D" w:rsidP="000834EA">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Ակցեպտավորված գումարը</w:t>
            </w:r>
            <w:proofErr w:type="gramStart"/>
            <w:r>
              <w:rPr>
                <w:rFonts w:ascii="GHEA Grapalat" w:hAnsi="GHEA Grapalat" w:cs="Sylfaen"/>
                <w:sz w:val="20"/>
                <w:szCs w:val="20"/>
                <w:lang w:val="hy-AM"/>
              </w:rPr>
              <w:t xml:space="preserve">՝ </w:t>
            </w:r>
            <w:r>
              <w:rPr>
                <w:rFonts w:ascii="GHEA Grapalat" w:hAnsi="GHEA Grapalat" w:cs="Sylfaen"/>
                <w:sz w:val="20"/>
                <w:szCs w:val="20"/>
              </w:rPr>
              <w:t xml:space="preserve"> (</w:t>
            </w:r>
            <w:proofErr w:type="spellStart"/>
            <w:proofErr w:type="gramEnd"/>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1B639D" w14:paraId="189970B8" w14:textId="77777777" w:rsidTr="000834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7440C52" w14:textId="77777777" w:rsidR="001B639D" w:rsidRPr="00A263E0" w:rsidRDefault="001B639D" w:rsidP="000834EA">
            <w:pPr>
              <w:rPr>
                <w:rFonts w:ascii="GHEA Grapalat" w:hAnsi="GHEA Grapalat" w:cs="Arial"/>
                <w:sz w:val="20"/>
                <w:szCs w:val="20"/>
                <w:lang w:val="hy-AM"/>
              </w:rPr>
            </w:pPr>
            <w:r>
              <w:rPr>
                <w:rFonts w:ascii="GHEA Grapalat" w:hAnsi="GHEA Grapalat" w:cs="Sylfaen"/>
                <w:sz w:val="20"/>
                <w:szCs w:val="20"/>
              </w:rPr>
              <w:t>1</w:t>
            </w:r>
            <w:r w:rsidRPr="00A263E0">
              <w:rPr>
                <w:rFonts w:ascii="GHEA Grapalat" w:hAnsi="GHEA Grapalat" w:cs="Sylfaen"/>
                <w:sz w:val="20"/>
                <w:szCs w:val="20"/>
              </w:rPr>
              <w:t>6</w:t>
            </w:r>
            <w:r>
              <w:rPr>
                <w:rFonts w:ascii="GHEA Grapalat" w:hAnsi="GHEA Grapalat" w:cs="Sylfaen"/>
                <w:sz w:val="20"/>
                <w:szCs w:val="20"/>
              </w:rPr>
              <w:t>.Արժույթը</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proofErr w:type="gramStart"/>
            <w:r>
              <w:rPr>
                <w:rFonts w:ascii="GHEA Grapalat" w:hAnsi="GHEA Grapalat" w:cs="Sylfaen"/>
                <w:sz w:val="20"/>
                <w:szCs w:val="20"/>
              </w:rPr>
              <w:t>կոդով</w:t>
            </w:r>
            <w:proofErr w:type="spellEnd"/>
            <w:r>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1B639D" w14:paraId="1EF64F0B" w14:textId="77777777" w:rsidTr="000834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860EE5" w14:textId="77777777" w:rsidR="001B639D" w:rsidRDefault="001B639D" w:rsidP="000834EA">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proofErr w:type="gramStart"/>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proofErr w:type="gramEnd"/>
            <w:r>
              <w:rPr>
                <w:rFonts w:ascii="GHEA Grapalat" w:hAnsi="GHEA Grapalat" w:cs="Sylfaen"/>
                <w:bCs/>
                <w:i/>
                <w:sz w:val="20"/>
                <w:szCs w:val="20"/>
                <w:lang w:val="hy-AM"/>
              </w:rPr>
              <w:t xml:space="preserve">պայմանագրի կատարման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1B639D" w14:paraId="362156AD" w14:textId="77777777" w:rsidTr="000834EA">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6A432964" w14:textId="77777777" w:rsidR="001B639D" w:rsidRDefault="001B639D" w:rsidP="000834EA">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proofErr w:type="gramStart"/>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proofErr w:type="gram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2D97DDB6" w14:textId="77777777" w:rsidR="001B639D" w:rsidRDefault="001B639D" w:rsidP="000834EA">
            <w:pPr>
              <w:rPr>
                <w:rFonts w:ascii="GHEA Grapalat" w:hAnsi="GHEA Grapalat" w:cs="Arial"/>
                <w:sz w:val="20"/>
                <w:szCs w:val="20"/>
              </w:rPr>
            </w:pPr>
          </w:p>
        </w:tc>
      </w:tr>
      <w:tr w:rsidR="001B639D" w14:paraId="7D3AE8E9" w14:textId="77777777" w:rsidTr="000834EA">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3806F03B" w14:textId="77777777" w:rsidR="001B639D" w:rsidRDefault="001B639D" w:rsidP="000834EA">
            <w:pPr>
              <w:rPr>
                <w:rFonts w:ascii="GHEA Grapalat" w:hAnsi="GHEA Grapalat" w:cs="Arial"/>
                <w:sz w:val="20"/>
                <w:szCs w:val="20"/>
                <w:lang w:val="hy-AM"/>
              </w:rPr>
            </w:pPr>
          </w:p>
        </w:tc>
      </w:tr>
      <w:tr w:rsidR="001B639D" w14:paraId="0D6C46A7" w14:textId="77777777" w:rsidTr="000834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063EE9" w14:textId="77777777" w:rsidR="001B639D" w:rsidRDefault="001B639D" w:rsidP="000834EA">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02A84BB0" w14:textId="77777777" w:rsidR="001B639D" w:rsidRDefault="001B639D" w:rsidP="000834EA">
            <w:pPr>
              <w:rPr>
                <w:rFonts w:ascii="GHEA Grapalat" w:hAnsi="GHEA Grapalat" w:cs="Sylfaen"/>
                <w:sz w:val="20"/>
                <w:szCs w:val="20"/>
                <w:lang w:val="ru-RU"/>
              </w:rPr>
            </w:pPr>
          </w:p>
        </w:tc>
      </w:tr>
      <w:tr w:rsidR="001B639D" w14:paraId="1CB0F023" w14:textId="77777777" w:rsidTr="000834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DF327D" w14:textId="77777777" w:rsidR="001B639D" w:rsidRDefault="001B639D" w:rsidP="000834EA">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p w14:paraId="46A0AA45" w14:textId="77777777" w:rsidR="001B639D" w:rsidRDefault="001B639D" w:rsidP="000834EA">
            <w:pPr>
              <w:rPr>
                <w:rFonts w:ascii="GHEA Grapalat" w:hAnsi="GHEA Grapalat" w:cs="Sylfaen"/>
                <w:sz w:val="20"/>
                <w:szCs w:val="20"/>
                <w:lang w:val="hy-AM"/>
              </w:rPr>
            </w:pPr>
          </w:p>
        </w:tc>
      </w:tr>
      <w:tr w:rsidR="001B639D" w14:paraId="6B2A279E" w14:textId="77777777" w:rsidTr="000834EA">
        <w:trPr>
          <w:trHeight w:val="2194"/>
        </w:trPr>
        <w:tc>
          <w:tcPr>
            <w:tcW w:w="5616" w:type="dxa"/>
            <w:tcBorders>
              <w:top w:val="nil"/>
              <w:left w:val="single" w:sz="4" w:space="0" w:color="auto"/>
              <w:bottom w:val="single" w:sz="4" w:space="0" w:color="auto"/>
              <w:right w:val="single" w:sz="4" w:space="0" w:color="auto"/>
            </w:tcBorders>
            <w:noWrap/>
            <w:vAlign w:val="bottom"/>
          </w:tcPr>
          <w:p w14:paraId="4AF924BD" w14:textId="77777777" w:rsidR="001B639D" w:rsidRDefault="001B639D" w:rsidP="000834EA">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53033F13" w14:textId="77777777" w:rsidR="001B639D" w:rsidRDefault="001B639D" w:rsidP="000834EA">
            <w:pPr>
              <w:rPr>
                <w:rFonts w:ascii="GHEA Grapalat" w:hAnsi="GHEA Grapalat" w:cs="Sylfaen"/>
                <w:sz w:val="20"/>
                <w:szCs w:val="20"/>
              </w:rPr>
            </w:pPr>
          </w:p>
          <w:p w14:paraId="3E97A2A1" w14:textId="77777777" w:rsidR="001B639D" w:rsidRDefault="001B639D" w:rsidP="000834EA">
            <w:pPr>
              <w:jc w:val="right"/>
              <w:rPr>
                <w:rFonts w:ascii="GHEA Grapalat" w:hAnsi="GHEA Grapalat" w:cs="Tahoma"/>
                <w:sz w:val="20"/>
                <w:szCs w:val="20"/>
              </w:rPr>
            </w:pPr>
            <w:r>
              <w:rPr>
                <w:rFonts w:ascii="GHEA Grapalat" w:hAnsi="GHEA Grapalat" w:cs="Tahoma"/>
                <w:sz w:val="20"/>
                <w:szCs w:val="20"/>
              </w:rPr>
              <w:t>/____________________/</w:t>
            </w:r>
          </w:p>
          <w:p w14:paraId="5A46D573" w14:textId="77777777" w:rsidR="001B639D" w:rsidRDefault="001B639D" w:rsidP="000834EA">
            <w:pPr>
              <w:rPr>
                <w:rFonts w:ascii="GHEA Grapalat" w:hAnsi="GHEA Grapalat" w:cs="Tahoma"/>
                <w:sz w:val="20"/>
                <w:szCs w:val="20"/>
              </w:rPr>
            </w:pPr>
          </w:p>
          <w:p w14:paraId="6A778A3F" w14:textId="77777777" w:rsidR="001B639D" w:rsidRDefault="001B639D" w:rsidP="000834EA">
            <w:pPr>
              <w:rPr>
                <w:rFonts w:ascii="GHEA Grapalat" w:hAnsi="GHEA Grapalat" w:cs="Sylfaen"/>
                <w:sz w:val="20"/>
                <w:szCs w:val="20"/>
              </w:rPr>
            </w:pPr>
          </w:p>
          <w:p w14:paraId="06FF7B31" w14:textId="77777777" w:rsidR="001B639D" w:rsidRDefault="001B639D" w:rsidP="000834EA">
            <w:pPr>
              <w:jc w:val="right"/>
              <w:rPr>
                <w:rFonts w:ascii="GHEA Grapalat" w:hAnsi="GHEA Grapalat" w:cs="Sylfaen"/>
                <w:sz w:val="20"/>
                <w:szCs w:val="20"/>
              </w:rPr>
            </w:pPr>
            <w:r>
              <w:rPr>
                <w:rFonts w:ascii="GHEA Grapalat" w:hAnsi="GHEA Grapalat" w:cs="Tahoma"/>
                <w:sz w:val="20"/>
                <w:szCs w:val="20"/>
              </w:rPr>
              <w:t>/____________________/</w:t>
            </w:r>
          </w:p>
          <w:p w14:paraId="1225B449" w14:textId="77777777" w:rsidR="001B639D" w:rsidRDefault="001B639D" w:rsidP="000834EA">
            <w:pPr>
              <w:rPr>
                <w:rFonts w:ascii="GHEA Grapalat" w:hAnsi="GHEA Grapalat" w:cs="Sylfaen"/>
                <w:sz w:val="20"/>
                <w:szCs w:val="20"/>
              </w:rPr>
            </w:pPr>
          </w:p>
          <w:p w14:paraId="4B8211CF" w14:textId="77777777" w:rsidR="001B639D" w:rsidRDefault="001B639D" w:rsidP="000834EA">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57F2225E" w14:textId="77777777" w:rsidR="001B639D" w:rsidRDefault="001B639D" w:rsidP="000834EA">
            <w:pPr>
              <w:rPr>
                <w:rFonts w:ascii="GHEA Grapalat" w:hAnsi="GHEA Grapalat" w:cs="Sylfaen"/>
                <w:sz w:val="20"/>
                <w:szCs w:val="20"/>
              </w:rPr>
            </w:pPr>
            <w:r>
              <w:rPr>
                <w:rFonts w:ascii="GHEA Grapalat" w:hAnsi="GHEA Grapalat" w:cs="Sylfaen"/>
                <w:sz w:val="20"/>
                <w:szCs w:val="20"/>
              </w:rPr>
              <w:t xml:space="preserve">                                                                             Կ.Տ.</w:t>
            </w:r>
          </w:p>
          <w:p w14:paraId="7F1D46C3" w14:textId="77777777" w:rsidR="001B639D" w:rsidRDefault="001B639D" w:rsidP="000834E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130A625" w14:textId="77777777" w:rsidR="001B639D" w:rsidRDefault="001B639D" w:rsidP="000834EA">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ստորագրությունները`</w:t>
            </w:r>
          </w:p>
          <w:p w14:paraId="6262A44B" w14:textId="77777777" w:rsidR="001B639D" w:rsidRDefault="001B639D" w:rsidP="000834EA">
            <w:pPr>
              <w:jc w:val="right"/>
              <w:rPr>
                <w:rFonts w:ascii="GHEA Grapalat" w:hAnsi="GHEA Grapalat" w:cs="Sylfaen"/>
                <w:sz w:val="20"/>
                <w:szCs w:val="20"/>
              </w:rPr>
            </w:pPr>
          </w:p>
          <w:p w14:paraId="7D45BCB1" w14:textId="77777777" w:rsidR="001B639D" w:rsidRDefault="001B639D" w:rsidP="000834EA">
            <w:pPr>
              <w:rPr>
                <w:rFonts w:ascii="GHEA Grapalat" w:hAnsi="GHEA Grapalat" w:cs="Sylfaen"/>
                <w:sz w:val="20"/>
                <w:szCs w:val="20"/>
              </w:rPr>
            </w:pPr>
            <w:r>
              <w:rPr>
                <w:rFonts w:ascii="GHEA Grapalat" w:hAnsi="GHEA Grapalat" w:cs="Tahoma"/>
                <w:sz w:val="20"/>
                <w:szCs w:val="20"/>
              </w:rPr>
              <w:t xml:space="preserve">                                               /____________________/</w:t>
            </w:r>
          </w:p>
          <w:p w14:paraId="7764BE45" w14:textId="77777777" w:rsidR="001B639D" w:rsidRDefault="001B639D" w:rsidP="000834EA">
            <w:pPr>
              <w:jc w:val="right"/>
              <w:rPr>
                <w:rFonts w:ascii="GHEA Grapalat" w:hAnsi="GHEA Grapalat" w:cs="Tahoma"/>
                <w:sz w:val="20"/>
                <w:szCs w:val="20"/>
              </w:rPr>
            </w:pPr>
          </w:p>
          <w:p w14:paraId="6EE45387" w14:textId="77777777" w:rsidR="001B639D" w:rsidRDefault="001B639D" w:rsidP="000834EA">
            <w:pPr>
              <w:jc w:val="right"/>
              <w:rPr>
                <w:rFonts w:ascii="GHEA Grapalat" w:hAnsi="GHEA Grapalat" w:cs="Tahoma"/>
                <w:sz w:val="20"/>
                <w:szCs w:val="20"/>
              </w:rPr>
            </w:pPr>
          </w:p>
          <w:p w14:paraId="486542A0" w14:textId="77777777" w:rsidR="001B639D" w:rsidRDefault="001B639D" w:rsidP="000834EA">
            <w:pPr>
              <w:jc w:val="right"/>
              <w:rPr>
                <w:rFonts w:ascii="GHEA Grapalat" w:hAnsi="GHEA Grapalat" w:cs="Sylfaen"/>
                <w:sz w:val="20"/>
                <w:szCs w:val="20"/>
              </w:rPr>
            </w:pPr>
            <w:r>
              <w:rPr>
                <w:rFonts w:ascii="GHEA Grapalat" w:hAnsi="GHEA Grapalat" w:cs="Tahoma"/>
                <w:sz w:val="20"/>
                <w:szCs w:val="20"/>
              </w:rPr>
              <w:t>/____________________/</w:t>
            </w:r>
          </w:p>
          <w:p w14:paraId="6FB9D335" w14:textId="77777777" w:rsidR="001B639D" w:rsidRDefault="001B639D" w:rsidP="000834EA">
            <w:pPr>
              <w:jc w:val="right"/>
              <w:rPr>
                <w:rFonts w:ascii="GHEA Grapalat" w:hAnsi="GHEA Grapalat" w:cs="Sylfaen"/>
                <w:sz w:val="20"/>
                <w:szCs w:val="20"/>
              </w:rPr>
            </w:pPr>
          </w:p>
          <w:p w14:paraId="46E88559" w14:textId="77777777" w:rsidR="001B639D" w:rsidRDefault="001B639D" w:rsidP="000834EA">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61509327" w14:textId="77777777" w:rsidR="001B639D" w:rsidRDefault="001B639D" w:rsidP="000834EA">
            <w:pPr>
              <w:jc w:val="right"/>
              <w:rPr>
                <w:rFonts w:ascii="GHEA Grapalat" w:hAnsi="GHEA Grapalat" w:cs="Sylfaen"/>
                <w:sz w:val="20"/>
                <w:szCs w:val="20"/>
              </w:rPr>
            </w:pPr>
          </w:p>
        </w:tc>
      </w:tr>
      <w:tr w:rsidR="001B639D" w14:paraId="57197D14" w14:textId="77777777" w:rsidTr="000834EA">
        <w:trPr>
          <w:trHeight w:val="2058"/>
        </w:trPr>
        <w:tc>
          <w:tcPr>
            <w:tcW w:w="5616" w:type="dxa"/>
            <w:tcBorders>
              <w:top w:val="single" w:sz="4" w:space="0" w:color="auto"/>
              <w:left w:val="single" w:sz="4" w:space="0" w:color="auto"/>
              <w:bottom w:val="nil"/>
              <w:right w:val="single" w:sz="4" w:space="0" w:color="auto"/>
            </w:tcBorders>
            <w:noWrap/>
            <w:vAlign w:val="bottom"/>
          </w:tcPr>
          <w:p w14:paraId="4B3EBA2E" w14:textId="77777777" w:rsidR="001B639D" w:rsidRDefault="001B639D" w:rsidP="000834EA">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4</w:t>
            </w:r>
            <w:r>
              <w:rPr>
                <w:rFonts w:ascii="GHEA Grapalat" w:hAnsi="GHEA Grapalat" w:cs="Tahoma"/>
                <w:sz w:val="20"/>
                <w:szCs w:val="20"/>
              </w:rPr>
              <w:t xml:space="preserve">.ա.   </w:t>
            </w:r>
            <w:r>
              <w:rPr>
                <w:rFonts w:ascii="GHEA Grapalat" w:hAnsi="GHEA Grapalat" w:cs="Tahoma"/>
                <w:sz w:val="20"/>
                <w:szCs w:val="20"/>
                <w:lang w:val="hy-AM"/>
              </w:rPr>
              <w:t xml:space="preserve">Շահառուին  սպասարկող ֆինանսական կազմակերպություն </w:t>
            </w:r>
          </w:p>
          <w:p w14:paraId="40795233" w14:textId="77777777" w:rsidR="001B639D" w:rsidRDefault="001B639D" w:rsidP="000834EA">
            <w:pPr>
              <w:rPr>
                <w:rFonts w:ascii="GHEA Grapalat" w:hAnsi="GHEA Grapalat" w:cs="Tahoma"/>
                <w:sz w:val="20"/>
                <w:szCs w:val="20"/>
                <w:lang w:val="hy-AM"/>
              </w:rPr>
            </w:pPr>
            <w:r>
              <w:rPr>
                <w:rFonts w:ascii="GHEA Grapalat" w:hAnsi="GHEA Grapalat" w:cs="Tahoma"/>
                <w:sz w:val="20"/>
                <w:szCs w:val="20"/>
              </w:rPr>
              <w:t xml:space="preserve">                             </w:t>
            </w:r>
            <w:r>
              <w:rPr>
                <w:rFonts w:ascii="GHEA Grapalat" w:hAnsi="GHEA Grapalat" w:cs="Tahoma"/>
                <w:sz w:val="20"/>
                <w:szCs w:val="20"/>
                <w:lang w:val="hy-AM"/>
              </w:rPr>
              <w:t xml:space="preserve">                 </w:t>
            </w:r>
          </w:p>
          <w:p w14:paraId="0953400E" w14:textId="77777777" w:rsidR="001B639D" w:rsidRDefault="001B639D" w:rsidP="000834EA">
            <w:pPr>
              <w:rPr>
                <w:rFonts w:ascii="GHEA Grapalat" w:hAnsi="GHEA Grapalat" w:cs="Tahoma"/>
                <w:sz w:val="20"/>
                <w:szCs w:val="20"/>
              </w:rPr>
            </w:pPr>
            <w:r>
              <w:rPr>
                <w:rFonts w:ascii="GHEA Grapalat" w:hAnsi="GHEA Grapalat" w:cs="Tahoma"/>
                <w:sz w:val="20"/>
                <w:szCs w:val="20"/>
                <w:lang w:val="hy-AM"/>
              </w:rPr>
              <w:t xml:space="preserve">                                                 </w:t>
            </w:r>
            <w:r>
              <w:rPr>
                <w:rFonts w:ascii="GHEA Grapalat" w:hAnsi="GHEA Grapalat" w:cs="Tahoma"/>
                <w:sz w:val="20"/>
                <w:szCs w:val="20"/>
              </w:rPr>
              <w:t xml:space="preserve">   /____________________/</w:t>
            </w:r>
          </w:p>
          <w:p w14:paraId="59CCFE2D" w14:textId="77777777" w:rsidR="001B639D" w:rsidRDefault="001B639D" w:rsidP="000834EA">
            <w:pPr>
              <w:rPr>
                <w:rFonts w:ascii="GHEA Grapalat" w:hAnsi="GHEA Grapalat" w:cs="Sylfaen"/>
                <w:sz w:val="20"/>
                <w:szCs w:val="20"/>
              </w:rPr>
            </w:pPr>
            <w:r>
              <w:rPr>
                <w:rFonts w:ascii="GHEA Grapalat" w:hAnsi="GHEA Grapalat" w:cs="Sylfaen"/>
                <w:sz w:val="20"/>
                <w:szCs w:val="20"/>
              </w:rPr>
              <w:t xml:space="preserve">  </w:t>
            </w:r>
          </w:p>
          <w:p w14:paraId="283FDAD1" w14:textId="77777777" w:rsidR="001B639D" w:rsidRDefault="001B639D" w:rsidP="000834EA">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34BA4EEE" w14:textId="77777777" w:rsidR="001B639D" w:rsidRDefault="001B639D" w:rsidP="000834EA">
            <w:pPr>
              <w:rPr>
                <w:rFonts w:ascii="GHEA Grapalat" w:hAnsi="GHEA Grapalat" w:cs="Tahoma"/>
                <w:sz w:val="20"/>
                <w:szCs w:val="20"/>
              </w:rPr>
            </w:pPr>
          </w:p>
          <w:p w14:paraId="6A72D37B" w14:textId="77777777" w:rsidR="001B639D" w:rsidRDefault="001B639D" w:rsidP="000834EA">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5227F96A" w14:textId="77777777" w:rsidR="001B639D" w:rsidRDefault="001B639D" w:rsidP="000834EA">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3</w:t>
            </w:r>
            <w:r>
              <w:rPr>
                <w:rFonts w:ascii="GHEA Grapalat" w:hAnsi="GHEA Grapalat" w:cs="Tahoma"/>
                <w:sz w:val="20"/>
                <w:szCs w:val="20"/>
              </w:rPr>
              <w:t xml:space="preserve">.ա.   </w:t>
            </w:r>
            <w:r>
              <w:rPr>
                <w:rFonts w:ascii="GHEA Grapalat" w:hAnsi="GHEA Grapalat" w:cs="Tahoma"/>
                <w:sz w:val="20"/>
                <w:szCs w:val="20"/>
                <w:lang w:val="hy-AM"/>
              </w:rPr>
              <w:t xml:space="preserve">Վճարողին  սպասարկող ֆինանսական կազմակերպություն </w:t>
            </w:r>
          </w:p>
          <w:p w14:paraId="62982847" w14:textId="77777777" w:rsidR="001B639D" w:rsidRDefault="001B639D" w:rsidP="000834EA">
            <w:pPr>
              <w:jc w:val="right"/>
              <w:rPr>
                <w:rFonts w:ascii="GHEA Grapalat" w:hAnsi="GHEA Grapalat" w:cs="Tahoma"/>
                <w:sz w:val="20"/>
                <w:szCs w:val="20"/>
              </w:rPr>
            </w:pPr>
          </w:p>
          <w:p w14:paraId="024E24A8" w14:textId="77777777" w:rsidR="001B639D" w:rsidRDefault="001B639D" w:rsidP="000834EA">
            <w:pPr>
              <w:jc w:val="right"/>
              <w:rPr>
                <w:rFonts w:ascii="GHEA Grapalat" w:hAnsi="GHEA Grapalat" w:cs="Tahoma"/>
                <w:sz w:val="20"/>
                <w:szCs w:val="20"/>
              </w:rPr>
            </w:pPr>
          </w:p>
          <w:p w14:paraId="0AE0F3FC" w14:textId="77777777" w:rsidR="001B639D" w:rsidRDefault="001B639D" w:rsidP="000834EA">
            <w:pPr>
              <w:jc w:val="right"/>
              <w:rPr>
                <w:rFonts w:ascii="GHEA Grapalat" w:hAnsi="GHEA Grapalat" w:cs="Tahoma"/>
                <w:sz w:val="20"/>
                <w:szCs w:val="20"/>
              </w:rPr>
            </w:pPr>
            <w:r>
              <w:rPr>
                <w:rFonts w:ascii="GHEA Grapalat" w:hAnsi="GHEA Grapalat" w:cs="Tahoma"/>
                <w:sz w:val="20"/>
                <w:szCs w:val="20"/>
              </w:rPr>
              <w:t>/____________________/</w:t>
            </w:r>
          </w:p>
          <w:p w14:paraId="72FCD1CE" w14:textId="77777777" w:rsidR="001B639D" w:rsidRDefault="001B639D" w:rsidP="000834EA">
            <w:pPr>
              <w:jc w:val="cente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6809B2B3" w14:textId="77777777" w:rsidR="001B639D" w:rsidRDefault="001B639D" w:rsidP="000834EA">
            <w:pPr>
              <w:jc w:val="right"/>
              <w:rPr>
                <w:rFonts w:ascii="GHEA Grapalat" w:hAnsi="GHEA Grapalat" w:cs="Arial"/>
                <w:sz w:val="20"/>
                <w:szCs w:val="20"/>
                <w:lang w:val="hy-AM"/>
              </w:rPr>
            </w:pPr>
          </w:p>
        </w:tc>
      </w:tr>
      <w:tr w:rsidR="001B639D" w14:paraId="4E1E3936" w14:textId="77777777" w:rsidTr="000834EA">
        <w:trPr>
          <w:trHeight w:val="2194"/>
        </w:trPr>
        <w:tc>
          <w:tcPr>
            <w:tcW w:w="5616" w:type="dxa"/>
            <w:tcBorders>
              <w:top w:val="nil"/>
              <w:left w:val="single" w:sz="4" w:space="0" w:color="auto"/>
              <w:bottom w:val="single" w:sz="4" w:space="0" w:color="auto"/>
              <w:right w:val="single" w:sz="4" w:space="0" w:color="auto"/>
            </w:tcBorders>
            <w:noWrap/>
            <w:vAlign w:val="bottom"/>
          </w:tcPr>
          <w:p w14:paraId="07E0525E" w14:textId="77777777" w:rsidR="001B639D" w:rsidRDefault="001B639D" w:rsidP="000834EA">
            <w:pPr>
              <w:rPr>
                <w:rFonts w:ascii="GHEA Grapalat" w:hAnsi="GHEA Grapalat" w:cs="Sylfaen"/>
                <w:sz w:val="20"/>
                <w:szCs w:val="20"/>
              </w:rPr>
            </w:pPr>
            <w:r>
              <w:rPr>
                <w:rFonts w:ascii="GHEA Grapalat" w:hAnsi="GHEA Grapalat" w:cs="Sylfaen"/>
                <w:sz w:val="20"/>
                <w:szCs w:val="20"/>
              </w:rPr>
              <w:lastRenderedPageBreak/>
              <w:t>24.բ.                                                       Կ.Տ.</w:t>
            </w:r>
          </w:p>
          <w:p w14:paraId="43C49B6B" w14:textId="77777777" w:rsidR="001B639D" w:rsidRDefault="001B639D" w:rsidP="000834EA">
            <w:pPr>
              <w:rPr>
                <w:rFonts w:ascii="GHEA Grapalat" w:hAnsi="GHEA Grapalat" w:cs="Sylfaen"/>
                <w:sz w:val="20"/>
                <w:szCs w:val="20"/>
              </w:rPr>
            </w:pPr>
          </w:p>
          <w:p w14:paraId="688B2558" w14:textId="77777777" w:rsidR="001B639D" w:rsidRDefault="001B639D" w:rsidP="000834EA">
            <w:pPr>
              <w:rPr>
                <w:rFonts w:ascii="GHEA Grapalat" w:hAnsi="GHEA Grapalat" w:cs="Sylfaen"/>
                <w:sz w:val="20"/>
                <w:szCs w:val="20"/>
              </w:rPr>
            </w:pPr>
          </w:p>
          <w:p w14:paraId="3D249A21" w14:textId="77777777" w:rsidR="001B639D" w:rsidRDefault="001B639D" w:rsidP="000834EA">
            <w:pP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sz w:val="20"/>
                <w:szCs w:val="20"/>
              </w:rPr>
              <w:t xml:space="preserve">                                                 "___" </w:t>
            </w:r>
            <w:r>
              <w:rPr>
                <w:rFonts w:ascii="GHEA Grapalat" w:hAnsi="GHEA Grapalat" w:cs="Sylfaen"/>
                <w:sz w:val="20"/>
                <w:szCs w:val="20"/>
              </w:rPr>
              <w:t xml:space="preserve">___ </w:t>
            </w:r>
            <w:r>
              <w:rPr>
                <w:rFonts w:ascii="GHEA Grapalat" w:hAnsi="GHEA Grapalat" w:cs="Tahoma"/>
                <w:sz w:val="20"/>
                <w:szCs w:val="20"/>
              </w:rPr>
              <w:t xml:space="preserve">20___ </w:t>
            </w:r>
            <w:r>
              <w:rPr>
                <w:rFonts w:ascii="GHEA Grapalat" w:hAnsi="GHEA Grapalat" w:cs="Sylfaen"/>
                <w:sz w:val="20"/>
                <w:szCs w:val="20"/>
              </w:rPr>
              <w:t xml:space="preserve">թ. </w:t>
            </w:r>
          </w:p>
          <w:p w14:paraId="4039B2D0" w14:textId="77777777" w:rsidR="001B639D" w:rsidRDefault="001B639D" w:rsidP="000834EA">
            <w:pPr>
              <w:rPr>
                <w:rFonts w:ascii="GHEA Grapalat" w:hAnsi="GHEA Grapalat" w:cs="Sylfaen"/>
                <w:sz w:val="20"/>
                <w:szCs w:val="20"/>
              </w:rPr>
            </w:pPr>
          </w:p>
          <w:p w14:paraId="008DB2B4" w14:textId="77777777" w:rsidR="001B639D" w:rsidRDefault="001B639D" w:rsidP="000834EA">
            <w:pPr>
              <w:rPr>
                <w:rFonts w:ascii="GHEA Grapalat" w:hAnsi="GHEA Grapalat" w:cs="Sylfaen"/>
                <w:sz w:val="20"/>
                <w:szCs w:val="20"/>
              </w:rPr>
            </w:pPr>
            <w:r>
              <w:rPr>
                <w:rFonts w:ascii="GHEA Grapalat" w:hAnsi="GHEA Grapalat" w:cs="Sylfaen"/>
                <w:sz w:val="20"/>
                <w:szCs w:val="20"/>
              </w:rPr>
              <w:t xml:space="preserve">  </w:t>
            </w:r>
          </w:p>
          <w:p w14:paraId="570D4E66" w14:textId="77777777" w:rsidR="001B639D" w:rsidRDefault="001B639D" w:rsidP="000834E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48582F0" w14:textId="77777777" w:rsidR="001B639D" w:rsidRDefault="001B639D" w:rsidP="000834EA">
            <w:pPr>
              <w:rPr>
                <w:rFonts w:ascii="GHEA Grapalat" w:hAnsi="GHEA Grapalat" w:cs="Sylfaen"/>
                <w:sz w:val="20"/>
                <w:szCs w:val="20"/>
              </w:rPr>
            </w:pPr>
            <w:r>
              <w:rPr>
                <w:rFonts w:ascii="GHEA Grapalat" w:hAnsi="GHEA Grapalat" w:cs="Sylfaen"/>
                <w:sz w:val="20"/>
                <w:szCs w:val="20"/>
              </w:rPr>
              <w:t xml:space="preserve">23.բ.                                                                 Կ.Տ.    </w:t>
            </w:r>
          </w:p>
          <w:p w14:paraId="00FCF500" w14:textId="77777777" w:rsidR="001B639D" w:rsidRDefault="001B639D" w:rsidP="000834EA">
            <w:pPr>
              <w:rPr>
                <w:rFonts w:ascii="GHEA Grapalat" w:hAnsi="GHEA Grapalat" w:cs="Sylfaen"/>
                <w:sz w:val="20"/>
                <w:szCs w:val="20"/>
              </w:rPr>
            </w:pPr>
          </w:p>
          <w:p w14:paraId="034FC33E" w14:textId="77777777" w:rsidR="001B639D" w:rsidRDefault="001B639D" w:rsidP="000834EA">
            <w:pPr>
              <w:rPr>
                <w:rFonts w:ascii="GHEA Grapalat" w:hAnsi="GHEA Grapalat" w:cs="Sylfaen"/>
                <w:sz w:val="20"/>
                <w:szCs w:val="20"/>
              </w:rPr>
            </w:pPr>
            <w:r>
              <w:rPr>
                <w:rFonts w:ascii="GHEA Grapalat" w:hAnsi="GHEA Grapalat" w:cs="Sylfaen"/>
                <w:sz w:val="20"/>
                <w:szCs w:val="20"/>
              </w:rPr>
              <w:t xml:space="preserve">                     </w:t>
            </w:r>
          </w:p>
          <w:p w14:paraId="2601C485" w14:textId="77777777" w:rsidR="001B639D" w:rsidRDefault="001B639D" w:rsidP="000834EA">
            <w:pPr>
              <w:rPr>
                <w:rFonts w:ascii="GHEA Grapalat" w:hAnsi="GHEA Grapalat" w:cs="Sylfaen"/>
                <w:sz w:val="20"/>
                <w:szCs w:val="20"/>
              </w:rPr>
            </w:pPr>
            <w:r>
              <w:rPr>
                <w:rFonts w:ascii="GHEA Grapalat" w:hAnsi="GHEA Grapalat" w:cs="Sylfaen"/>
                <w:sz w:val="20"/>
                <w:szCs w:val="20"/>
              </w:rPr>
              <w:t>23.</w:t>
            </w:r>
            <w:proofErr w:type="gramStart"/>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proofErr w:type="gram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p w14:paraId="2CDCDAA0" w14:textId="77777777" w:rsidR="001B639D" w:rsidRDefault="001B639D" w:rsidP="000834EA">
            <w:pPr>
              <w:rPr>
                <w:rFonts w:ascii="GHEA Grapalat" w:hAnsi="GHEA Grapalat" w:cs="Sylfaen"/>
                <w:sz w:val="20"/>
                <w:szCs w:val="20"/>
              </w:rPr>
            </w:pPr>
          </w:p>
          <w:p w14:paraId="2FBBEF13" w14:textId="77777777" w:rsidR="001B639D" w:rsidRDefault="001B639D" w:rsidP="000834EA">
            <w:pPr>
              <w:rPr>
                <w:rFonts w:ascii="GHEA Grapalat" w:hAnsi="GHEA Grapalat" w:cs="Sylfaen"/>
                <w:sz w:val="20"/>
                <w:szCs w:val="20"/>
              </w:rPr>
            </w:pPr>
          </w:p>
          <w:p w14:paraId="57CF7DE9" w14:textId="77777777" w:rsidR="001B639D" w:rsidRDefault="001B639D" w:rsidP="000834EA">
            <w:pPr>
              <w:jc w:val="right"/>
              <w:rPr>
                <w:rFonts w:ascii="GHEA Grapalat" w:hAnsi="GHEA Grapalat" w:cs="Arial"/>
                <w:sz w:val="20"/>
                <w:szCs w:val="20"/>
              </w:rPr>
            </w:pPr>
          </w:p>
        </w:tc>
      </w:tr>
    </w:tbl>
    <w:p w14:paraId="78859B70" w14:textId="77777777" w:rsidR="001B639D" w:rsidRDefault="001B639D" w:rsidP="001B639D">
      <w:pPr>
        <w:tabs>
          <w:tab w:val="left" w:pos="540"/>
        </w:tabs>
        <w:autoSpaceDE w:val="0"/>
        <w:autoSpaceDN w:val="0"/>
        <w:adjustRightInd w:val="0"/>
        <w:contextualSpacing/>
        <w:jc w:val="both"/>
        <w:rPr>
          <w:rFonts w:ascii="GHEA Grapalat" w:hAnsi="GHEA Grapalat"/>
          <w:i/>
          <w:sz w:val="16"/>
          <w:lang w:val="hy-AM"/>
        </w:rPr>
      </w:pPr>
    </w:p>
    <w:p w14:paraId="38A91B30" w14:textId="77777777" w:rsidR="001B639D" w:rsidRDefault="001B639D" w:rsidP="001B639D">
      <w:pPr>
        <w:tabs>
          <w:tab w:val="left" w:pos="540"/>
        </w:tabs>
        <w:autoSpaceDE w:val="0"/>
        <w:autoSpaceDN w:val="0"/>
        <w:adjustRightInd w:val="0"/>
        <w:contextualSpacing/>
        <w:jc w:val="both"/>
        <w:rPr>
          <w:rFonts w:ascii="GHEA Grapalat" w:hAnsi="GHEA Grapalat"/>
          <w:i/>
          <w:sz w:val="16"/>
          <w:lang w:val="hy-AM"/>
        </w:rPr>
      </w:pPr>
    </w:p>
    <w:p w14:paraId="4A84D1E2" w14:textId="77777777" w:rsidR="001B639D" w:rsidRDefault="001B639D" w:rsidP="001B639D">
      <w:pPr>
        <w:tabs>
          <w:tab w:val="left" w:pos="540"/>
        </w:tabs>
        <w:autoSpaceDE w:val="0"/>
        <w:autoSpaceDN w:val="0"/>
        <w:adjustRightInd w:val="0"/>
        <w:contextualSpacing/>
        <w:jc w:val="both"/>
        <w:rPr>
          <w:rFonts w:ascii="GHEA Grapalat" w:hAnsi="GHEA Grapalat"/>
          <w:i/>
          <w:sz w:val="16"/>
          <w:lang w:val="hy-AM"/>
        </w:rPr>
      </w:pPr>
    </w:p>
    <w:p w14:paraId="6474B5F3" w14:textId="77777777" w:rsidR="001B639D" w:rsidRDefault="001B639D" w:rsidP="001B639D">
      <w:pPr>
        <w:tabs>
          <w:tab w:val="left" w:pos="540"/>
        </w:tabs>
        <w:autoSpaceDE w:val="0"/>
        <w:autoSpaceDN w:val="0"/>
        <w:adjustRightInd w:val="0"/>
        <w:contextualSpacing/>
        <w:jc w:val="both"/>
        <w:rPr>
          <w:rFonts w:ascii="GHEA Grapalat" w:hAnsi="GHEA Grapalat"/>
          <w:i/>
          <w:sz w:val="16"/>
          <w:lang w:val="hy-AM"/>
        </w:rPr>
      </w:pPr>
    </w:p>
    <w:p w14:paraId="6C7505DD" w14:textId="77777777" w:rsidR="001B639D" w:rsidRDefault="001B639D" w:rsidP="001B639D">
      <w:pPr>
        <w:tabs>
          <w:tab w:val="left" w:pos="540"/>
        </w:tabs>
        <w:autoSpaceDE w:val="0"/>
        <w:autoSpaceDN w:val="0"/>
        <w:adjustRightInd w:val="0"/>
        <w:contextualSpacing/>
        <w:jc w:val="both"/>
        <w:rPr>
          <w:rFonts w:ascii="GHEA Grapalat" w:hAnsi="GHEA Grapalat"/>
          <w:i/>
          <w:sz w:val="16"/>
          <w:lang w:val="hy-AM"/>
        </w:rPr>
      </w:pPr>
    </w:p>
    <w:p w14:paraId="606EE046" w14:textId="77777777" w:rsidR="001B639D" w:rsidRDefault="001B639D" w:rsidP="001B639D">
      <w:pPr>
        <w:tabs>
          <w:tab w:val="left" w:pos="540"/>
        </w:tabs>
        <w:autoSpaceDE w:val="0"/>
        <w:autoSpaceDN w:val="0"/>
        <w:adjustRightInd w:val="0"/>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89EDA56" w14:textId="77777777" w:rsidR="001B639D" w:rsidRDefault="001B639D" w:rsidP="001B639D">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212AE737" w14:textId="77777777" w:rsidR="001B639D" w:rsidRDefault="001B639D" w:rsidP="001B639D">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1B639D" w14:paraId="2BC2DA01"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05F4F7E2" w14:textId="77777777" w:rsidR="001B639D" w:rsidRDefault="001B639D" w:rsidP="000834EA">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21D656D8" w14:textId="77777777" w:rsidR="001B639D" w:rsidRDefault="001B639D" w:rsidP="000834EA">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6CE69B9" w14:textId="77777777" w:rsidR="001B639D" w:rsidRDefault="001B639D" w:rsidP="000834EA">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27BA9C1A" w14:textId="77777777" w:rsidR="001B639D" w:rsidRDefault="001B639D" w:rsidP="000834EA">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D034645" w14:textId="77777777" w:rsidR="001B639D" w:rsidRDefault="001B639D" w:rsidP="000834EA">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41ABA114" w14:textId="77777777" w:rsidR="001B639D" w:rsidRDefault="001B639D" w:rsidP="000834EA">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704F5833" w14:textId="77777777" w:rsidR="001B639D" w:rsidRDefault="001B639D" w:rsidP="000834EA">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2EF797DC" w14:textId="77777777" w:rsidR="001B639D" w:rsidRDefault="001B639D" w:rsidP="000834EA">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6B89AC29" w14:textId="77777777" w:rsidR="001B639D" w:rsidRDefault="001B639D" w:rsidP="000834EA">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1B9E878D" w14:textId="77777777" w:rsidR="001B639D" w:rsidRDefault="001B639D" w:rsidP="000834EA">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1B639D" w14:paraId="1CBE9531"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6D323187" w14:textId="77777777" w:rsidR="001B639D" w:rsidRDefault="001B639D" w:rsidP="000834EA">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39A2E7BA" w14:textId="77777777" w:rsidR="001B639D" w:rsidRDefault="001B639D" w:rsidP="000834EA">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9A0A2C3" w14:textId="77777777" w:rsidR="001B639D" w:rsidRDefault="001B639D" w:rsidP="000834EA">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6290E4A9" w14:textId="77777777" w:rsidR="001B639D" w:rsidRDefault="001B639D" w:rsidP="000834EA">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6BA10EB8" w14:textId="77777777" w:rsidR="001B639D" w:rsidRDefault="001B639D" w:rsidP="000834EA">
            <w:pPr>
              <w:jc w:val="center"/>
              <w:rPr>
                <w:rFonts w:ascii="GHEA Grapalat" w:hAnsi="GHEA Grapalat"/>
                <w:b/>
                <w:sz w:val="20"/>
                <w:szCs w:val="20"/>
              </w:rPr>
            </w:pPr>
            <w:r>
              <w:rPr>
                <w:rFonts w:ascii="GHEA Grapalat" w:hAnsi="GHEA Grapalat"/>
                <w:b/>
                <w:sz w:val="20"/>
                <w:szCs w:val="20"/>
              </w:rPr>
              <w:t>5</w:t>
            </w:r>
          </w:p>
        </w:tc>
      </w:tr>
      <w:tr w:rsidR="001B639D" w14:paraId="6F58E74C"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566E4574"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5F6B4602"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3169B6E2"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F99D51E"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B91B1A6"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1B639D" w14:paraId="44B9A095" w14:textId="77777777" w:rsidTr="000834EA">
        <w:tc>
          <w:tcPr>
            <w:tcW w:w="720" w:type="dxa"/>
            <w:tcBorders>
              <w:top w:val="single" w:sz="4" w:space="0" w:color="auto"/>
              <w:left w:val="single" w:sz="4" w:space="0" w:color="auto"/>
              <w:bottom w:val="single" w:sz="4" w:space="0" w:color="auto"/>
              <w:right w:val="single" w:sz="4" w:space="0" w:color="auto"/>
            </w:tcBorders>
          </w:tcPr>
          <w:p w14:paraId="40AE3F14" w14:textId="77777777" w:rsidR="001B639D" w:rsidRDefault="001B639D" w:rsidP="001B639D">
            <w:pPr>
              <w:pStyle w:val="NormalWeb"/>
              <w:numPr>
                <w:ilvl w:val="0"/>
                <w:numId w:val="42"/>
              </w:numPr>
              <w:spacing w:before="0" w:beforeAutospacing="0" w:after="0" w:afterAutospacing="0"/>
              <w:jc w:val="both"/>
            </w:pPr>
          </w:p>
        </w:tc>
        <w:tc>
          <w:tcPr>
            <w:tcW w:w="1938" w:type="dxa"/>
            <w:tcBorders>
              <w:top w:val="single" w:sz="4" w:space="0" w:color="auto"/>
              <w:left w:val="single" w:sz="4" w:space="0" w:color="auto"/>
              <w:bottom w:val="single" w:sz="4" w:space="0" w:color="auto"/>
              <w:right w:val="single" w:sz="4" w:space="0" w:color="auto"/>
            </w:tcBorders>
            <w:hideMark/>
          </w:tcPr>
          <w:p w14:paraId="77B6AE77" w14:textId="77777777" w:rsidR="001B639D" w:rsidRDefault="001B639D" w:rsidP="000834EA">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6500105"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643E4F9"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5B3FB39"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1B639D" w14:paraId="78590482" w14:textId="77777777" w:rsidTr="000834EA">
        <w:tc>
          <w:tcPr>
            <w:tcW w:w="720" w:type="dxa"/>
            <w:tcBorders>
              <w:top w:val="single" w:sz="4" w:space="0" w:color="auto"/>
              <w:left w:val="single" w:sz="4" w:space="0" w:color="auto"/>
              <w:bottom w:val="single" w:sz="4" w:space="0" w:color="auto"/>
              <w:right w:val="single" w:sz="4" w:space="0" w:color="auto"/>
            </w:tcBorders>
          </w:tcPr>
          <w:p w14:paraId="20525D08" w14:textId="77777777" w:rsidR="001B639D" w:rsidRDefault="001B639D" w:rsidP="001B639D">
            <w:pPr>
              <w:pStyle w:val="NormalWeb"/>
              <w:numPr>
                <w:ilvl w:val="0"/>
                <w:numId w:val="42"/>
              </w:numPr>
              <w:spacing w:before="0" w:beforeAutospacing="0" w:after="0" w:afterAutospacing="0"/>
              <w:jc w:val="both"/>
            </w:pPr>
          </w:p>
        </w:tc>
        <w:tc>
          <w:tcPr>
            <w:tcW w:w="1938" w:type="dxa"/>
            <w:tcBorders>
              <w:top w:val="single" w:sz="4" w:space="0" w:color="auto"/>
              <w:left w:val="single" w:sz="4" w:space="0" w:color="auto"/>
              <w:bottom w:val="single" w:sz="4" w:space="0" w:color="auto"/>
              <w:right w:val="single" w:sz="4" w:space="0" w:color="auto"/>
            </w:tcBorders>
            <w:hideMark/>
          </w:tcPr>
          <w:p w14:paraId="12C7BAC6" w14:textId="77777777" w:rsidR="001B639D" w:rsidRDefault="001B639D" w:rsidP="000834EA">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355009E"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057A33"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02DD756" w14:textId="77777777" w:rsidR="001B639D" w:rsidRDefault="001B639D" w:rsidP="000834EA">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09AACBCC" w14:textId="77777777" w:rsidR="001B639D" w:rsidRDefault="001B639D" w:rsidP="000834EA">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1B639D" w14:paraId="7FFE6DB1" w14:textId="77777777" w:rsidTr="000834EA">
        <w:tc>
          <w:tcPr>
            <w:tcW w:w="720" w:type="dxa"/>
            <w:tcBorders>
              <w:top w:val="single" w:sz="4" w:space="0" w:color="auto"/>
              <w:left w:val="single" w:sz="4" w:space="0" w:color="auto"/>
              <w:bottom w:val="single" w:sz="4" w:space="0" w:color="auto"/>
              <w:right w:val="single" w:sz="4" w:space="0" w:color="auto"/>
            </w:tcBorders>
          </w:tcPr>
          <w:p w14:paraId="0A0EE04C" w14:textId="77777777" w:rsidR="001B639D" w:rsidRDefault="001B639D" w:rsidP="001B639D">
            <w:pPr>
              <w:pStyle w:val="NormalWeb"/>
              <w:numPr>
                <w:ilvl w:val="0"/>
                <w:numId w:val="42"/>
              </w:numPr>
              <w:spacing w:before="0" w:beforeAutospacing="0" w:after="0" w:afterAutospacing="0"/>
              <w:jc w:val="both"/>
            </w:pPr>
          </w:p>
        </w:tc>
        <w:tc>
          <w:tcPr>
            <w:tcW w:w="1938" w:type="dxa"/>
            <w:tcBorders>
              <w:top w:val="single" w:sz="4" w:space="0" w:color="auto"/>
              <w:left w:val="single" w:sz="4" w:space="0" w:color="auto"/>
              <w:bottom w:val="single" w:sz="4" w:space="0" w:color="auto"/>
              <w:right w:val="single" w:sz="4" w:space="0" w:color="auto"/>
            </w:tcBorders>
            <w:hideMark/>
          </w:tcPr>
          <w:p w14:paraId="77BF7AD4" w14:textId="77777777" w:rsidR="001B639D" w:rsidRPr="0015595A" w:rsidRDefault="001B639D" w:rsidP="000834EA">
            <w:pPr>
              <w:jc w:val="both"/>
              <w:rPr>
                <w:rFonts w:ascii="GHEA Grapalat" w:hAnsi="GHEA Grapalat"/>
                <w:sz w:val="20"/>
                <w:szCs w:val="20"/>
                <w:lang w:val="hy-AM"/>
              </w:rPr>
            </w:pPr>
            <w:r>
              <w:rPr>
                <w:rFonts w:ascii="GHEA Grapalat" w:hAnsi="GHEA Grapalat" w:cs="Sylfaen"/>
                <w:sz w:val="20"/>
                <w:szCs w:val="20"/>
                <w:lang w:val="hy-AM"/>
              </w:rPr>
              <w:t>Վճարողի անվանումը</w:t>
            </w:r>
            <w:r w:rsidRPr="0015595A">
              <w:rPr>
                <w:rFonts w:ascii="GHEA Grapalat" w:hAnsi="GHEA Grapalat" w:cs="Sylfaen"/>
                <w:sz w:val="20"/>
                <w:szCs w:val="20"/>
                <w:lang w:val="hy-AM"/>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07D81234"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73EF9AF"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5FD692C"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5B8721C" w14:textId="77777777" w:rsidR="001B639D" w:rsidRDefault="001B639D" w:rsidP="000834EA">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B639D" w14:paraId="244C588C"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5EC3111E"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7C748270"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1CBCFB06"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8F6E43B"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529E771C"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B639D" w14:paraId="7D889E0F"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1FEDB180"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7CBF4FA4"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25F461B"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C1159A5"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0A8CEA2"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570BDF76"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B639D" w14:paraId="45C816B1"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7D24B0BD"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039D3647"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137FFC2"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C5B97A3"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0D4F9BF"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57DCA57"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B639D" w14:paraId="31766E5A"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281B5449"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3B7D2FCA"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4C9F25DC"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07C3BB9"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90BD0AC"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lastRenderedPageBreak/>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5510D42"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B639D" w14:paraId="36E7173E"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27743037"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2F6A6654" w14:textId="77777777" w:rsidR="001B639D" w:rsidRDefault="001B639D" w:rsidP="000834EA">
            <w:pPr>
              <w:jc w:val="center"/>
              <w:rPr>
                <w:rFonts w:ascii="GHEA Grapalat" w:hAnsi="GHEA Grapalat"/>
                <w:sz w:val="20"/>
                <w:szCs w:val="20"/>
              </w:rPr>
            </w:pPr>
            <w:proofErr w:type="spellStart"/>
            <w:proofErr w:type="gramStart"/>
            <w:r>
              <w:rPr>
                <w:rFonts w:ascii="GHEA Grapalat" w:hAnsi="GHEA Grapalat"/>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FE46EC6"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97A55A2"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533E812"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35AA134"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1B639D" w14:paraId="7241D540"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5A7366B6"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8382F02"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3E701FDE"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E834DB4"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E48EC39" w14:textId="77777777" w:rsidR="001B639D" w:rsidRDefault="001B639D" w:rsidP="000834EA">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0E9B2E09" w14:textId="77777777" w:rsidR="001B639D" w:rsidRDefault="001B639D" w:rsidP="000834EA">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1B639D" w14:paraId="2F7432FD"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629EEB1D"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05AEA2E9"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17AC834A"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355BAA"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2A0A61ED"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6B5B7A6A"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1B639D" w14:paraId="14B0CA78"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17D4DEC4"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5C72CA49"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3AC73E7E"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8B537CD"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B2A66A6"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1B639D" w14:paraId="222CC525"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5D54211A"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7F86D588"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2BAC29B"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1C8AC6C"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A8B654F"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0BA326A"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1B639D" w14:paraId="62137F3D"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2A93F353"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08EA6EF1"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24AEBCBA"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E8AEAFF"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2661C68"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25C82D1" w14:textId="77777777" w:rsidR="001B639D" w:rsidRDefault="001B639D" w:rsidP="000834EA">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1B639D" w:rsidRPr="009601B4" w14:paraId="53D56C7E"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210535FB"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5FF4AA75" w14:textId="77777777" w:rsidR="001B639D" w:rsidRDefault="001B639D" w:rsidP="000834EA">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483C4742" w14:textId="77777777" w:rsidR="001B639D" w:rsidRDefault="001B639D" w:rsidP="000834EA">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B869960"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ոչ պարտադիր</w:t>
            </w:r>
          </w:p>
          <w:p w14:paraId="05B6CF05" w14:textId="77777777" w:rsidR="001B639D" w:rsidRDefault="001B639D" w:rsidP="000834EA">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5130AFCF" w14:textId="77777777" w:rsidR="001B639D" w:rsidRDefault="001B639D" w:rsidP="000834EA">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1B639D" w14:paraId="6B85BFCA"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3DB004E0"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24B7DCD1"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3C9F16CB"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E3A2D8E"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8F2892F"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B639D" w:rsidRPr="009601B4" w14:paraId="756D9BEF"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051BA1EC"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101F7FD4"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377981F"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E13A844" w14:textId="77777777" w:rsidR="001B639D" w:rsidRDefault="001B639D" w:rsidP="000834EA">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132B0BBA"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1B639D" w14:paraId="09792C76"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090416F7"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7CF1AE02" w14:textId="77777777" w:rsidR="001B639D" w:rsidRDefault="001B639D" w:rsidP="000834EA">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5EAD9057"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3873F22"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68DD9E9"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proofErr w:type="gramStart"/>
            <w:r>
              <w:rPr>
                <w:rFonts w:ascii="GHEA Grapalat" w:hAnsi="GHEA Grapalat"/>
                <w:sz w:val="20"/>
                <w:szCs w:val="20"/>
              </w:rPr>
              <w:lastRenderedPageBreak/>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proofErr w:type="gram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7AEDA252" w14:textId="77777777" w:rsidR="001B639D" w:rsidRDefault="001B639D" w:rsidP="000834EA">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1B639D" w:rsidRPr="009601B4" w14:paraId="1FE83D54"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08AB6A56"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331B12F3" w14:textId="77777777" w:rsidR="001B639D" w:rsidRDefault="001B639D" w:rsidP="000834EA">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30B2C67A"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574F3C3" w14:textId="77777777" w:rsidR="001B639D" w:rsidRDefault="001B639D" w:rsidP="000834EA">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02B85796" w14:textId="77777777" w:rsidR="001B639D" w:rsidRDefault="001B639D" w:rsidP="000834EA">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7504BD80" w14:textId="77777777" w:rsidR="001B639D" w:rsidRDefault="001B639D" w:rsidP="000834EA">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51E6D78E"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1B639D" w14:paraId="4EA0D2C1"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2B8571B8"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39686E25"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6565429"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8E7971D"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179D14DF"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0036609E"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41254A51"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1B639D" w:rsidRPr="009601B4" w14:paraId="4F46B4FB"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0AC2095D"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0EDE0B1"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0D1D113"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4E9986"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E64786F" w14:textId="77777777" w:rsidR="001B639D" w:rsidRDefault="001B639D" w:rsidP="000834EA">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F6CEA21" w14:textId="77777777" w:rsidR="001B639D" w:rsidRDefault="001B639D" w:rsidP="000834EA">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05EC97B"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5F645730"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2771AEAC" w14:textId="77777777" w:rsidR="001B639D" w:rsidRDefault="001B639D" w:rsidP="000834EA">
            <w:pPr>
              <w:jc w:val="center"/>
              <w:rPr>
                <w:rFonts w:ascii="GHEA Grapalat" w:hAnsi="GHEA Grapalat"/>
                <w:sz w:val="20"/>
                <w:szCs w:val="20"/>
                <w:lang w:val="hy-AM"/>
              </w:rPr>
            </w:pPr>
          </w:p>
        </w:tc>
      </w:tr>
      <w:tr w:rsidR="001B639D" w:rsidRPr="009601B4" w14:paraId="44CD2298" w14:textId="77777777" w:rsidTr="000834EA">
        <w:tc>
          <w:tcPr>
            <w:tcW w:w="720" w:type="dxa"/>
            <w:tcBorders>
              <w:top w:val="single" w:sz="4" w:space="0" w:color="auto"/>
              <w:left w:val="single" w:sz="4" w:space="0" w:color="auto"/>
              <w:bottom w:val="single" w:sz="4" w:space="0" w:color="auto"/>
              <w:right w:val="single" w:sz="4" w:space="0" w:color="auto"/>
            </w:tcBorders>
            <w:vAlign w:val="center"/>
            <w:hideMark/>
          </w:tcPr>
          <w:p w14:paraId="6699D95F" w14:textId="77777777" w:rsidR="001B639D" w:rsidRDefault="001B639D" w:rsidP="000834EA">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373509B3"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8C1D8FE"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FAE4E42"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2CFD067B" w14:textId="77777777" w:rsidR="001B639D" w:rsidRDefault="001B639D" w:rsidP="000834EA">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01EE619F"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3123C86F"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1B639D" w14:paraId="0D865AF6"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0CB4EAA7"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139ABC72"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23C2899"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8EE3E7D"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 xml:space="preserve">՝ </w:t>
            </w:r>
          </w:p>
          <w:p w14:paraId="76E01121"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CFE2962"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B639D" w14:paraId="7B1B70F5" w14:textId="77777777" w:rsidTr="000834EA">
        <w:tc>
          <w:tcPr>
            <w:tcW w:w="720" w:type="dxa"/>
            <w:tcBorders>
              <w:top w:val="single" w:sz="4" w:space="0" w:color="auto"/>
              <w:left w:val="single" w:sz="4" w:space="0" w:color="auto"/>
              <w:bottom w:val="single" w:sz="4" w:space="0" w:color="auto"/>
              <w:right w:val="single" w:sz="4" w:space="0" w:color="auto"/>
            </w:tcBorders>
            <w:vAlign w:val="center"/>
            <w:hideMark/>
          </w:tcPr>
          <w:p w14:paraId="765C5858" w14:textId="77777777" w:rsidR="001B639D" w:rsidRDefault="001B639D" w:rsidP="000834EA">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FB62506"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9B7372A"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4CC13E3"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4423A5D6"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9DC954" w14:textId="77777777" w:rsidR="001B639D" w:rsidRDefault="001B639D" w:rsidP="000834EA">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0E41530A"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1B639D" w14:paraId="24107E28"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66C96E66" w14:textId="77777777" w:rsidR="001B639D" w:rsidRDefault="001B639D" w:rsidP="000834EA">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589D2196"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F1E4BDD"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85124FD"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C04F799"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proofErr w:type="gramStart"/>
            <w:r>
              <w:rPr>
                <w:rFonts w:ascii="GHEA Grapalat" w:hAnsi="GHEA Grapalat"/>
                <w:sz w:val="20"/>
                <w:szCs w:val="20"/>
              </w:rPr>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w:t>
            </w:r>
            <w:proofErr w:type="gramEnd"/>
            <w:r>
              <w:rPr>
                <w:rFonts w:ascii="GHEA Grapalat" w:hAnsi="GHEA Grapalat"/>
                <w:sz w:val="20"/>
                <w:szCs w:val="20"/>
                <w:lang w:val="hy-AM"/>
              </w:rPr>
              <w:t xml:space="preserve">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59B5B76" w14:textId="77777777" w:rsidR="001B639D" w:rsidRDefault="001B639D" w:rsidP="000834EA">
            <w:pPr>
              <w:jc w:val="center"/>
              <w:rPr>
                <w:rFonts w:ascii="GHEA Grapalat" w:hAnsi="GHEA Grapalat"/>
                <w:sz w:val="20"/>
                <w:szCs w:val="20"/>
              </w:rPr>
            </w:pPr>
          </w:p>
        </w:tc>
      </w:tr>
      <w:tr w:rsidR="001B639D" w14:paraId="49BC237A" w14:textId="77777777" w:rsidTr="000834EA">
        <w:tc>
          <w:tcPr>
            <w:tcW w:w="720" w:type="dxa"/>
            <w:tcBorders>
              <w:top w:val="single" w:sz="4" w:space="0" w:color="auto"/>
              <w:left w:val="single" w:sz="4" w:space="0" w:color="auto"/>
              <w:bottom w:val="single" w:sz="4" w:space="0" w:color="auto"/>
              <w:right w:val="single" w:sz="4" w:space="0" w:color="auto"/>
            </w:tcBorders>
            <w:vAlign w:val="center"/>
            <w:hideMark/>
          </w:tcPr>
          <w:p w14:paraId="27C49887" w14:textId="77777777" w:rsidR="001B639D" w:rsidRDefault="001B639D" w:rsidP="000834EA">
            <w:pP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3C1C3E46"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228DC4FE"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3CB1BA4"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1F0347A"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19F440" w14:textId="77777777" w:rsidR="001B639D" w:rsidRDefault="001B639D" w:rsidP="000834EA">
            <w:pPr>
              <w:jc w:val="center"/>
              <w:rPr>
                <w:rFonts w:ascii="GHEA Grapalat" w:hAnsi="GHEA Grapalat"/>
                <w:sz w:val="20"/>
                <w:szCs w:val="20"/>
              </w:rPr>
            </w:pPr>
          </w:p>
        </w:tc>
      </w:tr>
      <w:tr w:rsidR="001B639D" w14:paraId="7721B286"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51A9CC32" w14:textId="77777777" w:rsidR="001B639D" w:rsidRDefault="001B639D" w:rsidP="000834EA">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7A0B81F0" w14:textId="77777777" w:rsidR="001B639D" w:rsidRDefault="001B639D" w:rsidP="000834EA">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2684C3FB"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E5F4E52"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94C8D56"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48D6E526" w14:textId="77777777" w:rsidR="001B639D" w:rsidRDefault="001B639D" w:rsidP="000834EA">
            <w:pPr>
              <w:jc w:val="center"/>
              <w:rPr>
                <w:rFonts w:ascii="GHEA Grapalat" w:hAnsi="GHEA Grapalat"/>
                <w:sz w:val="20"/>
                <w:szCs w:val="20"/>
              </w:rPr>
            </w:pPr>
          </w:p>
        </w:tc>
      </w:tr>
      <w:tr w:rsidR="001B639D" w14:paraId="69D40E1E"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62CAC912" w14:textId="77777777" w:rsidR="001B639D" w:rsidRDefault="001B639D" w:rsidP="000834EA">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1890A443"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FFA6751"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45A8B7B"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0A5CDAA"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3CFE6BF" w14:textId="77777777" w:rsidR="001B639D" w:rsidRDefault="001B639D" w:rsidP="000834EA">
            <w:pPr>
              <w:jc w:val="center"/>
              <w:rPr>
                <w:rFonts w:ascii="GHEA Grapalat" w:hAnsi="GHEA Grapalat"/>
                <w:sz w:val="20"/>
                <w:szCs w:val="20"/>
              </w:rPr>
            </w:pPr>
          </w:p>
        </w:tc>
      </w:tr>
      <w:tr w:rsidR="001B639D" w14:paraId="5731D017"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072E81D9" w14:textId="77777777" w:rsidR="001B639D" w:rsidRDefault="001B639D" w:rsidP="000834EA">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1E38195B"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9318263"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B63F100"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34214918"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դրոշմակնիքը 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BFDEB1E" w14:textId="77777777" w:rsidR="001B639D" w:rsidRDefault="001B639D" w:rsidP="000834EA">
            <w:pPr>
              <w:jc w:val="center"/>
              <w:rPr>
                <w:rFonts w:ascii="GHEA Grapalat" w:hAnsi="GHEA Grapalat"/>
                <w:sz w:val="20"/>
                <w:szCs w:val="20"/>
              </w:rPr>
            </w:pPr>
          </w:p>
        </w:tc>
      </w:tr>
      <w:tr w:rsidR="001B639D" w14:paraId="471E1AEB" w14:textId="77777777" w:rsidTr="000834EA">
        <w:tc>
          <w:tcPr>
            <w:tcW w:w="720" w:type="dxa"/>
            <w:tcBorders>
              <w:top w:val="single" w:sz="4" w:space="0" w:color="auto"/>
              <w:left w:val="single" w:sz="4" w:space="0" w:color="auto"/>
              <w:bottom w:val="single" w:sz="4" w:space="0" w:color="auto"/>
              <w:right w:val="single" w:sz="4" w:space="0" w:color="auto"/>
            </w:tcBorders>
            <w:hideMark/>
          </w:tcPr>
          <w:p w14:paraId="2D08D54D" w14:textId="77777777" w:rsidR="001B639D" w:rsidRDefault="001B639D" w:rsidP="000834EA">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46EBC7BC"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E5A4C30" w14:textId="77777777" w:rsidR="001B639D" w:rsidRDefault="001B639D" w:rsidP="000834EA">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929C5EC"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629ACB92" w14:textId="77777777" w:rsidR="001B639D" w:rsidRDefault="001B639D" w:rsidP="000834EA">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սույն տվյալները 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7807BE6" w14:textId="77777777" w:rsidR="001B639D" w:rsidRDefault="001B639D" w:rsidP="000834EA">
            <w:pPr>
              <w:jc w:val="center"/>
              <w:rPr>
                <w:rFonts w:ascii="GHEA Grapalat" w:hAnsi="GHEA Grapalat"/>
                <w:sz w:val="20"/>
                <w:szCs w:val="20"/>
              </w:rPr>
            </w:pPr>
          </w:p>
        </w:tc>
      </w:tr>
    </w:tbl>
    <w:p w14:paraId="2462B63E" w14:textId="77777777" w:rsidR="001B639D" w:rsidRPr="001B639D" w:rsidRDefault="001B639D" w:rsidP="00E04E2D">
      <w:pPr>
        <w:pStyle w:val="BodyTextIndent3"/>
        <w:spacing w:line="240" w:lineRule="auto"/>
        <w:jc w:val="right"/>
        <w:rPr>
          <w:rFonts w:ascii="GHEA Grapalat" w:hAnsi="GHEA Grapalat"/>
          <w:b/>
        </w:rPr>
      </w:pPr>
    </w:p>
    <w:p w14:paraId="74407F47" w14:textId="77777777" w:rsidR="001B639D" w:rsidRDefault="001B639D" w:rsidP="00E04E2D">
      <w:pPr>
        <w:pStyle w:val="BodyTextIndent3"/>
        <w:spacing w:line="240" w:lineRule="auto"/>
        <w:jc w:val="right"/>
        <w:rPr>
          <w:rFonts w:ascii="GHEA Grapalat" w:hAnsi="GHEA Grapalat"/>
          <w:b/>
          <w:lang w:val="hy-AM"/>
        </w:rPr>
      </w:pPr>
    </w:p>
    <w:p w14:paraId="18EC4733" w14:textId="77777777" w:rsidR="001B639D" w:rsidRDefault="001B639D" w:rsidP="00E04E2D">
      <w:pPr>
        <w:pStyle w:val="BodyTextIndent3"/>
        <w:spacing w:line="240" w:lineRule="auto"/>
        <w:jc w:val="right"/>
        <w:rPr>
          <w:rFonts w:ascii="GHEA Grapalat" w:hAnsi="GHEA Grapalat"/>
          <w:b/>
          <w:lang w:val="hy-AM"/>
        </w:rPr>
      </w:pPr>
    </w:p>
    <w:p w14:paraId="7756FBE8" w14:textId="695FBD41" w:rsidR="00B2572B" w:rsidRPr="005E1F72" w:rsidRDefault="00334B2F" w:rsidP="00E04E2D">
      <w:pPr>
        <w:pStyle w:val="BodyTextIndent3"/>
        <w:spacing w:line="240" w:lineRule="auto"/>
        <w:jc w:val="right"/>
        <w:rPr>
          <w:rFonts w:ascii="GHEA Grapalat" w:hAnsi="GHEA Grapalat"/>
          <w:lang w:val="hy-AM"/>
        </w:rPr>
      </w:pPr>
      <w:r>
        <w:rPr>
          <w:rFonts w:ascii="GHEA Grapalat" w:hAnsi="GHEA Grapalat"/>
          <w:b/>
          <w:lang w:val="hy-AM"/>
        </w:rPr>
        <w:br w:type="page"/>
      </w:r>
    </w:p>
    <w:p w14:paraId="5087428B" w14:textId="07C2F92B"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lastRenderedPageBreak/>
        <w:t xml:space="preserve">Հավելված </w:t>
      </w:r>
      <w:r w:rsidR="0019419E" w:rsidRPr="00222F7B">
        <w:rPr>
          <w:rFonts w:ascii="GHEA Grapalat" w:hAnsi="GHEA Grapalat" w:cs="Sylfaen"/>
          <w:b/>
          <w:lang w:val="hy-AM"/>
        </w:rPr>
        <w:t>7</w:t>
      </w:r>
    </w:p>
    <w:p w14:paraId="7010A09D" w14:textId="5AB6F6B7"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7776B">
        <w:rPr>
          <w:rFonts w:ascii="GHEA Grapalat" w:hAnsi="GHEA Grapalat" w:cs="Sylfaen"/>
          <w:b/>
          <w:lang w:val="hy-AM"/>
        </w:rPr>
        <w:t>ԵՔ-</w:t>
      </w:r>
      <w:r w:rsidR="000B25F5">
        <w:rPr>
          <w:rFonts w:ascii="GHEA Grapalat" w:hAnsi="GHEA Grapalat" w:cs="Sylfaen"/>
          <w:b/>
          <w:lang w:val="hy-AM"/>
        </w:rPr>
        <w:t>ԳՀԱՇՁԲ-</w:t>
      </w:r>
      <w:r w:rsidR="006B255B">
        <w:rPr>
          <w:rFonts w:ascii="GHEA Grapalat" w:hAnsi="GHEA Grapalat" w:cs="Sylfaen"/>
          <w:b/>
          <w:lang w:val="hy-AM"/>
        </w:rPr>
        <w:t>24/74</w:t>
      </w:r>
      <w:r w:rsidRPr="00785E88">
        <w:rPr>
          <w:rFonts w:ascii="GHEA Grapalat" w:hAnsi="GHEA Grapalat" w:cs="Sylfaen"/>
          <w:b/>
          <w:lang w:val="hy-AM"/>
        </w:rPr>
        <w:t>»*  ծածկագրով</w:t>
      </w:r>
    </w:p>
    <w:p w14:paraId="48EEAA3C" w14:textId="23CFCB89" w:rsidR="00F02279" w:rsidRPr="00FB1EC7" w:rsidRDefault="00BB0E2D" w:rsidP="00F0227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F02279" w:rsidRPr="00FB1EC7">
        <w:rPr>
          <w:rFonts w:ascii="GHEA Grapalat" w:hAnsi="GHEA Grapalat" w:cs="Sylfaen"/>
          <w:b/>
          <w:lang w:val="hy-AM"/>
        </w:rPr>
        <w:t>ի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030A6EB" w14:textId="77777777"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7777777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7C9C308F"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2BAE2D52" w:rsidR="00F02279" w:rsidRPr="003A6CDB" w:rsidRDefault="00F02279" w:rsidP="00E554C8">
      <w:pPr>
        <w:tabs>
          <w:tab w:val="left" w:pos="1170"/>
        </w:tabs>
        <w:ind w:firstLine="720"/>
        <w:jc w:val="both"/>
        <w:rPr>
          <w:rFonts w:ascii="GHEA Grapalat" w:hAnsi="GHEA Grapalat" w:cs="Sylfaen"/>
          <w:sz w:val="20"/>
          <w:szCs w:val="20"/>
          <w:lang w:val="pt-BR"/>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3A6CDB">
        <w:rPr>
          <w:rFonts w:ascii="GHEA Grapalat" w:hAnsi="GHEA Grapalat" w:cs="Sylfaen"/>
          <w:sz w:val="20"/>
          <w:szCs w:val="20"/>
          <w:lang w:val="pt-BR"/>
        </w:rPr>
        <w:t xml:space="preserve"> </w:t>
      </w:r>
      <w:proofErr w:type="gramStart"/>
      <w:r w:rsidRPr="00FB1EC7">
        <w:rPr>
          <w:rFonts w:ascii="GHEA Grapalat" w:hAnsi="GHEA Grapalat" w:cs="Sylfaen"/>
          <w:sz w:val="20"/>
          <w:szCs w:val="20"/>
          <w:lang w:val="pt-BR"/>
        </w:rPr>
        <w:t>է</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proofErr w:type="gramEnd"/>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կարգով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ծավալներով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ձևով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3A6CDB">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3A6CDB">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3A6CDB">
        <w:rPr>
          <w:rFonts w:ascii="GHEA Grapalat" w:hAnsi="GHEA Grapalat" w:cs="Sylfaen"/>
          <w:sz w:val="20"/>
          <w:szCs w:val="20"/>
          <w:lang w:val="pt-BR"/>
        </w:rPr>
        <w:t xml:space="preserve"> </w:t>
      </w:r>
      <w:r w:rsidR="00F2114D" w:rsidRPr="00F2114D">
        <w:rPr>
          <w:rFonts w:ascii="GHEA Grapalat" w:hAnsi="GHEA Grapalat" w:cs="Sylfaen"/>
          <w:sz w:val="20"/>
          <w:szCs w:val="20"/>
          <w:lang w:val="pt-BR"/>
        </w:rPr>
        <w:t xml:space="preserve">«Շտապ օգնություն» ՓԲԸ-ին պատկանող «Կենտրոն» ենթակայանի շենքի 2-րդ հարկի վերանորոգման </w:t>
      </w:r>
      <w:r w:rsidR="000524FC" w:rsidRPr="000524FC">
        <w:rPr>
          <w:rFonts w:ascii="GHEA Grapalat" w:hAnsi="GHEA Grapalat" w:cs="Sylfaen"/>
          <w:sz w:val="20"/>
          <w:szCs w:val="20"/>
          <w:lang w:val="pt-BR"/>
        </w:rPr>
        <w:t>աշխատանքներ</w:t>
      </w:r>
      <w:r w:rsidR="00E554C8" w:rsidRPr="003A6CDB">
        <w:rPr>
          <w:rFonts w:ascii="GHEA Grapalat" w:hAnsi="GHEA Grapalat" w:cs="Sylfaen"/>
          <w:sz w:val="20"/>
          <w:szCs w:val="20"/>
          <w:lang w:val="pt-BR"/>
        </w:rPr>
        <w:t xml:space="preserve">ը </w:t>
      </w:r>
      <w:r w:rsidRPr="003A6CDB">
        <w:rPr>
          <w:rFonts w:ascii="GHEA Grapalat" w:hAnsi="GHEA Grapalat" w:cs="Sylfaen"/>
          <w:sz w:val="20"/>
          <w:szCs w:val="20"/>
          <w:lang w:val="pt-BR"/>
        </w:rPr>
        <w:t>(</w:t>
      </w:r>
      <w:r w:rsidRPr="00FB1EC7">
        <w:rPr>
          <w:rFonts w:ascii="GHEA Grapalat" w:hAnsi="GHEA Grapalat" w:cs="Sylfaen"/>
          <w:sz w:val="20"/>
          <w:szCs w:val="20"/>
          <w:lang w:val="pt-BR"/>
        </w:rPr>
        <w:t>այսուհետ</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3A6CD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3A6CDB">
        <w:rPr>
          <w:rFonts w:ascii="GHEA Grapalat" w:hAnsi="GHEA Grapalat" w:cs="Sylfaen"/>
          <w:sz w:val="20"/>
          <w:szCs w:val="20"/>
          <w:lang w:val="pt-BR"/>
        </w:rPr>
        <w:t>։</w:t>
      </w:r>
    </w:p>
    <w:p w14:paraId="00A85B00" w14:textId="6C279D92" w:rsidR="00F02279" w:rsidRPr="000524FC" w:rsidRDefault="00F02279" w:rsidP="00F02279">
      <w:pPr>
        <w:tabs>
          <w:tab w:val="left" w:pos="1134"/>
        </w:tabs>
        <w:ind w:firstLine="720"/>
        <w:jc w:val="both"/>
        <w:rPr>
          <w:rFonts w:ascii="GHEA Grapalat" w:hAnsi="GHEA Grapalat" w:cs="Sylfaen"/>
          <w:sz w:val="20"/>
          <w:szCs w:val="20"/>
          <w:lang w:val="pt-BR"/>
        </w:rPr>
      </w:pPr>
      <w:r w:rsidRPr="003A6CDB">
        <w:rPr>
          <w:rFonts w:ascii="GHEA Grapalat" w:hAnsi="GHEA Grapalat" w:cs="Sylfaen"/>
          <w:sz w:val="20"/>
          <w:szCs w:val="20"/>
          <w:lang w:val="pt-BR"/>
        </w:rPr>
        <w:t>1.2</w:t>
      </w:r>
      <w:r w:rsidRPr="003A6CDB">
        <w:rPr>
          <w:rFonts w:ascii="GHEA Grapalat" w:hAnsi="GHEA Grapalat" w:cs="Sylfaen"/>
          <w:sz w:val="20"/>
          <w:szCs w:val="20"/>
          <w:lang w:val="pt-BR"/>
        </w:rPr>
        <w:tab/>
        <w:t>Պ</w:t>
      </w:r>
      <w:r w:rsidRPr="00FB1EC7">
        <w:rPr>
          <w:rFonts w:ascii="GHEA Grapalat" w:hAnsi="GHEA Grapalat" w:cs="Sylfaen"/>
          <w:sz w:val="20"/>
          <w:szCs w:val="20"/>
          <w:lang w:val="pt-BR"/>
        </w:rPr>
        <w:t>այմանագրով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3A6CD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շխատանքները</w:t>
      </w:r>
      <w:r w:rsidRPr="003A6CDB">
        <w:rPr>
          <w:rFonts w:ascii="GHEA Grapalat" w:hAnsi="GHEA Grapalat" w:cs="Sylfaen"/>
          <w:sz w:val="20"/>
          <w:szCs w:val="20"/>
          <w:lang w:val="pt-BR"/>
        </w:rPr>
        <w:t xml:space="preserve"> </w:t>
      </w:r>
      <w:r w:rsidR="00CF7AC3" w:rsidRPr="003A6CDB">
        <w:rPr>
          <w:rFonts w:ascii="GHEA Grapalat" w:hAnsi="GHEA Grapalat" w:cs="Sylfaen"/>
          <w:sz w:val="20"/>
          <w:szCs w:val="20"/>
          <w:lang w:val="pt-BR"/>
        </w:rPr>
        <w:t xml:space="preserve">Կապալառուն </w:t>
      </w:r>
      <w:r w:rsidRPr="00FB1EC7">
        <w:rPr>
          <w:rFonts w:ascii="GHEA Grapalat" w:hAnsi="GHEA Grapalat" w:cs="Sylfaen"/>
          <w:sz w:val="20"/>
          <w:szCs w:val="20"/>
          <w:lang w:val="pt-BR"/>
        </w:rPr>
        <w:t>կատարում</w:t>
      </w:r>
      <w:r w:rsidRPr="003A6CDB">
        <w:rPr>
          <w:rFonts w:ascii="GHEA Grapalat" w:hAnsi="GHEA Grapalat" w:cs="Sylfaen"/>
          <w:sz w:val="20"/>
          <w:szCs w:val="20"/>
          <w:lang w:val="pt-BR"/>
        </w:rPr>
        <w:t xml:space="preserve"> </w:t>
      </w:r>
      <w:r w:rsidR="00CF7AC3" w:rsidRPr="003A6CDB">
        <w:rPr>
          <w:rFonts w:ascii="GHEA Grapalat" w:hAnsi="GHEA Grapalat" w:cs="Sylfaen"/>
          <w:sz w:val="20"/>
          <w:szCs w:val="20"/>
          <w:lang w:val="pt-BR"/>
        </w:rPr>
        <w:t>է քաղաքաշինական նորմատիվատեխնիկական և հաստատված նախագծանախահաշվային փաստաթղթերին, ինչպես նաև սույն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անբաժանելի</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մասը</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կազմող</w:t>
      </w:r>
      <w:r w:rsidRPr="003A6CD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0524FC">
        <w:rPr>
          <w:rFonts w:ascii="GHEA Grapalat" w:hAnsi="GHEA Grapalat" w:cs="Sylfaen"/>
          <w:sz w:val="20"/>
          <w:szCs w:val="20"/>
          <w:lang w:val="pt-BR"/>
        </w:rPr>
        <w:t>-</w:t>
      </w:r>
      <w:r w:rsidRPr="00FB1EC7">
        <w:rPr>
          <w:rFonts w:ascii="GHEA Grapalat" w:hAnsi="GHEA Grapalat" w:cs="Sylfaen"/>
          <w:sz w:val="20"/>
          <w:szCs w:val="20"/>
          <w:lang w:val="pt-BR"/>
        </w:rPr>
        <w:t>նախահաշվին</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0524FC">
        <w:rPr>
          <w:rFonts w:ascii="GHEA Grapalat" w:hAnsi="GHEA Grapalat" w:cs="Sylfaen"/>
          <w:sz w:val="20"/>
          <w:szCs w:val="20"/>
          <w:lang w:val="pt-BR"/>
        </w:rPr>
        <w:t>։</w:t>
      </w:r>
    </w:p>
    <w:p w14:paraId="0B226299" w14:textId="77777777" w:rsidR="00B47774" w:rsidRPr="000524FC" w:rsidRDefault="00F02279" w:rsidP="00B47774">
      <w:pPr>
        <w:tabs>
          <w:tab w:val="left" w:pos="1134"/>
        </w:tabs>
        <w:ind w:firstLine="720"/>
        <w:jc w:val="both"/>
        <w:rPr>
          <w:rFonts w:ascii="GHEA Grapalat" w:hAnsi="GHEA Grapalat" w:cs="Sylfaen"/>
          <w:sz w:val="20"/>
          <w:szCs w:val="20"/>
          <w:lang w:val="pt-BR"/>
        </w:rPr>
      </w:pPr>
      <w:r w:rsidRPr="000524FC">
        <w:rPr>
          <w:rFonts w:ascii="GHEA Grapalat" w:hAnsi="GHEA Grapalat" w:cs="Sylfaen"/>
          <w:sz w:val="20"/>
          <w:szCs w:val="20"/>
          <w:lang w:val="pt-BR"/>
        </w:rPr>
        <w:t>1.3</w:t>
      </w:r>
      <w:r w:rsidRPr="000524FC">
        <w:rPr>
          <w:rFonts w:ascii="GHEA Grapalat" w:hAnsi="GHEA Grapalat" w:cs="Sylfaen"/>
          <w:sz w:val="20"/>
          <w:szCs w:val="20"/>
          <w:lang w:val="pt-BR"/>
        </w:rPr>
        <w:tab/>
        <w:t>Պ</w:t>
      </w:r>
      <w:r w:rsidRPr="00FB1EC7">
        <w:rPr>
          <w:rFonts w:ascii="GHEA Grapalat" w:hAnsi="GHEA Grapalat" w:cs="Sylfaen"/>
          <w:sz w:val="20"/>
          <w:szCs w:val="20"/>
          <w:lang w:val="pt-BR"/>
        </w:rPr>
        <w:t>այմանագրով</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0524FC">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շխատանքները</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սկսվում</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են</w:t>
      </w:r>
      <w:r w:rsidRPr="000524FC">
        <w:rPr>
          <w:rFonts w:ascii="GHEA Grapalat" w:hAnsi="GHEA Grapalat" w:cs="Sylfaen"/>
          <w:sz w:val="20"/>
          <w:szCs w:val="20"/>
          <w:lang w:val="pt-BR"/>
        </w:rPr>
        <w:t xml:space="preserve"> պ</w:t>
      </w:r>
      <w:r w:rsidRPr="00FB1EC7">
        <w:rPr>
          <w:rFonts w:ascii="GHEA Grapalat" w:hAnsi="GHEA Grapalat" w:cs="Sylfaen"/>
          <w:sz w:val="20"/>
          <w:szCs w:val="20"/>
          <w:lang w:val="pt-BR"/>
        </w:rPr>
        <w:t>այմանագիրն</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ուժի</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մեջ</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մտնելուց</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հետո</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կատարման</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սահմանվում</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0524FC">
        <w:rPr>
          <w:rFonts w:ascii="GHEA Grapalat" w:hAnsi="GHEA Grapalat" w:cs="Sylfaen"/>
          <w:sz w:val="20"/>
          <w:szCs w:val="20"/>
          <w:lang w:val="pt-BR"/>
        </w:rPr>
        <w:t xml:space="preserve">`  </w:t>
      </w:r>
      <w:r w:rsidR="00B47774" w:rsidRPr="000524FC">
        <w:rPr>
          <w:rFonts w:ascii="GHEA Grapalat" w:hAnsi="GHEA Grapalat" w:cs="Sylfaen"/>
          <w:sz w:val="20"/>
          <w:szCs w:val="20"/>
          <w:lang w:val="pt-BR"/>
        </w:rPr>
        <w:t xml:space="preserve">Համաձայն հավելված 2: </w:t>
      </w:r>
    </w:p>
    <w:p w14:paraId="024C781F" w14:textId="74736CD0" w:rsidR="00F02279" w:rsidRPr="00B47774" w:rsidRDefault="00F02279" w:rsidP="00B47774">
      <w:pPr>
        <w:tabs>
          <w:tab w:val="left" w:pos="1134"/>
        </w:tabs>
        <w:ind w:firstLine="720"/>
        <w:jc w:val="both"/>
        <w:rPr>
          <w:rFonts w:ascii="GHEA Grapalat" w:hAnsi="GHEA Grapalat" w:cs="Times Armenian"/>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սահմանված են սույն պայմանագրի</w:t>
      </w:r>
      <w:r w:rsidR="00CF7AC3">
        <w:rPr>
          <w:rFonts w:ascii="GHEA Grapalat" w:hAnsi="GHEA Grapalat" w:cs="Sylfaen"/>
          <w:sz w:val="20"/>
          <w:szCs w:val="20"/>
          <w:lang w:val="es-ES"/>
        </w:rPr>
        <w:t xml:space="preserve"> </w:t>
      </w:r>
      <w:r w:rsidR="00CF7AC3">
        <w:rPr>
          <w:rFonts w:ascii="GHEA Grapalat" w:hAnsi="GHEA Grapalat" w:cs="Sylfaen"/>
          <w:sz w:val="20"/>
          <w:szCs w:val="20"/>
          <w:lang w:val="pt-BR"/>
        </w:rPr>
        <w:t>հ</w:t>
      </w:r>
      <w:r w:rsidR="00CF7AC3" w:rsidRPr="00FB1EC7">
        <w:rPr>
          <w:rFonts w:ascii="GHEA Grapalat" w:hAnsi="GHEA Grapalat" w:cs="Sylfaen"/>
          <w:sz w:val="20"/>
          <w:szCs w:val="20"/>
          <w:lang w:val="pt-BR"/>
        </w:rPr>
        <w:t>ավելված</w:t>
      </w:r>
      <w:r w:rsidR="00CF7AC3">
        <w:rPr>
          <w:rFonts w:ascii="GHEA Grapalat" w:hAnsi="GHEA Grapalat" w:cs="Sylfaen"/>
          <w:sz w:val="20"/>
          <w:szCs w:val="20"/>
          <w:lang w:val="es-ES"/>
        </w:rPr>
        <w:t xml:space="preserve"> </w:t>
      </w:r>
      <w:r w:rsidR="00CF7AC3" w:rsidRPr="00FB1EC7">
        <w:rPr>
          <w:rFonts w:ascii="GHEA Grapalat" w:hAnsi="GHEA Grapalat" w:cs="Sylfaen"/>
          <w:sz w:val="20"/>
          <w:szCs w:val="20"/>
          <w:lang w:val="es-ES"/>
        </w:rPr>
        <w:t>2</w:t>
      </w:r>
      <w:r w:rsidR="00CF7AC3">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A8F04A" w14:textId="77777777" w:rsidR="00F02279" w:rsidRPr="00FB1EC7" w:rsidRDefault="00F02279" w:rsidP="00F02279">
      <w:pPr>
        <w:tabs>
          <w:tab w:val="left" w:pos="1134"/>
        </w:tabs>
        <w:ind w:firstLine="720"/>
        <w:jc w:val="both"/>
        <w:rPr>
          <w:rFonts w:ascii="GHEA Grapalat" w:hAnsi="GHEA Grapalat"/>
          <w:lang w:val="es-ES"/>
        </w:rPr>
      </w:pPr>
    </w:p>
    <w:p w14:paraId="4E172C1B" w14:textId="500484D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5868FADB" w:rsidR="00F02279" w:rsidRPr="00FB1EC7" w:rsidRDefault="00F02279" w:rsidP="00F02279">
      <w:pPr>
        <w:ind w:firstLine="720"/>
        <w:jc w:val="both"/>
        <w:rPr>
          <w:rFonts w:ascii="GHEA Grapalat" w:hAnsi="GHEA Grapalat" w:cs="Times Armenian"/>
          <w:sz w:val="20"/>
          <w:szCs w:val="20"/>
          <w:lang w:val="es-ES"/>
        </w:rPr>
      </w:pPr>
      <w:proofErr w:type="gramStart"/>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3286AA11"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965F732"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00E554C8" w:rsidRPr="00FB1EC7">
        <w:rPr>
          <w:rFonts w:ascii="GHEA Grapalat" w:hAnsi="GHEA Grapalat" w:cs="Sylfaen"/>
          <w:b/>
          <w:sz w:val="20"/>
          <w:szCs w:val="20"/>
          <w:lang w:val="pt-BR"/>
        </w:rPr>
        <w:t>ՊԱՏՎԻՐԱՏՈՒՆ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ԻՐԱՎՈՒՆՔ</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ՈՒՆԻ</w:t>
      </w:r>
      <w:r w:rsidR="00E554C8"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proofErr w:type="gramEnd"/>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proofErr w:type="gramStart"/>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2347AD7B"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FD71D20" w14:textId="6A1B0F6C"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ՊԱՏՎԻՐԱՏՈՒՆ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ՊԱՐՏԱՎՈՐ</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Է</w:t>
      </w:r>
      <w:r w:rsidR="00E554C8"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4185577" w14:textId="77777777" w:rsidR="00F02279" w:rsidRPr="00FB1EC7" w:rsidRDefault="00F02279" w:rsidP="00F02279">
      <w:pPr>
        <w:tabs>
          <w:tab w:val="left" w:pos="1276"/>
        </w:tabs>
        <w:ind w:firstLine="720"/>
        <w:jc w:val="both"/>
        <w:rPr>
          <w:rFonts w:ascii="GHEA Grapalat" w:hAnsi="GHEA Grapalat"/>
          <w:b/>
          <w:i/>
          <w:lang w:val="es-ES"/>
        </w:rPr>
      </w:pPr>
    </w:p>
    <w:p w14:paraId="24938488" w14:textId="67C544B1"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ԿԱՊԱԼԱՌՈՒՆ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ԻՐԱՎՈՒՆՔ</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ՈՒՆԻ</w:t>
      </w:r>
      <w:r w:rsidR="00E554C8"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708ADCB9" w14:textId="77777777" w:rsidR="00F02279" w:rsidRPr="00FB1EC7" w:rsidRDefault="00F02279" w:rsidP="00F02279">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A429C92" w14:textId="21FAA9C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ԿԱՊԱԼԱՌՈՒՆ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ՊԱՐՏԱՎՈՐ</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Է</w:t>
      </w:r>
      <w:r w:rsidR="00E554C8" w:rsidRPr="00FB1EC7">
        <w:rPr>
          <w:rFonts w:ascii="GHEA Grapalat" w:hAnsi="GHEA Grapalat" w:cs="Times Armenian"/>
          <w:b/>
          <w:sz w:val="20"/>
          <w:szCs w:val="20"/>
          <w:lang w:val="es-ES"/>
        </w:rPr>
        <w:t>`</w:t>
      </w:r>
    </w:p>
    <w:p w14:paraId="087D5C8B" w14:textId="56DE4860"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00664A10" w:rsidRPr="00FB1EC7">
        <w:rPr>
          <w:rFonts w:ascii="GHEA Grapalat" w:hAnsi="GHEA Grapalat" w:cs="Sylfaen"/>
          <w:sz w:val="20"/>
          <w:szCs w:val="20"/>
          <w:lang w:val="pt-BR"/>
        </w:rPr>
        <w:t>Աշխատանքների</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առնվազն</w:t>
      </w:r>
      <w:r w:rsidR="00664A10" w:rsidRPr="006244AB">
        <w:rPr>
          <w:rFonts w:ascii="GHEA Grapalat" w:hAnsi="GHEA Grapalat" w:cs="Sylfaen"/>
          <w:sz w:val="20"/>
          <w:szCs w:val="20"/>
          <w:lang w:val="pt-BR"/>
        </w:rPr>
        <w:t xml:space="preserve"> ----- </w:t>
      </w:r>
      <w:r w:rsidR="00664A10" w:rsidRPr="00FB1EC7">
        <w:rPr>
          <w:rFonts w:ascii="GHEA Grapalat" w:hAnsi="GHEA Grapalat" w:cs="Sylfaen"/>
          <w:sz w:val="20"/>
          <w:szCs w:val="20"/>
          <w:lang w:val="pt-BR"/>
        </w:rPr>
        <w:t>տոկոսը</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կատարել</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անձամբ</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պայմանագրով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նախատեսված</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կարգով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ժամկետներում</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իր</w:t>
      </w:r>
      <w:r w:rsidR="00664A10" w:rsidRPr="006244AB">
        <w:rPr>
          <w:rFonts w:ascii="GHEA Grapalat" w:hAnsi="GHEA Grapalat" w:cs="Sylfaen"/>
          <w:sz w:val="20"/>
          <w:szCs w:val="20"/>
          <w:lang w:val="pt-BR"/>
        </w:rPr>
        <w:t xml:space="preserve"> աշխատանքային և տեխնիկական </w:t>
      </w:r>
      <w:proofErr w:type="gramStart"/>
      <w:r w:rsidR="00664A10" w:rsidRPr="006244AB">
        <w:rPr>
          <w:rFonts w:ascii="GHEA Grapalat" w:hAnsi="GHEA Grapalat" w:cs="Sylfaen"/>
          <w:sz w:val="20"/>
          <w:szCs w:val="20"/>
          <w:lang w:val="pt-BR"/>
        </w:rPr>
        <w:t>ռեսուրսով</w:t>
      </w:r>
      <w:r w:rsidR="00664A10" w:rsidRPr="00FB1EC7" w:rsidDel="00E934F6">
        <w:rPr>
          <w:rFonts w:ascii="GHEA Grapalat" w:hAnsi="GHEA Grapalat" w:cs="Sylfaen"/>
          <w:sz w:val="20"/>
          <w:szCs w:val="20"/>
          <w:lang w:val="pt-BR"/>
        </w:rPr>
        <w:t xml:space="preserve"> </w:t>
      </w:r>
      <w:r w:rsidR="00664A10" w:rsidRPr="006244AB">
        <w:rPr>
          <w:rFonts w:ascii="GHEA Grapalat" w:hAnsi="GHEA Grapalat" w:cs="Sylfaen"/>
          <w:sz w:val="20"/>
          <w:szCs w:val="20"/>
          <w:lang w:val="pt-BR"/>
        </w:rPr>
        <w:t>,</w:t>
      </w:r>
      <w:proofErr w:type="gramEnd"/>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ինչպես</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անհրաժեշտ</w:t>
      </w:r>
      <w:r w:rsidR="00664A10" w:rsidRPr="006244AB">
        <w:rPr>
          <w:rFonts w:ascii="GHEA Grapalat" w:hAnsi="GHEA Grapalat" w:cs="Sylfaen"/>
          <w:sz w:val="20"/>
          <w:szCs w:val="20"/>
          <w:lang w:val="pt-BR"/>
        </w:rPr>
        <w:t xml:space="preserve"> շինարարական նյութերով, միջոցներով</w:t>
      </w:r>
      <w:r w:rsidR="00664A10" w:rsidRPr="00FB1EC7" w:rsidDel="00E934F6">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ու</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պատշաճ</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որակով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նախագծին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ծավալաթերթին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համապատասխան</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285B9F" w14:textId="7F07C12A"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քաղաքաշինական նորմատիվատեխնիկական փաստաթղթերի և սույն պայմանագրի պայմաններին</w:t>
      </w:r>
      <w:r w:rsidR="00E6777B" w:rsidRPr="00FB1EC7">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 xml:space="preserve">ինժեներական հաղորդակցուղիների համակարգերի </w:t>
      </w:r>
      <w:proofErr w:type="gramStart"/>
      <w:r w:rsidRPr="006244AB">
        <w:rPr>
          <w:rFonts w:ascii="GHEA Grapalat" w:hAnsi="GHEA Grapalat" w:cs="Sylfaen"/>
          <w:sz w:val="20"/>
          <w:szCs w:val="20"/>
          <w:lang w:val="pt-BR"/>
        </w:rPr>
        <w:t>(</w:t>
      </w:r>
      <w:r w:rsidR="00E6777B" w:rsidRPr="006244AB">
        <w:rPr>
          <w:rFonts w:ascii="GHEA Grapalat" w:hAnsi="GHEA Grapalat" w:cs="Sylfaen"/>
          <w:sz w:val="20"/>
          <w:szCs w:val="20"/>
          <w:lang w:val="pt-BR"/>
        </w:rPr>
        <w:t xml:space="preserve"> էլեկտրամատակարարման</w:t>
      </w:r>
      <w:proofErr w:type="gramEnd"/>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ջեռուցման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oդափոխության</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r w:rsidRPr="006244AB">
        <w:rPr>
          <w:rFonts w:ascii="GHEA Grapalat" w:hAnsi="GHEA Grapalat" w:cs="Sylfaen"/>
          <w:sz w:val="20"/>
          <w:szCs w:val="20"/>
          <w:lang w:val="pt-BR"/>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proofErr w:type="spellStart"/>
      <w:r w:rsidRPr="00C7042B">
        <w:rPr>
          <w:rFonts w:ascii="GHEA Grapalat" w:hAnsi="GHEA Grapalat" w:cs="Arial"/>
          <w:sz w:val="20"/>
          <w:szCs w:val="20"/>
        </w:rPr>
        <w:t>եկել</w:t>
      </w:r>
      <w:proofErr w:type="spellEnd"/>
      <w:r w:rsidRPr="00C7042B">
        <w:rPr>
          <w:rFonts w:ascii="GHEA Grapalat" w:hAnsi="GHEA Grapalat"/>
          <w:sz w:val="20"/>
          <w:szCs w:val="20"/>
          <w:lang w:val="hy-AM"/>
        </w:rPr>
        <w:t xml:space="preserve"> </w:t>
      </w:r>
      <w:proofErr w:type="spellStart"/>
      <w:r w:rsidRPr="00C7042B">
        <w:rPr>
          <w:rFonts w:ascii="GHEA Grapalat" w:hAnsi="GHEA Grapalat"/>
          <w:sz w:val="20"/>
          <w:szCs w:val="20"/>
        </w:rPr>
        <w:t>կատարված</w:t>
      </w:r>
      <w:proofErr w:type="spellEnd"/>
      <w:r w:rsidRPr="00C7042B">
        <w:rPr>
          <w:rFonts w:ascii="GHEA Grapalat" w:hAnsi="GHEA Grapalat"/>
          <w:sz w:val="20"/>
          <w:szCs w:val="20"/>
          <w:lang w:val="es-ES"/>
        </w:rPr>
        <w:t xml:space="preserve"> </w:t>
      </w:r>
      <w:proofErr w:type="spellStart"/>
      <w:r w:rsidRPr="00C7042B">
        <w:rPr>
          <w:rFonts w:ascii="GHEA Grapalat" w:hAnsi="GHEA Grapalat"/>
          <w:sz w:val="20"/>
          <w:szCs w:val="20"/>
        </w:rPr>
        <w:t>աշխատանքի</w:t>
      </w:r>
      <w:proofErr w:type="spellEnd"/>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74DB6FD3" w14:textId="44A72C74" w:rsidR="00F02279" w:rsidRPr="00C7042B" w:rsidRDefault="00F02279" w:rsidP="00F02279">
      <w:pPr>
        <w:tabs>
          <w:tab w:val="left" w:pos="1276"/>
        </w:tabs>
        <w:ind w:firstLine="720"/>
        <w:jc w:val="both"/>
        <w:rPr>
          <w:rFonts w:ascii="GHEA Grapalat" w:hAnsi="GHEA Grapalat" w:cs="Times Armenian"/>
          <w:sz w:val="20"/>
          <w:szCs w:val="20"/>
          <w:lang w:val="hy-AM"/>
        </w:rPr>
      </w:pPr>
      <w:r w:rsidRPr="00C7042B">
        <w:rPr>
          <w:rFonts w:ascii="GHEA Grapalat" w:hAnsi="GHEA Grapalat"/>
          <w:sz w:val="20"/>
          <w:szCs w:val="20"/>
          <w:lang w:val="es-ES"/>
        </w:rPr>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365 օրացուցային օր։ Եթե երաշխիքային </w:t>
      </w:r>
      <w:r w:rsidRPr="00C7042B">
        <w:rPr>
          <w:rFonts w:ascii="GHEA Grapalat" w:hAnsi="GHEA Grapalat" w:cs="Sylfaen"/>
          <w:sz w:val="20"/>
          <w:szCs w:val="20"/>
          <w:lang w:val="hy-AM"/>
        </w:rPr>
        <w:lastRenderedPageBreak/>
        <w:t xml:space="preserve">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r w:rsidRPr="00C7042B">
        <w:rPr>
          <w:rStyle w:val="FootnoteReference"/>
          <w:rFonts w:ascii="GHEA Grapalat" w:hAnsi="GHEA Grapalat" w:cs="Sylfaen"/>
          <w:color w:val="FFFFFF"/>
          <w:sz w:val="20"/>
          <w:szCs w:val="20"/>
          <w:lang w:val="hy-AM"/>
        </w:rPr>
        <w:footnoteReference w:id="16"/>
      </w:r>
    </w:p>
    <w:p w14:paraId="2BA41547"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proofErr w:type="spellStart"/>
      <w:r w:rsidR="0019419E">
        <w:rPr>
          <w:rFonts w:ascii="GHEA Grapalat" w:hAnsi="GHEA Grapalat" w:cs="Times Armenian"/>
          <w:sz w:val="20"/>
          <w:szCs w:val="20"/>
          <w:lang w:val="es-ES"/>
        </w:rPr>
        <w:t>Որակավորման</w:t>
      </w:r>
      <w:proofErr w:type="spellEnd"/>
      <w:r w:rsidR="0019419E">
        <w:rPr>
          <w:rFonts w:ascii="GHEA Grapalat" w:hAnsi="GHEA Grapalat" w:cs="Times Armenian"/>
          <w:sz w:val="20"/>
          <w:szCs w:val="20"/>
          <w:lang w:val="es-ES"/>
        </w:rPr>
        <w:t xml:space="preserve">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8B51019" w14:textId="77777777" w:rsidR="00634909" w:rsidRPr="001A352F" w:rsidRDefault="00634909" w:rsidP="00F02279">
      <w:pPr>
        <w:tabs>
          <w:tab w:val="left" w:pos="1276"/>
        </w:tabs>
        <w:ind w:firstLine="720"/>
        <w:jc w:val="both"/>
        <w:rPr>
          <w:rFonts w:ascii="GHEA Grapalat" w:hAnsi="GHEA Grapalat"/>
          <w:sz w:val="20"/>
          <w:szCs w:val="20"/>
          <w:lang w:val="hy-AM"/>
        </w:rPr>
      </w:pPr>
    </w:p>
    <w:p w14:paraId="2D1F509C" w14:textId="089C74B0"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0CEED75F"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և հաստատված </w:t>
      </w:r>
      <w:r w:rsidR="006D3529" w:rsidRPr="006244A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6DDA65FB"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4F4E59">
        <w:rPr>
          <w:rFonts w:ascii="GHEA Grapalat" w:hAnsi="GHEA Grapalat" w:cs="Sylfaen"/>
          <w:sz w:val="20"/>
          <w:szCs w:val="20"/>
          <w:lang w:val="hy-AM"/>
        </w:rPr>
        <w:t>15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w:t>
      </w:r>
      <w:r w:rsidRPr="00FB1EC7">
        <w:rPr>
          <w:rFonts w:ascii="GHEA Grapalat" w:hAnsi="GHEA Grapalat" w:cs="Sylfaen"/>
          <w:sz w:val="20"/>
          <w:lang w:val="hy-AM"/>
        </w:rPr>
        <w:lastRenderedPageBreak/>
        <w:t>N 596-Ն որոշմամբ սահմանված կարգով ձևավորված հանձնաժողովի կողմից կատարված աշխատանքներն ընդունվելու դեպքում.</w:t>
      </w:r>
    </w:p>
    <w:p w14:paraId="26760CA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75354592"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00E554C8">
        <w:rPr>
          <w:rFonts w:ascii="GHEA Grapalat" w:hAnsi="GHEA Grapalat"/>
          <w:b/>
          <w:sz w:val="20"/>
          <w:szCs w:val="20"/>
          <w:lang w:val="hy-AM"/>
        </w:rPr>
        <w:t xml:space="preserve">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2A0D04A5"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00E554C8">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23B65A54"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w:t>
      </w:r>
      <w:r w:rsidR="00E554C8">
        <w:rPr>
          <w:rFonts w:ascii="GHEA Grapalat" w:hAnsi="GHEA Grapalat" w:cs="Sylfaen"/>
          <w:sz w:val="20"/>
          <w:szCs w:val="20"/>
          <w:lang w:val="hy-AM"/>
        </w:rPr>
        <w:t xml:space="preserve">   </w:t>
      </w:r>
      <w:r w:rsidRPr="00FB1EC7">
        <w:rPr>
          <w:rFonts w:ascii="GHEA Grapalat" w:hAnsi="GHEA Grapalat" w:cs="Sylfaen"/>
          <w:sz w:val="20"/>
          <w:szCs w:val="20"/>
          <w:lang w:val="hy-AM"/>
        </w:rPr>
        <w:t>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E9D19F0"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E554C8">
        <w:rPr>
          <w:rFonts w:ascii="GHEA Grapalat" w:hAnsi="GHEA Grapalat" w:cs="Sylfaen"/>
          <w:sz w:val="20"/>
          <w:szCs w:val="20"/>
          <w:lang w:val="hy-AM"/>
        </w:rPr>
        <w:t>30</w:t>
      </w:r>
      <w:r w:rsidR="00AA701D">
        <w:rPr>
          <w:rFonts w:ascii="GHEA Grapalat" w:hAnsi="GHEA Grapalat" w:cs="Sylfaen"/>
          <w:sz w:val="20"/>
          <w:szCs w:val="20"/>
          <w:lang w:val="hy-AM"/>
        </w:rPr>
        <w:t>-</w:t>
      </w:r>
      <w:r w:rsidR="00F02279"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06212B2D"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bookmarkStart w:id="13" w:name="_Hlk160089982"/>
      <w:r w:rsidRPr="002A182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418218C4"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6FCF29E"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ՆԳ-ն հրավերով հրապարակված շինարարական աշխատանքների նախահաշվային գինն է.</w:t>
      </w:r>
    </w:p>
    <w:p w14:paraId="20F461F4"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5A5E9D37" w14:textId="77777777" w:rsidR="00F21AF3"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ՎԳ –ն ծավալաթերթ-նախահաշվով սահմանված աշխատանքների դիմաց վճարվող գումարն է:</w:t>
      </w:r>
    </w:p>
    <w:bookmarkEnd w:id="13"/>
    <w:p w14:paraId="185DEAB7" w14:textId="4EA6BAAA" w:rsidR="00634909" w:rsidRPr="00FB1EC7" w:rsidRDefault="00634909" w:rsidP="00F02279">
      <w:pPr>
        <w:tabs>
          <w:tab w:val="num" w:pos="0"/>
          <w:tab w:val="left" w:pos="720"/>
          <w:tab w:val="num" w:pos="900"/>
        </w:tabs>
        <w:jc w:val="both"/>
        <w:rPr>
          <w:rFonts w:ascii="GHEA Grapalat" w:hAnsi="GHEA Grapalat" w:cs="Times Armenian"/>
          <w:sz w:val="20"/>
          <w:szCs w:val="20"/>
          <w:lang w:val="hy-AM"/>
        </w:rPr>
      </w:pPr>
      <w:r w:rsidRPr="003D1A3B">
        <w:rPr>
          <w:rFonts w:ascii="GHEA Grapalat" w:hAnsi="GHEA Grapalat"/>
          <w:sz w:val="20"/>
          <w:lang w:val="hy-AM"/>
        </w:rPr>
        <w:t xml:space="preserve"> </w:t>
      </w:r>
    </w:p>
    <w:p w14:paraId="7B957D65" w14:textId="0677DE32"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00E554C8">
        <w:rPr>
          <w:rFonts w:ascii="GHEA Grapalat" w:hAnsi="GHEA Grapalat"/>
          <w:b/>
          <w:sz w:val="20"/>
          <w:szCs w:val="20"/>
          <w:lang w:val="hy-AM"/>
        </w:rPr>
        <w:t xml:space="preserve">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E554C8">
      <w:pPr>
        <w:tabs>
          <w:tab w:val="left" w:pos="1080"/>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4E89F0B5"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w:t>
      </w:r>
      <w:r w:rsidR="008C3893" w:rsidRPr="0093002B">
        <w:rPr>
          <w:rFonts w:ascii="GHEA Grapalat" w:hAnsi="GHEA Grapalat" w:cs="Arial"/>
          <w:sz w:val="20"/>
          <w:szCs w:val="20"/>
          <w:lang w:val="hy-AM"/>
        </w:rPr>
        <w:t>0,</w:t>
      </w:r>
      <w:r w:rsidR="00E76580">
        <w:rPr>
          <w:rFonts w:ascii="GHEA Grapalat" w:hAnsi="GHEA Grapalat" w:cs="Arial"/>
          <w:sz w:val="20"/>
          <w:szCs w:val="20"/>
          <w:lang w:val="hy-AM"/>
        </w:rPr>
        <w:t>18</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զրո</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ամբողջ</w:t>
      </w:r>
      <w:r w:rsidR="008C3893" w:rsidRPr="0093002B">
        <w:rPr>
          <w:rFonts w:ascii="GHEA Grapalat" w:hAnsi="GHEA Grapalat" w:cs="Arial"/>
          <w:sz w:val="20"/>
          <w:szCs w:val="20"/>
          <w:lang w:val="hy-AM"/>
        </w:rPr>
        <w:t xml:space="preserve"> </w:t>
      </w:r>
      <w:r w:rsidR="00E76580">
        <w:rPr>
          <w:rFonts w:ascii="GHEA Grapalat" w:hAnsi="GHEA Grapalat" w:cs="Arial"/>
          <w:sz w:val="20"/>
          <w:szCs w:val="20"/>
          <w:lang w:val="hy-AM"/>
        </w:rPr>
        <w:t>տասութ</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հարյուրերորդական</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տոկոսի</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1D6C7DDA"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lastRenderedPageBreak/>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w:t>
      </w:r>
      <w:r w:rsidR="00E76580" w:rsidRPr="00E76580">
        <w:rPr>
          <w:rFonts w:ascii="GHEA Grapalat" w:hAnsi="GHEA Grapalat" w:cs="Arial"/>
          <w:sz w:val="20"/>
          <w:szCs w:val="20"/>
          <w:lang w:val="hy-AM"/>
        </w:rPr>
        <w:t>3</w:t>
      </w:r>
      <w:r w:rsidR="00976CDA" w:rsidRPr="00FB1EC7">
        <w:rPr>
          <w:rFonts w:ascii="GHEA Grapalat" w:hAnsi="GHEA Grapalat" w:cs="Times Armenian"/>
          <w:sz w:val="20"/>
          <w:szCs w:val="20"/>
          <w:lang w:val="hy-AM"/>
        </w:rPr>
        <w:t xml:space="preserve"> (</w:t>
      </w:r>
      <w:r w:rsidR="00E76580">
        <w:rPr>
          <w:rFonts w:ascii="GHEA Grapalat" w:hAnsi="GHEA Grapalat" w:cs="Times Armenian"/>
          <w:sz w:val="20"/>
          <w:szCs w:val="20"/>
          <w:lang w:val="hy-AM"/>
        </w:rPr>
        <w:t>երեք</w:t>
      </w:r>
      <w:r w:rsidR="00976CDA" w:rsidRPr="00FB1EC7">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96D9C" w:rsidRPr="00E96D9C">
        <w:rPr>
          <w:rFonts w:ascii="GHEA Grapalat" w:hAnsi="GHEA Grapalat" w:cs="Sylfaen"/>
          <w:sz w:val="20"/>
          <w:szCs w:val="20"/>
          <w:vertAlign w:val="superscript"/>
          <w:lang w:val="hy-AM"/>
        </w:rPr>
        <w:t>31</w:t>
      </w:r>
      <w:r w:rsidRPr="0085441B">
        <w:rPr>
          <w:rStyle w:val="FootnoteReference"/>
          <w:rFonts w:ascii="GHEA Grapalat" w:hAnsi="GHEA Grapalat" w:cs="Sylfaen"/>
          <w:color w:val="FFFFFF"/>
          <w:sz w:val="20"/>
          <w:szCs w:val="20"/>
          <w:lang w:val="hy-AM"/>
        </w:rPr>
        <w:footnoteReference w:id="17"/>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2CCAF2F2"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w:t>
      </w:r>
      <w:r w:rsidR="008C3893" w:rsidRPr="0093002B">
        <w:rPr>
          <w:rFonts w:ascii="GHEA Grapalat" w:hAnsi="GHEA Grapalat" w:cs="Arial"/>
          <w:sz w:val="20"/>
          <w:szCs w:val="20"/>
          <w:lang w:val="hy-AM"/>
        </w:rPr>
        <w:t>0,5 (</w:t>
      </w:r>
      <w:r w:rsidR="008C3893" w:rsidRPr="0093002B">
        <w:rPr>
          <w:rFonts w:ascii="GHEA Grapalat" w:hAnsi="GHEA Grapalat" w:cs="Sylfaen"/>
          <w:sz w:val="20"/>
          <w:szCs w:val="20"/>
          <w:lang w:val="hy-AM"/>
        </w:rPr>
        <w:t>զրո</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ամբողջ</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հինգ</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տասնորդական</w:t>
      </w:r>
      <w:r w:rsidR="008C3893" w:rsidRPr="0093002B">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2D695CA3" w14:textId="398AE261" w:rsidR="00CA24B0"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14"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tbl>
      <w:tblPr>
        <w:tblStyle w:val="TableGrid"/>
        <w:tblW w:w="10568" w:type="dxa"/>
        <w:jc w:val="center"/>
        <w:tblLook w:val="04A0" w:firstRow="1" w:lastRow="0" w:firstColumn="1" w:lastColumn="0" w:noHBand="0" w:noVBand="1"/>
      </w:tblPr>
      <w:tblGrid>
        <w:gridCol w:w="709"/>
        <w:gridCol w:w="6126"/>
        <w:gridCol w:w="3733"/>
      </w:tblGrid>
      <w:tr w:rsidR="002A1211" w14:paraId="10432F93" w14:textId="77777777" w:rsidTr="002A1211">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BEFA9" w14:textId="77777777" w:rsidR="002A1211" w:rsidRDefault="002A1211" w:rsidP="000834EA">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rPr>
              <w:t>N</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75F84B" w14:textId="77777777" w:rsidR="002A1211" w:rsidRDefault="002A1211" w:rsidP="000834EA">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Խախտումը</w:t>
            </w:r>
          </w:p>
        </w:tc>
        <w:tc>
          <w:tcPr>
            <w:tcW w:w="37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C31D2E" w14:textId="77777777" w:rsidR="002A1211" w:rsidRDefault="002A1211" w:rsidP="000834EA">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2A1211" w14:paraId="20211D9B" w14:textId="77777777" w:rsidTr="002A1211">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84E747" w14:textId="77777777" w:rsidR="002A1211" w:rsidRDefault="002A1211" w:rsidP="000834EA">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1</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A97692" w14:textId="77777777" w:rsidR="002A1211" w:rsidRDefault="002A1211" w:rsidP="000834EA">
            <w:pPr>
              <w:pStyle w:val="NormalWeb"/>
              <w:jc w:val="both"/>
              <w:rPr>
                <w:rFonts w:ascii="GHEA Grapalat" w:hAnsi="GHEA Grapalat" w:cs="Sylfaen"/>
                <w:sz w:val="20"/>
                <w:szCs w:val="20"/>
                <w:lang w:val="hy-AM"/>
              </w:rPr>
            </w:pPr>
            <w:r>
              <w:rPr>
                <w:rFonts w:ascii="GHEA Grapalat" w:hAnsi="GHEA Grapalat" w:cs="Sylfaen"/>
                <w:sz w:val="20"/>
                <w:szCs w:val="20"/>
                <w:lang w:val="hy-AM"/>
              </w:rPr>
              <w:t>Շինարարական հրապարակի պատշաճ կազմակերպումը, կահավորումը չկատարել</w:t>
            </w:r>
          </w:p>
        </w:tc>
        <w:tc>
          <w:tcPr>
            <w:tcW w:w="37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36888C" w14:textId="77777777" w:rsidR="002A1211" w:rsidRDefault="002A1211" w:rsidP="000834E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2A1211" w14:paraId="3405BFB4" w14:textId="77777777" w:rsidTr="002A1211">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79865F" w14:textId="77777777" w:rsidR="002A1211" w:rsidRDefault="002A1211" w:rsidP="000834EA">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2</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4B3CB" w14:textId="77777777" w:rsidR="002A1211" w:rsidRDefault="002A1211" w:rsidP="000834E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Տեխնիկական անվտանգության նորմերի չպահապնելը</w:t>
            </w:r>
          </w:p>
        </w:tc>
        <w:tc>
          <w:tcPr>
            <w:tcW w:w="37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123EF4" w14:textId="77777777" w:rsidR="002A1211" w:rsidRDefault="002A1211" w:rsidP="000834E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2A1211" w14:paraId="1602812F" w14:textId="77777777" w:rsidTr="002A1211">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98248C" w14:textId="77777777" w:rsidR="002A1211" w:rsidRDefault="002A1211" w:rsidP="000834EA">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3</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BEF120" w14:textId="77777777" w:rsidR="002A1211" w:rsidRDefault="002A1211" w:rsidP="000834E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 xml:space="preserve">Սանիտարահիգենիկ և բնապահպանական նորմերի չպահապնելը  </w:t>
            </w:r>
          </w:p>
        </w:tc>
        <w:tc>
          <w:tcPr>
            <w:tcW w:w="37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354E1E" w14:textId="77777777" w:rsidR="002A1211" w:rsidRDefault="002A1211" w:rsidP="000834E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2A1211" w14:paraId="5CF66185" w14:textId="77777777" w:rsidTr="002A1211">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22A8F5" w14:textId="77777777" w:rsidR="002A1211" w:rsidRDefault="002A1211" w:rsidP="000834EA">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4</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B8CABF" w14:textId="77777777" w:rsidR="002A1211" w:rsidRDefault="002A1211" w:rsidP="000834E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37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46D215" w14:textId="77777777" w:rsidR="002A1211" w:rsidRDefault="002A1211" w:rsidP="000834E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2A1211" w:rsidRPr="009601B4" w14:paraId="57A8D1D9" w14:textId="77777777" w:rsidTr="002A1211">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808C0" w14:textId="77777777" w:rsidR="002A1211" w:rsidRPr="00AF440D" w:rsidRDefault="002A1211" w:rsidP="000834EA">
            <w:pPr>
              <w:pStyle w:val="NormalWeb"/>
              <w:spacing w:after="0" w:line="360" w:lineRule="auto"/>
              <w:jc w:val="center"/>
              <w:rPr>
                <w:rFonts w:ascii="GHEA Grapalat" w:hAnsi="GHEA Grapalat" w:cs="Sylfaen"/>
                <w:sz w:val="20"/>
                <w:szCs w:val="20"/>
                <w:lang w:val="hy-AM"/>
              </w:rPr>
            </w:pPr>
            <w:r w:rsidRPr="00AF440D">
              <w:rPr>
                <w:rFonts w:ascii="GHEA Grapalat" w:hAnsi="GHEA Grapalat" w:cs="Sylfaen"/>
                <w:sz w:val="20"/>
                <w:szCs w:val="20"/>
                <w:lang w:val="hy-AM"/>
              </w:rPr>
              <w:t>5</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449B00" w14:textId="77777777" w:rsidR="002A1211" w:rsidRPr="00AF440D" w:rsidRDefault="002A1211" w:rsidP="000834EA">
            <w:pPr>
              <w:pStyle w:val="NormalWeb"/>
              <w:spacing w:after="0"/>
              <w:jc w:val="both"/>
              <w:rPr>
                <w:rFonts w:ascii="GHEA Grapalat" w:hAnsi="GHEA Grapalat" w:cs="Sylfaen"/>
                <w:sz w:val="20"/>
                <w:szCs w:val="20"/>
                <w:lang w:val="hy-AM"/>
              </w:rPr>
            </w:pPr>
            <w:r w:rsidRPr="00AF440D">
              <w:rPr>
                <w:rFonts w:ascii="GHEA Grapalat" w:hAnsi="GHEA Grapalat" w:cs="Sylfaen"/>
                <w:sz w:val="20"/>
                <w:szCs w:val="20"/>
                <w:lang w:val="hy-AM"/>
              </w:rPr>
              <w:t>Համաձայն Քաղաքաշինության կոմիտեի կողմից սահմանված նորմերի տեսաձայնագրման սարքերի բացակայություն</w:t>
            </w:r>
          </w:p>
        </w:tc>
        <w:tc>
          <w:tcPr>
            <w:tcW w:w="37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FAFC2E" w14:textId="77777777" w:rsidR="002A1211" w:rsidRPr="00AF440D" w:rsidRDefault="002A1211" w:rsidP="000834EA">
            <w:pPr>
              <w:pStyle w:val="NormalWeb"/>
              <w:spacing w:after="0"/>
              <w:jc w:val="both"/>
              <w:rPr>
                <w:rFonts w:ascii="GHEA Grapalat" w:hAnsi="GHEA Grapalat" w:cs="Sylfaen"/>
                <w:sz w:val="20"/>
                <w:szCs w:val="20"/>
                <w:lang w:val="hy-AM"/>
              </w:rPr>
            </w:pPr>
            <w:r w:rsidRPr="00AF440D">
              <w:rPr>
                <w:rFonts w:ascii="GHEA Grapalat" w:hAnsi="GHEA Grapalat" w:cs="Sylfaen"/>
                <w:sz w:val="20"/>
                <w:szCs w:val="20"/>
                <w:lang w:val="hy-AM"/>
              </w:rPr>
              <w:t>Տուգանք – պայմանագրային գնի 10% չափով</w:t>
            </w:r>
          </w:p>
          <w:p w14:paraId="17A95EDC" w14:textId="77777777" w:rsidR="002A1211" w:rsidRPr="00AF440D" w:rsidRDefault="002A1211" w:rsidP="000834EA">
            <w:pPr>
              <w:pStyle w:val="NormalWeb"/>
              <w:spacing w:after="0"/>
              <w:jc w:val="both"/>
              <w:rPr>
                <w:rFonts w:ascii="GHEA Grapalat" w:hAnsi="GHEA Grapalat" w:cs="Sylfaen"/>
                <w:sz w:val="20"/>
                <w:szCs w:val="20"/>
                <w:lang w:val="hy-AM"/>
              </w:rPr>
            </w:pPr>
            <w:r w:rsidRPr="00AF440D">
              <w:rPr>
                <w:rFonts w:ascii="GHEA Grapalat" w:hAnsi="GHEA Grapalat" w:cs="Sylfaen"/>
                <w:sz w:val="20"/>
                <w:szCs w:val="20"/>
                <w:lang w:val="hy-AM"/>
              </w:rPr>
              <w:t>Երկրորդ անգամ կրկնելու դեպքում՝ պայմանագրի խզում</w:t>
            </w:r>
          </w:p>
        </w:tc>
      </w:tr>
      <w:bookmarkEnd w:id="14"/>
    </w:tbl>
    <w:p w14:paraId="0D6772EE" w14:textId="113EB318" w:rsidR="00993BA8" w:rsidRPr="00A549C1" w:rsidRDefault="00993BA8" w:rsidP="002D5ECD">
      <w:pPr>
        <w:pStyle w:val="NormalWeb"/>
        <w:shd w:val="clear" w:color="auto" w:fill="FFFFFF"/>
        <w:spacing w:before="0" w:beforeAutospacing="0" w:after="0" w:afterAutospacing="0"/>
        <w:ind w:firstLine="375"/>
        <w:jc w:val="both"/>
        <w:rPr>
          <w:rFonts w:ascii="GHEA Grapalat" w:hAnsi="GHEA Grapalat" w:cs="Sylfaen"/>
          <w:sz w:val="20"/>
          <w:szCs w:val="20"/>
          <w:lang w:val="hy-AM"/>
        </w:rPr>
      </w:pPr>
    </w:p>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5BF9C68B" w14:textId="77777777" w:rsidR="00680548" w:rsidRPr="00FB1EC7" w:rsidRDefault="00680548" w:rsidP="00F02279">
      <w:pPr>
        <w:tabs>
          <w:tab w:val="left" w:pos="1276"/>
        </w:tabs>
        <w:ind w:firstLine="720"/>
        <w:jc w:val="both"/>
        <w:rPr>
          <w:rFonts w:ascii="GHEA Grapalat" w:hAnsi="GHEA Grapalat"/>
          <w:sz w:val="20"/>
          <w:szCs w:val="20"/>
          <w:lang w:val="hy-AM"/>
        </w:rPr>
      </w:pPr>
    </w:p>
    <w:p w14:paraId="31AAFFDB" w14:textId="4E05F14B"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00680548">
        <w:rPr>
          <w:rFonts w:ascii="GHEA Grapalat" w:hAnsi="GHEA Grapalat"/>
          <w:b/>
          <w:sz w:val="20"/>
          <w:szCs w:val="20"/>
          <w:lang w:val="hy-AM"/>
        </w:rPr>
        <w:t xml:space="preserve">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lastRenderedPageBreak/>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67113177" w:rsidR="00F02279" w:rsidRPr="00FB1EC7" w:rsidRDefault="00680548" w:rsidP="00680548">
      <w:pPr>
        <w:tabs>
          <w:tab w:val="left" w:pos="1276"/>
        </w:tabs>
        <w:jc w:val="both"/>
        <w:rPr>
          <w:rFonts w:ascii="GHEA Grapalat" w:hAnsi="GHEA Grapalat" w:cs="Times Armenian"/>
          <w:sz w:val="20"/>
          <w:szCs w:val="20"/>
          <w:lang w:val="hy-AM"/>
        </w:rPr>
      </w:pPr>
      <w:r>
        <w:rPr>
          <w:rFonts w:ascii="GHEA Grapalat" w:hAnsi="GHEA Grapalat"/>
          <w:sz w:val="20"/>
          <w:szCs w:val="20"/>
          <w:lang w:val="hy-AM"/>
        </w:rPr>
        <w:t xml:space="preserve">          </w:t>
      </w:r>
      <w:r w:rsidR="00F02279" w:rsidRPr="00FB1EC7">
        <w:rPr>
          <w:rFonts w:ascii="GHEA Grapalat" w:hAnsi="GHEA Grapalat"/>
          <w:sz w:val="20"/>
          <w:szCs w:val="20"/>
          <w:lang w:val="hy-AM"/>
        </w:rPr>
        <w:t>8.5</w:t>
      </w:r>
      <w:r w:rsidR="00F02279" w:rsidRPr="00FB1EC7">
        <w:rPr>
          <w:rFonts w:ascii="GHEA Grapalat" w:hAnsi="GHEA Grapalat"/>
          <w:sz w:val="20"/>
          <w:szCs w:val="20"/>
          <w:lang w:val="hy-AM"/>
        </w:rPr>
        <w:tab/>
        <w:t>Պ</w:t>
      </w:r>
      <w:r w:rsidR="00F02279" w:rsidRPr="00FB1EC7">
        <w:rPr>
          <w:rFonts w:ascii="GHEA Grapalat" w:hAnsi="GHEA Grapalat" w:cs="Sylfaen"/>
          <w:sz w:val="20"/>
          <w:szCs w:val="20"/>
          <w:lang w:val="hy-AM"/>
        </w:rPr>
        <w:t>այմանագրում</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փոփոխություններ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և</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լրացումներ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կարող</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են</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կատարվել</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միայն</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Կողմերի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փոխադարձ</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համաձայնությամբ</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համաձայնագիր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կնքելու</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միջոցով</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որը</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կհանդիսանա</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պայմանագրի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անբաժանելի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մասը</w:t>
      </w:r>
      <w:r w:rsidR="00F02279" w:rsidRPr="00FB1EC7">
        <w:rPr>
          <w:rFonts w:ascii="GHEA Grapalat" w:hAnsi="GHEA Grapalat" w:cs="Tahoma"/>
          <w:sz w:val="20"/>
          <w:szCs w:val="20"/>
          <w:lang w:val="hy-AM"/>
        </w:rPr>
        <w:t>։</w:t>
      </w:r>
      <w:r w:rsidR="00F02279"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FootnoteReference"/>
          <w:rFonts w:ascii="GHEA Grapalat" w:hAnsi="GHEA Grapalat" w:cs="Sylfaen"/>
          <w:color w:val="FFFFFF"/>
          <w:sz w:val="20"/>
          <w:szCs w:val="20"/>
          <w:lang w:val="hy-AM"/>
        </w:rPr>
        <w:footnoteReference w:id="18"/>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9"/>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lastRenderedPageBreak/>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53F76B54"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64BBDC30" w14:textId="3685990B" w:rsidR="00323366" w:rsidRPr="0093002B" w:rsidRDefault="00323366" w:rsidP="00323366">
      <w:pPr>
        <w:ind w:firstLine="708"/>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8.1</w:t>
      </w:r>
      <w:r>
        <w:rPr>
          <w:rFonts w:ascii="GHEA Grapalat" w:hAnsi="GHEA Grapalat"/>
          <w:sz w:val="20"/>
          <w:szCs w:val="20"/>
          <w:lang w:val="hy-AM" w:eastAsia="ru-RU"/>
        </w:rPr>
        <w:t>4</w:t>
      </w:r>
      <w:r w:rsidRPr="0093002B">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93002B">
        <w:rPr>
          <w:rStyle w:val="FootnoteReference"/>
          <w:rFonts w:ascii="GHEA Grapalat" w:hAnsi="GHEA Grapalat"/>
          <w:sz w:val="20"/>
          <w:szCs w:val="20"/>
          <w:lang w:val="hy-AM" w:eastAsia="ru-RU"/>
        </w:rPr>
        <w:footnoteReference w:id="20"/>
      </w:r>
    </w:p>
    <w:p w14:paraId="7E57C0C2" w14:textId="260FC208" w:rsidR="00293C15" w:rsidRPr="008D72DB" w:rsidRDefault="00293C15" w:rsidP="00F02279">
      <w:pPr>
        <w:ind w:firstLine="708"/>
        <w:jc w:val="both"/>
        <w:rPr>
          <w:rFonts w:ascii="GHEA Grapalat" w:hAnsi="GHEA Grapalat" w:cs="Sylfaen"/>
          <w:b/>
          <w:bCs/>
          <w:sz w:val="20"/>
          <w:szCs w:val="20"/>
          <w:lang w:val="hy-AM"/>
        </w:rPr>
      </w:pPr>
      <w:r w:rsidRPr="00FB1EC7">
        <w:rPr>
          <w:rFonts w:ascii="GHEA Grapalat" w:hAnsi="GHEA Grapalat" w:cs="Sylfaen"/>
          <w:sz w:val="20"/>
          <w:szCs w:val="20"/>
          <w:lang w:val="hy-AM"/>
        </w:rPr>
        <w:t>8.1</w:t>
      </w:r>
      <w:r w:rsidR="00323366">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sidR="00FE7A86">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00D90A5C" w:rsidRPr="00196ECE">
        <w:rPr>
          <w:rFonts w:ascii="GHEA Grapalat" w:hAnsi="GHEA Grapalat" w:cs="Sylfaen"/>
          <w:sz w:val="20"/>
          <w:szCs w:val="20"/>
          <w:lang w:val="hy-AM"/>
        </w:rPr>
        <w:t>Երևան</w:t>
      </w:r>
      <w:r w:rsidR="00B66758">
        <w:rPr>
          <w:rFonts w:ascii="GHEA Grapalat" w:hAnsi="GHEA Grapalat" w:cs="Sylfaen"/>
          <w:sz w:val="20"/>
          <w:szCs w:val="20"/>
          <w:lang w:val="hy-AM"/>
        </w:rPr>
        <w:t>ի</w:t>
      </w:r>
      <w:r w:rsidR="00D90A5C" w:rsidRPr="00196ECE">
        <w:rPr>
          <w:rFonts w:ascii="GHEA Grapalat" w:hAnsi="GHEA Grapalat" w:cs="Sylfaen"/>
          <w:sz w:val="20"/>
          <w:szCs w:val="20"/>
          <w:lang w:val="hy-AM"/>
        </w:rPr>
        <w:t xml:space="preserve"> քաղաք</w:t>
      </w:r>
      <w:r w:rsidR="00B66758">
        <w:rPr>
          <w:rFonts w:ascii="GHEA Grapalat" w:hAnsi="GHEA Grapalat" w:cs="Sylfaen"/>
          <w:sz w:val="20"/>
          <w:szCs w:val="20"/>
          <w:lang w:val="hy-AM"/>
        </w:rPr>
        <w:t>ապետարան</w:t>
      </w:r>
      <w:r w:rsidR="00D90A5C" w:rsidRPr="00196ECE">
        <w:rPr>
          <w:rFonts w:ascii="GHEA Grapalat" w:hAnsi="GHEA Grapalat" w:cs="Sylfaen"/>
          <w:sz w:val="20"/>
          <w:szCs w:val="20"/>
          <w:lang w:val="hy-AM"/>
        </w:rPr>
        <w:t xml:space="preserve">ի </w:t>
      </w:r>
      <w:r w:rsidR="00B66758">
        <w:rPr>
          <w:rFonts w:ascii="GHEA Grapalat" w:hAnsi="GHEA Grapalat" w:cs="Sylfaen"/>
          <w:sz w:val="20"/>
          <w:szCs w:val="20"/>
          <w:lang w:val="hy-AM"/>
        </w:rPr>
        <w:t>աշխատակազմի շինարարության և բարեկարգման վարչությունը</w:t>
      </w:r>
      <w:r w:rsidRPr="00196ECE">
        <w:rPr>
          <w:rFonts w:ascii="GHEA Grapalat" w:hAnsi="GHEA Grapalat" w:cs="Sylfaen"/>
          <w:sz w:val="20"/>
          <w:szCs w:val="20"/>
          <w:lang w:val="hy-AM"/>
        </w:rPr>
        <w:t>:</w:t>
      </w:r>
    </w:p>
    <w:p w14:paraId="7F8DE698" w14:textId="77777777" w:rsidR="00A54C71" w:rsidRDefault="00A54C71" w:rsidP="00F02279">
      <w:pPr>
        <w:ind w:firstLine="708"/>
        <w:jc w:val="both"/>
        <w:rPr>
          <w:rFonts w:ascii="GHEA Grapalat" w:hAnsi="GHEA Grapalat"/>
          <w:sz w:val="20"/>
          <w:szCs w:val="20"/>
          <w:vertAlign w:val="superscript"/>
          <w:lang w:val="hy-AM" w:eastAsia="ru-RU"/>
        </w:rPr>
      </w:pPr>
    </w:p>
    <w:p w14:paraId="4734E190" w14:textId="6D6CBCA5" w:rsidR="00F02279" w:rsidRDefault="00F02279" w:rsidP="00F02279">
      <w:pPr>
        <w:ind w:firstLine="708"/>
        <w:jc w:val="both"/>
        <w:rPr>
          <w:rFonts w:ascii="GHEA Grapalat" w:hAnsi="GHEA Grapalat"/>
          <w:sz w:val="20"/>
          <w:szCs w:val="20"/>
          <w:vertAlign w:val="superscript"/>
          <w:lang w:val="hy-AM" w:eastAsia="ru-RU"/>
        </w:rPr>
      </w:pPr>
      <w:r w:rsidRPr="005D36B1">
        <w:rPr>
          <w:rStyle w:val="FootnoteReference"/>
          <w:rFonts w:ascii="GHEA Grapalat" w:hAnsi="GHEA Grapalat"/>
          <w:color w:val="FFFFFF"/>
          <w:sz w:val="20"/>
          <w:szCs w:val="20"/>
          <w:lang w:val="hy-AM" w:eastAsia="ru-RU"/>
        </w:rPr>
        <w:footnoteReference w:id="21"/>
      </w: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3A1CC3FF" w14:textId="30D5CB10" w:rsidR="00AB54E9" w:rsidRDefault="00AB54E9" w:rsidP="007D34E7">
      <w:pPr>
        <w:ind w:firstLine="567"/>
        <w:jc w:val="right"/>
        <w:rPr>
          <w:rFonts w:ascii="GHEA Grapalat" w:hAnsi="GHEA Grapalat"/>
          <w:i/>
          <w:sz w:val="20"/>
          <w:szCs w:val="20"/>
          <w:lang w:val="hy-AM"/>
        </w:rPr>
        <w:sectPr w:rsidR="00AB54E9" w:rsidSect="00D94139">
          <w:footnotePr>
            <w:pos w:val="beneathText"/>
          </w:footnotePr>
          <w:pgSz w:w="11906" w:h="16838" w:code="9"/>
          <w:pgMar w:top="540" w:right="707" w:bottom="540" w:left="663" w:header="561" w:footer="561" w:gutter="0"/>
          <w:cols w:space="720"/>
        </w:sectPr>
      </w:pPr>
    </w:p>
    <w:p w14:paraId="0359D1D5" w14:textId="20F61D52" w:rsidR="00F02279" w:rsidRPr="00FB1EC7" w:rsidRDefault="00F02279" w:rsidP="007D34E7">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27D384AA"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2B5553" w14:textId="77777777" w:rsidR="00F02279" w:rsidRPr="00FB1EC7" w:rsidRDefault="00F02279" w:rsidP="00F02279">
      <w:pPr>
        <w:jc w:val="center"/>
        <w:rPr>
          <w:rFonts w:ascii="GHEA Grapalat" w:hAnsi="GHEA Grapalat" w:cs="Sylfaen"/>
          <w:b/>
          <w:lang w:val="hy-AM"/>
        </w:rPr>
      </w:pPr>
    </w:p>
    <w:p w14:paraId="7E33710E" w14:textId="77777777" w:rsidR="00E764D9" w:rsidRDefault="00E764D9" w:rsidP="00470C19">
      <w:pPr>
        <w:jc w:val="center"/>
        <w:rPr>
          <w:rFonts w:ascii="GHEA Grapalat" w:hAnsi="GHEA Grapalat" w:cs="Sylfaen"/>
          <w:b/>
          <w:lang w:val="hy-AM"/>
        </w:rPr>
      </w:pPr>
    </w:p>
    <w:p w14:paraId="550549E2" w14:textId="77777777" w:rsidR="002A406B" w:rsidRDefault="002A406B" w:rsidP="00470C19">
      <w:pPr>
        <w:jc w:val="center"/>
        <w:rPr>
          <w:rFonts w:ascii="GHEA Grapalat" w:hAnsi="GHEA Grapalat" w:cs="Sylfaen"/>
          <w:b/>
          <w:lang w:val="hy-AM"/>
        </w:rPr>
      </w:pPr>
    </w:p>
    <w:p w14:paraId="085EE6BD" w14:textId="77777777" w:rsidR="002A406B" w:rsidRDefault="002A406B" w:rsidP="00470C19">
      <w:pPr>
        <w:jc w:val="center"/>
        <w:rPr>
          <w:rFonts w:ascii="GHEA Grapalat" w:hAnsi="GHEA Grapalat" w:cs="Sylfaen"/>
          <w:b/>
          <w:lang w:val="hy-AM"/>
        </w:rPr>
      </w:pPr>
    </w:p>
    <w:p w14:paraId="4F71461E" w14:textId="77777777" w:rsidR="00A5748C" w:rsidRDefault="00A5748C" w:rsidP="00A5748C">
      <w:pPr>
        <w:jc w:val="center"/>
        <w:rPr>
          <w:rFonts w:ascii="GHEA Grapalat" w:hAnsi="GHEA Grapalat" w:cs="Sylfaen"/>
          <w:b/>
          <w:lang w:val="hy-AM"/>
        </w:rPr>
      </w:pPr>
    </w:p>
    <w:p w14:paraId="2ECE4FD3" w14:textId="1CD917C3" w:rsidR="00A5748C" w:rsidRPr="002A406B" w:rsidRDefault="00A5748C" w:rsidP="00A5748C">
      <w:pPr>
        <w:jc w:val="center"/>
        <w:rPr>
          <w:rFonts w:ascii="GHEA Grapalat" w:hAnsi="GHEA Grapalat" w:cs="Sylfaen"/>
          <w:b/>
          <w:sz w:val="20"/>
          <w:lang w:val="pt-BR"/>
        </w:rPr>
      </w:pPr>
      <w:r w:rsidRPr="002A406B">
        <w:rPr>
          <w:rFonts w:ascii="GHEA Grapalat" w:hAnsi="GHEA Grapalat" w:cs="Sylfaen"/>
          <w:b/>
          <w:sz w:val="20"/>
          <w:lang w:val="pt-BR"/>
        </w:rPr>
        <w:t>ԾԱՎԱԼԱԹԵՐԹ-ՆԱԽԱՀԱՇԻՎ*</w:t>
      </w:r>
    </w:p>
    <w:p w14:paraId="3BD9263F" w14:textId="6597E3B6" w:rsidR="00A5748C" w:rsidRDefault="00AC173D" w:rsidP="00A5748C">
      <w:pPr>
        <w:ind w:firstLine="567"/>
        <w:jc w:val="center"/>
        <w:rPr>
          <w:rFonts w:ascii="GHEA Grapalat" w:hAnsi="GHEA Grapalat" w:cs="Sylfaen"/>
          <w:b/>
          <w:sz w:val="20"/>
          <w:lang w:val="pt-BR"/>
        </w:rPr>
      </w:pPr>
      <w:r w:rsidRPr="00AC173D">
        <w:rPr>
          <w:rFonts w:ascii="GHEA Grapalat" w:hAnsi="GHEA Grapalat" w:cs="Sylfaen"/>
          <w:b/>
          <w:sz w:val="20"/>
          <w:lang w:val="pt-BR"/>
        </w:rPr>
        <w:t>««ՇՏԱՊ ՕԳՆՈՒԹՅՈՒՆ» ՓԲԸ-ԻՆ ՊԱՏԿԱՆՈՂ «ԿԵՆՏՐՈՆ» ԵՆԹԱԿԱՅԱՆԻ ՇԵՆՔԻ 2-ՐԴ ՀԱՐԿԻ ՎԵՐԱՆՈՐՈԳՄԱՆ</w:t>
      </w:r>
      <w:r w:rsidRPr="002A406B">
        <w:rPr>
          <w:rFonts w:ascii="GHEA Grapalat" w:hAnsi="GHEA Grapalat" w:cs="Sylfaen"/>
          <w:b/>
          <w:sz w:val="20"/>
          <w:lang w:val="pt-BR"/>
        </w:rPr>
        <w:t>»</w:t>
      </w:r>
      <w:r w:rsidR="00A5748C" w:rsidRPr="002E3309">
        <w:rPr>
          <w:rFonts w:ascii="GHEA Grapalat" w:hAnsi="GHEA Grapalat" w:cs="Sylfaen"/>
          <w:b/>
          <w:sz w:val="20"/>
          <w:lang w:val="pt-BR"/>
        </w:rPr>
        <w:t xml:space="preserve"> </w:t>
      </w:r>
      <w:r w:rsidR="00A5748C" w:rsidRPr="00FB1EC7">
        <w:rPr>
          <w:rFonts w:ascii="GHEA Grapalat" w:hAnsi="GHEA Grapalat" w:cs="Sylfaen"/>
          <w:b/>
          <w:sz w:val="20"/>
          <w:lang w:val="pt-BR"/>
        </w:rPr>
        <w:t>ԱՇԽԱՏԱՆՔՆԵՐԻ</w:t>
      </w:r>
      <w:r w:rsidR="00A5748C" w:rsidRPr="002E3309">
        <w:rPr>
          <w:rFonts w:ascii="GHEA Grapalat" w:hAnsi="GHEA Grapalat" w:cs="Sylfaen"/>
          <w:b/>
          <w:sz w:val="20"/>
          <w:lang w:val="pt-BR"/>
        </w:rPr>
        <w:t xml:space="preserve"> </w:t>
      </w:r>
      <w:r w:rsidR="00A5748C" w:rsidRPr="00FB1EC7">
        <w:rPr>
          <w:rFonts w:ascii="GHEA Grapalat" w:hAnsi="GHEA Grapalat" w:cs="Sylfaen"/>
          <w:b/>
          <w:sz w:val="20"/>
          <w:lang w:val="pt-BR"/>
        </w:rPr>
        <w:t>ԿԱՏԱՐՄԱՆ</w:t>
      </w:r>
    </w:p>
    <w:p w14:paraId="149D1B80" w14:textId="77777777" w:rsidR="00A5748C" w:rsidRDefault="00A5748C" w:rsidP="00A5748C">
      <w:pPr>
        <w:ind w:firstLine="567"/>
        <w:jc w:val="center"/>
        <w:rPr>
          <w:rFonts w:ascii="GHEA Grapalat" w:hAnsi="GHEA Grapalat" w:cs="Sylfaen"/>
          <w:b/>
          <w:sz w:val="20"/>
          <w:lang w:val="pt-BR"/>
        </w:rPr>
      </w:pPr>
    </w:p>
    <w:p w14:paraId="588B4CB8" w14:textId="77777777" w:rsidR="00C7763E" w:rsidRDefault="00C7763E" w:rsidP="00A5748C">
      <w:pPr>
        <w:ind w:firstLine="567"/>
        <w:jc w:val="center"/>
        <w:rPr>
          <w:rFonts w:ascii="GHEA Grapalat" w:hAnsi="GHEA Grapalat" w:cs="Sylfaen"/>
          <w:b/>
          <w:sz w:val="20"/>
          <w:lang w:val="pt-BR"/>
        </w:rPr>
      </w:pPr>
    </w:p>
    <w:p w14:paraId="0972D216" w14:textId="77777777" w:rsidR="00C7763E" w:rsidRPr="00AC173D" w:rsidRDefault="00C7763E" w:rsidP="00A5748C">
      <w:pPr>
        <w:ind w:firstLine="567"/>
        <w:jc w:val="center"/>
        <w:rPr>
          <w:rFonts w:ascii="GHEA Grapalat" w:hAnsi="GHEA Grapalat" w:cs="Sylfaen"/>
          <w:b/>
          <w:sz w:val="20"/>
          <w:lang w:val="pt-BR"/>
        </w:rPr>
      </w:pPr>
    </w:p>
    <w:p w14:paraId="7AD0EDB1" w14:textId="77777777" w:rsidR="00546808" w:rsidRDefault="00546808" w:rsidP="00546808">
      <w:pPr>
        <w:ind w:left="-90"/>
        <w:jc w:val="center"/>
        <w:rPr>
          <w:rFonts w:ascii="GHEA Grapalat" w:hAnsi="GHEA Grapalat" w:cs="Sylfaen"/>
          <w:b/>
          <w:lang w:val="hy-AM"/>
        </w:rPr>
      </w:pPr>
    </w:p>
    <w:p w14:paraId="20B5B34E" w14:textId="77777777" w:rsidR="00C7763E" w:rsidRDefault="00C7763E" w:rsidP="00C7763E">
      <w:pPr>
        <w:ind w:left="142"/>
        <w:jc w:val="center"/>
        <w:rPr>
          <w:rFonts w:ascii="GHEA Grapalat" w:hAnsi="GHEA Grapalat"/>
          <w:b/>
          <w:sz w:val="22"/>
          <w:szCs w:val="22"/>
          <w:lang w:val="es-ES"/>
        </w:rPr>
      </w:pPr>
      <w:r>
        <w:rPr>
          <w:rFonts w:ascii="GHEA Grapalat" w:hAnsi="GHEA Grapalat"/>
          <w:b/>
          <w:sz w:val="22"/>
          <w:szCs w:val="22"/>
          <w:lang w:val="es-ES"/>
        </w:rPr>
        <w:t>ՍԱՀՄԱՆՎԱԾ ԱՅԼ ՊԱՅՄԱՆՆԵՐԸ</w:t>
      </w:r>
    </w:p>
    <w:p w14:paraId="75AC7287" w14:textId="77777777" w:rsidR="00C7763E" w:rsidRDefault="00C7763E" w:rsidP="00C7763E">
      <w:pPr>
        <w:ind w:left="142"/>
        <w:jc w:val="center"/>
        <w:rPr>
          <w:rFonts w:ascii="GHEA Grapalat" w:hAnsi="GHEA Grapalat"/>
          <w:b/>
          <w:lang w:val="es-E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C7763E" w14:paraId="0DC8EE1E" w14:textId="77777777" w:rsidTr="009D0539">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6C112347" w14:textId="77777777" w:rsidR="00C7763E" w:rsidRPr="000F4711" w:rsidRDefault="00C7763E" w:rsidP="009D0539">
            <w:pPr>
              <w:rPr>
                <w:rFonts w:ascii="GHEA Grapalat" w:hAnsi="GHEA Grapalat"/>
                <w:sz w:val="20"/>
                <w:szCs w:val="20"/>
                <w:lang w:val="hy-AM"/>
              </w:rPr>
            </w:pPr>
            <w:r w:rsidRPr="000F4711">
              <w:rPr>
                <w:rFonts w:ascii="GHEA Grapalat" w:hAnsi="GHEA Grapalat"/>
                <w:sz w:val="20"/>
                <w:szCs w:val="20"/>
                <w:lang w:val="hy-AM"/>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68833D06" w14:textId="77777777" w:rsidR="00C7763E" w:rsidRPr="000F4711" w:rsidRDefault="00C7763E" w:rsidP="009D0539">
            <w:pPr>
              <w:rPr>
                <w:rFonts w:ascii="GHEA Grapalat" w:hAnsi="GHEA Grapalat"/>
                <w:sz w:val="20"/>
                <w:szCs w:val="20"/>
                <w:lang w:val="hy-AM"/>
              </w:rPr>
            </w:pPr>
            <w:r w:rsidRPr="000F4711">
              <w:rPr>
                <w:rFonts w:ascii="GHEA Grapalat" w:hAnsi="GHEA Grapalat"/>
                <w:sz w:val="20"/>
                <w:szCs w:val="20"/>
                <w:lang w:val="hy-AM"/>
              </w:rPr>
              <w:t>15</w:t>
            </w:r>
            <w:r>
              <w:rPr>
                <w:rFonts w:ascii="GHEA Grapalat" w:hAnsi="GHEA Grapalat"/>
                <w:sz w:val="20"/>
                <w:szCs w:val="20"/>
                <w:lang w:val="hy-AM"/>
              </w:rPr>
              <w:t xml:space="preserve"> աշխատանքային օրվա ընթացքում</w:t>
            </w:r>
          </w:p>
        </w:tc>
      </w:tr>
      <w:tr w:rsidR="00C7763E" w14:paraId="3B0B535E" w14:textId="77777777" w:rsidTr="009D0539">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7063ADB1" w14:textId="77777777" w:rsidR="00C7763E" w:rsidRPr="00013015" w:rsidRDefault="00C7763E" w:rsidP="009D0539">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sidRPr="007D241A">
              <w:rPr>
                <w:rFonts w:ascii="GHEA Grapalat" w:hAnsi="GHEA Grapalat" w:cs="Sylfaen"/>
                <w:bCs/>
                <w:sz w:val="20"/>
                <w:szCs w:val="20"/>
                <w:lang w:val="pt-BR"/>
              </w:rPr>
              <w:t>ննախագծին</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r w:rsidR="00C7763E" w:rsidRPr="009601B4" w14:paraId="7CD79578" w14:textId="77777777" w:rsidTr="009D0539">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3C89FE90" w14:textId="77777777" w:rsidR="00C7763E" w:rsidRPr="00AE69C0" w:rsidRDefault="00C7763E" w:rsidP="009D0539">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*Մասնակիցը պետք է ունենա շինարարության իրականացման գործունեության լիցենզիա՝ ըստ քաղաքաշինության հետևյալ ոլորտների`</w:t>
            </w:r>
          </w:p>
          <w:p w14:paraId="14F7A3BF" w14:textId="77777777" w:rsidR="00C7763E" w:rsidRDefault="00C7763E" w:rsidP="009D0539">
            <w:pPr>
              <w:rPr>
                <w:rFonts w:ascii="GHEA Grapalat" w:hAnsi="GHEA Grapalat"/>
                <w:sz w:val="20"/>
                <w:szCs w:val="20"/>
                <w:lang w:val="hy-AM"/>
              </w:rPr>
            </w:pPr>
          </w:p>
          <w:p w14:paraId="7B518A29" w14:textId="77777777" w:rsidR="00C7763E" w:rsidRPr="00360410" w:rsidRDefault="00C7763E" w:rsidP="009D0539">
            <w:pPr>
              <w:rPr>
                <w:rFonts w:ascii="GHEA Grapalat" w:hAnsi="GHEA Grapalat"/>
                <w:sz w:val="20"/>
                <w:szCs w:val="20"/>
                <w:lang w:val="hy-AM"/>
              </w:rPr>
            </w:pPr>
            <w:r w:rsidRPr="00360410">
              <w:rPr>
                <w:rFonts w:ascii="GHEA Grapalat" w:hAnsi="GHEA Grapalat"/>
                <w:sz w:val="20"/>
                <w:szCs w:val="20"/>
                <w:lang w:val="hy-AM"/>
              </w:rPr>
              <w:t>1) բնակելի (բացառությամբ ոչ ձեռնարկատիրական նպատակով կառուցվող անհատական բնակելի տների, ավտոտնակների, օժանդակ շինությունների, ինչպես նաև շինարարության թույլտվություն չպահանջող աշխատանքների), հասարակական և արտադրական (բացառությամբ շինարարության թույլտվություն չպահանջող աշխատանքների)</w:t>
            </w:r>
          </w:p>
          <w:p w14:paraId="022E3472" w14:textId="77777777" w:rsidR="00C7763E" w:rsidRDefault="00C7763E" w:rsidP="009D0539">
            <w:pPr>
              <w:tabs>
                <w:tab w:val="left" w:pos="3030"/>
              </w:tabs>
              <w:rPr>
                <w:rFonts w:ascii="GHEA Grapalat" w:hAnsi="GHEA Grapalat" w:cs="Sylfaen"/>
                <w:bCs/>
                <w:sz w:val="20"/>
                <w:szCs w:val="20"/>
                <w:lang w:val="pt-BR"/>
              </w:rPr>
            </w:pPr>
          </w:p>
          <w:p w14:paraId="419E9C1B" w14:textId="77777777" w:rsidR="00C7763E" w:rsidRPr="00AE69C0" w:rsidRDefault="00C7763E" w:rsidP="009D0539">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C7763E" w:rsidRPr="009601B4" w14:paraId="65F106EE" w14:textId="77777777" w:rsidTr="009D0539">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758E0F62" w14:textId="77777777" w:rsidR="00C7763E" w:rsidRDefault="00C7763E" w:rsidP="009D0539">
            <w:pPr>
              <w:tabs>
                <w:tab w:val="left" w:pos="3030"/>
              </w:tabs>
              <w:rPr>
                <w:rFonts w:ascii="GHEA Grapalat" w:hAnsi="GHEA Grapalat" w:cs="Sylfaen"/>
                <w:bCs/>
                <w:sz w:val="20"/>
                <w:szCs w:val="20"/>
                <w:lang w:val="hy-AM"/>
              </w:rPr>
            </w:pPr>
            <w:r w:rsidRPr="00DA4D43">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Pr>
                <w:rFonts w:ascii="GHEA Grapalat" w:hAnsi="GHEA Grapalat" w:cs="Sylfaen"/>
                <w:bCs/>
                <w:sz w:val="20"/>
                <w:szCs w:val="20"/>
                <w:lang w:val="hy-AM"/>
              </w:rPr>
              <w:t xml:space="preserve"> առկայություն</w:t>
            </w:r>
          </w:p>
        </w:tc>
      </w:tr>
      <w:tr w:rsidR="00C7763E" w:rsidRPr="000A296E" w14:paraId="263DF729" w14:textId="77777777" w:rsidTr="009D0539">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6AA3BAB1" w14:textId="77777777" w:rsidR="00C7763E" w:rsidRPr="00DA4D43" w:rsidRDefault="00C7763E" w:rsidP="009D0539">
            <w:pPr>
              <w:tabs>
                <w:tab w:val="left" w:pos="3030"/>
              </w:tabs>
              <w:rPr>
                <w:rFonts w:ascii="GHEA Grapalat" w:hAnsi="GHEA Grapalat" w:cs="Sylfaen"/>
                <w:bCs/>
                <w:sz w:val="20"/>
                <w:szCs w:val="20"/>
                <w:lang w:val="hy-AM"/>
              </w:rPr>
            </w:pPr>
            <w:r>
              <w:rPr>
                <w:rFonts w:ascii="GHEA Grapalat" w:hAnsi="GHEA Grapalat" w:cs="Sylfaen"/>
                <w:bCs/>
                <w:sz w:val="20"/>
                <w:szCs w:val="20"/>
                <w:lang w:val="hy-AM"/>
              </w:rPr>
              <w:lastRenderedPageBreak/>
              <w:t>Տ</w:t>
            </w:r>
            <w:r w:rsidRPr="00DA4D43">
              <w:rPr>
                <w:rFonts w:ascii="GHEA Grapalat" w:hAnsi="GHEA Grapalat" w:cs="Sylfaen"/>
                <w:bCs/>
                <w:sz w:val="20"/>
                <w:szCs w:val="20"/>
                <w:lang w:val="hy-AM"/>
              </w:rPr>
              <w:t>եսաձայնագրման սարքերի</w:t>
            </w:r>
            <w:r>
              <w:rPr>
                <w:rFonts w:ascii="GHEA Grapalat" w:hAnsi="GHEA Grapalat" w:cs="Sylfaen"/>
                <w:bCs/>
                <w:sz w:val="20"/>
                <w:szCs w:val="20"/>
                <w:lang w:val="hy-AM"/>
              </w:rPr>
              <w:t xml:space="preserve"> առկայություն</w:t>
            </w:r>
          </w:p>
        </w:tc>
      </w:tr>
    </w:tbl>
    <w:p w14:paraId="3C3BAC3E" w14:textId="77777777" w:rsidR="00546808" w:rsidRDefault="00546808" w:rsidP="00546808">
      <w:pPr>
        <w:ind w:left="-90"/>
        <w:jc w:val="center"/>
        <w:rPr>
          <w:rFonts w:ascii="GHEA Grapalat" w:hAnsi="GHEA Grapalat" w:cs="Sylfaen"/>
          <w:b/>
          <w:lang w:val="af-ZA"/>
        </w:rPr>
      </w:pPr>
    </w:p>
    <w:p w14:paraId="79602B43" w14:textId="77777777" w:rsidR="001676F3" w:rsidRPr="00FB1EC7" w:rsidRDefault="001676F3" w:rsidP="00A5748C">
      <w:pPr>
        <w:ind w:firstLine="567"/>
        <w:jc w:val="right"/>
        <w:rPr>
          <w:rFonts w:ascii="GHEA Grapalat" w:hAnsi="GHEA Grapalat"/>
          <w:i/>
          <w:lang w:val="pt-BR"/>
        </w:rPr>
      </w:pPr>
    </w:p>
    <w:p w14:paraId="50281CBD" w14:textId="77777777" w:rsidR="00A5748C" w:rsidRPr="00FB1EC7" w:rsidRDefault="00A5748C" w:rsidP="00A5748C">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A5748C" w:rsidRPr="00FB1EC7" w14:paraId="01B7A42E" w14:textId="77777777" w:rsidTr="00A936CC">
        <w:trPr>
          <w:jc w:val="center"/>
        </w:trPr>
        <w:tc>
          <w:tcPr>
            <w:tcW w:w="4536" w:type="dxa"/>
          </w:tcPr>
          <w:p w14:paraId="2DE35821" w14:textId="77777777" w:rsidR="00A5748C" w:rsidRPr="00FB1EC7" w:rsidRDefault="00A5748C" w:rsidP="00A936CC">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5B8AFD3" w14:textId="77777777" w:rsidR="00A5748C" w:rsidRPr="00FB1EC7" w:rsidRDefault="00A5748C" w:rsidP="00A936CC">
            <w:pPr>
              <w:rPr>
                <w:rFonts w:ascii="GHEA Grapalat" w:hAnsi="GHEA Grapalat"/>
                <w:sz w:val="22"/>
                <w:szCs w:val="22"/>
                <w:lang w:val="ru-RU"/>
              </w:rPr>
            </w:pPr>
          </w:p>
          <w:p w14:paraId="193DF038" w14:textId="77777777" w:rsidR="00A5748C" w:rsidRPr="00FB1EC7" w:rsidRDefault="00A5748C" w:rsidP="00A936CC">
            <w:pPr>
              <w:jc w:val="center"/>
              <w:rPr>
                <w:rFonts w:ascii="GHEA Grapalat" w:hAnsi="GHEA Grapalat"/>
                <w:lang w:val="ru-RU"/>
              </w:rPr>
            </w:pPr>
            <w:r w:rsidRPr="00FB1EC7">
              <w:rPr>
                <w:rFonts w:ascii="GHEA Grapalat" w:hAnsi="GHEA Grapalat"/>
                <w:lang w:val="ru-RU"/>
              </w:rPr>
              <w:t>---------------------------------</w:t>
            </w:r>
          </w:p>
          <w:p w14:paraId="78356184" w14:textId="77777777" w:rsidR="00A5748C" w:rsidRPr="00FB1EC7" w:rsidRDefault="00A5748C" w:rsidP="00A936CC">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2EB089A" w14:textId="77777777" w:rsidR="00A5748C" w:rsidRPr="00FB1EC7" w:rsidRDefault="00A5748C" w:rsidP="00A936CC">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7DB5DB53" w14:textId="77777777" w:rsidR="00A5748C" w:rsidRPr="00FB1EC7" w:rsidRDefault="00A5748C" w:rsidP="00A936CC">
            <w:pPr>
              <w:spacing w:line="360" w:lineRule="auto"/>
              <w:jc w:val="center"/>
              <w:rPr>
                <w:rFonts w:ascii="GHEA Grapalat" w:hAnsi="GHEA Grapalat"/>
                <w:lang w:val="ru-RU"/>
              </w:rPr>
            </w:pPr>
          </w:p>
        </w:tc>
        <w:tc>
          <w:tcPr>
            <w:tcW w:w="4343" w:type="dxa"/>
          </w:tcPr>
          <w:p w14:paraId="44AC081F" w14:textId="77777777" w:rsidR="00A5748C" w:rsidRPr="00FB1EC7" w:rsidRDefault="00A5748C" w:rsidP="00A936CC">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16C0689A" w14:textId="77777777" w:rsidR="00A5748C" w:rsidRPr="00FB1EC7" w:rsidRDefault="00A5748C" w:rsidP="00A936CC">
            <w:pPr>
              <w:jc w:val="center"/>
              <w:rPr>
                <w:rFonts w:ascii="GHEA Grapalat" w:hAnsi="GHEA Grapalat"/>
                <w:lang w:val="ru-RU"/>
              </w:rPr>
            </w:pPr>
          </w:p>
          <w:p w14:paraId="6E799F87" w14:textId="77777777" w:rsidR="00A5748C" w:rsidRPr="00FB1EC7" w:rsidRDefault="00A5748C" w:rsidP="00A936CC">
            <w:pPr>
              <w:jc w:val="center"/>
              <w:rPr>
                <w:rFonts w:ascii="GHEA Grapalat" w:hAnsi="GHEA Grapalat"/>
                <w:lang w:val="ru-RU"/>
              </w:rPr>
            </w:pPr>
            <w:r w:rsidRPr="00FB1EC7">
              <w:rPr>
                <w:rFonts w:ascii="GHEA Grapalat" w:hAnsi="GHEA Grapalat"/>
                <w:lang w:val="ru-RU"/>
              </w:rPr>
              <w:t>---------------------------------</w:t>
            </w:r>
          </w:p>
          <w:p w14:paraId="4AE9F81A" w14:textId="77777777" w:rsidR="00A5748C" w:rsidRPr="00FB1EC7" w:rsidRDefault="00A5748C" w:rsidP="00A936CC">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CDFD33E" w14:textId="77777777" w:rsidR="00A5748C" w:rsidRPr="00FB1EC7" w:rsidRDefault="00A5748C" w:rsidP="00A936CC">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C97D424" w14:textId="77777777" w:rsidR="00AB54E9" w:rsidRDefault="00AB54E9" w:rsidP="00F02279">
      <w:pPr>
        <w:jc w:val="center"/>
        <w:rPr>
          <w:rFonts w:ascii="GHEA Grapalat" w:hAnsi="GHEA Grapalat"/>
          <w:b/>
          <w:lang w:val="hy-AM"/>
        </w:rPr>
        <w:sectPr w:rsidR="00AB54E9" w:rsidSect="00D94139">
          <w:footnotePr>
            <w:pos w:val="beneathText"/>
          </w:footnotePr>
          <w:pgSz w:w="16838" w:h="11906" w:orient="landscape" w:code="9"/>
          <w:pgMar w:top="662" w:right="547" w:bottom="706" w:left="547" w:header="562" w:footer="562" w:gutter="0"/>
          <w:cols w:space="720"/>
        </w:sectPr>
      </w:pPr>
    </w:p>
    <w:p w14:paraId="7A57F2AF" w14:textId="77777777" w:rsidR="00F72D88" w:rsidRDefault="00F72D88" w:rsidP="00F02279">
      <w:pPr>
        <w:ind w:firstLine="567"/>
        <w:jc w:val="right"/>
        <w:rPr>
          <w:rFonts w:ascii="GHEA Grapalat" w:hAnsi="GHEA Grapalat" w:cs="Sylfaen"/>
          <w:i/>
          <w:sz w:val="20"/>
          <w:szCs w:val="20"/>
          <w:lang w:val="pt-BR"/>
        </w:rPr>
      </w:pPr>
    </w:p>
    <w:p w14:paraId="1D252D39" w14:textId="770E4AC9"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1B06128C" w:rsidR="00F02279" w:rsidRDefault="00F02279" w:rsidP="00F02279">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530238C9" w14:textId="17494C24" w:rsidR="00F72D88" w:rsidRDefault="00F72D88" w:rsidP="00F02279">
      <w:pPr>
        <w:jc w:val="right"/>
        <w:rPr>
          <w:rFonts w:ascii="GHEA Grapalat" w:hAnsi="GHEA Grapalat" w:cs="Sylfaen"/>
          <w:i/>
          <w:sz w:val="20"/>
          <w:szCs w:val="20"/>
          <w:lang w:val="pt-BR"/>
        </w:rPr>
      </w:pPr>
    </w:p>
    <w:p w14:paraId="71FAC1BD" w14:textId="77777777" w:rsidR="00F72D88" w:rsidRPr="00FB1EC7" w:rsidRDefault="00F72D88" w:rsidP="00F02279">
      <w:pPr>
        <w:jc w:val="right"/>
        <w:rPr>
          <w:rFonts w:ascii="GHEA Grapalat" w:hAnsi="GHEA Grapalat" w:cs="Arial"/>
          <w:i/>
          <w:sz w:val="20"/>
          <w:szCs w:val="20"/>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5CA0DDD8" w14:textId="2AC1590C" w:rsidR="008C1FC8" w:rsidRDefault="00AC173D" w:rsidP="008C1FC8">
      <w:pPr>
        <w:ind w:firstLine="567"/>
        <w:jc w:val="center"/>
        <w:rPr>
          <w:rFonts w:ascii="GHEA Grapalat" w:hAnsi="GHEA Grapalat" w:cs="Sylfaen"/>
          <w:b/>
          <w:sz w:val="20"/>
          <w:lang w:val="pt-BR"/>
        </w:rPr>
      </w:pPr>
      <w:r w:rsidRPr="00AC173D">
        <w:rPr>
          <w:rFonts w:ascii="GHEA Grapalat" w:hAnsi="GHEA Grapalat" w:cs="Sylfaen"/>
          <w:b/>
          <w:sz w:val="20"/>
          <w:lang w:val="pt-BR"/>
        </w:rPr>
        <w:t>««ՇՏԱՊ ՕԳՆՈՒԹՅՈՒՆ» ՓԲԸ-ԻՆ ՊԱՏԿԱՆՈՂ «ԿԵՆՏՐՈՆ» ԵՆԹԱԿԱՅԱՆԻ ՇԵՆՔԻ 2-ՐԴ ՀԱՐԿԻ ՎԵՐԱՆՈՐՈԳՄԱՆ</w:t>
      </w:r>
      <w:r w:rsidRPr="002A406B">
        <w:rPr>
          <w:rFonts w:ascii="GHEA Grapalat" w:hAnsi="GHEA Grapalat" w:cs="Sylfaen"/>
          <w:b/>
          <w:sz w:val="20"/>
          <w:lang w:val="pt-BR"/>
        </w:rPr>
        <w:t>»</w:t>
      </w:r>
      <w:r>
        <w:rPr>
          <w:rFonts w:ascii="GHEA Grapalat" w:hAnsi="GHEA Grapalat" w:cs="Sylfaen"/>
          <w:b/>
          <w:sz w:val="20"/>
          <w:lang w:val="pt-BR"/>
        </w:rPr>
        <w:t xml:space="preserve"> </w:t>
      </w:r>
      <w:r w:rsidR="008C1FC8" w:rsidRPr="00FB1EC7">
        <w:rPr>
          <w:rFonts w:ascii="GHEA Grapalat" w:hAnsi="GHEA Grapalat" w:cs="Sylfaen"/>
          <w:b/>
          <w:sz w:val="20"/>
          <w:lang w:val="pt-BR"/>
        </w:rPr>
        <w:t>ԱՇԽԱՏԱՆՔՆԵՐԻ</w:t>
      </w:r>
      <w:r w:rsidR="008C1FC8" w:rsidRPr="00FB1EC7">
        <w:rPr>
          <w:rFonts w:ascii="GHEA Grapalat" w:hAnsi="GHEA Grapalat" w:cs="Times Armenian"/>
          <w:b/>
          <w:sz w:val="20"/>
          <w:lang w:val="pt-BR"/>
        </w:rPr>
        <w:t xml:space="preserve"> </w:t>
      </w:r>
      <w:r w:rsidR="008C1FC8" w:rsidRPr="00FB1EC7">
        <w:rPr>
          <w:rFonts w:ascii="GHEA Grapalat" w:hAnsi="GHEA Grapalat" w:cs="Sylfaen"/>
          <w:b/>
          <w:sz w:val="20"/>
          <w:lang w:val="pt-BR"/>
        </w:rPr>
        <w:t>ԿԱՏԱՐՄԱՆ</w:t>
      </w:r>
    </w:p>
    <w:tbl>
      <w:tblPr>
        <w:tblpPr w:leftFromText="180" w:rightFromText="180" w:vertAnchor="text" w:horzAnchor="margin" w:tblpXSpec="center" w:tblpY="5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AC173D" w:rsidRPr="00AC173D" w14:paraId="42C82953" w14:textId="77777777" w:rsidTr="000834EA">
        <w:trPr>
          <w:trHeight w:val="701"/>
        </w:trPr>
        <w:tc>
          <w:tcPr>
            <w:tcW w:w="648" w:type="dxa"/>
            <w:vMerge w:val="restart"/>
            <w:shd w:val="clear" w:color="auto" w:fill="auto"/>
            <w:vAlign w:val="center"/>
            <w:hideMark/>
          </w:tcPr>
          <w:p w14:paraId="4DAEC9BC" w14:textId="77777777" w:rsidR="00AC173D" w:rsidRPr="00AC173D" w:rsidRDefault="00AC173D" w:rsidP="000834EA">
            <w:pPr>
              <w:jc w:val="center"/>
              <w:rPr>
                <w:rFonts w:ascii="GHEA Grapalat" w:hAnsi="GHEA Grapalat"/>
                <w:b/>
                <w:bCs/>
                <w:color w:val="000000"/>
                <w:sz w:val="20"/>
                <w:szCs w:val="20"/>
                <w:lang w:val="es-ES"/>
              </w:rPr>
            </w:pPr>
            <w:r w:rsidRPr="00AC173D">
              <w:rPr>
                <w:rFonts w:ascii="GHEA Grapalat" w:hAnsi="GHEA Grapalat"/>
                <w:b/>
                <w:bCs/>
                <w:color w:val="000000"/>
                <w:sz w:val="20"/>
                <w:szCs w:val="20"/>
                <w:lang w:val="es-ES"/>
              </w:rPr>
              <w:t>No</w:t>
            </w:r>
          </w:p>
        </w:tc>
        <w:tc>
          <w:tcPr>
            <w:tcW w:w="3463" w:type="dxa"/>
            <w:vMerge w:val="restart"/>
            <w:shd w:val="clear" w:color="auto" w:fill="auto"/>
            <w:vAlign w:val="center"/>
            <w:hideMark/>
          </w:tcPr>
          <w:p w14:paraId="457E0E95" w14:textId="175CBEBB" w:rsidR="00AC173D" w:rsidRPr="00AC173D" w:rsidRDefault="00AC173D" w:rsidP="000834EA">
            <w:pPr>
              <w:jc w:val="center"/>
              <w:rPr>
                <w:rFonts w:ascii="GHEA Grapalat" w:hAnsi="GHEA Grapalat"/>
                <w:b/>
                <w:bCs/>
                <w:color w:val="000000"/>
                <w:sz w:val="20"/>
                <w:szCs w:val="20"/>
                <w:lang w:val="es-ES"/>
              </w:rPr>
            </w:pPr>
            <w:proofErr w:type="spellStart"/>
            <w:r w:rsidRPr="00AC173D">
              <w:rPr>
                <w:rFonts w:ascii="GHEA Grapalat" w:hAnsi="GHEA Grapalat"/>
                <w:b/>
                <w:bCs/>
                <w:color w:val="000000"/>
                <w:sz w:val="20"/>
                <w:szCs w:val="20"/>
              </w:rPr>
              <w:t>Կապալառուի</w:t>
            </w:r>
            <w:proofErr w:type="spellEnd"/>
            <w:r w:rsidR="007B0139" w:rsidRPr="007B0139">
              <w:rPr>
                <w:rFonts w:ascii="GHEA Grapalat" w:hAnsi="GHEA Grapalat"/>
                <w:b/>
                <w:bCs/>
                <w:color w:val="000000"/>
                <w:sz w:val="20"/>
                <w:szCs w:val="20"/>
                <w:lang w:val="es-ES"/>
              </w:rPr>
              <w:t xml:space="preserve"> </w:t>
            </w:r>
            <w:proofErr w:type="spellStart"/>
            <w:r w:rsidRPr="00AC173D">
              <w:rPr>
                <w:rFonts w:ascii="GHEA Grapalat" w:hAnsi="GHEA Grapalat"/>
                <w:b/>
                <w:bCs/>
                <w:color w:val="000000"/>
                <w:sz w:val="20"/>
                <w:szCs w:val="20"/>
              </w:rPr>
              <w:t>կողմից</w:t>
            </w:r>
            <w:proofErr w:type="spellEnd"/>
            <w:r w:rsidR="007B0139" w:rsidRPr="007B0139">
              <w:rPr>
                <w:rFonts w:ascii="GHEA Grapalat" w:hAnsi="GHEA Grapalat"/>
                <w:b/>
                <w:bCs/>
                <w:color w:val="000000"/>
                <w:sz w:val="20"/>
                <w:szCs w:val="20"/>
                <w:lang w:val="es-ES"/>
              </w:rPr>
              <w:t xml:space="preserve"> </w:t>
            </w:r>
            <w:proofErr w:type="spellStart"/>
            <w:r w:rsidRPr="00AC173D">
              <w:rPr>
                <w:rFonts w:ascii="GHEA Grapalat" w:hAnsi="GHEA Grapalat"/>
                <w:b/>
                <w:bCs/>
                <w:color w:val="000000"/>
                <w:sz w:val="20"/>
                <w:szCs w:val="20"/>
              </w:rPr>
              <w:t>կատարվելիք</w:t>
            </w:r>
            <w:proofErr w:type="spellEnd"/>
            <w:r w:rsidR="007B0139" w:rsidRPr="007B0139">
              <w:rPr>
                <w:rFonts w:ascii="GHEA Grapalat" w:hAnsi="GHEA Grapalat"/>
                <w:b/>
                <w:bCs/>
                <w:color w:val="000000"/>
                <w:sz w:val="20"/>
                <w:szCs w:val="20"/>
                <w:lang w:val="es-ES"/>
              </w:rPr>
              <w:t xml:space="preserve"> </w:t>
            </w:r>
            <w:proofErr w:type="spellStart"/>
            <w:r w:rsidRPr="00AC173D">
              <w:rPr>
                <w:rFonts w:ascii="GHEA Grapalat" w:hAnsi="GHEA Grapalat"/>
                <w:b/>
                <w:bCs/>
                <w:color w:val="000000"/>
                <w:sz w:val="20"/>
                <w:szCs w:val="20"/>
              </w:rPr>
              <w:t>աշխատանքների</w:t>
            </w:r>
            <w:proofErr w:type="spellEnd"/>
            <w:r w:rsidR="007B0139" w:rsidRPr="007B0139">
              <w:rPr>
                <w:rFonts w:ascii="GHEA Grapalat" w:hAnsi="GHEA Grapalat"/>
                <w:b/>
                <w:bCs/>
                <w:color w:val="000000"/>
                <w:sz w:val="20"/>
                <w:szCs w:val="20"/>
                <w:lang w:val="es-ES"/>
              </w:rPr>
              <w:t xml:space="preserve"> </w:t>
            </w:r>
            <w:proofErr w:type="spellStart"/>
            <w:r w:rsidRPr="00AC173D">
              <w:rPr>
                <w:rFonts w:ascii="GHEA Grapalat" w:hAnsi="GHEA Grapalat"/>
                <w:b/>
                <w:bCs/>
                <w:color w:val="000000"/>
                <w:sz w:val="20"/>
                <w:szCs w:val="20"/>
              </w:rPr>
              <w:t>անվանումներ</w:t>
            </w:r>
            <w:proofErr w:type="spellEnd"/>
            <w:r w:rsidRPr="00AC173D">
              <w:rPr>
                <w:rFonts w:ascii="GHEA Grapalat" w:hAnsi="GHEA Grapalat"/>
                <w:b/>
                <w:bCs/>
                <w:color w:val="000000"/>
                <w:sz w:val="20"/>
                <w:szCs w:val="20"/>
                <w:lang w:val="es-ES"/>
              </w:rPr>
              <w:br/>
            </w:r>
          </w:p>
        </w:tc>
        <w:tc>
          <w:tcPr>
            <w:tcW w:w="6437" w:type="dxa"/>
            <w:gridSpan w:val="2"/>
            <w:shd w:val="clear" w:color="auto" w:fill="auto"/>
            <w:vAlign w:val="center"/>
            <w:hideMark/>
          </w:tcPr>
          <w:p w14:paraId="10024971" w14:textId="3E695571" w:rsidR="00AC173D" w:rsidRPr="00AC173D" w:rsidRDefault="00AC173D" w:rsidP="000834EA">
            <w:pPr>
              <w:jc w:val="center"/>
              <w:rPr>
                <w:rFonts w:ascii="GHEA Grapalat" w:hAnsi="GHEA Grapalat"/>
                <w:b/>
                <w:bCs/>
                <w:color w:val="000000"/>
                <w:sz w:val="20"/>
                <w:szCs w:val="20"/>
                <w:lang w:val="es-ES"/>
              </w:rPr>
            </w:pPr>
            <w:proofErr w:type="spellStart"/>
            <w:r w:rsidRPr="00AC173D">
              <w:rPr>
                <w:rFonts w:ascii="GHEA Grapalat" w:hAnsi="GHEA Grapalat"/>
                <w:b/>
                <w:bCs/>
                <w:color w:val="000000"/>
                <w:sz w:val="20"/>
                <w:szCs w:val="20"/>
              </w:rPr>
              <w:t>Աշխատանքների</w:t>
            </w:r>
            <w:proofErr w:type="spellEnd"/>
            <w:r w:rsidR="007B0139">
              <w:rPr>
                <w:rFonts w:ascii="GHEA Grapalat" w:hAnsi="GHEA Grapalat"/>
                <w:b/>
                <w:bCs/>
                <w:color w:val="000000"/>
                <w:sz w:val="20"/>
                <w:szCs w:val="20"/>
              </w:rPr>
              <w:t xml:space="preserve"> </w:t>
            </w:r>
            <w:proofErr w:type="spellStart"/>
            <w:r w:rsidRPr="00AC173D">
              <w:rPr>
                <w:rFonts w:ascii="GHEA Grapalat" w:hAnsi="GHEA Grapalat"/>
                <w:b/>
                <w:bCs/>
                <w:color w:val="000000"/>
                <w:sz w:val="20"/>
                <w:szCs w:val="20"/>
              </w:rPr>
              <w:t>կատարման</w:t>
            </w:r>
            <w:proofErr w:type="spellEnd"/>
            <w:r w:rsidR="007B0139">
              <w:rPr>
                <w:rFonts w:ascii="GHEA Grapalat" w:hAnsi="GHEA Grapalat"/>
                <w:b/>
                <w:bCs/>
                <w:color w:val="000000"/>
                <w:sz w:val="20"/>
                <w:szCs w:val="20"/>
              </w:rPr>
              <w:t xml:space="preserve"> </w:t>
            </w:r>
            <w:proofErr w:type="spellStart"/>
            <w:r w:rsidRPr="00AC173D">
              <w:rPr>
                <w:rFonts w:ascii="GHEA Grapalat" w:hAnsi="GHEA Grapalat"/>
                <w:b/>
                <w:bCs/>
                <w:color w:val="000000"/>
                <w:sz w:val="20"/>
                <w:szCs w:val="20"/>
              </w:rPr>
              <w:t>ժամկետը</w:t>
            </w:r>
            <w:proofErr w:type="spellEnd"/>
            <w:r w:rsidRPr="00AC173D">
              <w:rPr>
                <w:rFonts w:ascii="GHEA Grapalat" w:hAnsi="GHEA Grapalat"/>
                <w:b/>
                <w:bCs/>
                <w:color w:val="000000"/>
                <w:sz w:val="20"/>
                <w:szCs w:val="20"/>
                <w:lang w:val="es-ES"/>
              </w:rPr>
              <w:br/>
            </w:r>
          </w:p>
        </w:tc>
      </w:tr>
      <w:tr w:rsidR="00AC173D" w:rsidRPr="00AC173D" w14:paraId="1C080235" w14:textId="77777777" w:rsidTr="000834EA">
        <w:trPr>
          <w:trHeight w:val="494"/>
        </w:trPr>
        <w:tc>
          <w:tcPr>
            <w:tcW w:w="648" w:type="dxa"/>
            <w:vMerge/>
            <w:vAlign w:val="center"/>
            <w:hideMark/>
          </w:tcPr>
          <w:p w14:paraId="13E6349D" w14:textId="77777777" w:rsidR="00AC173D" w:rsidRPr="00AC173D" w:rsidRDefault="00AC173D" w:rsidP="000834EA">
            <w:pPr>
              <w:rPr>
                <w:rFonts w:ascii="GHEA Grapalat" w:hAnsi="GHEA Grapalat"/>
                <w:b/>
                <w:bCs/>
                <w:color w:val="000000"/>
                <w:sz w:val="20"/>
                <w:szCs w:val="20"/>
                <w:lang w:val="es-ES"/>
              </w:rPr>
            </w:pPr>
          </w:p>
        </w:tc>
        <w:tc>
          <w:tcPr>
            <w:tcW w:w="3463" w:type="dxa"/>
            <w:vMerge/>
            <w:vAlign w:val="center"/>
            <w:hideMark/>
          </w:tcPr>
          <w:p w14:paraId="017D2E40" w14:textId="77777777" w:rsidR="00AC173D" w:rsidRPr="00AC173D" w:rsidRDefault="00AC173D" w:rsidP="000834EA">
            <w:pPr>
              <w:rPr>
                <w:rFonts w:ascii="GHEA Grapalat" w:hAnsi="GHEA Grapalat"/>
                <w:b/>
                <w:bCs/>
                <w:color w:val="000000"/>
                <w:sz w:val="20"/>
                <w:szCs w:val="20"/>
                <w:lang w:val="es-ES"/>
              </w:rPr>
            </w:pPr>
          </w:p>
        </w:tc>
        <w:tc>
          <w:tcPr>
            <w:tcW w:w="2977" w:type="dxa"/>
            <w:shd w:val="clear" w:color="auto" w:fill="auto"/>
            <w:vAlign w:val="center"/>
            <w:hideMark/>
          </w:tcPr>
          <w:p w14:paraId="3A63FE1B" w14:textId="77777777" w:rsidR="00AC173D" w:rsidRPr="00AC173D" w:rsidRDefault="00AC173D" w:rsidP="000834EA">
            <w:pPr>
              <w:jc w:val="center"/>
              <w:rPr>
                <w:rFonts w:ascii="GHEA Grapalat" w:hAnsi="GHEA Grapalat"/>
                <w:b/>
                <w:bCs/>
                <w:color w:val="000000"/>
                <w:sz w:val="20"/>
                <w:szCs w:val="20"/>
              </w:rPr>
            </w:pPr>
            <w:proofErr w:type="spellStart"/>
            <w:r w:rsidRPr="00AC173D">
              <w:rPr>
                <w:rFonts w:ascii="GHEA Grapalat" w:hAnsi="GHEA Grapalat"/>
                <w:b/>
                <w:bCs/>
                <w:color w:val="000000"/>
                <w:sz w:val="20"/>
                <w:szCs w:val="20"/>
              </w:rPr>
              <w:t>Սկիզբը</w:t>
            </w:r>
            <w:proofErr w:type="spellEnd"/>
          </w:p>
        </w:tc>
        <w:tc>
          <w:tcPr>
            <w:tcW w:w="3460" w:type="dxa"/>
            <w:shd w:val="clear" w:color="auto" w:fill="auto"/>
            <w:vAlign w:val="center"/>
            <w:hideMark/>
          </w:tcPr>
          <w:p w14:paraId="291815C5" w14:textId="77777777" w:rsidR="00AC173D" w:rsidRPr="00AC173D" w:rsidRDefault="00AC173D" w:rsidP="000834EA">
            <w:pPr>
              <w:jc w:val="center"/>
              <w:rPr>
                <w:rFonts w:ascii="GHEA Grapalat" w:hAnsi="GHEA Grapalat"/>
                <w:b/>
                <w:bCs/>
                <w:color w:val="000000"/>
                <w:sz w:val="20"/>
                <w:szCs w:val="20"/>
              </w:rPr>
            </w:pPr>
            <w:proofErr w:type="spellStart"/>
            <w:r w:rsidRPr="00AC173D">
              <w:rPr>
                <w:rFonts w:ascii="GHEA Grapalat" w:hAnsi="GHEA Grapalat"/>
                <w:b/>
                <w:bCs/>
                <w:color w:val="000000"/>
                <w:sz w:val="20"/>
                <w:szCs w:val="20"/>
              </w:rPr>
              <w:t>Ավարտը</w:t>
            </w:r>
            <w:proofErr w:type="spellEnd"/>
          </w:p>
        </w:tc>
      </w:tr>
      <w:tr w:rsidR="00AC173D" w:rsidRPr="00AC173D" w14:paraId="234F6B68" w14:textId="77777777" w:rsidTr="000834EA">
        <w:trPr>
          <w:trHeight w:val="1430"/>
        </w:trPr>
        <w:tc>
          <w:tcPr>
            <w:tcW w:w="648" w:type="dxa"/>
            <w:shd w:val="clear" w:color="auto" w:fill="auto"/>
            <w:vAlign w:val="center"/>
          </w:tcPr>
          <w:p w14:paraId="7A496459" w14:textId="77777777" w:rsidR="00AC173D" w:rsidRPr="00AC173D" w:rsidRDefault="00AC173D" w:rsidP="000834EA">
            <w:pPr>
              <w:jc w:val="center"/>
              <w:rPr>
                <w:rFonts w:ascii="GHEA Grapalat" w:hAnsi="GHEA Grapalat"/>
                <w:b/>
                <w:sz w:val="20"/>
                <w:szCs w:val="20"/>
                <w:lang w:val="hy-AM"/>
              </w:rPr>
            </w:pPr>
            <w:r w:rsidRPr="00AC173D">
              <w:rPr>
                <w:rFonts w:ascii="GHEA Grapalat" w:hAnsi="GHEA Grapalat"/>
                <w:b/>
                <w:sz w:val="20"/>
                <w:szCs w:val="20"/>
                <w:lang w:val="hy-AM"/>
              </w:rPr>
              <w:t>1</w:t>
            </w:r>
          </w:p>
        </w:tc>
        <w:tc>
          <w:tcPr>
            <w:tcW w:w="3463" w:type="dxa"/>
            <w:shd w:val="clear" w:color="auto" w:fill="auto"/>
            <w:vAlign w:val="center"/>
          </w:tcPr>
          <w:p w14:paraId="6C9B93E7" w14:textId="77777777" w:rsidR="00AC173D" w:rsidRPr="00AC173D" w:rsidRDefault="00AC173D" w:rsidP="000834EA">
            <w:pPr>
              <w:jc w:val="center"/>
              <w:rPr>
                <w:rFonts w:ascii="GHEA Grapalat" w:hAnsi="GHEA Grapalat"/>
                <w:color w:val="FF0000"/>
                <w:sz w:val="20"/>
                <w:szCs w:val="20"/>
                <w:lang w:val="hy-AM"/>
              </w:rPr>
            </w:pPr>
            <w:r w:rsidRPr="00AC173D">
              <w:rPr>
                <w:rFonts w:ascii="GHEA Grapalat" w:hAnsi="GHEA Grapalat" w:cs="Sylfaen"/>
                <w:sz w:val="20"/>
                <w:szCs w:val="20"/>
                <w:lang w:val="hy-AM"/>
              </w:rPr>
              <w:t>«Շտապ օգնություն» ՓԲԸ-ին պատկանող «Կենտրոն» ենթակայանի շենքի 2-րդ հարկի վերանորոգման աշխատանքներ</w:t>
            </w:r>
          </w:p>
        </w:tc>
        <w:tc>
          <w:tcPr>
            <w:tcW w:w="2977" w:type="dxa"/>
            <w:shd w:val="clear" w:color="auto" w:fill="auto"/>
            <w:vAlign w:val="center"/>
          </w:tcPr>
          <w:p w14:paraId="27860293" w14:textId="77777777" w:rsidR="00AC173D" w:rsidRPr="00AC173D" w:rsidRDefault="00AC173D" w:rsidP="000834EA">
            <w:pPr>
              <w:jc w:val="center"/>
              <w:rPr>
                <w:rFonts w:ascii="GHEA Grapalat" w:hAnsi="GHEA Grapalat"/>
                <w:sz w:val="20"/>
                <w:szCs w:val="20"/>
                <w:lang w:val="hy-AM"/>
              </w:rPr>
            </w:pPr>
            <w:r w:rsidRPr="00AC173D">
              <w:rPr>
                <w:rFonts w:ascii="GHEA Grapalat" w:hAnsi="GHEA Grapalat"/>
                <w:sz w:val="20"/>
                <w:szCs w:val="20"/>
                <w:lang w:val="hy-AM"/>
              </w:rPr>
              <w:t>Պայմանագրով նախատեսված աշխատանքները սկսվում են շինարարական աշխատանքների և տեխնիկական հսկողության ծառայությունների մատուցման պայմանագրերը (ֆինանսական միջոցների տրամադրման համաձայնագրերը ) ուժի մեջ մտնելու օրը</w:t>
            </w:r>
          </w:p>
        </w:tc>
        <w:tc>
          <w:tcPr>
            <w:tcW w:w="3460" w:type="dxa"/>
            <w:shd w:val="clear" w:color="auto" w:fill="auto"/>
            <w:vAlign w:val="center"/>
          </w:tcPr>
          <w:p w14:paraId="5B1D8C67" w14:textId="77777777" w:rsidR="00AC173D" w:rsidRPr="00AC173D" w:rsidRDefault="00AC173D" w:rsidP="000834EA">
            <w:pPr>
              <w:jc w:val="center"/>
              <w:rPr>
                <w:rFonts w:ascii="GHEA Grapalat" w:hAnsi="GHEA Grapalat"/>
                <w:color w:val="0D0D0D" w:themeColor="text1" w:themeTint="F2"/>
                <w:sz w:val="20"/>
                <w:szCs w:val="20"/>
                <w:lang w:val="hy-AM"/>
              </w:rPr>
            </w:pPr>
          </w:p>
          <w:p w14:paraId="17A044CE" w14:textId="77777777" w:rsidR="00AC173D" w:rsidRPr="00AC173D" w:rsidRDefault="00AC173D" w:rsidP="000834EA">
            <w:pPr>
              <w:jc w:val="center"/>
              <w:rPr>
                <w:rFonts w:ascii="GHEA Grapalat" w:hAnsi="GHEA Grapalat"/>
                <w:color w:val="0D0D0D" w:themeColor="text1" w:themeTint="F2"/>
                <w:sz w:val="20"/>
                <w:szCs w:val="20"/>
                <w:lang w:val="hy-AM"/>
              </w:rPr>
            </w:pPr>
            <w:r w:rsidRPr="00AC173D">
              <w:rPr>
                <w:rFonts w:ascii="GHEA Grapalat" w:hAnsi="GHEA Grapalat"/>
                <w:color w:val="0D0D0D" w:themeColor="text1" w:themeTint="F2"/>
                <w:sz w:val="20"/>
                <w:szCs w:val="20"/>
                <w:lang w:val="hy-AM"/>
              </w:rPr>
              <w:t>75-րդ օրացուցային օրը</w:t>
            </w:r>
          </w:p>
          <w:p w14:paraId="7A7C5033" w14:textId="77777777" w:rsidR="00AC173D" w:rsidRPr="00AC173D" w:rsidRDefault="00AC173D" w:rsidP="000834EA">
            <w:pPr>
              <w:jc w:val="center"/>
              <w:rPr>
                <w:rFonts w:ascii="GHEA Grapalat" w:hAnsi="GHEA Grapalat"/>
                <w:color w:val="0D0D0D" w:themeColor="text1" w:themeTint="F2"/>
                <w:sz w:val="20"/>
                <w:szCs w:val="20"/>
                <w:lang w:val="hy-AM"/>
              </w:rPr>
            </w:pPr>
          </w:p>
          <w:p w14:paraId="0E1DABAB" w14:textId="77777777" w:rsidR="00AC173D" w:rsidRPr="00AC173D" w:rsidRDefault="00AC173D" w:rsidP="000834EA">
            <w:pPr>
              <w:jc w:val="center"/>
              <w:rPr>
                <w:rFonts w:ascii="GHEA Grapalat" w:hAnsi="GHEA Grapalat"/>
                <w:color w:val="0D0D0D" w:themeColor="text1" w:themeTint="F2"/>
                <w:sz w:val="20"/>
                <w:szCs w:val="20"/>
                <w:lang w:val="hy-AM"/>
              </w:rPr>
            </w:pPr>
          </w:p>
        </w:tc>
      </w:tr>
    </w:tbl>
    <w:p w14:paraId="0FE65285" w14:textId="3EF1207F" w:rsidR="00F02279" w:rsidRDefault="00F02279" w:rsidP="00F02279">
      <w:pPr>
        <w:keepNext/>
        <w:jc w:val="both"/>
        <w:outlineLvl w:val="3"/>
        <w:rPr>
          <w:rFonts w:ascii="GHEA Grapalat" w:hAnsi="GHEA Grapalat"/>
          <w:i/>
          <w:sz w:val="32"/>
          <w:lang w:val="pt-BR"/>
        </w:rPr>
      </w:pPr>
    </w:p>
    <w:p w14:paraId="5E6B2C37" w14:textId="77777777" w:rsidR="00F72D88" w:rsidRPr="00FB1EC7" w:rsidRDefault="00F72D88"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C1555E3" w14:textId="77777777" w:rsidR="004D53E4" w:rsidRDefault="004D53E4" w:rsidP="00F02279">
      <w:pPr>
        <w:ind w:firstLine="567"/>
        <w:jc w:val="right"/>
        <w:rPr>
          <w:rFonts w:ascii="GHEA Grapalat" w:hAnsi="GHEA Grapalat" w:cs="Sylfaen"/>
          <w:i/>
          <w:sz w:val="20"/>
          <w:szCs w:val="20"/>
          <w:lang w:val="pt-BR"/>
        </w:rPr>
      </w:pPr>
    </w:p>
    <w:p w14:paraId="3753F346" w14:textId="77777777" w:rsidR="00F72D88" w:rsidRDefault="00F72D88" w:rsidP="00F02279">
      <w:pPr>
        <w:ind w:firstLine="567"/>
        <w:jc w:val="right"/>
        <w:rPr>
          <w:rFonts w:ascii="GHEA Grapalat" w:hAnsi="GHEA Grapalat" w:cs="Sylfaen"/>
          <w:i/>
          <w:sz w:val="20"/>
          <w:szCs w:val="20"/>
          <w:lang w:val="pt-BR"/>
        </w:rPr>
      </w:pPr>
    </w:p>
    <w:p w14:paraId="2087BD5B" w14:textId="77777777" w:rsidR="00F72D88" w:rsidRDefault="00F72D88" w:rsidP="00F02279">
      <w:pPr>
        <w:ind w:firstLine="567"/>
        <w:jc w:val="right"/>
        <w:rPr>
          <w:rFonts w:ascii="GHEA Grapalat" w:hAnsi="GHEA Grapalat" w:cs="Sylfaen"/>
          <w:i/>
          <w:sz w:val="20"/>
          <w:szCs w:val="20"/>
          <w:lang w:val="pt-BR"/>
        </w:rPr>
      </w:pPr>
    </w:p>
    <w:p w14:paraId="214DD40A" w14:textId="77777777" w:rsidR="00F72D88" w:rsidRDefault="00F72D88" w:rsidP="00F02279">
      <w:pPr>
        <w:ind w:firstLine="567"/>
        <w:jc w:val="right"/>
        <w:rPr>
          <w:rFonts w:ascii="GHEA Grapalat" w:hAnsi="GHEA Grapalat" w:cs="Sylfaen"/>
          <w:i/>
          <w:sz w:val="20"/>
          <w:szCs w:val="20"/>
          <w:lang w:val="pt-BR"/>
        </w:rPr>
      </w:pPr>
    </w:p>
    <w:p w14:paraId="52739E74" w14:textId="77777777" w:rsidR="00F72D88" w:rsidRDefault="00F72D88" w:rsidP="00F02279">
      <w:pPr>
        <w:ind w:firstLine="567"/>
        <w:jc w:val="right"/>
        <w:rPr>
          <w:rFonts w:ascii="GHEA Grapalat" w:hAnsi="GHEA Grapalat" w:cs="Sylfaen"/>
          <w:i/>
          <w:sz w:val="20"/>
          <w:szCs w:val="20"/>
          <w:lang w:val="pt-BR"/>
        </w:rPr>
      </w:pPr>
    </w:p>
    <w:p w14:paraId="70311FC1" w14:textId="77777777" w:rsidR="00F72D88" w:rsidRDefault="00F72D88" w:rsidP="00F02279">
      <w:pPr>
        <w:ind w:firstLine="567"/>
        <w:jc w:val="right"/>
        <w:rPr>
          <w:rFonts w:ascii="GHEA Grapalat" w:hAnsi="GHEA Grapalat" w:cs="Sylfaen"/>
          <w:i/>
          <w:sz w:val="20"/>
          <w:szCs w:val="20"/>
          <w:lang w:val="pt-BR"/>
        </w:rPr>
      </w:pPr>
    </w:p>
    <w:p w14:paraId="2A1E52CC" w14:textId="77777777" w:rsidR="00F72D88" w:rsidRDefault="00F72D88" w:rsidP="00F02279">
      <w:pPr>
        <w:ind w:firstLine="567"/>
        <w:jc w:val="right"/>
        <w:rPr>
          <w:rFonts w:ascii="GHEA Grapalat" w:hAnsi="GHEA Grapalat" w:cs="Sylfaen"/>
          <w:i/>
          <w:sz w:val="20"/>
          <w:szCs w:val="20"/>
          <w:lang w:val="pt-BR"/>
        </w:rPr>
      </w:pPr>
    </w:p>
    <w:p w14:paraId="0C6E3142" w14:textId="77777777" w:rsidR="00F72D88" w:rsidRDefault="00F72D88" w:rsidP="00F02279">
      <w:pPr>
        <w:ind w:firstLine="567"/>
        <w:jc w:val="right"/>
        <w:rPr>
          <w:rFonts w:ascii="GHEA Grapalat" w:hAnsi="GHEA Grapalat" w:cs="Sylfaen"/>
          <w:i/>
          <w:sz w:val="20"/>
          <w:szCs w:val="20"/>
          <w:lang w:val="pt-BR"/>
        </w:rPr>
      </w:pPr>
    </w:p>
    <w:p w14:paraId="7796F182" w14:textId="77777777" w:rsidR="00F72D88" w:rsidRDefault="00F72D88" w:rsidP="00F02279">
      <w:pPr>
        <w:ind w:firstLine="567"/>
        <w:jc w:val="right"/>
        <w:rPr>
          <w:rFonts w:ascii="GHEA Grapalat" w:hAnsi="GHEA Grapalat" w:cs="Sylfaen"/>
          <w:i/>
          <w:sz w:val="20"/>
          <w:szCs w:val="20"/>
          <w:lang w:val="pt-BR"/>
        </w:rPr>
      </w:pPr>
    </w:p>
    <w:p w14:paraId="6CE1329A" w14:textId="77777777" w:rsidR="00F72D88" w:rsidRDefault="00F72D88" w:rsidP="00F02279">
      <w:pPr>
        <w:ind w:firstLine="567"/>
        <w:jc w:val="right"/>
        <w:rPr>
          <w:rFonts w:ascii="GHEA Grapalat" w:hAnsi="GHEA Grapalat" w:cs="Sylfaen"/>
          <w:i/>
          <w:sz w:val="20"/>
          <w:szCs w:val="20"/>
          <w:lang w:val="pt-BR"/>
        </w:rPr>
      </w:pPr>
    </w:p>
    <w:p w14:paraId="5C8A2473" w14:textId="77777777" w:rsidR="00F72D88" w:rsidRDefault="00F72D88" w:rsidP="00F02279">
      <w:pPr>
        <w:ind w:firstLine="567"/>
        <w:jc w:val="right"/>
        <w:rPr>
          <w:rFonts w:ascii="GHEA Grapalat" w:hAnsi="GHEA Grapalat" w:cs="Sylfaen"/>
          <w:i/>
          <w:sz w:val="20"/>
          <w:szCs w:val="20"/>
          <w:lang w:val="pt-BR"/>
        </w:rPr>
      </w:pPr>
    </w:p>
    <w:p w14:paraId="702E620E" w14:textId="77777777" w:rsidR="00F72D88" w:rsidRDefault="00F72D88" w:rsidP="00F02279">
      <w:pPr>
        <w:ind w:firstLine="567"/>
        <w:jc w:val="right"/>
        <w:rPr>
          <w:rFonts w:ascii="GHEA Grapalat" w:hAnsi="GHEA Grapalat" w:cs="Sylfaen"/>
          <w:i/>
          <w:sz w:val="20"/>
          <w:szCs w:val="20"/>
          <w:lang w:val="pt-BR"/>
        </w:rPr>
      </w:pPr>
    </w:p>
    <w:p w14:paraId="1C8AE104" w14:textId="77777777" w:rsidR="00F72D88" w:rsidRDefault="00F72D88" w:rsidP="00F02279">
      <w:pPr>
        <w:ind w:firstLine="567"/>
        <w:jc w:val="right"/>
        <w:rPr>
          <w:rFonts w:ascii="GHEA Grapalat" w:hAnsi="GHEA Grapalat" w:cs="Sylfaen"/>
          <w:i/>
          <w:sz w:val="20"/>
          <w:szCs w:val="20"/>
          <w:lang w:val="pt-BR"/>
        </w:rPr>
      </w:pPr>
    </w:p>
    <w:p w14:paraId="3B4640AC" w14:textId="77777777" w:rsidR="00F72D88" w:rsidRDefault="00F72D88" w:rsidP="00F02279">
      <w:pPr>
        <w:ind w:firstLine="567"/>
        <w:jc w:val="right"/>
        <w:rPr>
          <w:rFonts w:ascii="GHEA Grapalat" w:hAnsi="GHEA Grapalat" w:cs="Sylfaen"/>
          <w:i/>
          <w:sz w:val="20"/>
          <w:szCs w:val="20"/>
          <w:lang w:val="pt-BR"/>
        </w:rPr>
      </w:pPr>
    </w:p>
    <w:p w14:paraId="5B6F0024" w14:textId="77777777" w:rsidR="00F72D88" w:rsidRDefault="00F72D88" w:rsidP="00F02279">
      <w:pPr>
        <w:ind w:firstLine="567"/>
        <w:jc w:val="right"/>
        <w:rPr>
          <w:rFonts w:ascii="GHEA Grapalat" w:hAnsi="GHEA Grapalat" w:cs="Sylfaen"/>
          <w:i/>
          <w:sz w:val="20"/>
          <w:szCs w:val="20"/>
          <w:lang w:val="pt-BR"/>
        </w:rPr>
      </w:pPr>
    </w:p>
    <w:p w14:paraId="669287DB" w14:textId="77777777" w:rsidR="00F72D88" w:rsidRDefault="00F72D88" w:rsidP="00F02279">
      <w:pPr>
        <w:ind w:firstLine="567"/>
        <w:jc w:val="right"/>
        <w:rPr>
          <w:rFonts w:ascii="GHEA Grapalat" w:hAnsi="GHEA Grapalat" w:cs="Sylfaen"/>
          <w:i/>
          <w:sz w:val="20"/>
          <w:szCs w:val="20"/>
          <w:lang w:val="pt-BR"/>
        </w:rPr>
      </w:pPr>
    </w:p>
    <w:p w14:paraId="3452FBA1" w14:textId="77777777" w:rsidR="00F72D88" w:rsidRDefault="00F72D88" w:rsidP="00F02279">
      <w:pPr>
        <w:ind w:firstLine="567"/>
        <w:jc w:val="right"/>
        <w:rPr>
          <w:rFonts w:ascii="GHEA Grapalat" w:hAnsi="GHEA Grapalat" w:cs="Sylfaen"/>
          <w:i/>
          <w:sz w:val="20"/>
          <w:szCs w:val="20"/>
          <w:lang w:val="pt-BR"/>
        </w:rPr>
      </w:pPr>
    </w:p>
    <w:p w14:paraId="110EF938" w14:textId="77777777" w:rsidR="00F72D88" w:rsidRDefault="00F72D88" w:rsidP="00F02279">
      <w:pPr>
        <w:ind w:firstLine="567"/>
        <w:jc w:val="right"/>
        <w:rPr>
          <w:rFonts w:ascii="GHEA Grapalat" w:hAnsi="GHEA Grapalat" w:cs="Sylfaen"/>
          <w:i/>
          <w:sz w:val="20"/>
          <w:szCs w:val="20"/>
          <w:lang w:val="pt-BR"/>
        </w:rPr>
      </w:pPr>
    </w:p>
    <w:p w14:paraId="4CB96741" w14:textId="77777777" w:rsidR="00F72D88" w:rsidRDefault="00F72D88" w:rsidP="00F02279">
      <w:pPr>
        <w:ind w:firstLine="567"/>
        <w:jc w:val="right"/>
        <w:rPr>
          <w:rFonts w:ascii="GHEA Grapalat" w:hAnsi="GHEA Grapalat" w:cs="Sylfaen"/>
          <w:i/>
          <w:sz w:val="20"/>
          <w:szCs w:val="20"/>
          <w:lang w:val="pt-BR"/>
        </w:rPr>
      </w:pPr>
    </w:p>
    <w:p w14:paraId="44B5E9AD" w14:textId="77777777" w:rsidR="00F72D88" w:rsidRDefault="00F72D88" w:rsidP="00F02279">
      <w:pPr>
        <w:ind w:firstLine="567"/>
        <w:jc w:val="right"/>
        <w:rPr>
          <w:rFonts w:ascii="GHEA Grapalat" w:hAnsi="GHEA Grapalat" w:cs="Sylfaen"/>
          <w:i/>
          <w:sz w:val="20"/>
          <w:szCs w:val="20"/>
          <w:lang w:val="pt-BR"/>
        </w:rPr>
      </w:pPr>
    </w:p>
    <w:p w14:paraId="4DEAAE18" w14:textId="77777777" w:rsidR="00F72D88" w:rsidRDefault="00F72D88" w:rsidP="00F02279">
      <w:pPr>
        <w:ind w:firstLine="567"/>
        <w:jc w:val="right"/>
        <w:rPr>
          <w:rFonts w:ascii="GHEA Grapalat" w:hAnsi="GHEA Grapalat" w:cs="Sylfaen"/>
          <w:i/>
          <w:sz w:val="20"/>
          <w:szCs w:val="20"/>
          <w:lang w:val="pt-BR"/>
        </w:rPr>
      </w:pPr>
    </w:p>
    <w:p w14:paraId="258367CF" w14:textId="77777777" w:rsidR="00F72D88" w:rsidRDefault="00F72D88" w:rsidP="00F02279">
      <w:pPr>
        <w:ind w:firstLine="567"/>
        <w:jc w:val="right"/>
        <w:rPr>
          <w:rFonts w:ascii="GHEA Grapalat" w:hAnsi="GHEA Grapalat" w:cs="Sylfaen"/>
          <w:i/>
          <w:sz w:val="20"/>
          <w:szCs w:val="20"/>
          <w:lang w:val="pt-BR"/>
        </w:rPr>
      </w:pPr>
    </w:p>
    <w:p w14:paraId="4ACB5046" w14:textId="77777777" w:rsidR="00F72D88" w:rsidRDefault="00F72D88" w:rsidP="00F02279">
      <w:pPr>
        <w:ind w:firstLine="567"/>
        <w:jc w:val="right"/>
        <w:rPr>
          <w:rFonts w:ascii="GHEA Grapalat" w:hAnsi="GHEA Grapalat" w:cs="Sylfaen"/>
          <w:i/>
          <w:sz w:val="20"/>
          <w:szCs w:val="20"/>
          <w:lang w:val="pt-BR"/>
        </w:rPr>
      </w:pPr>
    </w:p>
    <w:p w14:paraId="769B4D4B" w14:textId="77777777" w:rsidR="00F72D88" w:rsidRDefault="00F72D88" w:rsidP="00F02279">
      <w:pPr>
        <w:ind w:firstLine="567"/>
        <w:jc w:val="right"/>
        <w:rPr>
          <w:rFonts w:ascii="GHEA Grapalat" w:hAnsi="GHEA Grapalat" w:cs="Sylfaen"/>
          <w:i/>
          <w:sz w:val="20"/>
          <w:szCs w:val="20"/>
          <w:lang w:val="pt-BR"/>
        </w:rPr>
      </w:pPr>
    </w:p>
    <w:p w14:paraId="21AF6E6A" w14:textId="3BB05435"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28456C08" w:rsidR="00F02279" w:rsidRDefault="00F02279" w:rsidP="0046123A">
      <w:pPr>
        <w:jc w:val="right"/>
        <w:rPr>
          <w:rFonts w:ascii="GHEA Grapalat" w:hAnsi="GHEA Grapalat" w:cs="Sylfaen"/>
          <w:sz w:val="18"/>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398"/>
      </w:tblGrid>
      <w:tr w:rsidR="00AC173D" w:rsidRPr="00FA2E9A" w14:paraId="5CEAF1F2" w14:textId="77777777" w:rsidTr="00AC173D">
        <w:trPr>
          <w:trHeight w:val="548"/>
        </w:trPr>
        <w:tc>
          <w:tcPr>
            <w:tcW w:w="10980" w:type="dxa"/>
            <w:gridSpan w:val="16"/>
            <w:vAlign w:val="center"/>
          </w:tcPr>
          <w:p w14:paraId="04FF9B06" w14:textId="77777777" w:rsidR="00AC173D" w:rsidRPr="00013015" w:rsidRDefault="00AC173D" w:rsidP="000834EA">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AC173D" w:rsidRPr="009601B4" w14:paraId="416920EF" w14:textId="77777777" w:rsidTr="00AC173D">
        <w:trPr>
          <w:trHeight w:val="809"/>
        </w:trPr>
        <w:tc>
          <w:tcPr>
            <w:tcW w:w="720" w:type="dxa"/>
            <w:vMerge w:val="restart"/>
            <w:vAlign w:val="center"/>
          </w:tcPr>
          <w:p w14:paraId="3C50B6AB" w14:textId="77777777" w:rsidR="00AC173D" w:rsidRPr="00013015" w:rsidRDefault="00AC173D" w:rsidP="000834EA">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7F7C8B38" w14:textId="77777777" w:rsidR="00AC173D" w:rsidRPr="00013015" w:rsidRDefault="00AC173D" w:rsidP="000834EA">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67F5E006" w14:textId="77777777" w:rsidR="00AC173D" w:rsidRPr="00FA2E9A" w:rsidRDefault="00AC173D" w:rsidP="000834EA">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088" w:type="dxa"/>
            <w:gridSpan w:val="13"/>
            <w:vAlign w:val="center"/>
          </w:tcPr>
          <w:p w14:paraId="5EA0299C" w14:textId="77777777" w:rsidR="00AC173D" w:rsidRPr="00FA2E9A" w:rsidRDefault="00AC173D" w:rsidP="000834EA">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Pr>
                <w:rFonts w:ascii="GHEA Grapalat" w:hAnsi="GHEA Grapalat"/>
                <w:sz w:val="20"/>
                <w:szCs w:val="20"/>
                <w:lang w:val="es-ES"/>
              </w:rPr>
              <w:t>4</w:t>
            </w:r>
            <w:r w:rsidRPr="00FA2E9A">
              <w:rPr>
                <w:rFonts w:ascii="GHEA Grapalat" w:hAnsi="GHEA Grapalat"/>
                <w:sz w:val="20"/>
                <w:szCs w:val="20"/>
                <w:lang w:val="es-ES"/>
              </w:rPr>
              <w:t xml:space="preserve">թ-ին`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AC173D" w:rsidRPr="00FA2E9A" w14:paraId="07E1620D" w14:textId="77777777" w:rsidTr="00AC173D">
        <w:trPr>
          <w:cantSplit/>
          <w:trHeight w:val="1205"/>
        </w:trPr>
        <w:tc>
          <w:tcPr>
            <w:tcW w:w="720" w:type="dxa"/>
            <w:vMerge/>
          </w:tcPr>
          <w:p w14:paraId="792153CD" w14:textId="77777777" w:rsidR="00AC173D" w:rsidRPr="00C51AE9" w:rsidRDefault="00AC173D" w:rsidP="000834EA">
            <w:pPr>
              <w:jc w:val="center"/>
              <w:rPr>
                <w:rFonts w:ascii="GHEA Grapalat" w:hAnsi="GHEA Grapalat"/>
                <w:sz w:val="20"/>
                <w:szCs w:val="20"/>
                <w:lang w:val="es-ES"/>
              </w:rPr>
            </w:pPr>
          </w:p>
        </w:tc>
        <w:tc>
          <w:tcPr>
            <w:tcW w:w="1800" w:type="dxa"/>
            <w:vMerge/>
          </w:tcPr>
          <w:p w14:paraId="0E98DDA8" w14:textId="77777777" w:rsidR="00AC173D" w:rsidRPr="00FA2E9A" w:rsidRDefault="00AC173D" w:rsidP="000834EA">
            <w:pPr>
              <w:jc w:val="center"/>
              <w:rPr>
                <w:rFonts w:ascii="GHEA Grapalat" w:hAnsi="GHEA Grapalat"/>
                <w:sz w:val="20"/>
                <w:szCs w:val="20"/>
                <w:lang w:val="es-ES"/>
              </w:rPr>
            </w:pPr>
          </w:p>
        </w:tc>
        <w:tc>
          <w:tcPr>
            <w:tcW w:w="2372" w:type="dxa"/>
            <w:vMerge/>
          </w:tcPr>
          <w:p w14:paraId="197C2504" w14:textId="77777777" w:rsidR="00AC173D" w:rsidRPr="00FA2E9A" w:rsidRDefault="00AC173D" w:rsidP="000834EA">
            <w:pPr>
              <w:jc w:val="center"/>
              <w:rPr>
                <w:rFonts w:ascii="GHEA Grapalat" w:hAnsi="GHEA Grapalat"/>
                <w:sz w:val="20"/>
                <w:szCs w:val="20"/>
                <w:lang w:val="es-ES"/>
              </w:rPr>
            </w:pPr>
          </w:p>
        </w:tc>
        <w:tc>
          <w:tcPr>
            <w:tcW w:w="464" w:type="dxa"/>
            <w:textDirection w:val="btLr"/>
            <w:vAlign w:val="center"/>
          </w:tcPr>
          <w:p w14:paraId="4AA4B9A8" w14:textId="77777777" w:rsidR="00AC173D" w:rsidRPr="00FA2E9A" w:rsidRDefault="00AC173D" w:rsidP="000834EA">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2C734C82" w14:textId="77777777" w:rsidR="00AC173D" w:rsidRPr="00FA2E9A" w:rsidRDefault="00AC173D" w:rsidP="000834EA">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5E4ACEF9" w14:textId="77777777" w:rsidR="00AC173D" w:rsidRPr="00FA2E9A" w:rsidRDefault="00AC173D" w:rsidP="000834EA">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76F305B0" w14:textId="77777777" w:rsidR="00AC173D" w:rsidRPr="00FA2E9A" w:rsidRDefault="00AC173D" w:rsidP="000834EA">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642E2BF8" w14:textId="77777777" w:rsidR="00AC173D" w:rsidRPr="00FA2E9A" w:rsidRDefault="00AC173D" w:rsidP="000834EA">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5A59ACD2" w14:textId="77777777" w:rsidR="00AC173D" w:rsidRPr="00FA2E9A" w:rsidRDefault="00AC173D" w:rsidP="000834EA">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3D47EB6D" w14:textId="77777777" w:rsidR="00AC173D" w:rsidRPr="00FA2E9A" w:rsidRDefault="00AC173D" w:rsidP="000834EA">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0B1F8719" w14:textId="77777777" w:rsidR="00AC173D" w:rsidRPr="00FA2E9A" w:rsidRDefault="00AC173D" w:rsidP="000834EA">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538E7D08" w14:textId="77777777" w:rsidR="00AC173D" w:rsidRPr="00FA2E9A" w:rsidRDefault="00AC173D" w:rsidP="000834EA">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1C5F8987" w14:textId="77777777" w:rsidR="00AC173D" w:rsidRPr="00FA2E9A" w:rsidRDefault="00AC173D" w:rsidP="000834EA">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182BCFEB" w14:textId="77777777" w:rsidR="00AC173D" w:rsidRPr="00FA2E9A" w:rsidRDefault="00AC173D" w:rsidP="000834EA">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63D435F9" w14:textId="77777777" w:rsidR="00AC173D" w:rsidRPr="00FA2E9A" w:rsidRDefault="00AC173D" w:rsidP="000834EA">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398" w:type="dxa"/>
            <w:textDirection w:val="btLr"/>
            <w:vAlign w:val="center"/>
          </w:tcPr>
          <w:p w14:paraId="5F2775DC" w14:textId="77777777" w:rsidR="00AC173D" w:rsidRPr="00FA2E9A" w:rsidRDefault="00AC173D" w:rsidP="000834EA">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AC173D" w:rsidRPr="00FA2E9A" w14:paraId="16940B1C" w14:textId="77777777" w:rsidTr="00AC173D">
        <w:trPr>
          <w:cantSplit/>
          <w:trHeight w:val="2141"/>
        </w:trPr>
        <w:tc>
          <w:tcPr>
            <w:tcW w:w="720" w:type="dxa"/>
            <w:vAlign w:val="center"/>
          </w:tcPr>
          <w:p w14:paraId="6C7B3A20" w14:textId="77777777" w:rsidR="00AC173D" w:rsidRPr="00D779CC" w:rsidRDefault="00AC173D" w:rsidP="000834EA">
            <w:pPr>
              <w:jc w:val="center"/>
              <w:rPr>
                <w:rFonts w:ascii="GHEA Grapalat" w:hAnsi="GHEA Grapalat"/>
                <w:sz w:val="20"/>
                <w:szCs w:val="20"/>
                <w:lang w:val="hy-AM"/>
              </w:rPr>
            </w:pPr>
            <w:r w:rsidRPr="00D779CC">
              <w:rPr>
                <w:rFonts w:ascii="GHEA Grapalat" w:hAnsi="GHEA Grapalat"/>
                <w:sz w:val="20"/>
                <w:szCs w:val="20"/>
                <w:lang w:val="hy-AM"/>
              </w:rPr>
              <w:t>1</w:t>
            </w:r>
          </w:p>
        </w:tc>
        <w:tc>
          <w:tcPr>
            <w:tcW w:w="1800" w:type="dxa"/>
            <w:vAlign w:val="center"/>
          </w:tcPr>
          <w:p w14:paraId="4E71E0AD" w14:textId="77777777" w:rsidR="00AC173D" w:rsidRPr="00A55137" w:rsidRDefault="00AC173D" w:rsidP="000834EA">
            <w:pPr>
              <w:jc w:val="center"/>
              <w:rPr>
                <w:rFonts w:ascii="GHEA Grapalat" w:hAnsi="GHEA Grapalat"/>
                <w:sz w:val="20"/>
                <w:szCs w:val="20"/>
                <w:lang w:val="es-ES"/>
              </w:rPr>
            </w:pPr>
            <w:r w:rsidRPr="00A55137">
              <w:rPr>
                <w:rFonts w:ascii="GHEA Grapalat" w:hAnsi="GHEA Grapalat"/>
                <w:sz w:val="20"/>
                <w:szCs w:val="20"/>
                <w:lang w:val="es-ES"/>
              </w:rPr>
              <w:t>45461100/510</w:t>
            </w:r>
          </w:p>
          <w:p w14:paraId="01C51ADA" w14:textId="77777777" w:rsidR="00AC173D" w:rsidRPr="00A55137" w:rsidRDefault="00AC173D" w:rsidP="000834EA">
            <w:pPr>
              <w:jc w:val="center"/>
              <w:rPr>
                <w:rFonts w:ascii="GHEA Grapalat" w:hAnsi="GHEA Grapalat"/>
                <w:sz w:val="20"/>
                <w:szCs w:val="20"/>
                <w:lang w:val="es-ES"/>
              </w:rPr>
            </w:pPr>
            <w:r w:rsidRPr="00A55137">
              <w:rPr>
                <w:rFonts w:ascii="GHEA Grapalat" w:hAnsi="GHEA Grapalat"/>
                <w:sz w:val="20"/>
                <w:szCs w:val="20"/>
                <w:lang w:val="es-ES"/>
              </w:rPr>
              <w:t>/303401/</w:t>
            </w:r>
          </w:p>
        </w:tc>
        <w:tc>
          <w:tcPr>
            <w:tcW w:w="2372" w:type="dxa"/>
            <w:vAlign w:val="center"/>
          </w:tcPr>
          <w:p w14:paraId="01A3D40C" w14:textId="77777777" w:rsidR="00AC173D" w:rsidRPr="00A55137" w:rsidRDefault="00AC173D" w:rsidP="000834EA">
            <w:pPr>
              <w:jc w:val="center"/>
              <w:rPr>
                <w:rFonts w:ascii="GHEA Grapalat" w:hAnsi="GHEA Grapalat"/>
                <w:sz w:val="20"/>
                <w:szCs w:val="20"/>
                <w:lang w:val="es-ES"/>
              </w:rPr>
            </w:pPr>
            <w:r w:rsidRPr="00A55137">
              <w:rPr>
                <w:rFonts w:ascii="GHEA Grapalat" w:hAnsi="GHEA Grapalat"/>
                <w:sz w:val="20"/>
                <w:szCs w:val="20"/>
                <w:lang w:val="es-ES"/>
              </w:rPr>
              <w:t>«Շտապ օգնություն» ՓԲԸ-ին պատկանող «Կենտրոն» ենթակայանի շենքի 2-րդ հարկի վերանորոգման աշխատանքներ</w:t>
            </w:r>
          </w:p>
        </w:tc>
        <w:tc>
          <w:tcPr>
            <w:tcW w:w="464" w:type="dxa"/>
            <w:textDirection w:val="btLr"/>
            <w:vAlign w:val="center"/>
          </w:tcPr>
          <w:p w14:paraId="050A8258" w14:textId="77777777" w:rsidR="00AC173D" w:rsidRPr="00D779CC" w:rsidRDefault="00AC173D" w:rsidP="000834EA">
            <w:pPr>
              <w:ind w:left="113" w:right="113"/>
              <w:jc w:val="center"/>
              <w:rPr>
                <w:rFonts w:ascii="GHEA Grapalat" w:hAnsi="GHEA Grapalat"/>
                <w:color w:val="000000"/>
                <w:sz w:val="20"/>
                <w:szCs w:val="20"/>
              </w:rPr>
            </w:pPr>
            <w:r w:rsidRPr="00D779CC">
              <w:rPr>
                <w:rFonts w:ascii="GHEA Grapalat" w:hAnsi="GHEA Grapalat"/>
                <w:color w:val="000000"/>
                <w:sz w:val="20"/>
                <w:szCs w:val="20"/>
              </w:rPr>
              <w:t>0.0</w:t>
            </w:r>
          </w:p>
        </w:tc>
        <w:tc>
          <w:tcPr>
            <w:tcW w:w="464" w:type="dxa"/>
            <w:textDirection w:val="btLr"/>
            <w:vAlign w:val="center"/>
          </w:tcPr>
          <w:p w14:paraId="7F3713FF" w14:textId="77777777" w:rsidR="00AC173D" w:rsidRPr="00D779CC" w:rsidRDefault="00AC173D" w:rsidP="000834EA">
            <w:pPr>
              <w:ind w:left="113" w:right="113"/>
              <w:jc w:val="center"/>
              <w:rPr>
                <w:rFonts w:ascii="GHEA Grapalat" w:hAnsi="GHEA Grapalat"/>
                <w:color w:val="000000"/>
                <w:sz w:val="20"/>
                <w:szCs w:val="20"/>
              </w:rPr>
            </w:pPr>
            <w:r w:rsidRPr="00D779CC">
              <w:rPr>
                <w:rFonts w:ascii="GHEA Grapalat" w:hAnsi="GHEA Grapalat"/>
                <w:color w:val="000000"/>
                <w:sz w:val="20"/>
                <w:szCs w:val="20"/>
              </w:rPr>
              <w:t>0.0</w:t>
            </w:r>
          </w:p>
        </w:tc>
        <w:tc>
          <w:tcPr>
            <w:tcW w:w="390" w:type="dxa"/>
            <w:textDirection w:val="btLr"/>
            <w:vAlign w:val="center"/>
          </w:tcPr>
          <w:p w14:paraId="7F0706E4" w14:textId="77777777" w:rsidR="00AC173D" w:rsidRPr="00D779CC" w:rsidRDefault="00AC173D" w:rsidP="000834EA">
            <w:pPr>
              <w:ind w:left="113" w:right="113"/>
              <w:jc w:val="center"/>
              <w:rPr>
                <w:rFonts w:ascii="GHEA Grapalat" w:hAnsi="GHEA Grapalat"/>
                <w:color w:val="000000"/>
                <w:sz w:val="20"/>
                <w:szCs w:val="20"/>
              </w:rPr>
            </w:pPr>
            <w:r w:rsidRPr="00D779CC">
              <w:rPr>
                <w:rFonts w:ascii="GHEA Grapalat" w:hAnsi="GHEA Grapalat"/>
                <w:color w:val="000000"/>
                <w:sz w:val="20"/>
                <w:szCs w:val="20"/>
              </w:rPr>
              <w:t>0.0</w:t>
            </w:r>
          </w:p>
        </w:tc>
        <w:tc>
          <w:tcPr>
            <w:tcW w:w="540" w:type="dxa"/>
            <w:textDirection w:val="btLr"/>
            <w:vAlign w:val="center"/>
          </w:tcPr>
          <w:p w14:paraId="4BA04267" w14:textId="77777777" w:rsidR="00AC173D" w:rsidRPr="00D779CC" w:rsidRDefault="00AC173D" w:rsidP="000834EA">
            <w:pPr>
              <w:ind w:left="113" w:right="113"/>
              <w:jc w:val="center"/>
              <w:rPr>
                <w:rFonts w:ascii="GHEA Grapalat" w:hAnsi="GHEA Grapalat"/>
                <w:color w:val="000000"/>
                <w:sz w:val="20"/>
                <w:szCs w:val="20"/>
              </w:rPr>
            </w:pPr>
            <w:r w:rsidRPr="00D779CC">
              <w:rPr>
                <w:rFonts w:ascii="GHEA Grapalat" w:hAnsi="GHEA Grapalat"/>
                <w:color w:val="000000"/>
                <w:sz w:val="20"/>
                <w:szCs w:val="20"/>
              </w:rPr>
              <w:t>0.0</w:t>
            </w:r>
          </w:p>
        </w:tc>
        <w:tc>
          <w:tcPr>
            <w:tcW w:w="450" w:type="dxa"/>
            <w:textDirection w:val="btLr"/>
            <w:vAlign w:val="center"/>
          </w:tcPr>
          <w:p w14:paraId="5E2040B5" w14:textId="77777777" w:rsidR="00AC173D" w:rsidRPr="00D779CC" w:rsidRDefault="00AC173D" w:rsidP="000834EA">
            <w:pPr>
              <w:spacing w:line="360" w:lineRule="auto"/>
              <w:ind w:left="113" w:right="113"/>
              <w:jc w:val="center"/>
              <w:rPr>
                <w:rFonts w:ascii="GHEA Grapalat" w:hAnsi="GHEA Grapalat"/>
                <w:color w:val="000000"/>
                <w:sz w:val="20"/>
                <w:szCs w:val="20"/>
              </w:rPr>
            </w:pPr>
            <w:r w:rsidRPr="00D779CC">
              <w:rPr>
                <w:rFonts w:ascii="GHEA Grapalat" w:hAnsi="GHEA Grapalat"/>
                <w:color w:val="000000"/>
                <w:sz w:val="20"/>
                <w:szCs w:val="20"/>
              </w:rPr>
              <w:t>0.0</w:t>
            </w:r>
          </w:p>
        </w:tc>
        <w:tc>
          <w:tcPr>
            <w:tcW w:w="450" w:type="dxa"/>
            <w:textDirection w:val="btLr"/>
            <w:vAlign w:val="center"/>
          </w:tcPr>
          <w:p w14:paraId="165F510C" w14:textId="77777777" w:rsidR="00AC173D" w:rsidRPr="00C34904" w:rsidRDefault="00AC173D" w:rsidP="000834EA">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540" w:type="dxa"/>
            <w:textDirection w:val="btLr"/>
            <w:vAlign w:val="center"/>
          </w:tcPr>
          <w:p w14:paraId="61B50569" w14:textId="77777777" w:rsidR="00AC173D" w:rsidRPr="00E37B90" w:rsidRDefault="00AC173D" w:rsidP="000834EA">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536" w:type="dxa"/>
            <w:textDirection w:val="btLr"/>
            <w:vAlign w:val="center"/>
          </w:tcPr>
          <w:p w14:paraId="789D74FE" w14:textId="77777777" w:rsidR="00AC173D" w:rsidRPr="00E37B90" w:rsidRDefault="00AC173D" w:rsidP="000834EA">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464" w:type="dxa"/>
            <w:textDirection w:val="btLr"/>
            <w:vAlign w:val="center"/>
          </w:tcPr>
          <w:p w14:paraId="4B9E2B09" w14:textId="77777777" w:rsidR="00AC173D" w:rsidRPr="00E37B90" w:rsidRDefault="00AC173D" w:rsidP="000834EA">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464" w:type="dxa"/>
            <w:textDirection w:val="btLr"/>
            <w:vAlign w:val="center"/>
          </w:tcPr>
          <w:p w14:paraId="0DE5CE5E" w14:textId="77777777" w:rsidR="00AC173D" w:rsidRPr="00EC3F28" w:rsidRDefault="00AC173D" w:rsidP="000834EA">
            <w:pPr>
              <w:ind w:left="113" w:right="113"/>
              <w:jc w:val="center"/>
              <w:rPr>
                <w:rFonts w:ascii="GHEA Grapalat" w:hAnsi="GHEA Grapalat"/>
                <w:color w:val="000000"/>
                <w:sz w:val="20"/>
                <w:szCs w:val="20"/>
              </w:rPr>
            </w:pPr>
            <w:r w:rsidRPr="000D36B5">
              <w:rPr>
                <w:rFonts w:ascii="GHEA Grapalat" w:hAnsi="GHEA Grapalat"/>
                <w:color w:val="000000"/>
                <w:sz w:val="20"/>
                <w:szCs w:val="20"/>
              </w:rPr>
              <w:t>0.0</w:t>
            </w:r>
          </w:p>
        </w:tc>
        <w:tc>
          <w:tcPr>
            <w:tcW w:w="464" w:type="dxa"/>
            <w:textDirection w:val="btLr"/>
            <w:vAlign w:val="center"/>
          </w:tcPr>
          <w:p w14:paraId="442A944F" w14:textId="77777777" w:rsidR="00AC173D" w:rsidRPr="00E37B90" w:rsidRDefault="00AC173D" w:rsidP="000834EA">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464" w:type="dxa"/>
            <w:textDirection w:val="btLr"/>
            <w:vAlign w:val="center"/>
          </w:tcPr>
          <w:p w14:paraId="30888254" w14:textId="77777777" w:rsidR="00AC173D" w:rsidRPr="00E37B90" w:rsidRDefault="00AC173D" w:rsidP="000834EA">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398" w:type="dxa"/>
            <w:textDirection w:val="btLr"/>
            <w:vAlign w:val="center"/>
          </w:tcPr>
          <w:p w14:paraId="7FFC8C01" w14:textId="77777777" w:rsidR="00AC173D" w:rsidRPr="00EC3F28" w:rsidRDefault="00AC173D" w:rsidP="000834EA">
            <w:pPr>
              <w:ind w:left="113" w:right="113"/>
              <w:jc w:val="center"/>
              <w:rPr>
                <w:rFonts w:ascii="GHEA Grapalat" w:hAnsi="GHEA Grapalat"/>
                <w:color w:val="000000"/>
                <w:sz w:val="20"/>
                <w:szCs w:val="20"/>
              </w:rPr>
            </w:pPr>
            <w:r w:rsidRPr="000D36B5">
              <w:rPr>
                <w:rFonts w:ascii="GHEA Grapalat" w:hAnsi="GHEA Grapalat"/>
                <w:color w:val="000000"/>
                <w:sz w:val="20"/>
                <w:szCs w:val="20"/>
              </w:rPr>
              <w:t>0.0</w:t>
            </w:r>
          </w:p>
        </w:tc>
      </w:tr>
    </w:tbl>
    <w:p w14:paraId="0A4E3544" w14:textId="77777777" w:rsidR="00E6441E" w:rsidRPr="00FB1EC7" w:rsidRDefault="00E6441E" w:rsidP="0046123A">
      <w:pPr>
        <w:jc w:val="right"/>
        <w:rPr>
          <w:rFonts w:ascii="GHEA Grapalat" w:hAnsi="GHEA Grapalat"/>
          <w:sz w:val="20"/>
        </w:rPr>
      </w:pPr>
    </w:p>
    <w:p w14:paraId="3197E62A" w14:textId="77777777" w:rsidR="00EC125B" w:rsidRDefault="00EC125B" w:rsidP="0046123A">
      <w:pPr>
        <w:jc w:val="both"/>
        <w:rPr>
          <w:rFonts w:ascii="GHEA Grapalat" w:hAnsi="GHEA Grapalat"/>
          <w:i/>
          <w:sz w:val="18"/>
          <w:szCs w:val="18"/>
          <w:lang w:val="es-ES"/>
        </w:rPr>
      </w:pPr>
    </w:p>
    <w:p w14:paraId="34D11CC2" w14:textId="4C59A09A" w:rsidR="00F02279" w:rsidRPr="00FB1EC7" w:rsidRDefault="00F02279" w:rsidP="00F02279">
      <w:pPr>
        <w:jc w:val="both"/>
        <w:rPr>
          <w:rFonts w:ascii="GHEA Grapalat" w:hAnsi="GHEA Grapalat" w:cs="Sylfaen"/>
          <w:i/>
          <w:sz w:val="18"/>
          <w:szCs w:val="18"/>
          <w:lang w:val="pt-BR"/>
        </w:rPr>
      </w:pPr>
      <w:bookmarkStart w:id="16" w:name="_Hlk146025370"/>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 xml:space="preserve">կարգով: </w:t>
      </w:r>
    </w:p>
    <w:bookmarkEnd w:id="16"/>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D94139">
          <w:footnotePr>
            <w:pos w:val="beneathText"/>
          </w:footnotePr>
          <w:pgSz w:w="11906" w:h="16838" w:code="9"/>
          <w:pgMar w:top="540" w:right="707" w:bottom="54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9601B4"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FB1EC7">
              <w:rPr>
                <w:rFonts w:ascii="GHEA Grapalat" w:hAnsi="GHEA Grapalat"/>
                <w:iCs/>
                <w:color w:val="000000"/>
                <w:sz w:val="21"/>
                <w:szCs w:val="21"/>
              </w:rPr>
              <w:t>Պայմանագրի</w:t>
            </w:r>
            <w:proofErr w:type="spellEnd"/>
            <w:r w:rsidR="00F02279" w:rsidRPr="00FB1EC7">
              <w:rPr>
                <w:rFonts w:ascii="GHEA Grapalat" w:hAnsi="GHEA Grapalat"/>
                <w:iCs/>
                <w:color w:val="000000"/>
                <w:sz w:val="21"/>
                <w:szCs w:val="21"/>
                <w:lang w:val="pt-BR"/>
              </w:rPr>
              <w:t xml:space="preserve"> </w:t>
            </w:r>
            <w:proofErr w:type="spellStart"/>
            <w:r w:rsidR="00F02279" w:rsidRPr="00FB1EC7">
              <w:rPr>
                <w:rFonts w:ascii="GHEA Grapalat" w:hAnsi="GHEA Grapalat"/>
                <w:iCs/>
                <w:color w:val="000000"/>
                <w:sz w:val="21"/>
                <w:szCs w:val="21"/>
              </w:rPr>
              <w:t>կողմ</w:t>
            </w:r>
            <w:proofErr w:type="spellEnd"/>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Պատվիրատու</w:t>
            </w:r>
            <w:proofErr w:type="spellEnd"/>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այսուհետ</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Պայմանագիր</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անվանումը</w:t>
      </w:r>
      <w:proofErr w:type="spellEnd"/>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կնքման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ամսաթիվը</w:t>
      </w:r>
      <w:proofErr w:type="spellEnd"/>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համարը</w:t>
      </w:r>
      <w:proofErr w:type="spellEnd"/>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spellStart"/>
      <w:proofErr w:type="gramStart"/>
      <w:r w:rsidRPr="00FB1EC7">
        <w:rPr>
          <w:rFonts w:ascii="GHEA Grapalat" w:hAnsi="GHEA Grapalat"/>
          <w:iCs/>
          <w:color w:val="000000"/>
          <w:sz w:val="21"/>
          <w:szCs w:val="21"/>
        </w:rPr>
        <w:t>Պատվիրատուն</w:t>
      </w:r>
      <w:proofErr w:type="spellEnd"/>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կողմը</w:t>
      </w:r>
      <w:proofErr w:type="spellEnd"/>
      <w:r w:rsidRPr="00FB1EC7">
        <w:rPr>
          <w:rFonts w:ascii="GHEA Grapalat" w:hAnsi="GHEA Grapalat"/>
          <w:color w:val="000000"/>
          <w:sz w:val="21"/>
          <w:szCs w:val="21"/>
        </w:rPr>
        <w:t>՝</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proofErr w:type="spellStart"/>
      <w:r w:rsidRPr="00FB1EC7">
        <w:rPr>
          <w:rFonts w:ascii="GHEA Grapalat" w:hAnsi="GHEA Grapalat"/>
          <w:color w:val="000000"/>
          <w:sz w:val="21"/>
          <w:szCs w:val="21"/>
          <w:lang w:val="es-ES"/>
        </w:rPr>
        <w:t>կազմեցին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սույն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արձանագրությունը</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հետևյալի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մասին</w:t>
      </w:r>
      <w:proofErr w:type="spellEnd"/>
      <w:r w:rsidRPr="00FB1EC7">
        <w:rPr>
          <w:rFonts w:ascii="GHEA Grapalat" w:hAnsi="GHEA Grapalat"/>
          <w:color w:val="000000"/>
          <w:sz w:val="21"/>
          <w:szCs w:val="21"/>
          <w:lang w:val="es-ES"/>
        </w:rPr>
        <w:t>.</w:t>
      </w:r>
    </w:p>
    <w:p w14:paraId="2044C12E" w14:textId="77777777" w:rsidR="00F02279" w:rsidRPr="00FB1EC7" w:rsidRDefault="00F02279" w:rsidP="00F02279">
      <w:pPr>
        <w:jc w:val="both"/>
        <w:rPr>
          <w:rFonts w:ascii="GHEA Grapalat" w:hAnsi="GHEA Grapalat"/>
          <w:iCs/>
          <w:color w:val="000000"/>
          <w:sz w:val="21"/>
          <w:szCs w:val="21"/>
          <w:lang w:val="hy-AM"/>
        </w:rPr>
      </w:pPr>
      <w:proofErr w:type="spellStart"/>
      <w:r w:rsidRPr="00FB1EC7">
        <w:rPr>
          <w:rFonts w:ascii="GHEA Grapalat" w:hAnsi="GHEA Grapalat"/>
          <w:iCs/>
          <w:color w:val="000000"/>
          <w:sz w:val="21"/>
          <w:szCs w:val="21"/>
        </w:rPr>
        <w:t>Պայմանագրի</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rPr>
        <w:t>շրջանակներում</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snapToGrid w:val="0"/>
          <w:color w:val="000000"/>
          <w:sz w:val="21"/>
          <w:szCs w:val="21"/>
          <w:lang w:val="es-ES"/>
        </w:rPr>
        <w:t>Պայմանագրի</w:t>
      </w:r>
      <w:proofErr w:type="spellEnd"/>
      <w:r w:rsidRPr="00FB1EC7">
        <w:rPr>
          <w:rFonts w:ascii="GHEA Grapalat" w:hAnsi="GHEA Grapalat"/>
          <w:iCs/>
          <w:snapToGrid w:val="0"/>
          <w:color w:val="000000"/>
          <w:sz w:val="21"/>
          <w:szCs w:val="21"/>
          <w:lang w:val="es-ES"/>
        </w:rPr>
        <w:t xml:space="preserve"> </w:t>
      </w:r>
      <w:proofErr w:type="spellStart"/>
      <w:proofErr w:type="gramStart"/>
      <w:r w:rsidRPr="00FB1EC7">
        <w:rPr>
          <w:rFonts w:ascii="GHEA Grapalat" w:hAnsi="GHEA Grapalat"/>
          <w:iCs/>
          <w:snapToGrid w:val="0"/>
          <w:color w:val="000000"/>
          <w:sz w:val="21"/>
          <w:szCs w:val="21"/>
          <w:lang w:val="es-ES"/>
        </w:rPr>
        <w:t>կողմը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կատարել</w:t>
      </w:r>
      <w:proofErr w:type="spellEnd"/>
      <w:proofErr w:type="gramEnd"/>
      <w:r w:rsidRPr="00FB1EC7">
        <w:rPr>
          <w:rFonts w:ascii="GHEA Grapalat" w:hAnsi="GHEA Grapalat"/>
          <w:iCs/>
          <w:color w:val="000000"/>
          <w:sz w:val="21"/>
          <w:szCs w:val="21"/>
          <w:lang w:val="es-ES"/>
        </w:rPr>
        <w:t xml:space="preserve"> է </w:t>
      </w:r>
      <w:proofErr w:type="spellStart"/>
      <w:r w:rsidRPr="00FB1EC7">
        <w:rPr>
          <w:rFonts w:ascii="GHEA Grapalat" w:hAnsi="GHEA Grapalat"/>
          <w:iCs/>
          <w:color w:val="000000"/>
          <w:sz w:val="21"/>
          <w:szCs w:val="21"/>
          <w:lang w:val="es-ES"/>
        </w:rPr>
        <w:t>հետևյալ</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lang w:val="es-ES"/>
        </w:rPr>
        <w:t>աշխատանքները</w:t>
      </w:r>
      <w:proofErr w:type="spellEnd"/>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FB1EC7">
              <w:rPr>
                <w:rFonts w:ascii="GHEA Grapalat" w:hAnsi="GHEA Grapalat" w:cs="Sylfaen"/>
                <w:sz w:val="18"/>
                <w:szCs w:val="18"/>
              </w:rPr>
              <w:t>Կատարված</w:t>
            </w:r>
            <w:proofErr w:type="spellEnd"/>
            <w:r w:rsidRPr="00FB1EC7">
              <w:rPr>
                <w:rFonts w:ascii="GHEA Grapalat" w:hAnsi="GHEA Grapalat" w:cs="Courier New"/>
                <w:sz w:val="18"/>
                <w:szCs w:val="18"/>
              </w:rPr>
              <w:t xml:space="preserve"> </w:t>
            </w:r>
            <w:proofErr w:type="spellStart"/>
            <w:r w:rsidRPr="00FB1EC7">
              <w:rPr>
                <w:rFonts w:ascii="GHEA Grapalat" w:hAnsi="GHEA Grapalat" w:cs="Sylfaen"/>
                <w:sz w:val="18"/>
                <w:szCs w:val="18"/>
              </w:rPr>
              <w:t>աշխատանքների</w:t>
            </w:r>
            <w:proofErr w:type="spellEnd"/>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անվանումը</w:t>
            </w:r>
            <w:proofErr w:type="spellEnd"/>
          </w:p>
        </w:tc>
        <w:tc>
          <w:tcPr>
            <w:tcW w:w="1440" w:type="dxa"/>
            <w:vMerge w:val="restart"/>
            <w:shd w:val="clear" w:color="auto" w:fill="auto"/>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proofErr w:type="gramStart"/>
            <w:r w:rsidRPr="00FB1EC7">
              <w:rPr>
                <w:rFonts w:ascii="GHEA Grapalat" w:hAnsi="GHEA Grapalat"/>
                <w:sz w:val="18"/>
                <w:szCs w:val="18"/>
              </w:rPr>
              <w:t>տեխնիկական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բնութագրի</w:t>
            </w:r>
            <w:proofErr w:type="spellEnd"/>
            <w:proofErr w:type="gramEnd"/>
            <w:r w:rsidRPr="00FB1EC7">
              <w:rPr>
                <w:rFonts w:ascii="GHEA Grapalat" w:hAnsi="GHEA Grapalat"/>
                <w:sz w:val="18"/>
                <w:szCs w:val="18"/>
              </w:rPr>
              <w:t xml:space="preserve"> </w:t>
            </w:r>
            <w:proofErr w:type="spellStart"/>
            <w:r w:rsidRPr="00FB1EC7">
              <w:rPr>
                <w:rFonts w:ascii="GHEA Grapalat" w:hAnsi="GHEA Grapalat"/>
                <w:sz w:val="18"/>
                <w:szCs w:val="18"/>
              </w:rPr>
              <w:t>համառոտ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շարադրանքը</w:t>
            </w:r>
            <w:proofErr w:type="spellEnd"/>
          </w:p>
        </w:tc>
        <w:tc>
          <w:tcPr>
            <w:tcW w:w="2916" w:type="dxa"/>
            <w:gridSpan w:val="2"/>
            <w:shd w:val="clear" w:color="auto" w:fill="auto"/>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քանակական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ցուցանիշը</w:t>
            </w:r>
            <w:proofErr w:type="spellEnd"/>
          </w:p>
        </w:tc>
        <w:tc>
          <w:tcPr>
            <w:tcW w:w="2976" w:type="dxa"/>
            <w:gridSpan w:val="2"/>
            <w:shd w:val="clear" w:color="auto" w:fill="auto"/>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կատարման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p>
        </w:tc>
        <w:tc>
          <w:tcPr>
            <w:tcW w:w="1168" w:type="dxa"/>
            <w:vMerge w:val="restart"/>
            <w:shd w:val="clear" w:color="auto" w:fill="auto"/>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ենթակա</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գումարը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հազար</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դրամ</w:t>
            </w:r>
            <w:proofErr w:type="spellEnd"/>
            <w:r w:rsidRPr="00FB1EC7">
              <w:rPr>
                <w:rFonts w:ascii="GHEA Grapalat" w:hAnsi="GHEA Grapalat"/>
                <w:sz w:val="18"/>
                <w:szCs w:val="18"/>
              </w:rPr>
              <w:t>/</w:t>
            </w:r>
          </w:p>
        </w:tc>
        <w:tc>
          <w:tcPr>
            <w:tcW w:w="675" w:type="dxa"/>
            <w:vMerge w:val="restart"/>
            <w:shd w:val="clear" w:color="auto" w:fill="auto"/>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r w:rsidRPr="00FB1EC7">
              <w:rPr>
                <w:rFonts w:ascii="GHEA Grapalat" w:hAnsi="GHEA Grapalat"/>
                <w:sz w:val="18"/>
                <w:szCs w:val="18"/>
              </w:rPr>
              <w:t>/</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proofErr w:type="spellStart"/>
      <w:r w:rsidRPr="00FB1EC7">
        <w:rPr>
          <w:rFonts w:ascii="GHEA Grapalat" w:hAnsi="GHEA Grapalat"/>
          <w:iCs/>
          <w:snapToGrid w:val="0"/>
          <w:color w:val="000000"/>
          <w:sz w:val="21"/>
          <w:szCs w:val="21"/>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երկկողմ</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հաշիվ</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ապրանքագիրը</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proofErr w:type="spellStart"/>
      <w:r w:rsidRPr="00FB1EC7">
        <w:rPr>
          <w:rFonts w:ascii="GHEA Grapalat" w:hAnsi="GHEA Grapalat"/>
          <w:color w:val="000000"/>
          <w:sz w:val="21"/>
          <w:szCs w:val="21"/>
          <w:lang w:val="es-ES"/>
        </w:rPr>
        <w:t>եզրակացությունը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հանդիսանում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սույն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բաղկացուցիչ</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մասը</w:t>
      </w:r>
      <w:proofErr w:type="spellEnd"/>
      <w:r w:rsidRPr="00FB1EC7">
        <w:rPr>
          <w:rFonts w:ascii="GHEA Grapalat" w:hAnsi="GHEA Grapalat"/>
          <w:iCs/>
          <w:snapToGrid w:val="0"/>
          <w:color w:val="000000"/>
          <w:sz w:val="21"/>
          <w:szCs w:val="21"/>
          <w:lang w:val="es-ES"/>
        </w:rPr>
        <w:t xml:space="preserve"> և </w:t>
      </w:r>
      <w:proofErr w:type="spellStart"/>
      <w:r w:rsidRPr="00FB1EC7">
        <w:rPr>
          <w:rFonts w:ascii="GHEA Grapalat" w:hAnsi="GHEA Grapalat"/>
          <w:iCs/>
          <w:snapToGrid w:val="0"/>
          <w:color w:val="000000"/>
          <w:sz w:val="21"/>
          <w:szCs w:val="21"/>
          <w:lang w:val="es-ES"/>
        </w:rPr>
        <w:t>կցվում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հանձնեց</w:t>
            </w:r>
            <w:proofErr w:type="spellEnd"/>
            <w:r w:rsidRPr="00FB1EC7">
              <w:rPr>
                <w:rFonts w:ascii="GHEA Grapalat" w:hAnsi="GHEA Grapalat"/>
                <w:iCs/>
                <w:color w:val="000000"/>
                <w:sz w:val="21"/>
                <w:szCs w:val="21"/>
              </w:rPr>
              <w:t xml:space="preserve">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ընդունեց</w:t>
            </w:r>
            <w:proofErr w:type="spellEnd"/>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w:t>
      </w:r>
      <w:proofErr w:type="gramEnd"/>
      <w:r w:rsidRPr="005577B1">
        <w:rPr>
          <w:rFonts w:ascii="GHEA Grapalat" w:hAnsi="GHEA Grapalat" w:cs="Sylfaen"/>
          <w:bCs/>
          <w:sz w:val="18"/>
          <w:szCs w:val="18"/>
          <w:lang w:val="pt-BR"/>
        </w:rPr>
        <w:t xml:space="preserve">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FB1EC7">
        <w:rPr>
          <w:rFonts w:ascii="GHEA Grapalat" w:hAnsi="GHEA Grapalat" w:cs="Sylfaen"/>
          <w:bCs/>
          <w:sz w:val="18"/>
          <w:szCs w:val="18"/>
        </w:rPr>
        <w:t>պայմանագրի</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արդյունքը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Պատվիրատուին</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հանձնելու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փաստը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ֆիքսելու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վերաբերյալ</w:t>
      </w:r>
      <w:proofErr w:type="spellEnd"/>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proofErr w:type="spellStart"/>
      <w:r w:rsidRPr="00FB1EC7">
        <w:rPr>
          <w:rFonts w:ascii="GHEA Grapalat" w:hAnsi="GHEA Grapalat" w:cs="Sylfaen"/>
          <w:sz w:val="20"/>
          <w:szCs w:val="20"/>
        </w:rPr>
        <w:t>արձանագրվում</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proofErr w:type="spellStart"/>
      <w:r w:rsidRPr="00FB1EC7">
        <w:rPr>
          <w:rFonts w:ascii="GHEA Grapalat" w:hAnsi="GHEA Grapalat" w:cs="Sylfaen"/>
          <w:sz w:val="20"/>
          <w:szCs w:val="20"/>
        </w:rPr>
        <w:t>այսուհետ</w:t>
      </w:r>
      <w:proofErr w:type="spellEnd"/>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Պատվիրատու</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proofErr w:type="spellStart"/>
      <w:r w:rsidRPr="00FB1EC7">
        <w:rPr>
          <w:rFonts w:ascii="GHEA Grapalat" w:hAnsi="GHEA Grapalat" w:cs="Sylfaen"/>
          <w:sz w:val="12"/>
          <w:szCs w:val="12"/>
        </w:rPr>
        <w:t>Պատվիրատուի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Կապալառուի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proofErr w:type="spellStart"/>
      <w:r w:rsidRPr="00FB1EC7">
        <w:rPr>
          <w:rFonts w:ascii="GHEA Grapalat" w:hAnsi="GHEA Grapalat" w:cs="Sylfaen"/>
          <w:sz w:val="20"/>
          <w:szCs w:val="20"/>
        </w:rPr>
        <w:t>ապալառու</w:t>
      </w:r>
      <w:proofErr w:type="spellEnd"/>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միջև</w:t>
      </w:r>
      <w:proofErr w:type="spellEnd"/>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proofErr w:type="spellStart"/>
            <w:r w:rsidRPr="00FB1EC7">
              <w:rPr>
                <w:rFonts w:ascii="GHEA Grapalat" w:hAnsi="GHEA Grapalat" w:cs="Sylfaen"/>
                <w:sz w:val="18"/>
                <w:szCs w:val="18"/>
              </w:rPr>
              <w:t>Աշխատանքի</w:t>
            </w:r>
            <w:proofErr w:type="spellEnd"/>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չափման</w:t>
            </w:r>
            <w:proofErr w:type="spellEnd"/>
            <w:r w:rsidRPr="00FB1EC7">
              <w:rPr>
                <w:rFonts w:ascii="GHEA Grapalat" w:hAnsi="GHEA Grapalat" w:cs="Sylfaen"/>
                <w:sz w:val="18"/>
                <w:szCs w:val="18"/>
              </w:rPr>
              <w:t xml:space="preserve"> </w:t>
            </w:r>
            <w:proofErr w:type="spellStart"/>
            <w:r w:rsidRPr="00FB1EC7">
              <w:rPr>
                <w:rFonts w:ascii="GHEA Grapalat" w:hAnsi="GHEA Grapalat" w:cs="Sylfaen"/>
                <w:sz w:val="18"/>
                <w:szCs w:val="18"/>
              </w:rPr>
              <w:t>միավորը</w:t>
            </w:r>
            <w:proofErr w:type="spellEnd"/>
            <w:r w:rsidRPr="00FB1EC7">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քանակը</w:t>
            </w:r>
            <w:proofErr w:type="spellEnd"/>
            <w:r w:rsidRPr="00FB1EC7">
              <w:rPr>
                <w:rFonts w:ascii="GHEA Grapalat" w:hAnsi="GHEA Grapalat"/>
                <w:sz w:val="18"/>
                <w:szCs w:val="18"/>
              </w:rPr>
              <w:t xml:space="preserve"> (</w:t>
            </w:r>
            <w:proofErr w:type="spellStart"/>
            <w:r w:rsidRPr="00FB1EC7">
              <w:rPr>
                <w:rFonts w:ascii="GHEA Grapalat" w:hAnsi="GHEA Grapalat" w:cs="Sylfaen"/>
                <w:sz w:val="18"/>
                <w:szCs w:val="18"/>
              </w:rPr>
              <w:t>փաստացի</w:t>
            </w:r>
            <w:proofErr w:type="spellEnd"/>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r>
    </w:tbl>
    <w:p w14:paraId="55D6B392" w14:textId="77777777" w:rsidR="00F02279" w:rsidRPr="00FB1EC7" w:rsidRDefault="00F02279" w:rsidP="00785E88">
      <w:pPr>
        <w:tabs>
          <w:tab w:val="left" w:pos="360"/>
          <w:tab w:val="left" w:pos="540"/>
        </w:tabs>
        <w:jc w:val="center"/>
        <w:rPr>
          <w:rFonts w:ascii="Sylfaen" w:hAnsi="Sylfaen" w:cs="Sylfaen"/>
          <w:b/>
          <w:bCs/>
        </w:rPr>
      </w:pPr>
    </w:p>
    <w:sectPr w:rsidR="00F02279" w:rsidRPr="00FB1EC7" w:rsidSect="00D94139">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A652A" w14:textId="77777777" w:rsidR="00D94139" w:rsidRDefault="00D94139">
      <w:r>
        <w:separator/>
      </w:r>
    </w:p>
  </w:endnote>
  <w:endnote w:type="continuationSeparator" w:id="0">
    <w:p w14:paraId="5B6B6DCA" w14:textId="77777777" w:rsidR="00D94139" w:rsidRDefault="00D94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E96E5" w14:textId="77777777" w:rsidR="00D94139" w:rsidRDefault="00D94139">
      <w:r>
        <w:separator/>
      </w:r>
    </w:p>
  </w:footnote>
  <w:footnote w:type="continuationSeparator" w:id="0">
    <w:p w14:paraId="62C9ED41" w14:textId="77777777" w:rsidR="00D94139" w:rsidRDefault="00D94139">
      <w:r>
        <w:continuationSeparator/>
      </w:r>
    </w:p>
  </w:footnote>
  <w:footnote w:id="1">
    <w:p w14:paraId="784BE088" w14:textId="6C945353" w:rsidR="007D058E" w:rsidRPr="00E2073B" w:rsidRDefault="007D058E" w:rsidP="00375D38">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11F1AECE" w14:textId="77777777" w:rsidR="007D058E" w:rsidRPr="00375D38" w:rsidDel="009A5190" w:rsidRDefault="007D058E" w:rsidP="00375D38">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2D6BB92F" w14:textId="77777777" w:rsidR="007D058E" w:rsidRPr="00640568" w:rsidRDefault="007D058E" w:rsidP="006C1D25">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597A604B" w14:textId="1EDC81D6" w:rsidR="007D058E" w:rsidRPr="00146D17" w:rsidRDefault="007D058E" w:rsidP="00E93C59">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1909EA1F" w14:textId="511A7661"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2C67563E" w14:textId="77777777"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13645E18" w14:textId="50D257FC" w:rsidR="007D058E" w:rsidRPr="000A0DEB" w:rsidRDefault="007D058E" w:rsidP="006C1D25">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52F9DD20" w14:textId="77777777" w:rsidR="007D058E" w:rsidRPr="00951393" w:rsidRDefault="007D058E"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56A4F3DC" w14:textId="77777777" w:rsidR="007D058E" w:rsidRDefault="007D058E"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7D058E" w:rsidRDefault="007D058E"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7D058E" w:rsidRPr="005E2581" w:rsidRDefault="007D058E"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7D058E" w:rsidRDefault="007D058E"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4889716B" w14:textId="46D59A48" w:rsidR="007D058E" w:rsidRDefault="007D058E"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proofErr w:type="gram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5BD0EE83" w14:textId="3BDE5B78" w:rsidR="007D058E" w:rsidRPr="003053EF" w:rsidRDefault="007D058E"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4">
    <w:p w14:paraId="1348D6E4" w14:textId="77777777" w:rsidR="00F83DB3" w:rsidRPr="00927C52" w:rsidRDefault="00F83DB3" w:rsidP="00F83DB3">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43032B5A" w14:textId="77777777" w:rsidR="00546CFA" w:rsidRPr="00C13D25" w:rsidRDefault="00546CFA" w:rsidP="00546CFA">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6BA303D8" w14:textId="77777777" w:rsidR="00546CFA" w:rsidRPr="00F41942" w:rsidRDefault="00546CFA" w:rsidP="00546CFA">
      <w:pPr>
        <w:pStyle w:val="FootnoteText"/>
        <w:rPr>
          <w:rFonts w:asciiTheme="minorHAnsi" w:hAnsiTheme="minorHAnsi"/>
          <w:lang w:val="hy-AM"/>
        </w:rPr>
      </w:pPr>
    </w:p>
  </w:footnote>
  <w:footnote w:id="6">
    <w:p w14:paraId="66F133D2" w14:textId="77777777" w:rsidR="00546CFA" w:rsidRPr="000B5028" w:rsidRDefault="00546CFA" w:rsidP="00546CFA">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7">
    <w:p w14:paraId="4E5DE08C" w14:textId="77777777" w:rsidR="00546CFA" w:rsidRPr="000B5028" w:rsidRDefault="00546CFA" w:rsidP="00546CFA">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8">
    <w:p w14:paraId="027C2BDC" w14:textId="77777777" w:rsidR="00546CFA" w:rsidRPr="008826FF" w:rsidRDefault="00546CFA" w:rsidP="00546CFA">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70AB57F5" w14:textId="77777777" w:rsidR="00546CFA" w:rsidRPr="000B5028" w:rsidRDefault="00546CFA" w:rsidP="00546CFA">
      <w:pPr>
        <w:pStyle w:val="FootnoteText"/>
        <w:rPr>
          <w:rFonts w:asciiTheme="minorHAnsi" w:hAnsiTheme="minorHAnsi"/>
          <w:lang w:val="hy-AM"/>
        </w:rPr>
      </w:pPr>
    </w:p>
  </w:footnote>
  <w:footnote w:id="9">
    <w:p w14:paraId="4B2C7309" w14:textId="77777777" w:rsidR="007D058E" w:rsidRPr="004B72E3" w:rsidRDefault="007D058E"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7D058E" w:rsidRPr="004B72E3" w:rsidRDefault="007D058E"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7D058E" w:rsidRPr="004B72E3" w:rsidRDefault="007D058E"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7D058E" w:rsidRDefault="007D058E" w:rsidP="000212A8">
      <w:pPr>
        <w:pStyle w:val="FootnoteText"/>
        <w:rPr>
          <w:rFonts w:ascii="Calibri" w:hAnsi="Calibri"/>
          <w:vertAlign w:val="superscript"/>
          <w:lang w:val="hy-AM"/>
        </w:rPr>
      </w:pPr>
    </w:p>
    <w:p w14:paraId="50002E5F" w14:textId="75E496EB" w:rsidR="007D058E" w:rsidRPr="009A7602" w:rsidRDefault="007D058E"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7D058E" w:rsidRPr="00D533CD" w:rsidRDefault="007D058E"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68630AFA" w14:textId="77777777" w:rsidR="007D058E" w:rsidRPr="00323606" w:rsidRDefault="007D058E">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7D058E" w:rsidRPr="004242D7"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7D058E" w:rsidRPr="00323606"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7D058E" w:rsidRPr="00737F14" w:rsidRDefault="007D058E">
      <w:pPr>
        <w:pStyle w:val="FootnoteText"/>
        <w:rPr>
          <w:rFonts w:ascii="GHEA Grapalat" w:hAnsi="GHEA Grapalat" w:cs="Sylfaen"/>
          <w:i/>
          <w:sz w:val="18"/>
          <w:szCs w:val="18"/>
          <w:lang w:val="hy-AM"/>
        </w:rPr>
      </w:pPr>
    </w:p>
    <w:p w14:paraId="53791E2C" w14:textId="77777777" w:rsidR="007D058E" w:rsidRPr="00253CA8" w:rsidRDefault="007D058E"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7D058E" w:rsidRPr="006C0940" w:rsidRDefault="007D058E">
      <w:pPr>
        <w:pStyle w:val="FootnoteText"/>
        <w:rPr>
          <w:rFonts w:ascii="Times New Roman" w:hAnsi="Times New Roman"/>
          <w:vertAlign w:val="superscript"/>
          <w:lang w:val="hy-AM"/>
        </w:rPr>
      </w:pPr>
    </w:p>
  </w:footnote>
  <w:footnote w:id="11">
    <w:p w14:paraId="1258F4E6" w14:textId="77777777" w:rsidR="007D058E" w:rsidRPr="009A7602" w:rsidRDefault="007D058E">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2">
    <w:p w14:paraId="79B7E3B5" w14:textId="77777777" w:rsidR="007D058E" w:rsidRPr="00EC2CDE" w:rsidRDefault="007D058E"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3">
    <w:p w14:paraId="5D60FA6F" w14:textId="77777777" w:rsidR="007805C3" w:rsidRPr="00DD4D99" w:rsidRDefault="007805C3" w:rsidP="007805C3">
      <w:pPr>
        <w:pStyle w:val="FootnoteText"/>
        <w:jc w:val="both"/>
        <w:rPr>
          <w:rFonts w:ascii="GHEA Grapalat" w:hAnsi="GHEA Grapalat" w:cs="Sylfaen"/>
          <w:i/>
          <w:sz w:val="16"/>
          <w:szCs w:val="16"/>
          <w:lang w:val="hy-AM"/>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4">
    <w:p w14:paraId="1EA793E3" w14:textId="77777777" w:rsidR="007D058E" w:rsidRPr="004B2068" w:rsidRDefault="007D058E" w:rsidP="00E74BF6">
      <w:pPr>
        <w:pStyle w:val="FootnoteText"/>
        <w:jc w:val="both"/>
        <w:rPr>
          <w:rFonts w:ascii="GHEA Grapalat" w:hAnsi="GHEA Grapalat" w:cs="Sylfaen"/>
          <w:i/>
          <w:sz w:val="16"/>
          <w:szCs w:val="16"/>
          <w:lang w:val="af-ZA"/>
        </w:rPr>
      </w:pPr>
      <w:r w:rsidRPr="00CB0ADE">
        <w:rPr>
          <w:rStyle w:val="FootnoteReference"/>
          <w:color w:val="FFFFFF"/>
        </w:rPr>
        <w:footnoteRef/>
      </w:r>
      <w:r w:rsidRPr="003053EF">
        <w:t xml:space="preserve"> </w:t>
      </w:r>
      <w:r w:rsidRPr="004B2068">
        <w:rPr>
          <w:vertAlign w:val="superscript"/>
          <w:lang w:val="af-ZA"/>
        </w:rPr>
        <w:t xml:space="preserve">17 </w:t>
      </w:r>
      <w:r w:rsidRPr="007805C3">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հրավերով</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հայտի</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ապահովման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ներկայացման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պահանջ</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սահմանված</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չէ</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ապա</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սույն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կետը</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հրավերից</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է</w:t>
      </w:r>
      <w:r w:rsidRPr="004B2068">
        <w:rPr>
          <w:rFonts w:ascii="GHEA Grapalat" w:hAnsi="GHEA Grapalat" w:cs="Sylfaen"/>
          <w:i/>
          <w:sz w:val="16"/>
          <w:szCs w:val="16"/>
          <w:lang w:val="af-ZA"/>
        </w:rPr>
        <w:t>:</w:t>
      </w:r>
    </w:p>
    <w:p w14:paraId="1DE12C21" w14:textId="77777777" w:rsidR="007D058E" w:rsidRPr="004B2068" w:rsidRDefault="007D058E" w:rsidP="00E74BF6">
      <w:pPr>
        <w:pStyle w:val="FootnoteText"/>
        <w:jc w:val="both"/>
        <w:rPr>
          <w:rFonts w:ascii="Times New Roman" w:hAnsi="Times New Roman"/>
          <w:vertAlign w:val="superscript"/>
          <w:lang w:val="af-ZA"/>
        </w:rPr>
      </w:pPr>
      <w:r w:rsidRPr="004B2068">
        <w:rPr>
          <w:rFonts w:ascii="GHEA Grapalat" w:hAnsi="GHEA Grapalat" w:cs="Sylfaen"/>
          <w:i/>
          <w:sz w:val="16"/>
          <w:szCs w:val="16"/>
          <w:vertAlign w:val="superscript"/>
          <w:lang w:val="af-ZA"/>
        </w:rPr>
        <w:t xml:space="preserve">18 </w:t>
      </w:r>
      <w:r w:rsidRPr="004B2068">
        <w:rPr>
          <w:rFonts w:ascii="Times New Roman" w:hAnsi="Times New Roman"/>
          <w:vertAlign w:val="superscript"/>
          <w:lang w:val="af-ZA"/>
        </w:rPr>
        <w:t xml:space="preserve"> </w:t>
      </w:r>
      <w:r>
        <w:rPr>
          <w:rFonts w:ascii="GHEA Grapalat" w:hAnsi="GHEA Grapalat" w:cs="Sylfaen"/>
          <w:i/>
          <w:sz w:val="16"/>
          <w:szCs w:val="16"/>
          <w:lang w:val="en-US"/>
        </w:rPr>
        <w:t>Կ</w:t>
      </w:r>
      <w:proofErr w:type="spellStart"/>
      <w:r w:rsidRPr="001C336A">
        <w:rPr>
          <w:rFonts w:ascii="GHEA Grapalat" w:hAnsi="GHEA Grapalat" w:cs="Sylfaen"/>
          <w:i/>
          <w:sz w:val="16"/>
          <w:szCs w:val="16"/>
        </w:rPr>
        <w:t>ետը</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Pr>
          <w:rFonts w:ascii="GHEA Grapalat" w:hAnsi="GHEA Grapalat" w:cs="Sylfaen"/>
          <w:i/>
          <w:sz w:val="16"/>
          <w:szCs w:val="16"/>
          <w:lang w:val="en-US"/>
        </w:rPr>
        <w:t>է</w:t>
      </w:r>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գնամն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առարկան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հանդիսանում</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շինարարական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աշխատանքների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կատարում</w:t>
      </w:r>
      <w:proofErr w:type="spellEnd"/>
      <w:r w:rsidRPr="001C336A">
        <w:rPr>
          <w:rFonts w:ascii="GHEA Grapalat" w:hAnsi="GHEA Grapalat" w:cs="Sylfaen"/>
          <w:i/>
          <w:sz w:val="16"/>
          <w:szCs w:val="16"/>
        </w:rPr>
        <w:t xml:space="preserve"> </w:t>
      </w:r>
    </w:p>
  </w:footnote>
  <w:footnote w:id="15">
    <w:p w14:paraId="589A95A6" w14:textId="77777777" w:rsidR="007D058E" w:rsidRPr="001E7733" w:rsidRDefault="007D058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proofErr w:type="spellStart"/>
      <w:r>
        <w:rPr>
          <w:rFonts w:ascii="GHEA Grapalat" w:hAnsi="GHEA Grapalat"/>
          <w:i/>
          <w:sz w:val="16"/>
          <w:szCs w:val="16"/>
        </w:rPr>
        <w:t>լրացվում</w:t>
      </w:r>
      <w:proofErr w:type="spellEnd"/>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proofErr w:type="spellStart"/>
      <w:r>
        <w:rPr>
          <w:rFonts w:ascii="GHEA Grapalat" w:hAnsi="GHEA Grapalat"/>
          <w:i/>
          <w:sz w:val="16"/>
          <w:szCs w:val="16"/>
        </w:rPr>
        <w:t>հանձնաժողովի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քարտուղարի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կողմից</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մինչև</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հրավերը</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տեղեկագրում</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հրապարակելը</w:t>
      </w:r>
      <w:proofErr w:type="spellEnd"/>
      <w:r w:rsidRPr="00A65C38">
        <w:rPr>
          <w:rFonts w:ascii="GHEA Grapalat" w:hAnsi="GHEA Grapalat"/>
          <w:i/>
          <w:sz w:val="16"/>
          <w:szCs w:val="16"/>
          <w:lang w:val="hy-AM"/>
        </w:rPr>
        <w:t>:</w:t>
      </w:r>
    </w:p>
    <w:p w14:paraId="3D6BF8F7" w14:textId="77777777" w:rsidR="007D058E" w:rsidRPr="0015088E" w:rsidRDefault="007D058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23AF8A4" w14:textId="77777777" w:rsidR="007D058E" w:rsidRPr="00974DD5" w:rsidDel="00856FDE" w:rsidRDefault="007D058E" w:rsidP="00B2572B">
      <w:pPr>
        <w:pStyle w:val="FootnoteText"/>
        <w:rPr>
          <w:del w:id="11" w:author="User" w:date="2019-05-26T09:57:00Z"/>
          <w:i/>
          <w:lang w:val="es-ES"/>
        </w:rPr>
      </w:pPr>
    </w:p>
  </w:footnote>
  <w:footnote w:id="16">
    <w:p w14:paraId="1A5BE8D5" w14:textId="77777777" w:rsidR="007D058E" w:rsidRPr="00342CD5" w:rsidDel="004D0559" w:rsidRDefault="007D058E" w:rsidP="00F02279">
      <w:pPr>
        <w:pStyle w:val="FootnoteText"/>
        <w:jc w:val="both"/>
        <w:rPr>
          <w:del w:id="12"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14:paraId="389D022C" w14:textId="7A69211B" w:rsidR="007D058E" w:rsidRPr="00994EB2" w:rsidRDefault="007D058E" w:rsidP="009D092B">
      <w:pPr>
        <w:pStyle w:val="FootnoteText"/>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7D058E" w:rsidRPr="004B2068" w:rsidRDefault="007D058E" w:rsidP="00F02279">
      <w:pPr>
        <w:pStyle w:val="FootnoteText"/>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5F80D8E" w14:textId="25BC4446" w:rsidR="007D058E" w:rsidRPr="002D5ECD" w:rsidRDefault="007D058E" w:rsidP="00F02279">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5CD4F2F" w14:textId="3CB5CE68" w:rsidR="007D058E" w:rsidRPr="002D5ECD" w:rsidRDefault="007D058E" w:rsidP="00F02279">
      <w:pPr>
        <w:pStyle w:val="FootnoteText"/>
        <w:rPr>
          <w:vertAlign w:val="superscript"/>
          <w:lang w:val="hy-AM"/>
        </w:rPr>
      </w:pPr>
      <w:r w:rsidRPr="002D5ECD">
        <w:rPr>
          <w:rFonts w:ascii="GHEA Grapalat" w:hAnsi="GHEA Grapalat"/>
          <w:i/>
          <w:sz w:val="16"/>
          <w:vertAlign w:val="superscript"/>
          <w:lang w:val="hy-AM"/>
        </w:rPr>
        <w:t>31.1</w:t>
      </w:r>
      <w:r w:rsidRPr="00EC20A0">
        <w:rPr>
          <w:rFonts w:ascii="GHEA Grapalat" w:hAnsi="GHEA Grapalat"/>
          <w:i/>
          <w:sz w:val="16"/>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8">
    <w:p w14:paraId="75B9A149" w14:textId="77777777" w:rsidR="007D058E" w:rsidRPr="00FC4820" w:rsidRDefault="007D058E"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9">
    <w:p w14:paraId="6D6D63AE" w14:textId="77777777" w:rsidR="007D058E" w:rsidRPr="00FC4820" w:rsidDel="001432D3" w:rsidRDefault="007D058E" w:rsidP="00F02279">
      <w:pPr>
        <w:pStyle w:val="FootnoteText"/>
        <w:jc w:val="both"/>
        <w:rPr>
          <w:del w:id="15"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0">
    <w:p w14:paraId="15FB1134" w14:textId="77777777" w:rsidR="00323366" w:rsidRPr="002E5747" w:rsidRDefault="00323366" w:rsidP="00323366">
      <w:pPr>
        <w:pStyle w:val="FootnoteText"/>
        <w:rPr>
          <w:rFonts w:ascii="Sylfaen" w:hAnsi="Sylfaen"/>
          <w:lang w:val="hy-AM"/>
        </w:rPr>
      </w:pPr>
      <w:r>
        <w:rPr>
          <w:rStyle w:val="FootnoteReference"/>
        </w:rPr>
        <w:footnoteRef/>
      </w:r>
      <w:r>
        <w:t xml:space="preserve"> </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 w:id="21">
    <w:p w14:paraId="1895F549" w14:textId="343BF147" w:rsidR="007D058E" w:rsidRPr="00180349" w:rsidRDefault="007D058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022B3"/>
    <w:multiLevelType w:val="hybridMultilevel"/>
    <w:tmpl w:val="6B680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0361D"/>
    <w:multiLevelType w:val="hybridMultilevel"/>
    <w:tmpl w:val="5D8EA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44CDC"/>
    <w:multiLevelType w:val="hybridMultilevel"/>
    <w:tmpl w:val="4E488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15D3C"/>
    <w:multiLevelType w:val="hybridMultilevel"/>
    <w:tmpl w:val="05B68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D965CB"/>
    <w:multiLevelType w:val="hybridMultilevel"/>
    <w:tmpl w:val="01BCC1D0"/>
    <w:lvl w:ilvl="0" w:tplc="E17E25F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C45146"/>
    <w:multiLevelType w:val="hybridMultilevel"/>
    <w:tmpl w:val="703C1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4BE13D2"/>
    <w:multiLevelType w:val="hybridMultilevel"/>
    <w:tmpl w:val="726E8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F670804"/>
    <w:multiLevelType w:val="hybridMultilevel"/>
    <w:tmpl w:val="80FA8AC2"/>
    <w:lvl w:ilvl="0" w:tplc="81CCE2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F30EB9"/>
    <w:multiLevelType w:val="hybridMultilevel"/>
    <w:tmpl w:val="22AED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414CBF"/>
    <w:multiLevelType w:val="hybridMultilevel"/>
    <w:tmpl w:val="5232CD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7860F5"/>
    <w:multiLevelType w:val="hybridMultilevel"/>
    <w:tmpl w:val="57527730"/>
    <w:lvl w:ilvl="0" w:tplc="0C86D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8C5533"/>
    <w:multiLevelType w:val="hybridMultilevel"/>
    <w:tmpl w:val="9266EA78"/>
    <w:lvl w:ilvl="0" w:tplc="0419000F">
      <w:start w:val="1"/>
      <w:numFmt w:val="decimal"/>
      <w:lvlText w:val="%1."/>
      <w:lvlJc w:val="left"/>
      <w:pPr>
        <w:ind w:left="502"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15:restartNumberingAfterBreak="0">
    <w:nsid w:val="4DBF6B96"/>
    <w:multiLevelType w:val="hybridMultilevel"/>
    <w:tmpl w:val="2F3697FE"/>
    <w:lvl w:ilvl="0" w:tplc="45A8A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3B507A"/>
    <w:multiLevelType w:val="hybridMultilevel"/>
    <w:tmpl w:val="1E6EA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605E3A55"/>
    <w:multiLevelType w:val="hybridMultilevel"/>
    <w:tmpl w:val="0CBE12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5C60F4"/>
    <w:multiLevelType w:val="hybridMultilevel"/>
    <w:tmpl w:val="6C6A9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707BCC"/>
    <w:multiLevelType w:val="hybridMultilevel"/>
    <w:tmpl w:val="30408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24390F"/>
    <w:multiLevelType w:val="hybridMultilevel"/>
    <w:tmpl w:val="48FC51AC"/>
    <w:lvl w:ilvl="0" w:tplc="D4321D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15:restartNumberingAfterBreak="0">
    <w:nsid w:val="7DD47215"/>
    <w:multiLevelType w:val="hybridMultilevel"/>
    <w:tmpl w:val="F7865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7E5FFA"/>
    <w:multiLevelType w:val="hybridMultilevel"/>
    <w:tmpl w:val="955A24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665406253">
    <w:abstractNumId w:val="27"/>
  </w:num>
  <w:num w:numId="2" w16cid:durableId="647784105">
    <w:abstractNumId w:val="30"/>
    <w:lvlOverride w:ilvl="0">
      <w:startOverride w:val="1"/>
    </w:lvlOverride>
    <w:lvlOverride w:ilvl="1"/>
    <w:lvlOverride w:ilvl="2"/>
    <w:lvlOverride w:ilvl="3"/>
    <w:lvlOverride w:ilvl="4"/>
    <w:lvlOverride w:ilvl="5"/>
    <w:lvlOverride w:ilvl="6"/>
    <w:lvlOverride w:ilvl="7"/>
    <w:lvlOverride w:ilvl="8"/>
  </w:num>
  <w:num w:numId="3" w16cid:durableId="3611779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3277722">
    <w:abstractNumId w:val="4"/>
  </w:num>
  <w:num w:numId="5" w16cid:durableId="142041101">
    <w:abstractNumId w:val="0"/>
  </w:num>
  <w:num w:numId="6" w16cid:durableId="1221986303">
    <w:abstractNumId w:val="16"/>
  </w:num>
  <w:num w:numId="7" w16cid:durableId="922185376">
    <w:abstractNumId w:val="24"/>
  </w:num>
  <w:num w:numId="8" w16cid:durableId="143158194">
    <w:abstractNumId w:val="9"/>
  </w:num>
  <w:num w:numId="9" w16cid:durableId="1122380007">
    <w:abstractNumId w:val="14"/>
  </w:num>
  <w:num w:numId="10" w16cid:durableId="779185851">
    <w:abstractNumId w:val="29"/>
  </w:num>
  <w:num w:numId="11" w16cid:durableId="1315720645">
    <w:abstractNumId w:val="18"/>
  </w:num>
  <w:num w:numId="12" w16cid:durableId="1255281175">
    <w:abstractNumId w:val="17"/>
  </w:num>
  <w:num w:numId="13" w16cid:durableId="831795712">
    <w:abstractNumId w:val="6"/>
  </w:num>
  <w:num w:numId="14" w16cid:durableId="1754471833">
    <w:abstractNumId w:val="36"/>
  </w:num>
  <w:num w:numId="15" w16cid:durableId="688608549">
    <w:abstractNumId w:val="10"/>
  </w:num>
  <w:num w:numId="16" w16cid:durableId="675229274">
    <w:abstractNumId w:val="12"/>
  </w:num>
  <w:num w:numId="17" w16cid:durableId="1918053211">
    <w:abstractNumId w:val="13"/>
  </w:num>
  <w:num w:numId="18" w16cid:durableId="154953217">
    <w:abstractNumId w:val="33"/>
  </w:num>
  <w:num w:numId="19" w16cid:durableId="2038892564">
    <w:abstractNumId w:val="21"/>
  </w:num>
  <w:num w:numId="20" w16cid:durableId="224606322">
    <w:abstractNumId w:val="2"/>
  </w:num>
  <w:num w:numId="21" w16cid:durableId="459226128">
    <w:abstractNumId w:val="8"/>
  </w:num>
  <w:num w:numId="22" w16cid:durableId="1661615189">
    <w:abstractNumId w:val="28"/>
  </w:num>
  <w:num w:numId="23" w16cid:durableId="1065224521">
    <w:abstractNumId w:val="38"/>
  </w:num>
  <w:num w:numId="24" w16cid:durableId="1592737053">
    <w:abstractNumId w:val="5"/>
  </w:num>
  <w:num w:numId="25" w16cid:durableId="1240675998">
    <w:abstractNumId w:val="34"/>
  </w:num>
  <w:num w:numId="26" w16cid:durableId="906569240">
    <w:abstractNumId w:val="7"/>
  </w:num>
  <w:num w:numId="27" w16cid:durableId="835847492">
    <w:abstractNumId w:val="1"/>
  </w:num>
  <w:num w:numId="28" w16cid:durableId="873735141">
    <w:abstractNumId w:val="22"/>
  </w:num>
  <w:num w:numId="29" w16cid:durableId="1156993939">
    <w:abstractNumId w:val="3"/>
  </w:num>
  <w:num w:numId="30" w16cid:durableId="1672902405">
    <w:abstractNumId w:val="26"/>
  </w:num>
  <w:num w:numId="31" w16cid:durableId="1305962079">
    <w:abstractNumId w:val="35"/>
  </w:num>
  <w:num w:numId="32" w16cid:durableId="696850219">
    <w:abstractNumId w:val="15"/>
  </w:num>
  <w:num w:numId="33" w16cid:durableId="2062896306">
    <w:abstractNumId w:val="20"/>
  </w:num>
  <w:num w:numId="34" w16cid:durableId="117839503">
    <w:abstractNumId w:val="37"/>
  </w:num>
  <w:num w:numId="35" w16cid:durableId="681475644">
    <w:abstractNumId w:val="23"/>
  </w:num>
  <w:num w:numId="36" w16cid:durableId="1692342493">
    <w:abstractNumId w:val="11"/>
  </w:num>
  <w:num w:numId="37" w16cid:durableId="1952979570">
    <w:abstractNumId w:val="32"/>
  </w:num>
  <w:num w:numId="38" w16cid:durableId="9715994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396891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34145804">
    <w:abstractNumId w:val="1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7435927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2964458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4D0A"/>
    <w:rsid w:val="00015FE1"/>
    <w:rsid w:val="00017484"/>
    <w:rsid w:val="000177AC"/>
    <w:rsid w:val="000206DA"/>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27BBC"/>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4FC"/>
    <w:rsid w:val="00052AF7"/>
    <w:rsid w:val="00052F61"/>
    <w:rsid w:val="000537FF"/>
    <w:rsid w:val="00053BFB"/>
    <w:rsid w:val="000545B4"/>
    <w:rsid w:val="000550DA"/>
    <w:rsid w:val="00055129"/>
    <w:rsid w:val="00055195"/>
    <w:rsid w:val="00055C83"/>
    <w:rsid w:val="00055CC2"/>
    <w:rsid w:val="00055E3F"/>
    <w:rsid w:val="00056516"/>
    <w:rsid w:val="00056A59"/>
    <w:rsid w:val="00056AB4"/>
    <w:rsid w:val="00057264"/>
    <w:rsid w:val="000604CF"/>
    <w:rsid w:val="00060FB1"/>
    <w:rsid w:val="0006220B"/>
    <w:rsid w:val="0006311D"/>
    <w:rsid w:val="00065C3B"/>
    <w:rsid w:val="000677B2"/>
    <w:rsid w:val="00067B7B"/>
    <w:rsid w:val="000704B9"/>
    <w:rsid w:val="00070DBB"/>
    <w:rsid w:val="00071D1C"/>
    <w:rsid w:val="0007287D"/>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08E"/>
    <w:rsid w:val="00086330"/>
    <w:rsid w:val="00086795"/>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249"/>
    <w:rsid w:val="000A6B75"/>
    <w:rsid w:val="000A72AD"/>
    <w:rsid w:val="000A7528"/>
    <w:rsid w:val="000B033F"/>
    <w:rsid w:val="000B1088"/>
    <w:rsid w:val="000B259E"/>
    <w:rsid w:val="000B25F5"/>
    <w:rsid w:val="000B44B8"/>
    <w:rsid w:val="000B48DD"/>
    <w:rsid w:val="000B5AE5"/>
    <w:rsid w:val="000B6C67"/>
    <w:rsid w:val="000B700B"/>
    <w:rsid w:val="000B7641"/>
    <w:rsid w:val="000B7C54"/>
    <w:rsid w:val="000C0396"/>
    <w:rsid w:val="000C062F"/>
    <w:rsid w:val="000C0A9D"/>
    <w:rsid w:val="000C12A6"/>
    <w:rsid w:val="000C165F"/>
    <w:rsid w:val="000C36C6"/>
    <w:rsid w:val="000C57CA"/>
    <w:rsid w:val="000C5A09"/>
    <w:rsid w:val="000C6F81"/>
    <w:rsid w:val="000C72D9"/>
    <w:rsid w:val="000C7E4A"/>
    <w:rsid w:val="000D07E4"/>
    <w:rsid w:val="000D10F1"/>
    <w:rsid w:val="000D16B6"/>
    <w:rsid w:val="000D2054"/>
    <w:rsid w:val="000D2527"/>
    <w:rsid w:val="000D2C4A"/>
    <w:rsid w:val="000D3188"/>
    <w:rsid w:val="000D34C8"/>
    <w:rsid w:val="000D3B6D"/>
    <w:rsid w:val="000D4471"/>
    <w:rsid w:val="000D52A5"/>
    <w:rsid w:val="000D5766"/>
    <w:rsid w:val="000D590A"/>
    <w:rsid w:val="000D6A89"/>
    <w:rsid w:val="000D6C21"/>
    <w:rsid w:val="000D701E"/>
    <w:rsid w:val="000D77C1"/>
    <w:rsid w:val="000D7C6B"/>
    <w:rsid w:val="000D7E7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6511"/>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85F"/>
    <w:rsid w:val="000F7AE0"/>
    <w:rsid w:val="000F7B12"/>
    <w:rsid w:val="0010050E"/>
    <w:rsid w:val="00101445"/>
    <w:rsid w:val="001016D4"/>
    <w:rsid w:val="00101A56"/>
    <w:rsid w:val="00101C9A"/>
    <w:rsid w:val="00101F06"/>
    <w:rsid w:val="0010227A"/>
    <w:rsid w:val="00102291"/>
    <w:rsid w:val="0010316E"/>
    <w:rsid w:val="0010323D"/>
    <w:rsid w:val="00103DEE"/>
    <w:rsid w:val="00104861"/>
    <w:rsid w:val="00106365"/>
    <w:rsid w:val="00106D44"/>
    <w:rsid w:val="00106DEE"/>
    <w:rsid w:val="00106F3B"/>
    <w:rsid w:val="00107D79"/>
    <w:rsid w:val="00110D13"/>
    <w:rsid w:val="001122CA"/>
    <w:rsid w:val="001128DB"/>
    <w:rsid w:val="00113F0D"/>
    <w:rsid w:val="00115905"/>
    <w:rsid w:val="001159FA"/>
    <w:rsid w:val="0011611E"/>
    <w:rsid w:val="00116E47"/>
    <w:rsid w:val="00117020"/>
    <w:rsid w:val="00117328"/>
    <w:rsid w:val="00117964"/>
    <w:rsid w:val="00117DAA"/>
    <w:rsid w:val="001242C4"/>
    <w:rsid w:val="00124461"/>
    <w:rsid w:val="001276C9"/>
    <w:rsid w:val="00130202"/>
    <w:rsid w:val="001305C6"/>
    <w:rsid w:val="00131E9C"/>
    <w:rsid w:val="00132FA8"/>
    <w:rsid w:val="00133A5A"/>
    <w:rsid w:val="00133A7E"/>
    <w:rsid w:val="00133CE4"/>
    <w:rsid w:val="00134476"/>
    <w:rsid w:val="00134D6E"/>
    <w:rsid w:val="00134DC5"/>
    <w:rsid w:val="001355F9"/>
    <w:rsid w:val="00135840"/>
    <w:rsid w:val="00135B52"/>
    <w:rsid w:val="001366A9"/>
    <w:rsid w:val="001369CB"/>
    <w:rsid w:val="001377BA"/>
    <w:rsid w:val="00137A5C"/>
    <w:rsid w:val="001401C6"/>
    <w:rsid w:val="001402B5"/>
    <w:rsid w:val="001420CA"/>
    <w:rsid w:val="00142496"/>
    <w:rsid w:val="00143BD7"/>
    <w:rsid w:val="00143E8C"/>
    <w:rsid w:val="0014472E"/>
    <w:rsid w:val="00144A19"/>
    <w:rsid w:val="00144F73"/>
    <w:rsid w:val="0014555E"/>
    <w:rsid w:val="001458D6"/>
    <w:rsid w:val="00145CC3"/>
    <w:rsid w:val="0014615C"/>
    <w:rsid w:val="00146CA8"/>
    <w:rsid w:val="00146CF9"/>
    <w:rsid w:val="00146D17"/>
    <w:rsid w:val="00147C60"/>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6DE8"/>
    <w:rsid w:val="001578A1"/>
    <w:rsid w:val="001578D4"/>
    <w:rsid w:val="001600FF"/>
    <w:rsid w:val="0016055A"/>
    <w:rsid w:val="001609F6"/>
    <w:rsid w:val="00160AE4"/>
    <w:rsid w:val="00160BB4"/>
    <w:rsid w:val="0016111C"/>
    <w:rsid w:val="00161428"/>
    <w:rsid w:val="00161881"/>
    <w:rsid w:val="00161FE4"/>
    <w:rsid w:val="001635B8"/>
    <w:rsid w:val="001644A3"/>
    <w:rsid w:val="00164BBC"/>
    <w:rsid w:val="0016519F"/>
    <w:rsid w:val="001669C1"/>
    <w:rsid w:val="001676F3"/>
    <w:rsid w:val="001679A6"/>
    <w:rsid w:val="00167AA0"/>
    <w:rsid w:val="001724D7"/>
    <w:rsid w:val="00172BD7"/>
    <w:rsid w:val="001732FB"/>
    <w:rsid w:val="00174C7A"/>
    <w:rsid w:val="00174FE1"/>
    <w:rsid w:val="00175A63"/>
    <w:rsid w:val="00175CAA"/>
    <w:rsid w:val="00175CB5"/>
    <w:rsid w:val="00175F8F"/>
    <w:rsid w:val="00175FDC"/>
    <w:rsid w:val="001763F5"/>
    <w:rsid w:val="00176A38"/>
    <w:rsid w:val="00176A92"/>
    <w:rsid w:val="00177245"/>
    <w:rsid w:val="00177A5C"/>
    <w:rsid w:val="00177B27"/>
    <w:rsid w:val="00177D71"/>
    <w:rsid w:val="00180349"/>
    <w:rsid w:val="001808AF"/>
    <w:rsid w:val="00180EB9"/>
    <w:rsid w:val="00180EE9"/>
    <w:rsid w:val="00180F0F"/>
    <w:rsid w:val="001810AC"/>
    <w:rsid w:val="00181C60"/>
    <w:rsid w:val="00181F0F"/>
    <w:rsid w:val="00181F75"/>
    <w:rsid w:val="00183004"/>
    <w:rsid w:val="0018301A"/>
    <w:rsid w:val="001830FF"/>
    <w:rsid w:val="00183FEA"/>
    <w:rsid w:val="00184115"/>
    <w:rsid w:val="0018472B"/>
    <w:rsid w:val="00184D18"/>
    <w:rsid w:val="00184F17"/>
    <w:rsid w:val="00185684"/>
    <w:rsid w:val="0018591C"/>
    <w:rsid w:val="0018599C"/>
    <w:rsid w:val="00185DF9"/>
    <w:rsid w:val="00187A69"/>
    <w:rsid w:val="00187D9C"/>
    <w:rsid w:val="00191D5F"/>
    <w:rsid w:val="00192606"/>
    <w:rsid w:val="00192A1F"/>
    <w:rsid w:val="001932A7"/>
    <w:rsid w:val="001937E9"/>
    <w:rsid w:val="00193871"/>
    <w:rsid w:val="0019419E"/>
    <w:rsid w:val="00194598"/>
    <w:rsid w:val="00194DBD"/>
    <w:rsid w:val="00195835"/>
    <w:rsid w:val="00195F24"/>
    <w:rsid w:val="00196487"/>
    <w:rsid w:val="00196ECE"/>
    <w:rsid w:val="00196FFB"/>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6056"/>
    <w:rsid w:val="001B639D"/>
    <w:rsid w:val="001B6591"/>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0879"/>
    <w:rsid w:val="001E17BA"/>
    <w:rsid w:val="001E1800"/>
    <w:rsid w:val="001E1889"/>
    <w:rsid w:val="001E22BA"/>
    <w:rsid w:val="001E2794"/>
    <w:rsid w:val="001E2814"/>
    <w:rsid w:val="001E52DB"/>
    <w:rsid w:val="001E55B2"/>
    <w:rsid w:val="001E5866"/>
    <w:rsid w:val="001E7733"/>
    <w:rsid w:val="001F0335"/>
    <w:rsid w:val="001F0371"/>
    <w:rsid w:val="001F0879"/>
    <w:rsid w:val="001F1DF0"/>
    <w:rsid w:val="001F23D6"/>
    <w:rsid w:val="001F3041"/>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18FE"/>
    <w:rsid w:val="0022236A"/>
    <w:rsid w:val="00222F7B"/>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EB5"/>
    <w:rsid w:val="0023571C"/>
    <w:rsid w:val="00236B75"/>
    <w:rsid w:val="0024027D"/>
    <w:rsid w:val="00240289"/>
    <w:rsid w:val="0024041A"/>
    <w:rsid w:val="00240B4B"/>
    <w:rsid w:val="0024186B"/>
    <w:rsid w:val="002419D4"/>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60569"/>
    <w:rsid w:val="0026066C"/>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E77"/>
    <w:rsid w:val="00274F0E"/>
    <w:rsid w:val="00274FD9"/>
    <w:rsid w:val="002754C4"/>
    <w:rsid w:val="00276441"/>
    <w:rsid w:val="00276B03"/>
    <w:rsid w:val="00277F14"/>
    <w:rsid w:val="0028014C"/>
    <w:rsid w:val="00280E91"/>
    <w:rsid w:val="00280F4B"/>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211"/>
    <w:rsid w:val="002A1FAC"/>
    <w:rsid w:val="002A21E9"/>
    <w:rsid w:val="002A26AE"/>
    <w:rsid w:val="002A2C2E"/>
    <w:rsid w:val="002A2D4E"/>
    <w:rsid w:val="002A3785"/>
    <w:rsid w:val="002A406B"/>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3ECF"/>
    <w:rsid w:val="002B4FD9"/>
    <w:rsid w:val="002B5F87"/>
    <w:rsid w:val="002B6245"/>
    <w:rsid w:val="002B691C"/>
    <w:rsid w:val="002B6E22"/>
    <w:rsid w:val="002B7388"/>
    <w:rsid w:val="002B7594"/>
    <w:rsid w:val="002C071B"/>
    <w:rsid w:val="002C0DD6"/>
    <w:rsid w:val="002C1050"/>
    <w:rsid w:val="002C170C"/>
    <w:rsid w:val="002C1AE5"/>
    <w:rsid w:val="002C205F"/>
    <w:rsid w:val="002C247D"/>
    <w:rsid w:val="002C27EB"/>
    <w:rsid w:val="002C2AAB"/>
    <w:rsid w:val="002C3CAA"/>
    <w:rsid w:val="002C49AC"/>
    <w:rsid w:val="002C4DBF"/>
    <w:rsid w:val="002C623B"/>
    <w:rsid w:val="002C6CF7"/>
    <w:rsid w:val="002C7037"/>
    <w:rsid w:val="002D02FE"/>
    <w:rsid w:val="002D155D"/>
    <w:rsid w:val="002D1AAA"/>
    <w:rsid w:val="002D20E8"/>
    <w:rsid w:val="002D22A7"/>
    <w:rsid w:val="002D236D"/>
    <w:rsid w:val="002D304E"/>
    <w:rsid w:val="002D3C61"/>
    <w:rsid w:val="002D4250"/>
    <w:rsid w:val="002D4575"/>
    <w:rsid w:val="002D5583"/>
    <w:rsid w:val="002D5CF0"/>
    <w:rsid w:val="002D5ECD"/>
    <w:rsid w:val="002D601F"/>
    <w:rsid w:val="002E0768"/>
    <w:rsid w:val="002E0877"/>
    <w:rsid w:val="002E0966"/>
    <w:rsid w:val="002E10B4"/>
    <w:rsid w:val="002E116D"/>
    <w:rsid w:val="002E11D1"/>
    <w:rsid w:val="002E1FF4"/>
    <w:rsid w:val="002E2C3B"/>
    <w:rsid w:val="002E3165"/>
    <w:rsid w:val="002E3309"/>
    <w:rsid w:val="002E4305"/>
    <w:rsid w:val="002E530A"/>
    <w:rsid w:val="002E531D"/>
    <w:rsid w:val="002E67D3"/>
    <w:rsid w:val="002E7EE1"/>
    <w:rsid w:val="002E7FFE"/>
    <w:rsid w:val="002F0C7A"/>
    <w:rsid w:val="002F1AB3"/>
    <w:rsid w:val="002F2B23"/>
    <w:rsid w:val="002F2C5F"/>
    <w:rsid w:val="002F2CE0"/>
    <w:rsid w:val="002F35FE"/>
    <w:rsid w:val="002F36FE"/>
    <w:rsid w:val="002F4AE5"/>
    <w:rsid w:val="002F6164"/>
    <w:rsid w:val="002F6FA0"/>
    <w:rsid w:val="002F6FD9"/>
    <w:rsid w:val="002F7A7E"/>
    <w:rsid w:val="002F7C4A"/>
    <w:rsid w:val="00301113"/>
    <w:rsid w:val="00301193"/>
    <w:rsid w:val="0030129D"/>
    <w:rsid w:val="00302BAD"/>
    <w:rsid w:val="00303732"/>
    <w:rsid w:val="003041A8"/>
    <w:rsid w:val="00304436"/>
    <w:rsid w:val="00304D64"/>
    <w:rsid w:val="003053EF"/>
    <w:rsid w:val="0030566B"/>
    <w:rsid w:val="00305A9C"/>
    <w:rsid w:val="00305E59"/>
    <w:rsid w:val="00305F6D"/>
    <w:rsid w:val="003064D4"/>
    <w:rsid w:val="0030675A"/>
    <w:rsid w:val="00307F3C"/>
    <w:rsid w:val="0031005B"/>
    <w:rsid w:val="003101E4"/>
    <w:rsid w:val="0031036D"/>
    <w:rsid w:val="00310A82"/>
    <w:rsid w:val="00310B6E"/>
    <w:rsid w:val="00310ED2"/>
    <w:rsid w:val="00311076"/>
    <w:rsid w:val="003141B6"/>
    <w:rsid w:val="00316381"/>
    <w:rsid w:val="003169A4"/>
    <w:rsid w:val="00317620"/>
    <w:rsid w:val="0032071C"/>
    <w:rsid w:val="00321A56"/>
    <w:rsid w:val="00321B20"/>
    <w:rsid w:val="00321CF5"/>
    <w:rsid w:val="00323366"/>
    <w:rsid w:val="00323606"/>
    <w:rsid w:val="00323B33"/>
    <w:rsid w:val="00324445"/>
    <w:rsid w:val="00324490"/>
    <w:rsid w:val="00325546"/>
    <w:rsid w:val="003257F0"/>
    <w:rsid w:val="003259C5"/>
    <w:rsid w:val="00325CC0"/>
    <w:rsid w:val="00326507"/>
    <w:rsid w:val="00326A9C"/>
    <w:rsid w:val="00327436"/>
    <w:rsid w:val="003275D4"/>
    <w:rsid w:val="00333314"/>
    <w:rsid w:val="00333347"/>
    <w:rsid w:val="0033399B"/>
    <w:rsid w:val="003343B0"/>
    <w:rsid w:val="00334564"/>
    <w:rsid w:val="00334B2F"/>
    <w:rsid w:val="0033571F"/>
    <w:rsid w:val="00335C2A"/>
    <w:rsid w:val="00336F9A"/>
    <w:rsid w:val="00337B98"/>
    <w:rsid w:val="00340083"/>
    <w:rsid w:val="003414F9"/>
    <w:rsid w:val="00341A74"/>
    <w:rsid w:val="00341D7A"/>
    <w:rsid w:val="00341ED4"/>
    <w:rsid w:val="003427DF"/>
    <w:rsid w:val="003436A5"/>
    <w:rsid w:val="00344E64"/>
    <w:rsid w:val="0034589A"/>
    <w:rsid w:val="00345909"/>
    <w:rsid w:val="003468B8"/>
    <w:rsid w:val="00347499"/>
    <w:rsid w:val="0034759C"/>
    <w:rsid w:val="0034777A"/>
    <w:rsid w:val="00350018"/>
    <w:rsid w:val="003500D1"/>
    <w:rsid w:val="00350C85"/>
    <w:rsid w:val="00352DB8"/>
    <w:rsid w:val="0035358D"/>
    <w:rsid w:val="00353890"/>
    <w:rsid w:val="00354D13"/>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8E6"/>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77F9C"/>
    <w:rsid w:val="00380721"/>
    <w:rsid w:val="003812AE"/>
    <w:rsid w:val="003814AF"/>
    <w:rsid w:val="00381658"/>
    <w:rsid w:val="003823AA"/>
    <w:rsid w:val="0038317B"/>
    <w:rsid w:val="0038400D"/>
    <w:rsid w:val="0038438D"/>
    <w:rsid w:val="00384643"/>
    <w:rsid w:val="003850A0"/>
    <w:rsid w:val="0038517B"/>
    <w:rsid w:val="0038579B"/>
    <w:rsid w:val="003862E0"/>
    <w:rsid w:val="00386369"/>
    <w:rsid w:val="00386B17"/>
    <w:rsid w:val="00386E4B"/>
    <w:rsid w:val="003871DA"/>
    <w:rsid w:val="00387F66"/>
    <w:rsid w:val="00391BE6"/>
    <w:rsid w:val="00391E56"/>
    <w:rsid w:val="00392525"/>
    <w:rsid w:val="0039338D"/>
    <w:rsid w:val="003946B4"/>
    <w:rsid w:val="003949A5"/>
    <w:rsid w:val="00395D6D"/>
    <w:rsid w:val="0039646A"/>
    <w:rsid w:val="00396D60"/>
    <w:rsid w:val="003972CC"/>
    <w:rsid w:val="00397DC0"/>
    <w:rsid w:val="003A0A31"/>
    <w:rsid w:val="003A0BF1"/>
    <w:rsid w:val="003A145D"/>
    <w:rsid w:val="003A2BE0"/>
    <w:rsid w:val="003A377C"/>
    <w:rsid w:val="003A5049"/>
    <w:rsid w:val="003A5533"/>
    <w:rsid w:val="003A57F0"/>
    <w:rsid w:val="003A62A4"/>
    <w:rsid w:val="003A645E"/>
    <w:rsid w:val="003A6CDB"/>
    <w:rsid w:val="003A7A32"/>
    <w:rsid w:val="003A7FC7"/>
    <w:rsid w:val="003B0939"/>
    <w:rsid w:val="003B0D6E"/>
    <w:rsid w:val="003B1FC0"/>
    <w:rsid w:val="003B3A13"/>
    <w:rsid w:val="003B45FC"/>
    <w:rsid w:val="003B47BB"/>
    <w:rsid w:val="003B4A74"/>
    <w:rsid w:val="003B585C"/>
    <w:rsid w:val="003B5A2C"/>
    <w:rsid w:val="003B5AE9"/>
    <w:rsid w:val="003B60D5"/>
    <w:rsid w:val="003B6791"/>
    <w:rsid w:val="003B681E"/>
    <w:rsid w:val="003B7086"/>
    <w:rsid w:val="003B7406"/>
    <w:rsid w:val="003B79C0"/>
    <w:rsid w:val="003B7D9D"/>
    <w:rsid w:val="003C0386"/>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ACC"/>
    <w:rsid w:val="003D7F8E"/>
    <w:rsid w:val="003D7FD7"/>
    <w:rsid w:val="003E01D5"/>
    <w:rsid w:val="003E029A"/>
    <w:rsid w:val="003E093F"/>
    <w:rsid w:val="003E0C2C"/>
    <w:rsid w:val="003E1421"/>
    <w:rsid w:val="003E1BE2"/>
    <w:rsid w:val="003E246C"/>
    <w:rsid w:val="003E2931"/>
    <w:rsid w:val="003E316E"/>
    <w:rsid w:val="003E3996"/>
    <w:rsid w:val="003E3B26"/>
    <w:rsid w:val="003E3FD0"/>
    <w:rsid w:val="003E4184"/>
    <w:rsid w:val="003E4B9A"/>
    <w:rsid w:val="003E6971"/>
    <w:rsid w:val="003E697A"/>
    <w:rsid w:val="003E7802"/>
    <w:rsid w:val="003E7941"/>
    <w:rsid w:val="003F1EEA"/>
    <w:rsid w:val="003F208A"/>
    <w:rsid w:val="003F264A"/>
    <w:rsid w:val="003F288F"/>
    <w:rsid w:val="003F300B"/>
    <w:rsid w:val="003F3613"/>
    <w:rsid w:val="003F3AD8"/>
    <w:rsid w:val="003F3AE8"/>
    <w:rsid w:val="003F4C5E"/>
    <w:rsid w:val="003F6572"/>
    <w:rsid w:val="003F6CF8"/>
    <w:rsid w:val="003F7B41"/>
    <w:rsid w:val="0040112D"/>
    <w:rsid w:val="00401430"/>
    <w:rsid w:val="00401BA5"/>
    <w:rsid w:val="004021AA"/>
    <w:rsid w:val="00402739"/>
    <w:rsid w:val="00402941"/>
    <w:rsid w:val="00402AD9"/>
    <w:rsid w:val="00403109"/>
    <w:rsid w:val="0040385F"/>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659E"/>
    <w:rsid w:val="00416F1E"/>
    <w:rsid w:val="004173F6"/>
    <w:rsid w:val="00417553"/>
    <w:rsid w:val="004175B6"/>
    <w:rsid w:val="00417B96"/>
    <w:rsid w:val="0042084B"/>
    <w:rsid w:val="00421F49"/>
    <w:rsid w:val="004242D7"/>
    <w:rsid w:val="004250EA"/>
    <w:rsid w:val="00425C13"/>
    <w:rsid w:val="004261B6"/>
    <w:rsid w:val="0042693C"/>
    <w:rsid w:val="00427EAA"/>
    <w:rsid w:val="004300D9"/>
    <w:rsid w:val="004306D6"/>
    <w:rsid w:val="00430DA6"/>
    <w:rsid w:val="00431998"/>
    <w:rsid w:val="004320F2"/>
    <w:rsid w:val="00433F39"/>
    <w:rsid w:val="00434D1C"/>
    <w:rsid w:val="0043558D"/>
    <w:rsid w:val="004361D6"/>
    <w:rsid w:val="0043641B"/>
    <w:rsid w:val="00436574"/>
    <w:rsid w:val="00436DF8"/>
    <w:rsid w:val="00437CDB"/>
    <w:rsid w:val="00440390"/>
    <w:rsid w:val="00440EBF"/>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896"/>
    <w:rsid w:val="00454D73"/>
    <w:rsid w:val="00454E44"/>
    <w:rsid w:val="0045525D"/>
    <w:rsid w:val="00455379"/>
    <w:rsid w:val="004553DE"/>
    <w:rsid w:val="00456F9A"/>
    <w:rsid w:val="00457745"/>
    <w:rsid w:val="00460310"/>
    <w:rsid w:val="00460CA5"/>
    <w:rsid w:val="0046123A"/>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0C19"/>
    <w:rsid w:val="00470D04"/>
    <w:rsid w:val="0047117B"/>
    <w:rsid w:val="00471867"/>
    <w:rsid w:val="004722BC"/>
    <w:rsid w:val="00472963"/>
    <w:rsid w:val="00472E68"/>
    <w:rsid w:val="00473CF5"/>
    <w:rsid w:val="004749BD"/>
    <w:rsid w:val="00474D2B"/>
    <w:rsid w:val="00475591"/>
    <w:rsid w:val="0047619C"/>
    <w:rsid w:val="00476579"/>
    <w:rsid w:val="00476A47"/>
    <w:rsid w:val="00477B31"/>
    <w:rsid w:val="00480162"/>
    <w:rsid w:val="004813B3"/>
    <w:rsid w:val="004823CC"/>
    <w:rsid w:val="00483944"/>
    <w:rsid w:val="0048419C"/>
    <w:rsid w:val="00484FED"/>
    <w:rsid w:val="00485525"/>
    <w:rsid w:val="004859E2"/>
    <w:rsid w:val="00485F2A"/>
    <w:rsid w:val="004863E1"/>
    <w:rsid w:val="00486B55"/>
    <w:rsid w:val="004874EC"/>
    <w:rsid w:val="00491A74"/>
    <w:rsid w:val="0049223B"/>
    <w:rsid w:val="004925D3"/>
    <w:rsid w:val="004929E4"/>
    <w:rsid w:val="00493608"/>
    <w:rsid w:val="00493AF9"/>
    <w:rsid w:val="004952F6"/>
    <w:rsid w:val="00495388"/>
    <w:rsid w:val="004958B3"/>
    <w:rsid w:val="004960B5"/>
    <w:rsid w:val="00496685"/>
    <w:rsid w:val="00496E18"/>
    <w:rsid w:val="00496E43"/>
    <w:rsid w:val="004974D8"/>
    <w:rsid w:val="004A0765"/>
    <w:rsid w:val="004A08E2"/>
    <w:rsid w:val="004A1734"/>
    <w:rsid w:val="004A1C5D"/>
    <w:rsid w:val="004A1CC7"/>
    <w:rsid w:val="004A2D8F"/>
    <w:rsid w:val="004A3051"/>
    <w:rsid w:val="004A712A"/>
    <w:rsid w:val="004A7722"/>
    <w:rsid w:val="004B2068"/>
    <w:rsid w:val="004B2363"/>
    <w:rsid w:val="004B28E1"/>
    <w:rsid w:val="004B2F56"/>
    <w:rsid w:val="004B35EC"/>
    <w:rsid w:val="004B383E"/>
    <w:rsid w:val="004B4580"/>
    <w:rsid w:val="004B5316"/>
    <w:rsid w:val="004B5522"/>
    <w:rsid w:val="004B5E0C"/>
    <w:rsid w:val="004B61C2"/>
    <w:rsid w:val="004B6D52"/>
    <w:rsid w:val="004B715A"/>
    <w:rsid w:val="004B7B69"/>
    <w:rsid w:val="004B7C9F"/>
    <w:rsid w:val="004C090C"/>
    <w:rsid w:val="004C17D2"/>
    <w:rsid w:val="004C1D9B"/>
    <w:rsid w:val="004C217A"/>
    <w:rsid w:val="004C35CD"/>
    <w:rsid w:val="004C3803"/>
    <w:rsid w:val="004C540B"/>
    <w:rsid w:val="004C5CF3"/>
    <w:rsid w:val="004C77DB"/>
    <w:rsid w:val="004D0281"/>
    <w:rsid w:val="004D0AE2"/>
    <w:rsid w:val="004D1C32"/>
    <w:rsid w:val="004D1E87"/>
    <w:rsid w:val="004D1F94"/>
    <w:rsid w:val="004D231B"/>
    <w:rsid w:val="004D2727"/>
    <w:rsid w:val="004D28BA"/>
    <w:rsid w:val="004D2B4B"/>
    <w:rsid w:val="004D304E"/>
    <w:rsid w:val="004D4891"/>
    <w:rsid w:val="004D53E4"/>
    <w:rsid w:val="004D557A"/>
    <w:rsid w:val="004D5671"/>
    <w:rsid w:val="004D5B30"/>
    <w:rsid w:val="004D5D9B"/>
    <w:rsid w:val="004D5EF7"/>
    <w:rsid w:val="004D6073"/>
    <w:rsid w:val="004D7784"/>
    <w:rsid w:val="004D77AD"/>
    <w:rsid w:val="004D7836"/>
    <w:rsid w:val="004E0194"/>
    <w:rsid w:val="004E0603"/>
    <w:rsid w:val="004E144F"/>
    <w:rsid w:val="004E1503"/>
    <w:rsid w:val="004E1977"/>
    <w:rsid w:val="004E1B0A"/>
    <w:rsid w:val="004E1C8E"/>
    <w:rsid w:val="004E27C5"/>
    <w:rsid w:val="004E2FC6"/>
    <w:rsid w:val="004E386A"/>
    <w:rsid w:val="004E4706"/>
    <w:rsid w:val="004E515C"/>
    <w:rsid w:val="004E54F5"/>
    <w:rsid w:val="004E5843"/>
    <w:rsid w:val="004E6A12"/>
    <w:rsid w:val="004E6E9A"/>
    <w:rsid w:val="004F09DA"/>
    <w:rsid w:val="004F1DB0"/>
    <w:rsid w:val="004F2130"/>
    <w:rsid w:val="004F22A1"/>
    <w:rsid w:val="004F23E5"/>
    <w:rsid w:val="004F2639"/>
    <w:rsid w:val="004F2E2A"/>
    <w:rsid w:val="004F30DA"/>
    <w:rsid w:val="004F3B83"/>
    <w:rsid w:val="004F4D14"/>
    <w:rsid w:val="004F4E59"/>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4ED5"/>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D87"/>
    <w:rsid w:val="005230A8"/>
    <w:rsid w:val="00523563"/>
    <w:rsid w:val="005236FD"/>
    <w:rsid w:val="00524982"/>
    <w:rsid w:val="00524995"/>
    <w:rsid w:val="00524DDF"/>
    <w:rsid w:val="00524EFA"/>
    <w:rsid w:val="005250B5"/>
    <w:rsid w:val="0052546C"/>
    <w:rsid w:val="005254A9"/>
    <w:rsid w:val="00525BD2"/>
    <w:rsid w:val="005267C0"/>
    <w:rsid w:val="00527158"/>
    <w:rsid w:val="00530C17"/>
    <w:rsid w:val="00530DA1"/>
    <w:rsid w:val="00530F97"/>
    <w:rsid w:val="0053262C"/>
    <w:rsid w:val="005326E7"/>
    <w:rsid w:val="00533489"/>
    <w:rsid w:val="0053355D"/>
    <w:rsid w:val="00533989"/>
    <w:rsid w:val="00534395"/>
    <w:rsid w:val="00534468"/>
    <w:rsid w:val="005358F5"/>
    <w:rsid w:val="00536021"/>
    <w:rsid w:val="00536BFB"/>
    <w:rsid w:val="00536CCF"/>
    <w:rsid w:val="00536FD1"/>
    <w:rsid w:val="005370B6"/>
    <w:rsid w:val="005370DC"/>
    <w:rsid w:val="00537173"/>
    <w:rsid w:val="00537450"/>
    <w:rsid w:val="00537694"/>
    <w:rsid w:val="005378EA"/>
    <w:rsid w:val="00537D28"/>
    <w:rsid w:val="00537E15"/>
    <w:rsid w:val="00540468"/>
    <w:rsid w:val="005409F4"/>
    <w:rsid w:val="00540D68"/>
    <w:rsid w:val="005422AF"/>
    <w:rsid w:val="00542491"/>
    <w:rsid w:val="0054321E"/>
    <w:rsid w:val="00543250"/>
    <w:rsid w:val="00543262"/>
    <w:rsid w:val="0054371E"/>
    <w:rsid w:val="0054449E"/>
    <w:rsid w:val="00544728"/>
    <w:rsid w:val="00544B52"/>
    <w:rsid w:val="005457B4"/>
    <w:rsid w:val="00545BDE"/>
    <w:rsid w:val="00545CE7"/>
    <w:rsid w:val="00545F4E"/>
    <w:rsid w:val="00546808"/>
    <w:rsid w:val="00546CFA"/>
    <w:rsid w:val="0054752B"/>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3EDE"/>
    <w:rsid w:val="00564FB7"/>
    <w:rsid w:val="00565307"/>
    <w:rsid w:val="0056625A"/>
    <w:rsid w:val="00567040"/>
    <w:rsid w:val="005670AA"/>
    <w:rsid w:val="005716B8"/>
    <w:rsid w:val="00571702"/>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3392"/>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36E"/>
    <w:rsid w:val="005A1236"/>
    <w:rsid w:val="005A16C6"/>
    <w:rsid w:val="005A1D54"/>
    <w:rsid w:val="005A2C74"/>
    <w:rsid w:val="005A3061"/>
    <w:rsid w:val="005A3A35"/>
    <w:rsid w:val="005A3DC6"/>
    <w:rsid w:val="005A3EB8"/>
    <w:rsid w:val="005A3EDC"/>
    <w:rsid w:val="005A4FAA"/>
    <w:rsid w:val="005A51C8"/>
    <w:rsid w:val="005A5B64"/>
    <w:rsid w:val="005A64FF"/>
    <w:rsid w:val="005A7FD2"/>
    <w:rsid w:val="005B14BB"/>
    <w:rsid w:val="005B1797"/>
    <w:rsid w:val="005B18D8"/>
    <w:rsid w:val="005B1CFC"/>
    <w:rsid w:val="005B1DD6"/>
    <w:rsid w:val="005B1E95"/>
    <w:rsid w:val="005B20E7"/>
    <w:rsid w:val="005B598A"/>
    <w:rsid w:val="005B6B3E"/>
    <w:rsid w:val="005B7350"/>
    <w:rsid w:val="005C1C00"/>
    <w:rsid w:val="005C2865"/>
    <w:rsid w:val="005C4093"/>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3D9"/>
    <w:rsid w:val="005E0E50"/>
    <w:rsid w:val="005E1CC2"/>
    <w:rsid w:val="005E1F72"/>
    <w:rsid w:val="005E24FD"/>
    <w:rsid w:val="005E2581"/>
    <w:rsid w:val="005E271E"/>
    <w:rsid w:val="005E2F4D"/>
    <w:rsid w:val="005E2FA5"/>
    <w:rsid w:val="005E3097"/>
    <w:rsid w:val="005E3501"/>
    <w:rsid w:val="005E3FC4"/>
    <w:rsid w:val="005E414C"/>
    <w:rsid w:val="005E4C8D"/>
    <w:rsid w:val="005E573E"/>
    <w:rsid w:val="005E5FFF"/>
    <w:rsid w:val="005E6032"/>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3A00"/>
    <w:rsid w:val="0060505A"/>
    <w:rsid w:val="0060526C"/>
    <w:rsid w:val="00606328"/>
    <w:rsid w:val="00606479"/>
    <w:rsid w:val="0060652B"/>
    <w:rsid w:val="00606B84"/>
    <w:rsid w:val="0060715C"/>
    <w:rsid w:val="006124A7"/>
    <w:rsid w:val="00612BDF"/>
    <w:rsid w:val="00613DE3"/>
    <w:rsid w:val="00614934"/>
    <w:rsid w:val="00614AC6"/>
    <w:rsid w:val="00615570"/>
    <w:rsid w:val="006158AD"/>
    <w:rsid w:val="00616808"/>
    <w:rsid w:val="006175DC"/>
    <w:rsid w:val="00617A6E"/>
    <w:rsid w:val="00620934"/>
    <w:rsid w:val="00620AB7"/>
    <w:rsid w:val="00621350"/>
    <w:rsid w:val="00621D3B"/>
    <w:rsid w:val="00621FDC"/>
    <w:rsid w:val="006221DA"/>
    <w:rsid w:val="00622919"/>
    <w:rsid w:val="006237BD"/>
    <w:rsid w:val="00623998"/>
    <w:rsid w:val="006244AB"/>
    <w:rsid w:val="00626621"/>
    <w:rsid w:val="00626F7D"/>
    <w:rsid w:val="00627101"/>
    <w:rsid w:val="0062728A"/>
    <w:rsid w:val="00627E00"/>
    <w:rsid w:val="00630BF1"/>
    <w:rsid w:val="00630CC3"/>
    <w:rsid w:val="0063101C"/>
    <w:rsid w:val="00631658"/>
    <w:rsid w:val="00631744"/>
    <w:rsid w:val="006330A7"/>
    <w:rsid w:val="00633389"/>
    <w:rsid w:val="00633E1E"/>
    <w:rsid w:val="00634909"/>
    <w:rsid w:val="0063490D"/>
    <w:rsid w:val="00634DC9"/>
    <w:rsid w:val="00635D52"/>
    <w:rsid w:val="006368CC"/>
    <w:rsid w:val="00637DAB"/>
    <w:rsid w:val="00640081"/>
    <w:rsid w:val="00640568"/>
    <w:rsid w:val="00641AD5"/>
    <w:rsid w:val="00642EFE"/>
    <w:rsid w:val="00644CE2"/>
    <w:rsid w:val="00646020"/>
    <w:rsid w:val="006460EB"/>
    <w:rsid w:val="0064799A"/>
    <w:rsid w:val="00647B5C"/>
    <w:rsid w:val="00650073"/>
    <w:rsid w:val="00650458"/>
    <w:rsid w:val="006505D2"/>
    <w:rsid w:val="00651408"/>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3B5"/>
    <w:rsid w:val="006647B9"/>
    <w:rsid w:val="00664A10"/>
    <w:rsid w:val="006657A3"/>
    <w:rsid w:val="006657EE"/>
    <w:rsid w:val="00667A56"/>
    <w:rsid w:val="0067102D"/>
    <w:rsid w:val="00671A82"/>
    <w:rsid w:val="00672163"/>
    <w:rsid w:val="0067229B"/>
    <w:rsid w:val="00672968"/>
    <w:rsid w:val="0067579A"/>
    <w:rsid w:val="00676178"/>
    <w:rsid w:val="00676337"/>
    <w:rsid w:val="00677658"/>
    <w:rsid w:val="00677C72"/>
    <w:rsid w:val="00680548"/>
    <w:rsid w:val="006818C6"/>
    <w:rsid w:val="00682CB0"/>
    <w:rsid w:val="00684F86"/>
    <w:rsid w:val="00685962"/>
    <w:rsid w:val="00685A30"/>
    <w:rsid w:val="00685C48"/>
    <w:rsid w:val="00686AE3"/>
    <w:rsid w:val="00691009"/>
    <w:rsid w:val="006912BB"/>
    <w:rsid w:val="00692C09"/>
    <w:rsid w:val="00692FA3"/>
    <w:rsid w:val="00693C4E"/>
    <w:rsid w:val="006953B6"/>
    <w:rsid w:val="0069555B"/>
    <w:rsid w:val="0069568D"/>
    <w:rsid w:val="0069599B"/>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14F3"/>
    <w:rsid w:val="006B255B"/>
    <w:rsid w:val="006B2824"/>
    <w:rsid w:val="006B2F02"/>
    <w:rsid w:val="006B32F5"/>
    <w:rsid w:val="006B3E66"/>
    <w:rsid w:val="006B4238"/>
    <w:rsid w:val="006B5588"/>
    <w:rsid w:val="006B572D"/>
    <w:rsid w:val="006B5849"/>
    <w:rsid w:val="006B62F2"/>
    <w:rsid w:val="006B6951"/>
    <w:rsid w:val="006B739E"/>
    <w:rsid w:val="006B7A24"/>
    <w:rsid w:val="006B7B8E"/>
    <w:rsid w:val="006C08B6"/>
    <w:rsid w:val="006C0940"/>
    <w:rsid w:val="006C102F"/>
    <w:rsid w:val="006C1078"/>
    <w:rsid w:val="006C1293"/>
    <w:rsid w:val="006C12EC"/>
    <w:rsid w:val="006C135E"/>
    <w:rsid w:val="006C1D25"/>
    <w:rsid w:val="006C2178"/>
    <w:rsid w:val="006C3115"/>
    <w:rsid w:val="006C3873"/>
    <w:rsid w:val="006C3909"/>
    <w:rsid w:val="006C3BA3"/>
    <w:rsid w:val="006C47B0"/>
    <w:rsid w:val="006C47F0"/>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1C73"/>
    <w:rsid w:val="00712311"/>
    <w:rsid w:val="00712DB8"/>
    <w:rsid w:val="00712DEB"/>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0556"/>
    <w:rsid w:val="00731BD1"/>
    <w:rsid w:val="00731D26"/>
    <w:rsid w:val="007320DA"/>
    <w:rsid w:val="0073255D"/>
    <w:rsid w:val="00734A5D"/>
    <w:rsid w:val="00735365"/>
    <w:rsid w:val="00736A43"/>
    <w:rsid w:val="00737986"/>
    <w:rsid w:val="00737B2F"/>
    <w:rsid w:val="00737D93"/>
    <w:rsid w:val="00737F14"/>
    <w:rsid w:val="00740919"/>
    <w:rsid w:val="0074145B"/>
    <w:rsid w:val="00741BB7"/>
    <w:rsid w:val="00742929"/>
    <w:rsid w:val="00742FA7"/>
    <w:rsid w:val="007431AB"/>
    <w:rsid w:val="0074334C"/>
    <w:rsid w:val="00744742"/>
    <w:rsid w:val="00744D01"/>
    <w:rsid w:val="0074507D"/>
    <w:rsid w:val="00745561"/>
    <w:rsid w:val="00747893"/>
    <w:rsid w:val="007478B5"/>
    <w:rsid w:val="00750406"/>
    <w:rsid w:val="0075067F"/>
    <w:rsid w:val="00750AED"/>
    <w:rsid w:val="00751116"/>
    <w:rsid w:val="007525C0"/>
    <w:rsid w:val="00752C64"/>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05C3"/>
    <w:rsid w:val="007811AE"/>
    <w:rsid w:val="007813EB"/>
    <w:rsid w:val="00781688"/>
    <w:rsid w:val="00782D3C"/>
    <w:rsid w:val="00782F48"/>
    <w:rsid w:val="0078375F"/>
    <w:rsid w:val="0078387F"/>
    <w:rsid w:val="007839E7"/>
    <w:rsid w:val="00784B86"/>
    <w:rsid w:val="00784CB7"/>
    <w:rsid w:val="0078543B"/>
    <w:rsid w:val="00785E88"/>
    <w:rsid w:val="007862B1"/>
    <w:rsid w:val="00786DDF"/>
    <w:rsid w:val="0078774A"/>
    <w:rsid w:val="00787BB2"/>
    <w:rsid w:val="007912D3"/>
    <w:rsid w:val="00791764"/>
    <w:rsid w:val="007930CD"/>
    <w:rsid w:val="00793108"/>
    <w:rsid w:val="00793967"/>
    <w:rsid w:val="00793E8B"/>
    <w:rsid w:val="007942E8"/>
    <w:rsid w:val="00794790"/>
    <w:rsid w:val="00794CDD"/>
    <w:rsid w:val="0079574B"/>
    <w:rsid w:val="00796076"/>
    <w:rsid w:val="007961A6"/>
    <w:rsid w:val="007968A3"/>
    <w:rsid w:val="0079727E"/>
    <w:rsid w:val="00797894"/>
    <w:rsid w:val="007A16FB"/>
    <w:rsid w:val="007A1F42"/>
    <w:rsid w:val="007A2020"/>
    <w:rsid w:val="007A2E03"/>
    <w:rsid w:val="007A2E3D"/>
    <w:rsid w:val="007A2FC9"/>
    <w:rsid w:val="007A3EE6"/>
    <w:rsid w:val="007A3F75"/>
    <w:rsid w:val="007A4390"/>
    <w:rsid w:val="007A4BB9"/>
    <w:rsid w:val="007A518F"/>
    <w:rsid w:val="007A5810"/>
    <w:rsid w:val="007A5D9F"/>
    <w:rsid w:val="007A5E2D"/>
    <w:rsid w:val="007A7DEB"/>
    <w:rsid w:val="007B0139"/>
    <w:rsid w:val="007B188A"/>
    <w:rsid w:val="007B1D51"/>
    <w:rsid w:val="007B203B"/>
    <w:rsid w:val="007B207A"/>
    <w:rsid w:val="007B2E21"/>
    <w:rsid w:val="007B36E4"/>
    <w:rsid w:val="007B3D9D"/>
    <w:rsid w:val="007B6811"/>
    <w:rsid w:val="007B70B2"/>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1CD8"/>
    <w:rsid w:val="007D2B56"/>
    <w:rsid w:val="007D34E7"/>
    <w:rsid w:val="007D3E45"/>
    <w:rsid w:val="007D4017"/>
    <w:rsid w:val="007D53C3"/>
    <w:rsid w:val="007D716A"/>
    <w:rsid w:val="007D7707"/>
    <w:rsid w:val="007E0DD7"/>
    <w:rsid w:val="007E0E5F"/>
    <w:rsid w:val="007E0EA0"/>
    <w:rsid w:val="007E0EB8"/>
    <w:rsid w:val="007E15A7"/>
    <w:rsid w:val="007E1A5C"/>
    <w:rsid w:val="007E238F"/>
    <w:rsid w:val="007E39F5"/>
    <w:rsid w:val="007E3AEE"/>
    <w:rsid w:val="007E46FE"/>
    <w:rsid w:val="007E6027"/>
    <w:rsid w:val="007E6804"/>
    <w:rsid w:val="007E6E01"/>
    <w:rsid w:val="007F12DE"/>
    <w:rsid w:val="007F1314"/>
    <w:rsid w:val="007F1F51"/>
    <w:rsid w:val="007F281F"/>
    <w:rsid w:val="007F3495"/>
    <w:rsid w:val="007F3D95"/>
    <w:rsid w:val="007F445C"/>
    <w:rsid w:val="007F503F"/>
    <w:rsid w:val="007F5A5F"/>
    <w:rsid w:val="007F6033"/>
    <w:rsid w:val="007F6722"/>
    <w:rsid w:val="007F6A3F"/>
    <w:rsid w:val="007F6C6F"/>
    <w:rsid w:val="008011E4"/>
    <w:rsid w:val="008013DA"/>
    <w:rsid w:val="008014F3"/>
    <w:rsid w:val="00802147"/>
    <w:rsid w:val="00802E68"/>
    <w:rsid w:val="0080437A"/>
    <w:rsid w:val="00804696"/>
    <w:rsid w:val="00805DEA"/>
    <w:rsid w:val="008061D6"/>
    <w:rsid w:val="00806303"/>
    <w:rsid w:val="008069F0"/>
    <w:rsid w:val="00807178"/>
    <w:rsid w:val="0080763E"/>
    <w:rsid w:val="00807F1E"/>
    <w:rsid w:val="00807F3B"/>
    <w:rsid w:val="008105B4"/>
    <w:rsid w:val="00810640"/>
    <w:rsid w:val="00811D16"/>
    <w:rsid w:val="0081201B"/>
    <w:rsid w:val="008128C9"/>
    <w:rsid w:val="0081381F"/>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5E63"/>
    <w:rsid w:val="00826193"/>
    <w:rsid w:val="008262C4"/>
    <w:rsid w:val="008264EB"/>
    <w:rsid w:val="00830036"/>
    <w:rsid w:val="00830769"/>
    <w:rsid w:val="00831C52"/>
    <w:rsid w:val="00831CAC"/>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1105"/>
    <w:rsid w:val="00842193"/>
    <w:rsid w:val="00842CDF"/>
    <w:rsid w:val="00842DEA"/>
    <w:rsid w:val="008435A4"/>
    <w:rsid w:val="008435DB"/>
    <w:rsid w:val="00843892"/>
    <w:rsid w:val="00844434"/>
    <w:rsid w:val="00845AA5"/>
    <w:rsid w:val="008468D1"/>
    <w:rsid w:val="0084752A"/>
    <w:rsid w:val="008475F7"/>
    <w:rsid w:val="00847EB9"/>
    <w:rsid w:val="008504E0"/>
    <w:rsid w:val="00850570"/>
    <w:rsid w:val="00850857"/>
    <w:rsid w:val="008510F1"/>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3315"/>
    <w:rsid w:val="0087341E"/>
    <w:rsid w:val="0087360C"/>
    <w:rsid w:val="00873E83"/>
    <w:rsid w:val="00873FE9"/>
    <w:rsid w:val="008743F2"/>
    <w:rsid w:val="008749D7"/>
    <w:rsid w:val="008769B4"/>
    <w:rsid w:val="008777E0"/>
    <w:rsid w:val="00877F78"/>
    <w:rsid w:val="0088001E"/>
    <w:rsid w:val="00880500"/>
    <w:rsid w:val="00881B23"/>
    <w:rsid w:val="00881C05"/>
    <w:rsid w:val="00881C22"/>
    <w:rsid w:val="0088384C"/>
    <w:rsid w:val="00884204"/>
    <w:rsid w:val="00884822"/>
    <w:rsid w:val="00886035"/>
    <w:rsid w:val="00886AA6"/>
    <w:rsid w:val="00886E87"/>
    <w:rsid w:val="00886EFE"/>
    <w:rsid w:val="008870AF"/>
    <w:rsid w:val="00887807"/>
    <w:rsid w:val="008916DE"/>
    <w:rsid w:val="008920F8"/>
    <w:rsid w:val="0089384E"/>
    <w:rsid w:val="00893E05"/>
    <w:rsid w:val="008957DB"/>
    <w:rsid w:val="00895B57"/>
    <w:rsid w:val="00895F91"/>
    <w:rsid w:val="00896053"/>
    <w:rsid w:val="00896212"/>
    <w:rsid w:val="0089622B"/>
    <w:rsid w:val="00896A13"/>
    <w:rsid w:val="008A0698"/>
    <w:rsid w:val="008A0AF2"/>
    <w:rsid w:val="008A0D1B"/>
    <w:rsid w:val="008A120F"/>
    <w:rsid w:val="008A1E8D"/>
    <w:rsid w:val="008A24FA"/>
    <w:rsid w:val="008A2FF1"/>
    <w:rsid w:val="008A345D"/>
    <w:rsid w:val="008A3652"/>
    <w:rsid w:val="008A3C43"/>
    <w:rsid w:val="008A403C"/>
    <w:rsid w:val="008A4DA3"/>
    <w:rsid w:val="008A4FFE"/>
    <w:rsid w:val="008A56AD"/>
    <w:rsid w:val="008A5CEA"/>
    <w:rsid w:val="008A73D0"/>
    <w:rsid w:val="008A7905"/>
    <w:rsid w:val="008B12AF"/>
    <w:rsid w:val="008B1605"/>
    <w:rsid w:val="008B1B4F"/>
    <w:rsid w:val="008B3AFA"/>
    <w:rsid w:val="008B4DB1"/>
    <w:rsid w:val="008B4FDA"/>
    <w:rsid w:val="008B5224"/>
    <w:rsid w:val="008B73CD"/>
    <w:rsid w:val="008C0804"/>
    <w:rsid w:val="008C0E12"/>
    <w:rsid w:val="008C17DA"/>
    <w:rsid w:val="008C1D72"/>
    <w:rsid w:val="008C1FC8"/>
    <w:rsid w:val="008C2E27"/>
    <w:rsid w:val="008C343E"/>
    <w:rsid w:val="008C353D"/>
    <w:rsid w:val="008C3893"/>
    <w:rsid w:val="008C417C"/>
    <w:rsid w:val="008C5FC1"/>
    <w:rsid w:val="008C6A78"/>
    <w:rsid w:val="008C6B20"/>
    <w:rsid w:val="008C750C"/>
    <w:rsid w:val="008D0121"/>
    <w:rsid w:val="008D0FB6"/>
    <w:rsid w:val="008D11AA"/>
    <w:rsid w:val="008D294A"/>
    <w:rsid w:val="008D2B99"/>
    <w:rsid w:val="008D3511"/>
    <w:rsid w:val="008D3C71"/>
    <w:rsid w:val="008D493D"/>
    <w:rsid w:val="008D5016"/>
    <w:rsid w:val="008D549A"/>
    <w:rsid w:val="008D5704"/>
    <w:rsid w:val="008D5EE7"/>
    <w:rsid w:val="008D6EF8"/>
    <w:rsid w:val="008D72DB"/>
    <w:rsid w:val="008D77B2"/>
    <w:rsid w:val="008D7FF8"/>
    <w:rsid w:val="008E00F2"/>
    <w:rsid w:val="008E1FEB"/>
    <w:rsid w:val="008E24C0"/>
    <w:rsid w:val="008E24DC"/>
    <w:rsid w:val="008E3548"/>
    <w:rsid w:val="008E38E6"/>
    <w:rsid w:val="008E3B1B"/>
    <w:rsid w:val="008E4010"/>
    <w:rsid w:val="008E43BF"/>
    <w:rsid w:val="008E4477"/>
    <w:rsid w:val="008E4CA9"/>
    <w:rsid w:val="008E5B7C"/>
    <w:rsid w:val="008E5C09"/>
    <w:rsid w:val="008E60B3"/>
    <w:rsid w:val="008E6F39"/>
    <w:rsid w:val="008F0D5B"/>
    <w:rsid w:val="008F0FA2"/>
    <w:rsid w:val="008F13BF"/>
    <w:rsid w:val="008F1751"/>
    <w:rsid w:val="008F2365"/>
    <w:rsid w:val="008F2B76"/>
    <w:rsid w:val="008F527F"/>
    <w:rsid w:val="008F556C"/>
    <w:rsid w:val="008F6B52"/>
    <w:rsid w:val="008F6B74"/>
    <w:rsid w:val="009021FE"/>
    <w:rsid w:val="00902BB9"/>
    <w:rsid w:val="00902D0C"/>
    <w:rsid w:val="00903898"/>
    <w:rsid w:val="0090481C"/>
    <w:rsid w:val="00904926"/>
    <w:rsid w:val="0090510C"/>
    <w:rsid w:val="00905984"/>
    <w:rsid w:val="00906104"/>
    <w:rsid w:val="00906204"/>
    <w:rsid w:val="00906D65"/>
    <w:rsid w:val="0091042F"/>
    <w:rsid w:val="0091064F"/>
    <w:rsid w:val="00910F71"/>
    <w:rsid w:val="00911262"/>
    <w:rsid w:val="009114A5"/>
    <w:rsid w:val="009123CA"/>
    <w:rsid w:val="00915104"/>
    <w:rsid w:val="00915337"/>
    <w:rsid w:val="009160C2"/>
    <w:rsid w:val="009165A7"/>
    <w:rsid w:val="00916A53"/>
    <w:rsid w:val="00917234"/>
    <w:rsid w:val="0091775C"/>
    <w:rsid w:val="00917FAA"/>
    <w:rsid w:val="00920009"/>
    <w:rsid w:val="00921032"/>
    <w:rsid w:val="00922306"/>
    <w:rsid w:val="009229DF"/>
    <w:rsid w:val="00926265"/>
    <w:rsid w:val="00926875"/>
    <w:rsid w:val="00931A1F"/>
    <w:rsid w:val="00932E8F"/>
    <w:rsid w:val="00933457"/>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0B73"/>
    <w:rsid w:val="00950E16"/>
    <w:rsid w:val="00951393"/>
    <w:rsid w:val="0095176C"/>
    <w:rsid w:val="0095199F"/>
    <w:rsid w:val="00952593"/>
    <w:rsid w:val="0095356C"/>
    <w:rsid w:val="009535ED"/>
    <w:rsid w:val="00953F12"/>
    <w:rsid w:val="009548F9"/>
    <w:rsid w:val="00954B19"/>
    <w:rsid w:val="00954B56"/>
    <w:rsid w:val="00954F59"/>
    <w:rsid w:val="009559AB"/>
    <w:rsid w:val="00955A1E"/>
    <w:rsid w:val="00955CC1"/>
    <w:rsid w:val="00955E87"/>
    <w:rsid w:val="00956D11"/>
    <w:rsid w:val="009601B4"/>
    <w:rsid w:val="00960802"/>
    <w:rsid w:val="00961895"/>
    <w:rsid w:val="00962585"/>
    <w:rsid w:val="00962791"/>
    <w:rsid w:val="00962A76"/>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4DD5"/>
    <w:rsid w:val="009750D7"/>
    <w:rsid w:val="00975F7E"/>
    <w:rsid w:val="00976CDA"/>
    <w:rsid w:val="009771B9"/>
    <w:rsid w:val="009775DB"/>
    <w:rsid w:val="009813C4"/>
    <w:rsid w:val="00981540"/>
    <w:rsid w:val="0098244A"/>
    <w:rsid w:val="00983AF5"/>
    <w:rsid w:val="00984456"/>
    <w:rsid w:val="00984BDB"/>
    <w:rsid w:val="00985291"/>
    <w:rsid w:val="00987A57"/>
    <w:rsid w:val="00987D3E"/>
    <w:rsid w:val="00987E76"/>
    <w:rsid w:val="00990375"/>
    <w:rsid w:val="00990561"/>
    <w:rsid w:val="00990C42"/>
    <w:rsid w:val="009911F4"/>
    <w:rsid w:val="00993191"/>
    <w:rsid w:val="00993B84"/>
    <w:rsid w:val="00993BA8"/>
    <w:rsid w:val="00994A77"/>
    <w:rsid w:val="00995045"/>
    <w:rsid w:val="00995CAF"/>
    <w:rsid w:val="00996C19"/>
    <w:rsid w:val="00997050"/>
    <w:rsid w:val="00997686"/>
    <w:rsid w:val="009A05AC"/>
    <w:rsid w:val="009A171D"/>
    <w:rsid w:val="009A1B95"/>
    <w:rsid w:val="009A2706"/>
    <w:rsid w:val="009A2FDE"/>
    <w:rsid w:val="009A30B4"/>
    <w:rsid w:val="009A30B5"/>
    <w:rsid w:val="009A5190"/>
    <w:rsid w:val="009A5832"/>
    <w:rsid w:val="009A73D5"/>
    <w:rsid w:val="009A7602"/>
    <w:rsid w:val="009A796C"/>
    <w:rsid w:val="009A7E8F"/>
    <w:rsid w:val="009B0273"/>
    <w:rsid w:val="009B0824"/>
    <w:rsid w:val="009B0DA1"/>
    <w:rsid w:val="009B1175"/>
    <w:rsid w:val="009B3450"/>
    <w:rsid w:val="009B3CA3"/>
    <w:rsid w:val="009B4312"/>
    <w:rsid w:val="009B4552"/>
    <w:rsid w:val="009B50F0"/>
    <w:rsid w:val="009B5889"/>
    <w:rsid w:val="009B58F7"/>
    <w:rsid w:val="009B5ED1"/>
    <w:rsid w:val="009B6D58"/>
    <w:rsid w:val="009B7CEC"/>
    <w:rsid w:val="009C03F8"/>
    <w:rsid w:val="009C1A9B"/>
    <w:rsid w:val="009C1D0F"/>
    <w:rsid w:val="009C3467"/>
    <w:rsid w:val="009C370D"/>
    <w:rsid w:val="009C3A21"/>
    <w:rsid w:val="009C3B73"/>
    <w:rsid w:val="009C3EC5"/>
    <w:rsid w:val="009C4C12"/>
    <w:rsid w:val="009C6103"/>
    <w:rsid w:val="009C7DD3"/>
    <w:rsid w:val="009D03A4"/>
    <w:rsid w:val="009D092B"/>
    <w:rsid w:val="009D158E"/>
    <w:rsid w:val="009D23F0"/>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02F"/>
    <w:rsid w:val="009E45F3"/>
    <w:rsid w:val="009E480B"/>
    <w:rsid w:val="009E4A0F"/>
    <w:rsid w:val="009E4D53"/>
    <w:rsid w:val="009E7100"/>
    <w:rsid w:val="009F0660"/>
    <w:rsid w:val="009F06BA"/>
    <w:rsid w:val="009F08FC"/>
    <w:rsid w:val="009F18D0"/>
    <w:rsid w:val="009F1EDC"/>
    <w:rsid w:val="009F1FF7"/>
    <w:rsid w:val="009F337A"/>
    <w:rsid w:val="009F4638"/>
    <w:rsid w:val="009F5D9B"/>
    <w:rsid w:val="009F64A7"/>
    <w:rsid w:val="009F7683"/>
    <w:rsid w:val="009F7C54"/>
    <w:rsid w:val="009F7D78"/>
    <w:rsid w:val="00A00BCA"/>
    <w:rsid w:val="00A00C5A"/>
    <w:rsid w:val="00A00D05"/>
    <w:rsid w:val="00A00E74"/>
    <w:rsid w:val="00A01BAA"/>
    <w:rsid w:val="00A0285A"/>
    <w:rsid w:val="00A031C9"/>
    <w:rsid w:val="00A04DB0"/>
    <w:rsid w:val="00A05038"/>
    <w:rsid w:val="00A06957"/>
    <w:rsid w:val="00A06E6C"/>
    <w:rsid w:val="00A0752B"/>
    <w:rsid w:val="00A10D1E"/>
    <w:rsid w:val="00A10D1F"/>
    <w:rsid w:val="00A112E2"/>
    <w:rsid w:val="00A1152B"/>
    <w:rsid w:val="00A11BD0"/>
    <w:rsid w:val="00A11BDE"/>
    <w:rsid w:val="00A11F49"/>
    <w:rsid w:val="00A1295D"/>
    <w:rsid w:val="00A12A5E"/>
    <w:rsid w:val="00A12C95"/>
    <w:rsid w:val="00A12E9C"/>
    <w:rsid w:val="00A132C6"/>
    <w:rsid w:val="00A14ED9"/>
    <w:rsid w:val="00A150A9"/>
    <w:rsid w:val="00A15223"/>
    <w:rsid w:val="00A1623D"/>
    <w:rsid w:val="00A174F2"/>
    <w:rsid w:val="00A20B69"/>
    <w:rsid w:val="00A20F71"/>
    <w:rsid w:val="00A222D7"/>
    <w:rsid w:val="00A22548"/>
    <w:rsid w:val="00A22EB5"/>
    <w:rsid w:val="00A24827"/>
    <w:rsid w:val="00A249DB"/>
    <w:rsid w:val="00A24F80"/>
    <w:rsid w:val="00A250D5"/>
    <w:rsid w:val="00A27FAF"/>
    <w:rsid w:val="00A3062D"/>
    <w:rsid w:val="00A30B3F"/>
    <w:rsid w:val="00A31A12"/>
    <w:rsid w:val="00A31F51"/>
    <w:rsid w:val="00A3284C"/>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49C1"/>
    <w:rsid w:val="00A54C71"/>
    <w:rsid w:val="00A5512C"/>
    <w:rsid w:val="00A55137"/>
    <w:rsid w:val="00A558B9"/>
    <w:rsid w:val="00A55E59"/>
    <w:rsid w:val="00A55FEE"/>
    <w:rsid w:val="00A57158"/>
    <w:rsid w:val="00A572D8"/>
    <w:rsid w:val="00A5748C"/>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79D8"/>
    <w:rsid w:val="00A77A26"/>
    <w:rsid w:val="00A8134C"/>
    <w:rsid w:val="00A81620"/>
    <w:rsid w:val="00A81DD5"/>
    <w:rsid w:val="00A8328A"/>
    <w:rsid w:val="00A84545"/>
    <w:rsid w:val="00A85E5D"/>
    <w:rsid w:val="00A86963"/>
    <w:rsid w:val="00A87140"/>
    <w:rsid w:val="00A905A7"/>
    <w:rsid w:val="00A919FA"/>
    <w:rsid w:val="00A921FF"/>
    <w:rsid w:val="00A935CC"/>
    <w:rsid w:val="00A93710"/>
    <w:rsid w:val="00A938FA"/>
    <w:rsid w:val="00A95C09"/>
    <w:rsid w:val="00A96293"/>
    <w:rsid w:val="00A96817"/>
    <w:rsid w:val="00A9786A"/>
    <w:rsid w:val="00AA0AD8"/>
    <w:rsid w:val="00AA0F00"/>
    <w:rsid w:val="00AA0F7B"/>
    <w:rsid w:val="00AA13E4"/>
    <w:rsid w:val="00AA1568"/>
    <w:rsid w:val="00AA18C8"/>
    <w:rsid w:val="00AA1BBF"/>
    <w:rsid w:val="00AA1CA1"/>
    <w:rsid w:val="00AA36E3"/>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3FFE"/>
    <w:rsid w:val="00AB54E9"/>
    <w:rsid w:val="00AB5AF2"/>
    <w:rsid w:val="00AB5D5B"/>
    <w:rsid w:val="00AB5E50"/>
    <w:rsid w:val="00AB64C0"/>
    <w:rsid w:val="00AB77E2"/>
    <w:rsid w:val="00AB7D2E"/>
    <w:rsid w:val="00AC082E"/>
    <w:rsid w:val="00AC173D"/>
    <w:rsid w:val="00AC3F2F"/>
    <w:rsid w:val="00AC45C7"/>
    <w:rsid w:val="00AC4A7E"/>
    <w:rsid w:val="00AC4EAF"/>
    <w:rsid w:val="00AC5807"/>
    <w:rsid w:val="00AC743C"/>
    <w:rsid w:val="00AC7A2E"/>
    <w:rsid w:val="00AD0AB3"/>
    <w:rsid w:val="00AD0BEB"/>
    <w:rsid w:val="00AD1BFE"/>
    <w:rsid w:val="00AD305B"/>
    <w:rsid w:val="00AD34C9"/>
    <w:rsid w:val="00AD503B"/>
    <w:rsid w:val="00AD522C"/>
    <w:rsid w:val="00AD6D6A"/>
    <w:rsid w:val="00AD732D"/>
    <w:rsid w:val="00AD7B20"/>
    <w:rsid w:val="00AE1275"/>
    <w:rsid w:val="00AE1606"/>
    <w:rsid w:val="00AE210D"/>
    <w:rsid w:val="00AE224E"/>
    <w:rsid w:val="00AE26C8"/>
    <w:rsid w:val="00AE33D5"/>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4E29"/>
    <w:rsid w:val="00AF541C"/>
    <w:rsid w:val="00AF564E"/>
    <w:rsid w:val="00AF582B"/>
    <w:rsid w:val="00AF591C"/>
    <w:rsid w:val="00AF5B0F"/>
    <w:rsid w:val="00AF5CA3"/>
    <w:rsid w:val="00AF63B4"/>
    <w:rsid w:val="00AF7BE8"/>
    <w:rsid w:val="00B011DF"/>
    <w:rsid w:val="00B012C7"/>
    <w:rsid w:val="00B01568"/>
    <w:rsid w:val="00B01CA2"/>
    <w:rsid w:val="00B025A2"/>
    <w:rsid w:val="00B027B8"/>
    <w:rsid w:val="00B027EF"/>
    <w:rsid w:val="00B02A31"/>
    <w:rsid w:val="00B038E9"/>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2CED"/>
    <w:rsid w:val="00B231A8"/>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4FC8"/>
    <w:rsid w:val="00B36E56"/>
    <w:rsid w:val="00B37250"/>
    <w:rsid w:val="00B40121"/>
    <w:rsid w:val="00B40233"/>
    <w:rsid w:val="00B4045F"/>
    <w:rsid w:val="00B41248"/>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758"/>
    <w:rsid w:val="00B66C0B"/>
    <w:rsid w:val="00B67CCD"/>
    <w:rsid w:val="00B71D73"/>
    <w:rsid w:val="00B73AB8"/>
    <w:rsid w:val="00B73DE0"/>
    <w:rsid w:val="00B744F6"/>
    <w:rsid w:val="00B75687"/>
    <w:rsid w:val="00B769CB"/>
    <w:rsid w:val="00B7771E"/>
    <w:rsid w:val="00B81934"/>
    <w:rsid w:val="00B81AD3"/>
    <w:rsid w:val="00B824A3"/>
    <w:rsid w:val="00B834EF"/>
    <w:rsid w:val="00B83C84"/>
    <w:rsid w:val="00B83E7A"/>
    <w:rsid w:val="00B84F37"/>
    <w:rsid w:val="00B853BF"/>
    <w:rsid w:val="00B8636F"/>
    <w:rsid w:val="00B86BCB"/>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97F4B"/>
    <w:rsid w:val="00BA0320"/>
    <w:rsid w:val="00BA08DC"/>
    <w:rsid w:val="00BA3554"/>
    <w:rsid w:val="00BA3B3E"/>
    <w:rsid w:val="00BA6100"/>
    <w:rsid w:val="00BA632C"/>
    <w:rsid w:val="00BB046F"/>
    <w:rsid w:val="00BB0E2D"/>
    <w:rsid w:val="00BB1A5D"/>
    <w:rsid w:val="00BB1C9B"/>
    <w:rsid w:val="00BB1D49"/>
    <w:rsid w:val="00BB2B1A"/>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336"/>
    <w:rsid w:val="00BC7AF7"/>
    <w:rsid w:val="00BD0588"/>
    <w:rsid w:val="00BD0D0A"/>
    <w:rsid w:val="00BD279E"/>
    <w:rsid w:val="00BD2920"/>
    <w:rsid w:val="00BD3B55"/>
    <w:rsid w:val="00BD4280"/>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272"/>
    <w:rsid w:val="00BF3AB1"/>
    <w:rsid w:val="00BF3BA4"/>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105F6"/>
    <w:rsid w:val="00C11929"/>
    <w:rsid w:val="00C122A6"/>
    <w:rsid w:val="00C124D3"/>
    <w:rsid w:val="00C132F1"/>
    <w:rsid w:val="00C14014"/>
    <w:rsid w:val="00C14561"/>
    <w:rsid w:val="00C14957"/>
    <w:rsid w:val="00C14F1A"/>
    <w:rsid w:val="00C156C3"/>
    <w:rsid w:val="00C15BC3"/>
    <w:rsid w:val="00C1610A"/>
    <w:rsid w:val="00C16602"/>
    <w:rsid w:val="00C16F3F"/>
    <w:rsid w:val="00C17342"/>
    <w:rsid w:val="00C17414"/>
    <w:rsid w:val="00C207A1"/>
    <w:rsid w:val="00C2151D"/>
    <w:rsid w:val="00C22421"/>
    <w:rsid w:val="00C232E0"/>
    <w:rsid w:val="00C23B1B"/>
    <w:rsid w:val="00C23D48"/>
    <w:rsid w:val="00C23F1D"/>
    <w:rsid w:val="00C24256"/>
    <w:rsid w:val="00C2619C"/>
    <w:rsid w:val="00C26B4D"/>
    <w:rsid w:val="00C26CF7"/>
    <w:rsid w:val="00C307C6"/>
    <w:rsid w:val="00C3130B"/>
    <w:rsid w:val="00C31373"/>
    <w:rsid w:val="00C324F0"/>
    <w:rsid w:val="00C34414"/>
    <w:rsid w:val="00C3484C"/>
    <w:rsid w:val="00C35169"/>
    <w:rsid w:val="00C351C5"/>
    <w:rsid w:val="00C358EA"/>
    <w:rsid w:val="00C364E8"/>
    <w:rsid w:val="00C3797F"/>
    <w:rsid w:val="00C4095B"/>
    <w:rsid w:val="00C4103B"/>
    <w:rsid w:val="00C43213"/>
    <w:rsid w:val="00C4327F"/>
    <w:rsid w:val="00C43524"/>
    <w:rsid w:val="00C435DD"/>
    <w:rsid w:val="00C4487D"/>
    <w:rsid w:val="00C45620"/>
    <w:rsid w:val="00C464BA"/>
    <w:rsid w:val="00C46CF1"/>
    <w:rsid w:val="00C47611"/>
    <w:rsid w:val="00C4795F"/>
    <w:rsid w:val="00C47D72"/>
    <w:rsid w:val="00C50D71"/>
    <w:rsid w:val="00C51512"/>
    <w:rsid w:val="00C51FD2"/>
    <w:rsid w:val="00C527F9"/>
    <w:rsid w:val="00C53926"/>
    <w:rsid w:val="00C53D1C"/>
    <w:rsid w:val="00C54CEE"/>
    <w:rsid w:val="00C56BBA"/>
    <w:rsid w:val="00C57D7E"/>
    <w:rsid w:val="00C6056C"/>
    <w:rsid w:val="00C611EE"/>
    <w:rsid w:val="00C61A63"/>
    <w:rsid w:val="00C62214"/>
    <w:rsid w:val="00C6256F"/>
    <w:rsid w:val="00C6329E"/>
    <w:rsid w:val="00C63E1C"/>
    <w:rsid w:val="00C6467B"/>
    <w:rsid w:val="00C647D8"/>
    <w:rsid w:val="00C648B6"/>
    <w:rsid w:val="00C64BF0"/>
    <w:rsid w:val="00C66474"/>
    <w:rsid w:val="00C66A65"/>
    <w:rsid w:val="00C67E80"/>
    <w:rsid w:val="00C7042B"/>
    <w:rsid w:val="00C706F4"/>
    <w:rsid w:val="00C70B5C"/>
    <w:rsid w:val="00C71E26"/>
    <w:rsid w:val="00C72606"/>
    <w:rsid w:val="00C727E5"/>
    <w:rsid w:val="00C72D0E"/>
    <w:rsid w:val="00C72E21"/>
    <w:rsid w:val="00C73E62"/>
    <w:rsid w:val="00C74A89"/>
    <w:rsid w:val="00C752FC"/>
    <w:rsid w:val="00C75A7D"/>
    <w:rsid w:val="00C7763E"/>
    <w:rsid w:val="00C803BA"/>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FF9"/>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8F2"/>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2D0"/>
    <w:rsid w:val="00CB759C"/>
    <w:rsid w:val="00CB79A4"/>
    <w:rsid w:val="00CC0A8D"/>
    <w:rsid w:val="00CC16CF"/>
    <w:rsid w:val="00CC3419"/>
    <w:rsid w:val="00CC3A77"/>
    <w:rsid w:val="00CC43F3"/>
    <w:rsid w:val="00CC49B7"/>
    <w:rsid w:val="00CC518E"/>
    <w:rsid w:val="00CC73F0"/>
    <w:rsid w:val="00CC7693"/>
    <w:rsid w:val="00CC7A4F"/>
    <w:rsid w:val="00CD043A"/>
    <w:rsid w:val="00CD1616"/>
    <w:rsid w:val="00CD3548"/>
    <w:rsid w:val="00CD4190"/>
    <w:rsid w:val="00CD435C"/>
    <w:rsid w:val="00CD43C8"/>
    <w:rsid w:val="00CD4898"/>
    <w:rsid w:val="00CD495E"/>
    <w:rsid w:val="00CE0D95"/>
    <w:rsid w:val="00CE0DB0"/>
    <w:rsid w:val="00CE1B2C"/>
    <w:rsid w:val="00CE1D85"/>
    <w:rsid w:val="00CE2264"/>
    <w:rsid w:val="00CE23D8"/>
    <w:rsid w:val="00CE3A99"/>
    <w:rsid w:val="00CE418C"/>
    <w:rsid w:val="00CE4D1D"/>
    <w:rsid w:val="00CE7B83"/>
    <w:rsid w:val="00CE7BF1"/>
    <w:rsid w:val="00CF093D"/>
    <w:rsid w:val="00CF0D0D"/>
    <w:rsid w:val="00CF12EE"/>
    <w:rsid w:val="00CF1653"/>
    <w:rsid w:val="00CF1742"/>
    <w:rsid w:val="00CF1CDC"/>
    <w:rsid w:val="00CF212B"/>
    <w:rsid w:val="00CF2170"/>
    <w:rsid w:val="00CF2191"/>
    <w:rsid w:val="00CF2304"/>
    <w:rsid w:val="00CF2378"/>
    <w:rsid w:val="00CF24D6"/>
    <w:rsid w:val="00CF30C0"/>
    <w:rsid w:val="00CF34D0"/>
    <w:rsid w:val="00CF3B8F"/>
    <w:rsid w:val="00CF3CF0"/>
    <w:rsid w:val="00CF7AC3"/>
    <w:rsid w:val="00D00401"/>
    <w:rsid w:val="00D0068C"/>
    <w:rsid w:val="00D008B5"/>
    <w:rsid w:val="00D00A61"/>
    <w:rsid w:val="00D00BED"/>
    <w:rsid w:val="00D01B3C"/>
    <w:rsid w:val="00D0210C"/>
    <w:rsid w:val="00D02861"/>
    <w:rsid w:val="00D03331"/>
    <w:rsid w:val="00D03E7C"/>
    <w:rsid w:val="00D048EE"/>
    <w:rsid w:val="00D04B17"/>
    <w:rsid w:val="00D0593D"/>
    <w:rsid w:val="00D05A4D"/>
    <w:rsid w:val="00D05F06"/>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209"/>
    <w:rsid w:val="00D1725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4D0"/>
    <w:rsid w:val="00D33F62"/>
    <w:rsid w:val="00D359EB"/>
    <w:rsid w:val="00D362DB"/>
    <w:rsid w:val="00D36D97"/>
    <w:rsid w:val="00D371A7"/>
    <w:rsid w:val="00D37A8C"/>
    <w:rsid w:val="00D4097A"/>
    <w:rsid w:val="00D411B6"/>
    <w:rsid w:val="00D433D6"/>
    <w:rsid w:val="00D4485C"/>
    <w:rsid w:val="00D44E21"/>
    <w:rsid w:val="00D4557B"/>
    <w:rsid w:val="00D458BB"/>
    <w:rsid w:val="00D463EA"/>
    <w:rsid w:val="00D46D5B"/>
    <w:rsid w:val="00D47316"/>
    <w:rsid w:val="00D47541"/>
    <w:rsid w:val="00D47A5B"/>
    <w:rsid w:val="00D47A9C"/>
    <w:rsid w:val="00D47DC5"/>
    <w:rsid w:val="00D47EA0"/>
    <w:rsid w:val="00D50810"/>
    <w:rsid w:val="00D50B56"/>
    <w:rsid w:val="00D516BE"/>
    <w:rsid w:val="00D52CC7"/>
    <w:rsid w:val="00D52D0B"/>
    <w:rsid w:val="00D543D8"/>
    <w:rsid w:val="00D5440E"/>
    <w:rsid w:val="00D54E6F"/>
    <w:rsid w:val="00D5541F"/>
    <w:rsid w:val="00D5674E"/>
    <w:rsid w:val="00D56D2A"/>
    <w:rsid w:val="00D57126"/>
    <w:rsid w:val="00D571F0"/>
    <w:rsid w:val="00D57531"/>
    <w:rsid w:val="00D576B7"/>
    <w:rsid w:val="00D601DB"/>
    <w:rsid w:val="00D607BC"/>
    <w:rsid w:val="00D60E8B"/>
    <w:rsid w:val="00D612BC"/>
    <w:rsid w:val="00D61B60"/>
    <w:rsid w:val="00D61D87"/>
    <w:rsid w:val="00D627D0"/>
    <w:rsid w:val="00D62C0F"/>
    <w:rsid w:val="00D65B37"/>
    <w:rsid w:val="00D65BF2"/>
    <w:rsid w:val="00D65E4E"/>
    <w:rsid w:val="00D65EBA"/>
    <w:rsid w:val="00D67F67"/>
    <w:rsid w:val="00D71259"/>
    <w:rsid w:val="00D72D59"/>
    <w:rsid w:val="00D7354F"/>
    <w:rsid w:val="00D7435F"/>
    <w:rsid w:val="00D74CCE"/>
    <w:rsid w:val="00D758CA"/>
    <w:rsid w:val="00D75F27"/>
    <w:rsid w:val="00D76834"/>
    <w:rsid w:val="00D76BBA"/>
    <w:rsid w:val="00D770E9"/>
    <w:rsid w:val="00D77618"/>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0A5C"/>
    <w:rsid w:val="00D9149C"/>
    <w:rsid w:val="00D91F8B"/>
    <w:rsid w:val="00D93027"/>
    <w:rsid w:val="00D93180"/>
    <w:rsid w:val="00D9388B"/>
    <w:rsid w:val="00D94139"/>
    <w:rsid w:val="00D94871"/>
    <w:rsid w:val="00D9650F"/>
    <w:rsid w:val="00D970D2"/>
    <w:rsid w:val="00D976EB"/>
    <w:rsid w:val="00DA0948"/>
    <w:rsid w:val="00DA0A4E"/>
    <w:rsid w:val="00DA0F94"/>
    <w:rsid w:val="00DA0FDD"/>
    <w:rsid w:val="00DA10C9"/>
    <w:rsid w:val="00DA1AF1"/>
    <w:rsid w:val="00DA2289"/>
    <w:rsid w:val="00DA2C85"/>
    <w:rsid w:val="00DA311C"/>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B76D9"/>
    <w:rsid w:val="00DC1B3F"/>
    <w:rsid w:val="00DC3470"/>
    <w:rsid w:val="00DC5332"/>
    <w:rsid w:val="00DC567F"/>
    <w:rsid w:val="00DC59F5"/>
    <w:rsid w:val="00DC5E2F"/>
    <w:rsid w:val="00DC6663"/>
    <w:rsid w:val="00DC6FEB"/>
    <w:rsid w:val="00DC769E"/>
    <w:rsid w:val="00DC77FB"/>
    <w:rsid w:val="00DC7A3F"/>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41F"/>
    <w:rsid w:val="00DE65EA"/>
    <w:rsid w:val="00DE7B31"/>
    <w:rsid w:val="00DE7F8F"/>
    <w:rsid w:val="00DF0D64"/>
    <w:rsid w:val="00DF11C4"/>
    <w:rsid w:val="00DF1625"/>
    <w:rsid w:val="00DF19A1"/>
    <w:rsid w:val="00DF1EF7"/>
    <w:rsid w:val="00DF5182"/>
    <w:rsid w:val="00DF5FA7"/>
    <w:rsid w:val="00DF68A6"/>
    <w:rsid w:val="00DF7520"/>
    <w:rsid w:val="00E01503"/>
    <w:rsid w:val="00E020C1"/>
    <w:rsid w:val="00E020F3"/>
    <w:rsid w:val="00E02F60"/>
    <w:rsid w:val="00E038A0"/>
    <w:rsid w:val="00E038DA"/>
    <w:rsid w:val="00E040F0"/>
    <w:rsid w:val="00E04589"/>
    <w:rsid w:val="00E045AE"/>
    <w:rsid w:val="00E046C2"/>
    <w:rsid w:val="00E04E2D"/>
    <w:rsid w:val="00E04FA9"/>
    <w:rsid w:val="00E05F32"/>
    <w:rsid w:val="00E06E9D"/>
    <w:rsid w:val="00E070E6"/>
    <w:rsid w:val="00E10031"/>
    <w:rsid w:val="00E10BB7"/>
    <w:rsid w:val="00E12FC6"/>
    <w:rsid w:val="00E15826"/>
    <w:rsid w:val="00E1582E"/>
    <w:rsid w:val="00E15A77"/>
    <w:rsid w:val="00E161F1"/>
    <w:rsid w:val="00E16D54"/>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4D8"/>
    <w:rsid w:val="00E30D12"/>
    <w:rsid w:val="00E31A0F"/>
    <w:rsid w:val="00E326DD"/>
    <w:rsid w:val="00E327B8"/>
    <w:rsid w:val="00E34189"/>
    <w:rsid w:val="00E341B3"/>
    <w:rsid w:val="00E34F2B"/>
    <w:rsid w:val="00E36717"/>
    <w:rsid w:val="00E36A86"/>
    <w:rsid w:val="00E410D5"/>
    <w:rsid w:val="00E41156"/>
    <w:rsid w:val="00E41620"/>
    <w:rsid w:val="00E41674"/>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B2C"/>
    <w:rsid w:val="00E5510F"/>
    <w:rsid w:val="00E554C8"/>
    <w:rsid w:val="00E57C78"/>
    <w:rsid w:val="00E6008B"/>
    <w:rsid w:val="00E6021D"/>
    <w:rsid w:val="00E6044F"/>
    <w:rsid w:val="00E60526"/>
    <w:rsid w:val="00E61E2C"/>
    <w:rsid w:val="00E6289E"/>
    <w:rsid w:val="00E6367A"/>
    <w:rsid w:val="00E63C8D"/>
    <w:rsid w:val="00E64337"/>
    <w:rsid w:val="00E6441E"/>
    <w:rsid w:val="00E656BF"/>
    <w:rsid w:val="00E65F37"/>
    <w:rsid w:val="00E66866"/>
    <w:rsid w:val="00E66A48"/>
    <w:rsid w:val="00E66D31"/>
    <w:rsid w:val="00E674AE"/>
    <w:rsid w:val="00E67502"/>
    <w:rsid w:val="00E6777B"/>
    <w:rsid w:val="00E67BA7"/>
    <w:rsid w:val="00E67E6D"/>
    <w:rsid w:val="00E700E1"/>
    <w:rsid w:val="00E714E1"/>
    <w:rsid w:val="00E71CEE"/>
    <w:rsid w:val="00E73950"/>
    <w:rsid w:val="00E73B1B"/>
    <w:rsid w:val="00E74033"/>
    <w:rsid w:val="00E74264"/>
    <w:rsid w:val="00E749B7"/>
    <w:rsid w:val="00E74BF6"/>
    <w:rsid w:val="00E7522C"/>
    <w:rsid w:val="00E7544B"/>
    <w:rsid w:val="00E763B6"/>
    <w:rsid w:val="00E764D9"/>
    <w:rsid w:val="00E76580"/>
    <w:rsid w:val="00E765B7"/>
    <w:rsid w:val="00E76EDE"/>
    <w:rsid w:val="00E76F31"/>
    <w:rsid w:val="00E77EEE"/>
    <w:rsid w:val="00E801FF"/>
    <w:rsid w:val="00E805B6"/>
    <w:rsid w:val="00E805C3"/>
    <w:rsid w:val="00E81514"/>
    <w:rsid w:val="00E81D32"/>
    <w:rsid w:val="00E84171"/>
    <w:rsid w:val="00E85A49"/>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AE0"/>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225"/>
    <w:rsid w:val="00EB35E7"/>
    <w:rsid w:val="00EB395D"/>
    <w:rsid w:val="00EB42B2"/>
    <w:rsid w:val="00EB4473"/>
    <w:rsid w:val="00EB487B"/>
    <w:rsid w:val="00EB55A9"/>
    <w:rsid w:val="00EB5989"/>
    <w:rsid w:val="00EB5AB1"/>
    <w:rsid w:val="00EB5F02"/>
    <w:rsid w:val="00EB602D"/>
    <w:rsid w:val="00EB6064"/>
    <w:rsid w:val="00EB6314"/>
    <w:rsid w:val="00EB6684"/>
    <w:rsid w:val="00EB6702"/>
    <w:rsid w:val="00EB6E54"/>
    <w:rsid w:val="00EB7570"/>
    <w:rsid w:val="00EC047A"/>
    <w:rsid w:val="00EC0C4F"/>
    <w:rsid w:val="00EC125B"/>
    <w:rsid w:val="00EC20A0"/>
    <w:rsid w:val="00EC20BC"/>
    <w:rsid w:val="00EC22F7"/>
    <w:rsid w:val="00EC2345"/>
    <w:rsid w:val="00EC2CDE"/>
    <w:rsid w:val="00EC4497"/>
    <w:rsid w:val="00EC49B0"/>
    <w:rsid w:val="00EC6281"/>
    <w:rsid w:val="00EC68F3"/>
    <w:rsid w:val="00EC7188"/>
    <w:rsid w:val="00EC759E"/>
    <w:rsid w:val="00EC7897"/>
    <w:rsid w:val="00ED01B4"/>
    <w:rsid w:val="00ED0338"/>
    <w:rsid w:val="00ED0BF3"/>
    <w:rsid w:val="00ED0DE3"/>
    <w:rsid w:val="00ED1056"/>
    <w:rsid w:val="00ED1142"/>
    <w:rsid w:val="00ED1170"/>
    <w:rsid w:val="00ED1337"/>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AE2"/>
    <w:rsid w:val="00EF1E0E"/>
    <w:rsid w:val="00EF2159"/>
    <w:rsid w:val="00EF24C7"/>
    <w:rsid w:val="00EF273B"/>
    <w:rsid w:val="00EF2954"/>
    <w:rsid w:val="00EF299E"/>
    <w:rsid w:val="00EF2B43"/>
    <w:rsid w:val="00EF2D3C"/>
    <w:rsid w:val="00EF30BD"/>
    <w:rsid w:val="00EF352E"/>
    <w:rsid w:val="00EF3662"/>
    <w:rsid w:val="00EF4630"/>
    <w:rsid w:val="00EF4BBA"/>
    <w:rsid w:val="00EF5480"/>
    <w:rsid w:val="00EF6526"/>
    <w:rsid w:val="00EF6DF2"/>
    <w:rsid w:val="00EF7868"/>
    <w:rsid w:val="00F00C96"/>
    <w:rsid w:val="00F01D1E"/>
    <w:rsid w:val="00F02279"/>
    <w:rsid w:val="00F022D6"/>
    <w:rsid w:val="00F0233F"/>
    <w:rsid w:val="00F025FC"/>
    <w:rsid w:val="00F02DBC"/>
    <w:rsid w:val="00F03B10"/>
    <w:rsid w:val="00F046E6"/>
    <w:rsid w:val="00F04FC3"/>
    <w:rsid w:val="00F05954"/>
    <w:rsid w:val="00F06F30"/>
    <w:rsid w:val="00F07CA4"/>
    <w:rsid w:val="00F11200"/>
    <w:rsid w:val="00F11794"/>
    <w:rsid w:val="00F11AC7"/>
    <w:rsid w:val="00F11D9C"/>
    <w:rsid w:val="00F124AB"/>
    <w:rsid w:val="00F1253C"/>
    <w:rsid w:val="00F125C4"/>
    <w:rsid w:val="00F130E4"/>
    <w:rsid w:val="00F130F0"/>
    <w:rsid w:val="00F131EC"/>
    <w:rsid w:val="00F1389B"/>
    <w:rsid w:val="00F13FFF"/>
    <w:rsid w:val="00F141E2"/>
    <w:rsid w:val="00F154A2"/>
    <w:rsid w:val="00F15F72"/>
    <w:rsid w:val="00F166EA"/>
    <w:rsid w:val="00F16EF4"/>
    <w:rsid w:val="00F1738A"/>
    <w:rsid w:val="00F20B78"/>
    <w:rsid w:val="00F20CF5"/>
    <w:rsid w:val="00F20DA5"/>
    <w:rsid w:val="00F2114D"/>
    <w:rsid w:val="00F2119B"/>
    <w:rsid w:val="00F213D0"/>
    <w:rsid w:val="00F21AF3"/>
    <w:rsid w:val="00F21C25"/>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9E3"/>
    <w:rsid w:val="00F36E1F"/>
    <w:rsid w:val="00F377C0"/>
    <w:rsid w:val="00F37F2C"/>
    <w:rsid w:val="00F403A5"/>
    <w:rsid w:val="00F406AC"/>
    <w:rsid w:val="00F40D4D"/>
    <w:rsid w:val="00F4140F"/>
    <w:rsid w:val="00F418EF"/>
    <w:rsid w:val="00F4395E"/>
    <w:rsid w:val="00F449C0"/>
    <w:rsid w:val="00F4506C"/>
    <w:rsid w:val="00F45B4D"/>
    <w:rsid w:val="00F45B8B"/>
    <w:rsid w:val="00F46EFF"/>
    <w:rsid w:val="00F51B3A"/>
    <w:rsid w:val="00F5285F"/>
    <w:rsid w:val="00F53525"/>
    <w:rsid w:val="00F546F2"/>
    <w:rsid w:val="00F5526F"/>
    <w:rsid w:val="00F55654"/>
    <w:rsid w:val="00F556B0"/>
    <w:rsid w:val="00F55AD4"/>
    <w:rsid w:val="00F562EA"/>
    <w:rsid w:val="00F5653D"/>
    <w:rsid w:val="00F6054E"/>
    <w:rsid w:val="00F60675"/>
    <w:rsid w:val="00F60778"/>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94C"/>
    <w:rsid w:val="00F72552"/>
    <w:rsid w:val="00F72D88"/>
    <w:rsid w:val="00F73CAB"/>
    <w:rsid w:val="00F743B3"/>
    <w:rsid w:val="00F7451F"/>
    <w:rsid w:val="00F7467F"/>
    <w:rsid w:val="00F74984"/>
    <w:rsid w:val="00F7548C"/>
    <w:rsid w:val="00F7609B"/>
    <w:rsid w:val="00F76331"/>
    <w:rsid w:val="00F7776B"/>
    <w:rsid w:val="00F8049A"/>
    <w:rsid w:val="00F825AC"/>
    <w:rsid w:val="00F82623"/>
    <w:rsid w:val="00F833F1"/>
    <w:rsid w:val="00F839B3"/>
    <w:rsid w:val="00F83B76"/>
    <w:rsid w:val="00F83DB3"/>
    <w:rsid w:val="00F8462A"/>
    <w:rsid w:val="00F84B58"/>
    <w:rsid w:val="00F85DFC"/>
    <w:rsid w:val="00F85F62"/>
    <w:rsid w:val="00F86162"/>
    <w:rsid w:val="00F863F9"/>
    <w:rsid w:val="00F86789"/>
    <w:rsid w:val="00F86ED5"/>
    <w:rsid w:val="00F871C2"/>
    <w:rsid w:val="00F87473"/>
    <w:rsid w:val="00F90819"/>
    <w:rsid w:val="00F914CF"/>
    <w:rsid w:val="00F9269C"/>
    <w:rsid w:val="00F9294C"/>
    <w:rsid w:val="00F930CD"/>
    <w:rsid w:val="00F932ED"/>
    <w:rsid w:val="00F9373C"/>
    <w:rsid w:val="00F9448B"/>
    <w:rsid w:val="00F9544C"/>
    <w:rsid w:val="00F954E8"/>
    <w:rsid w:val="00F96621"/>
    <w:rsid w:val="00F97D3E"/>
    <w:rsid w:val="00FA0498"/>
    <w:rsid w:val="00FA0E41"/>
    <w:rsid w:val="00FA2BFA"/>
    <w:rsid w:val="00FA2FB6"/>
    <w:rsid w:val="00FA37C3"/>
    <w:rsid w:val="00FA3EE5"/>
    <w:rsid w:val="00FA409E"/>
    <w:rsid w:val="00FA4725"/>
    <w:rsid w:val="00FA4C8D"/>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10D"/>
    <w:rsid w:val="00FD7291"/>
    <w:rsid w:val="00FD7772"/>
    <w:rsid w:val="00FE0B7B"/>
    <w:rsid w:val="00FE1316"/>
    <w:rsid w:val="00FE20B2"/>
    <w:rsid w:val="00FE348B"/>
    <w:rsid w:val="00FE4310"/>
    <w:rsid w:val="00FE51DA"/>
    <w:rsid w:val="00FE54DC"/>
    <w:rsid w:val="00FE5743"/>
    <w:rsid w:val="00FE66EA"/>
    <w:rsid w:val="00FE6887"/>
    <w:rsid w:val="00FE6C2A"/>
    <w:rsid w:val="00FE76B9"/>
    <w:rsid w:val="00FE7898"/>
    <w:rsid w:val="00FE7A86"/>
    <w:rsid w:val="00FF0766"/>
    <w:rsid w:val="00FF0775"/>
    <w:rsid w:val="00FF0FE2"/>
    <w:rsid w:val="00FF1424"/>
    <w:rsid w:val="00FF1D27"/>
    <w:rsid w:val="00FF207E"/>
    <w:rsid w:val="00FF28EE"/>
    <w:rsid w:val="00FF2E56"/>
    <w:rsid w:val="00FF3050"/>
    <w:rsid w:val="00FF331F"/>
    <w:rsid w:val="00FF386C"/>
    <w:rsid w:val="00FF3D6A"/>
    <w:rsid w:val="00FF3E3D"/>
    <w:rsid w:val="00FF3E93"/>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aliases w:val="Body Text Indent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180F0F"/>
    <w:pPr>
      <w:spacing w:before="100" w:beforeAutospacing="1" w:after="100" w:afterAutospacing="1"/>
    </w:pPr>
    <w:rPr>
      <w:rFonts w:ascii="Arial Armenian" w:hAnsi="Arial Armenian"/>
    </w:rPr>
  </w:style>
  <w:style w:type="paragraph" w:customStyle="1" w:styleId="xl114">
    <w:name w:val="xl114"/>
    <w:basedOn w:val="Normal"/>
    <w:rsid w:val="00180F0F"/>
    <w:pPr>
      <w:spacing w:before="100" w:beforeAutospacing="1" w:after="100" w:afterAutospacing="1"/>
      <w:jc w:val="center"/>
    </w:pPr>
    <w:rPr>
      <w:rFonts w:ascii="Arial Armenian" w:hAnsi="Arial Armenian"/>
    </w:rPr>
  </w:style>
  <w:style w:type="paragraph" w:customStyle="1" w:styleId="xl115">
    <w:name w:val="xl115"/>
    <w:basedOn w:val="Normal"/>
    <w:rsid w:val="00180F0F"/>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180F0F"/>
    <w:pPr>
      <w:spacing w:before="100" w:beforeAutospacing="1" w:after="100" w:afterAutospacing="1"/>
    </w:pPr>
    <w:rPr>
      <w:rFonts w:ascii="Arial Armenian" w:hAnsi="Arial Armenian"/>
      <w:color w:val="FF0000"/>
    </w:rPr>
  </w:style>
  <w:style w:type="paragraph" w:customStyle="1" w:styleId="xl123">
    <w:name w:val="xl123"/>
    <w:basedOn w:val="Normal"/>
    <w:rsid w:val="00180F0F"/>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180F0F"/>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180F0F"/>
    <w:pPr>
      <w:spacing w:before="100" w:beforeAutospacing="1" w:after="100" w:afterAutospacing="1"/>
      <w:jc w:val="right"/>
    </w:pPr>
    <w:rPr>
      <w:rFonts w:ascii="Arial Armenian" w:hAnsi="Arial Armenian"/>
    </w:rPr>
  </w:style>
  <w:style w:type="paragraph" w:customStyle="1" w:styleId="xl133">
    <w:name w:val="xl13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18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180F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180F0F"/>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180F0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180F0F"/>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180F0F"/>
    <w:pPr>
      <w:spacing w:before="100" w:beforeAutospacing="1" w:after="100" w:afterAutospacing="1"/>
    </w:pPr>
    <w:rPr>
      <w:rFonts w:ascii="GHEA Grapalat" w:hAnsi="GHEA Grapalat"/>
      <w:color w:val="000000"/>
    </w:rPr>
  </w:style>
  <w:style w:type="paragraph" w:customStyle="1" w:styleId="xl97">
    <w:name w:val="xl9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180F0F"/>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180F0F"/>
    <w:pPr>
      <w:shd w:val="clear" w:color="000000" w:fill="D9D9D9"/>
      <w:spacing w:before="100" w:beforeAutospacing="1" w:after="100" w:afterAutospacing="1"/>
    </w:pPr>
  </w:style>
  <w:style w:type="paragraph" w:customStyle="1" w:styleId="xl109">
    <w:name w:val="xl109"/>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180F0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180F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180F0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paragraph" w:customStyle="1" w:styleId="AutoCorrect">
    <w:name w:val="AutoCorrect"/>
    <w:rsid w:val="00911262"/>
    <w:rPr>
      <w:sz w:val="24"/>
      <w:szCs w:val="24"/>
    </w:rPr>
  </w:style>
  <w:style w:type="character" w:styleId="UnresolvedMention">
    <w:name w:val="Unresolved Mention"/>
    <w:basedOn w:val="DefaultParagraphFont"/>
    <w:uiPriority w:val="99"/>
    <w:semiHidden/>
    <w:unhideWhenUsed/>
    <w:rsid w:val="000D2C4A"/>
    <w:rPr>
      <w:color w:val="605E5C"/>
      <w:shd w:val="clear" w:color="auto" w:fill="E1DFDD"/>
    </w:rPr>
  </w:style>
  <w:style w:type="paragraph" w:customStyle="1" w:styleId="xl164">
    <w:name w:val="xl16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color w:val="FFFFFF"/>
    </w:rPr>
  </w:style>
  <w:style w:type="paragraph" w:customStyle="1" w:styleId="xl165">
    <w:name w:val="xl165"/>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66">
    <w:name w:val="xl166"/>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67">
    <w:name w:val="xl167"/>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68">
    <w:name w:val="xl168"/>
    <w:basedOn w:val="Normal"/>
    <w:rsid w:val="00546808"/>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rPr>
  </w:style>
  <w:style w:type="paragraph" w:customStyle="1" w:styleId="xl169">
    <w:name w:val="xl169"/>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0">
    <w:name w:val="xl170"/>
    <w:basedOn w:val="Normal"/>
    <w:rsid w:val="0054680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1">
    <w:name w:val="xl171"/>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2">
    <w:name w:val="xl172"/>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rPr>
  </w:style>
  <w:style w:type="paragraph" w:customStyle="1" w:styleId="xl173">
    <w:name w:val="xl173"/>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74">
    <w:name w:val="xl174"/>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5">
    <w:name w:val="xl175"/>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76">
    <w:name w:val="xl176"/>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7">
    <w:name w:val="xl177"/>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rPr>
  </w:style>
  <w:style w:type="paragraph" w:customStyle="1" w:styleId="xl178">
    <w:name w:val="xl178"/>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79">
    <w:name w:val="xl179"/>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0">
    <w:name w:val="xl180"/>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1">
    <w:name w:val="xl181"/>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2">
    <w:name w:val="xl182"/>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rPr>
  </w:style>
  <w:style w:type="paragraph" w:customStyle="1" w:styleId="xl183">
    <w:name w:val="xl18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rPr>
  </w:style>
  <w:style w:type="paragraph" w:customStyle="1" w:styleId="xl184">
    <w:name w:val="xl18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5">
    <w:name w:val="xl185"/>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6">
    <w:name w:val="xl186"/>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7">
    <w:name w:val="xl187"/>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8">
    <w:name w:val="xl188"/>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9">
    <w:name w:val="xl189"/>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0">
    <w:name w:val="xl190"/>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1">
    <w:name w:val="xl191"/>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2">
    <w:name w:val="xl192"/>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3">
    <w:name w:val="xl19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4">
    <w:name w:val="xl19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5">
    <w:name w:val="xl195"/>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6">
    <w:name w:val="xl196"/>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197">
    <w:name w:val="xl197"/>
    <w:basedOn w:val="Normal"/>
    <w:rsid w:val="0054680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rPr>
  </w:style>
  <w:style w:type="paragraph" w:customStyle="1" w:styleId="xl198">
    <w:name w:val="xl198"/>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199">
    <w:name w:val="xl199"/>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0">
    <w:name w:val="xl200"/>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1">
    <w:name w:val="xl201"/>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2">
    <w:name w:val="xl202"/>
    <w:basedOn w:val="Normal"/>
    <w:rsid w:val="00546808"/>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3">
    <w:name w:val="xl20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4">
    <w:name w:val="xl204"/>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5">
    <w:name w:val="xl205"/>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6">
    <w:name w:val="xl206"/>
    <w:basedOn w:val="Normal"/>
    <w:rsid w:val="00546808"/>
    <w:pPr>
      <w:pBdr>
        <w:top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7">
    <w:name w:val="xl207"/>
    <w:basedOn w:val="Normal"/>
    <w:rsid w:val="00546808"/>
    <w:pPr>
      <w:pBdr>
        <w:left w:val="single" w:sz="4" w:space="0" w:color="auto"/>
      </w:pBdr>
      <w:shd w:val="clear" w:color="000000" w:fill="FFFFFF"/>
      <w:spacing w:before="100" w:beforeAutospacing="1" w:after="100" w:afterAutospacing="1"/>
      <w:jc w:val="center"/>
      <w:textAlignment w:val="center"/>
    </w:pPr>
    <w:rPr>
      <w:rFonts w:ascii="Arial Armenian" w:hAnsi="Arial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565899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440">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108856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36293248">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669175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318322">
      <w:bodyDiv w:val="1"/>
      <w:marLeft w:val="0"/>
      <w:marRight w:val="0"/>
      <w:marTop w:val="0"/>
      <w:marBottom w:val="0"/>
      <w:divBdr>
        <w:top w:val="none" w:sz="0" w:space="0" w:color="auto"/>
        <w:left w:val="none" w:sz="0" w:space="0" w:color="auto"/>
        <w:bottom w:val="none" w:sz="0" w:space="0" w:color="auto"/>
        <w:right w:val="none" w:sz="0" w:space="0" w:color="auto"/>
      </w:divBdr>
    </w:div>
    <w:div w:id="1796217384">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1AD9-64FF-4E22-9657-41EDAEC5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74</Pages>
  <Words>24099</Words>
  <Characters>137367</Characters>
  <Application>Microsoft Office Word</Application>
  <DocSecurity>0</DocSecurity>
  <Lines>1144</Lines>
  <Paragraphs>322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161144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386</cp:revision>
  <cp:lastPrinted>2022-12-28T05:49:00Z</cp:lastPrinted>
  <dcterms:created xsi:type="dcterms:W3CDTF">2022-10-31T11:39:00Z</dcterms:created>
  <dcterms:modified xsi:type="dcterms:W3CDTF">2024-04-05T05:11:00Z</dcterms:modified>
</cp:coreProperties>
</file>