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63B334BE" w:rsidR="00642EFE" w:rsidRPr="005E1F72"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1824F78F"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622BA3">
        <w:rPr>
          <w:rFonts w:ascii="GHEA Grapalat" w:hAnsi="GHEA Grapalat"/>
          <w:i w:val="0"/>
          <w:lang w:val="af-ZA"/>
        </w:rPr>
        <w:t>հունիսի</w:t>
      </w:r>
      <w:r w:rsidR="00AF63B4" w:rsidRPr="0034589A">
        <w:rPr>
          <w:rFonts w:ascii="GHEA Grapalat" w:hAnsi="GHEA Grapalat"/>
          <w:i w:val="0"/>
          <w:lang w:val="af-ZA"/>
        </w:rPr>
        <w:t xml:space="preserve"> </w:t>
      </w:r>
      <w:r w:rsidR="00457AC6">
        <w:rPr>
          <w:rFonts w:ascii="GHEA Grapalat" w:hAnsi="GHEA Grapalat"/>
          <w:i w:val="0"/>
          <w:lang w:val="af-ZA"/>
        </w:rPr>
        <w:t>13</w:t>
      </w:r>
      <w:r w:rsidR="00384643" w:rsidRPr="0034589A">
        <w:rPr>
          <w:rFonts w:ascii="GHEA Grapalat" w:hAnsi="GHEA Grapalat"/>
          <w:i w:val="0"/>
          <w:lang w:val="af-ZA"/>
        </w:rPr>
        <w:t xml:space="preserve"> </w:t>
      </w:r>
      <w:r w:rsidR="00A76C15" w:rsidRPr="005E1F72">
        <w:rPr>
          <w:rFonts w:ascii="GHEA Grapalat" w:hAnsi="GHEA Grapalat"/>
          <w:i w:val="0"/>
          <w:lang w:val="af-ZA"/>
        </w:rPr>
        <w:t>«</w:t>
      </w:r>
      <w:r w:rsidR="0007287D" w:rsidRPr="0034589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34059570"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622BA3">
        <w:rPr>
          <w:rFonts w:ascii="GHEA Grapalat" w:hAnsi="GHEA Grapalat"/>
          <w:i w:val="0"/>
          <w:lang w:val="af-ZA"/>
        </w:rPr>
        <w:t>24/120</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95356C">
        <w:rPr>
          <w:rFonts w:ascii="GHEA Grapalat" w:hAnsi="GHEA Grapalat"/>
          <w:i w:val="0"/>
          <w:lang w:val="af-ZA"/>
        </w:rPr>
        <w:t>Երևանի քաղաքապետարանը,</w:t>
      </w:r>
      <w:r w:rsidRPr="00F34769">
        <w:rPr>
          <w:rFonts w:ascii="GHEA Grapalat" w:hAnsi="GHEA Grapalat"/>
          <w:i w:val="0"/>
          <w:lang w:val="af-ZA"/>
        </w:rPr>
        <w:t xml:space="preserve"> որը գտնվում է</w:t>
      </w:r>
      <w:r w:rsidRPr="0095356C">
        <w:rPr>
          <w:rFonts w:ascii="GHEA Grapalat" w:hAnsi="GHEA Grapalat"/>
          <w:i w:val="0"/>
          <w:lang w:val="af-ZA"/>
        </w:rPr>
        <w:t xml:space="preserve"> ք.</w:t>
      </w:r>
      <w:r w:rsidRPr="00AA415C">
        <w:rPr>
          <w:rFonts w:ascii="GHEA Grapalat" w:hAnsi="GHEA Grapalat"/>
          <w:i w:val="0"/>
          <w:lang w:val="af-ZA"/>
        </w:rPr>
        <w:t xml:space="preserve"> </w:t>
      </w:r>
      <w:r w:rsidRPr="0095356C">
        <w:rPr>
          <w:rFonts w:ascii="GHEA Grapalat" w:hAnsi="GHEA Grapalat"/>
          <w:i w:val="0"/>
          <w:lang w:val="af-ZA"/>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rPr>
        <w:t>Armeps (</w:t>
      </w:r>
      <w:r>
        <w:fldChar w:fldCharType="begin"/>
      </w:r>
      <w:r w:rsidRPr="00622BA3">
        <w:rPr>
          <w:lang w:val="af-ZA"/>
        </w:rPr>
        <w:instrText>HYPERLINK "http://www.armeps.am"</w:instrText>
      </w:r>
      <w:r>
        <w:fldChar w:fldCharType="separate"/>
      </w:r>
      <w:r w:rsidR="00677658" w:rsidRPr="005E1F72">
        <w:rPr>
          <w:rFonts w:ascii="GHEA Grapalat" w:hAnsi="GHEA Grapalat"/>
          <w:i w:val="0"/>
          <w:lang w:val="af-ZA"/>
        </w:rPr>
        <w:t>www.armeps.am</w:t>
      </w:r>
      <w:r>
        <w:rPr>
          <w:rFonts w:ascii="GHEA Grapalat" w:hAnsi="GHEA Grapalat"/>
          <w:i w:val="0"/>
          <w:lang w:val="af-ZA"/>
        </w:rPr>
        <w:fldChar w:fldCharType="end"/>
      </w:r>
      <w:r w:rsidR="00677658" w:rsidRPr="005E1F72">
        <w:rPr>
          <w:rFonts w:ascii="GHEA Grapalat" w:hAnsi="GHEA Grapalat"/>
          <w:i w:val="0"/>
          <w:lang w:val="af-ZA"/>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55DA6BBE"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95356C">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583392" w:rsidRPr="00583392">
        <w:rPr>
          <w:rFonts w:ascii="GHEA Grapalat" w:hAnsi="GHEA Grapalat"/>
          <w:i w:val="0"/>
          <w:lang w:val="af-ZA"/>
        </w:rPr>
        <w:t xml:space="preserve">Երևան քաղաքի Աջափնյակ վարչական շրջանի </w:t>
      </w:r>
      <w:r w:rsidR="00622BA3" w:rsidRPr="00622BA3">
        <w:rPr>
          <w:rFonts w:ascii="GHEA Grapalat" w:hAnsi="GHEA Grapalat"/>
          <w:i w:val="0"/>
          <w:lang w:val="af-ZA"/>
        </w:rPr>
        <w:t>վարչական շենքի</w:t>
      </w:r>
      <w:r w:rsidR="00583392" w:rsidRPr="00583392">
        <w:rPr>
          <w:rFonts w:ascii="GHEA Grapalat" w:hAnsi="GHEA Grapalat"/>
          <w:i w:val="0"/>
          <w:lang w:val="af-ZA"/>
        </w:rPr>
        <w:t xml:space="preserve"> վերանորոգման աշխատանքների</w:t>
      </w:r>
      <w:r w:rsidR="00E765B7" w:rsidRPr="0095356C">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95356C">
        <w:rPr>
          <w:rFonts w:ascii="GHEA Grapalat" w:hAnsi="GHEA Grapalat"/>
          <w:i w:val="0"/>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0A2A2825"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fldChar w:fldCharType="begin"/>
      </w:r>
      <w:r w:rsidRPr="00622BA3">
        <w:rPr>
          <w:lang w:val="af-ZA"/>
        </w:rPr>
        <w:instrText>HYPERLINK "http://www.armeps.am"</w:instrText>
      </w:r>
      <w:r>
        <w:fldChar w:fldCharType="separate"/>
      </w:r>
      <w:r w:rsidR="00DB4CC7" w:rsidRPr="005E1F72">
        <w:rPr>
          <w:rFonts w:ascii="GHEA Grapalat" w:hAnsi="GHEA Grapalat"/>
          <w:i w:val="0"/>
          <w:lang w:val="af-ZA" w:eastAsia="ru-RU"/>
        </w:rPr>
        <w:t>www.armeps.am</w:t>
      </w:r>
      <w:r>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622BA3">
        <w:rPr>
          <w:rFonts w:ascii="GHEA Grapalat" w:hAnsi="GHEA Grapalat"/>
          <w:b/>
          <w:i w:val="0"/>
          <w:lang w:val="af-ZA"/>
        </w:rPr>
        <w:t>հունիսի</w:t>
      </w:r>
      <w:r w:rsidR="007E6027">
        <w:rPr>
          <w:rFonts w:ascii="GHEA Grapalat" w:hAnsi="GHEA Grapalat"/>
          <w:b/>
          <w:i w:val="0"/>
          <w:lang w:val="af-ZA"/>
        </w:rPr>
        <w:t xml:space="preserve"> </w:t>
      </w:r>
      <w:r w:rsidR="00457AC6">
        <w:rPr>
          <w:rFonts w:ascii="GHEA Grapalat" w:hAnsi="GHEA Grapalat"/>
          <w:b/>
          <w:i w:val="0"/>
          <w:lang w:val="af-ZA"/>
        </w:rPr>
        <w:t>24</w:t>
      </w:r>
      <w:r w:rsidR="0007287D" w:rsidRPr="0018744E">
        <w:rPr>
          <w:rFonts w:ascii="GHEA Grapalat" w:hAnsi="GHEA Grapalat"/>
          <w:b/>
          <w:i w:val="0"/>
          <w:lang w:val="hy-AM"/>
        </w:rPr>
        <w:t xml:space="preserve">-ը, ժամը </w:t>
      </w:r>
      <w:r w:rsidR="002B3ECF">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2A017222"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622BA3">
        <w:rPr>
          <w:rFonts w:ascii="GHEA Grapalat" w:hAnsi="GHEA Grapalat"/>
          <w:b/>
          <w:i w:val="0"/>
          <w:lang w:val="af-ZA"/>
        </w:rPr>
        <w:t>հունիսի</w:t>
      </w:r>
      <w:r w:rsidR="007E6027">
        <w:rPr>
          <w:rFonts w:ascii="GHEA Grapalat" w:hAnsi="GHEA Grapalat"/>
          <w:b/>
          <w:i w:val="0"/>
          <w:lang w:val="af-ZA"/>
        </w:rPr>
        <w:t xml:space="preserve"> </w:t>
      </w:r>
      <w:r w:rsidR="00457AC6">
        <w:rPr>
          <w:rFonts w:ascii="GHEA Grapalat" w:hAnsi="GHEA Grapalat"/>
          <w:b/>
          <w:i w:val="0"/>
          <w:lang w:val="af-ZA"/>
        </w:rPr>
        <w:t>24</w:t>
      </w:r>
      <w:r w:rsidR="0007287D" w:rsidRPr="0018744E">
        <w:rPr>
          <w:rFonts w:ascii="GHEA Grapalat" w:hAnsi="GHEA Grapalat"/>
          <w:b/>
          <w:i w:val="0"/>
          <w:lang w:val="hy-AM"/>
        </w:rPr>
        <w:t>-</w:t>
      </w:r>
      <w:r w:rsidR="00391BE6">
        <w:rPr>
          <w:rFonts w:ascii="GHEA Grapalat" w:hAnsi="GHEA Grapalat"/>
          <w:b/>
          <w:i w:val="0"/>
          <w:lang w:val="hy-AM"/>
        </w:rPr>
        <w:t>ին</w:t>
      </w:r>
      <w:r w:rsidR="0007287D" w:rsidRPr="0018744E">
        <w:rPr>
          <w:rFonts w:ascii="GHEA Grapalat" w:hAnsi="GHEA Grapalat"/>
          <w:b/>
          <w:i w:val="0"/>
          <w:lang w:val="hy-AM"/>
        </w:rPr>
        <w:t xml:space="preserve">, ժամը </w:t>
      </w:r>
      <w:r w:rsidR="002B3ECF">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60D26BD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AE33D5">
        <w:rPr>
          <w:rFonts w:ascii="GHEA Grapalat" w:hAnsi="GHEA Grapalat"/>
          <w:i w:val="0"/>
          <w:lang w:val="hy-AM"/>
        </w:rPr>
        <w:t>Գոռ Մուրադյանին</w:t>
      </w:r>
      <w:r w:rsidRPr="00F34769">
        <w:rPr>
          <w:rFonts w:ascii="GHEA Grapalat" w:hAnsi="GHEA Grapalat"/>
          <w:i w:val="0"/>
          <w:lang w:val="af-ZA"/>
        </w:rPr>
        <w:t>։</w:t>
      </w:r>
    </w:p>
    <w:p w14:paraId="560CA681" w14:textId="2C30556B"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AE33D5">
        <w:rPr>
          <w:rFonts w:ascii="GHEA Grapalat" w:hAnsi="GHEA Grapalat"/>
          <w:i w:val="0"/>
          <w:lang w:val="hy-AM"/>
        </w:rPr>
        <w:t>373</w:t>
      </w:r>
      <w:r w:rsidRPr="00F34769">
        <w:rPr>
          <w:rFonts w:ascii="GHEA Grapalat" w:hAnsi="GHEA Grapalat"/>
          <w:i w:val="0"/>
          <w:lang w:val="af-ZA"/>
        </w:rPr>
        <w:t>։</w:t>
      </w:r>
    </w:p>
    <w:p w14:paraId="3E5C8C96" w14:textId="2A965DC1" w:rsidR="0007287D" w:rsidRPr="007D7CDD" w:rsidRDefault="0007287D" w:rsidP="00AE33D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AE33D5" w:rsidRPr="00AE33D5">
        <w:rPr>
          <w:rFonts w:ascii="GHEA Grapalat" w:hAnsi="GHEA Grapalat"/>
          <w:b/>
          <w:i w:val="0"/>
          <w:lang w:val="af-ZA"/>
        </w:rPr>
        <w:t>gor</w:t>
      </w:r>
      <w:r w:rsidR="00AE33D5">
        <w:rPr>
          <w:rFonts w:ascii="GHEA Grapalat" w:hAnsi="GHEA Grapalat"/>
          <w:b/>
          <w:i w:val="0"/>
          <w:lang w:val="af-ZA"/>
        </w:rPr>
        <w:t>.muradyan</w:t>
      </w:r>
      <w:r w:rsidRPr="007D7CDD">
        <w:rPr>
          <w:rFonts w:ascii="GHEA Grapalat" w:hAnsi="GHEA Grapalat"/>
          <w:b/>
          <w:i w:val="0"/>
          <w:lang w:val="af-ZA"/>
        </w:rPr>
        <w:t>@yerevan.am։</w:t>
      </w:r>
    </w:p>
    <w:p w14:paraId="7F8A3BA4" w14:textId="77777777"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BCB1BDF" w14:textId="77777777" w:rsidR="00D94871" w:rsidRPr="00D94871" w:rsidRDefault="00D94871" w:rsidP="00EF3662">
      <w:pPr>
        <w:pStyle w:val="BodyText"/>
        <w:spacing w:after="0"/>
        <w:ind w:firstLine="567"/>
        <w:jc w:val="right"/>
        <w:rPr>
          <w:rFonts w:ascii="GHEA Grapalat" w:hAnsi="GHEA Grapalat" w:cs="Sylfaen"/>
          <w:iCs/>
          <w:sz w:val="20"/>
          <w:szCs w:val="20"/>
          <w:lang w:val="af-ZA"/>
        </w:rPr>
      </w:pPr>
    </w:p>
    <w:p w14:paraId="14216685"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5F7864A6"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05F6C505"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48D9906D"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09AEB610"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10BD6210"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424A4490"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2E9A2D48"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71477F8F"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09FD02E4" w14:textId="77777777" w:rsidR="00505147" w:rsidRPr="00A569BF" w:rsidRDefault="00505147" w:rsidP="00EF3662">
      <w:pPr>
        <w:pStyle w:val="BodyText"/>
        <w:spacing w:after="0"/>
        <w:ind w:firstLine="567"/>
        <w:jc w:val="right"/>
        <w:rPr>
          <w:rFonts w:ascii="GHEA Grapalat" w:hAnsi="GHEA Grapalat" w:cs="Sylfaen"/>
          <w:iCs/>
          <w:sz w:val="20"/>
          <w:szCs w:val="20"/>
          <w:lang w:val="af-ZA"/>
        </w:rPr>
      </w:pPr>
    </w:p>
    <w:p w14:paraId="6DD83DD6" w14:textId="5EF577AD"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7CBF834B"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622BA3">
        <w:rPr>
          <w:rFonts w:ascii="GHEA Grapalat" w:hAnsi="GHEA Grapalat" w:cs="Sylfaen"/>
          <w:iCs/>
          <w:sz w:val="20"/>
          <w:szCs w:val="20"/>
          <w:lang w:val="af-ZA"/>
        </w:rPr>
        <w:t>24/120</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9B3450">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3349844C"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505147">
        <w:rPr>
          <w:rFonts w:ascii="GHEA Grapalat" w:hAnsi="GHEA Grapalat" w:cs="Times Armenian"/>
          <w:iCs/>
          <w:sz w:val="20"/>
          <w:szCs w:val="20"/>
          <w:lang w:val="af-ZA"/>
        </w:rPr>
        <w:t>հունիսի</w:t>
      </w:r>
      <w:r w:rsidR="00C61A63">
        <w:rPr>
          <w:rFonts w:ascii="GHEA Grapalat" w:hAnsi="GHEA Grapalat" w:cs="Times Armenian"/>
          <w:iCs/>
          <w:sz w:val="20"/>
          <w:szCs w:val="20"/>
          <w:lang w:val="hy-AM"/>
        </w:rPr>
        <w:t xml:space="preserve"> </w:t>
      </w:r>
      <w:r w:rsidR="00B86300">
        <w:rPr>
          <w:rFonts w:ascii="GHEA Grapalat" w:hAnsi="GHEA Grapalat" w:cs="Times Armenian"/>
          <w:iCs/>
          <w:sz w:val="20"/>
          <w:szCs w:val="20"/>
          <w:lang w:val="hy-AM"/>
        </w:rPr>
        <w:t>13</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D94871" w:rsidRDefault="00096865" w:rsidP="00EF3662">
      <w:pPr>
        <w:pStyle w:val="BodyText"/>
        <w:ind w:right="-7" w:firstLine="567"/>
        <w:jc w:val="center"/>
        <w:rPr>
          <w:rFonts w:ascii="GHEA Grapalat" w:hAnsi="GHEA Grapalat" w:cs="Sylfaen"/>
          <w:lang w:val="af-ZA"/>
        </w:rPr>
      </w:pPr>
    </w:p>
    <w:p w14:paraId="6D3F35CE" w14:textId="5ECB97D8" w:rsidR="00096865" w:rsidRPr="00505147" w:rsidRDefault="00962A76" w:rsidP="00EF3662">
      <w:pPr>
        <w:pStyle w:val="BodyText"/>
        <w:ind w:right="-7"/>
        <w:jc w:val="center"/>
        <w:rPr>
          <w:rFonts w:ascii="GHEA Grapalat" w:hAnsi="GHEA Grapalat" w:cs="Sylfaen"/>
          <w:lang w:val="af-ZA"/>
        </w:rPr>
      </w:pPr>
      <w:r w:rsidRPr="00463C9A">
        <w:rPr>
          <w:rFonts w:ascii="GHEA Grapalat" w:hAnsi="GHEA Grapalat" w:cs="Sylfaen"/>
        </w:rPr>
        <w:t>ԵՐԵՎԱՆԻ</w:t>
      </w:r>
      <w:r w:rsidRPr="00505147">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05147">
        <w:rPr>
          <w:rFonts w:ascii="GHEA Grapalat" w:hAnsi="GHEA Grapalat" w:cs="Sylfaen"/>
          <w:lang w:val="af-ZA"/>
        </w:rPr>
        <w:t xml:space="preserve"> </w:t>
      </w:r>
      <w:r w:rsidRPr="005E1F72">
        <w:rPr>
          <w:rFonts w:ascii="GHEA Grapalat" w:hAnsi="GHEA Grapalat" w:cs="Sylfaen"/>
        </w:rPr>
        <w:t>ԿԱՐԻՔՆԵՐԻ</w:t>
      </w:r>
      <w:r w:rsidRPr="00505147">
        <w:rPr>
          <w:rFonts w:ascii="GHEA Grapalat" w:hAnsi="GHEA Grapalat" w:cs="Sylfaen"/>
          <w:lang w:val="af-ZA"/>
        </w:rPr>
        <w:t xml:space="preserve"> </w:t>
      </w:r>
      <w:r w:rsidRPr="005E1F72">
        <w:rPr>
          <w:rFonts w:ascii="GHEA Grapalat" w:hAnsi="GHEA Grapalat" w:cs="Sylfaen"/>
        </w:rPr>
        <w:t>ՀԱՄԱՐ</w:t>
      </w:r>
      <w:r w:rsidRPr="00505147">
        <w:rPr>
          <w:rFonts w:ascii="GHEA Grapalat" w:hAnsi="GHEA Grapalat" w:cs="Sylfaen"/>
          <w:lang w:val="af-ZA"/>
        </w:rPr>
        <w:t xml:space="preserve">` </w:t>
      </w:r>
      <w:r w:rsidR="0095356C" w:rsidRPr="0095356C">
        <w:rPr>
          <w:rFonts w:ascii="GHEA Grapalat" w:hAnsi="GHEA Grapalat" w:cs="Sylfaen"/>
        </w:rPr>
        <w:t>ԵՐ</w:t>
      </w:r>
      <w:r w:rsidR="0095356C">
        <w:rPr>
          <w:rFonts w:ascii="GHEA Grapalat" w:hAnsi="GHEA Grapalat" w:cs="Sylfaen"/>
        </w:rPr>
        <w:t>ԵՎ</w:t>
      </w:r>
      <w:r w:rsidR="0095356C" w:rsidRPr="0095356C">
        <w:rPr>
          <w:rFonts w:ascii="GHEA Grapalat" w:hAnsi="GHEA Grapalat" w:cs="Sylfaen"/>
        </w:rPr>
        <w:t>ԱՆ</w:t>
      </w:r>
      <w:r w:rsidR="0095356C" w:rsidRPr="00505147">
        <w:rPr>
          <w:rFonts w:ascii="GHEA Grapalat" w:hAnsi="GHEA Grapalat" w:cs="Sylfaen"/>
          <w:lang w:val="af-ZA"/>
        </w:rPr>
        <w:t xml:space="preserve"> </w:t>
      </w:r>
      <w:r w:rsidR="00583392" w:rsidRPr="00583392">
        <w:rPr>
          <w:rFonts w:ascii="GHEA Grapalat" w:hAnsi="GHEA Grapalat" w:cs="Sylfaen"/>
        </w:rPr>
        <w:t>ՔԱՂԱՔԻ</w:t>
      </w:r>
      <w:r w:rsidR="00583392" w:rsidRPr="00505147">
        <w:rPr>
          <w:rFonts w:ascii="GHEA Grapalat" w:hAnsi="GHEA Grapalat" w:cs="Sylfaen"/>
          <w:lang w:val="af-ZA"/>
        </w:rPr>
        <w:t xml:space="preserve"> </w:t>
      </w:r>
      <w:r w:rsidR="00583392" w:rsidRPr="00583392">
        <w:rPr>
          <w:rFonts w:ascii="GHEA Grapalat" w:hAnsi="GHEA Grapalat" w:cs="Sylfaen"/>
        </w:rPr>
        <w:t>ԱՋԱՓՆՅԱԿ</w:t>
      </w:r>
      <w:r w:rsidR="00583392" w:rsidRPr="00505147">
        <w:rPr>
          <w:rFonts w:ascii="GHEA Grapalat" w:hAnsi="GHEA Grapalat" w:cs="Sylfaen"/>
          <w:lang w:val="af-ZA"/>
        </w:rPr>
        <w:t xml:space="preserve"> </w:t>
      </w:r>
      <w:r w:rsidR="00583392" w:rsidRPr="00583392">
        <w:rPr>
          <w:rFonts w:ascii="GHEA Grapalat" w:hAnsi="GHEA Grapalat" w:cs="Sylfaen"/>
        </w:rPr>
        <w:t>ՎԱՐՉԱԿԱՆ</w:t>
      </w:r>
      <w:r w:rsidR="00583392" w:rsidRPr="00505147">
        <w:rPr>
          <w:rFonts w:ascii="GHEA Grapalat" w:hAnsi="GHEA Grapalat" w:cs="Sylfaen"/>
          <w:lang w:val="af-ZA"/>
        </w:rPr>
        <w:t xml:space="preserve"> </w:t>
      </w:r>
      <w:r w:rsidR="00583392" w:rsidRPr="00583392">
        <w:rPr>
          <w:rFonts w:ascii="GHEA Grapalat" w:hAnsi="GHEA Grapalat" w:cs="Sylfaen"/>
        </w:rPr>
        <w:t>ՇՐՋԱՆԻ</w:t>
      </w:r>
      <w:r w:rsidR="00583392" w:rsidRPr="00505147">
        <w:rPr>
          <w:rFonts w:ascii="GHEA Grapalat" w:hAnsi="GHEA Grapalat" w:cs="Sylfaen"/>
          <w:lang w:val="af-ZA"/>
        </w:rPr>
        <w:t xml:space="preserve"> </w:t>
      </w:r>
      <w:r w:rsidR="00505147" w:rsidRPr="00505147">
        <w:rPr>
          <w:rFonts w:ascii="GHEA Grapalat" w:hAnsi="GHEA Grapalat" w:cs="Sylfaen"/>
        </w:rPr>
        <w:t>ՎԱՐՉԱԿԱՆ</w:t>
      </w:r>
      <w:r w:rsidR="00505147" w:rsidRPr="00505147">
        <w:rPr>
          <w:rFonts w:ascii="GHEA Grapalat" w:hAnsi="GHEA Grapalat" w:cs="Sylfaen"/>
          <w:lang w:val="af-ZA"/>
        </w:rPr>
        <w:t xml:space="preserve"> </w:t>
      </w:r>
      <w:r w:rsidR="00505147" w:rsidRPr="00505147">
        <w:rPr>
          <w:rFonts w:ascii="GHEA Grapalat" w:hAnsi="GHEA Grapalat" w:cs="Sylfaen"/>
        </w:rPr>
        <w:t>ՇԵՆՔԻ</w:t>
      </w:r>
      <w:r w:rsidR="00505147" w:rsidRPr="00505147">
        <w:rPr>
          <w:rFonts w:ascii="GHEA Grapalat" w:hAnsi="GHEA Grapalat" w:cs="Sylfaen"/>
          <w:lang w:val="af-ZA"/>
        </w:rPr>
        <w:t xml:space="preserve"> </w:t>
      </w:r>
      <w:r w:rsidR="00505147">
        <w:rPr>
          <w:rFonts w:ascii="GHEA Grapalat" w:hAnsi="GHEA Grapalat" w:cs="Sylfaen"/>
        </w:rPr>
        <w:t>ՎԵՐԱՆՈՐՈԳՄԱՆ</w:t>
      </w:r>
      <w:r w:rsidR="00505147" w:rsidRPr="00505147">
        <w:rPr>
          <w:rFonts w:ascii="GHEA Grapalat" w:hAnsi="GHEA Grapalat" w:cs="Sylfaen"/>
          <w:lang w:val="af-ZA"/>
        </w:rPr>
        <w:t xml:space="preserve"> </w:t>
      </w:r>
      <w:r w:rsidR="00583392" w:rsidRPr="00583392">
        <w:rPr>
          <w:rFonts w:ascii="GHEA Grapalat" w:hAnsi="GHEA Grapalat" w:cs="Sylfaen"/>
        </w:rPr>
        <w:t>ԱՇԽԱՏԱՆՔՆԵՐԻ</w:t>
      </w:r>
      <w:r w:rsidR="00583392" w:rsidRPr="00505147">
        <w:rPr>
          <w:rFonts w:ascii="GHEA Grapalat" w:hAnsi="GHEA Grapalat" w:cs="Sylfaen"/>
          <w:lang w:val="af-ZA"/>
        </w:rPr>
        <w:t xml:space="preserve"> </w:t>
      </w:r>
      <w:r w:rsidR="002B32D6" w:rsidRPr="005E1F72">
        <w:rPr>
          <w:rFonts w:ascii="GHEA Grapalat" w:hAnsi="GHEA Grapalat" w:cs="Sylfaen"/>
        </w:rPr>
        <w:t>ՁԵՌՔԲԵՐՄԱՆ</w:t>
      </w:r>
      <w:r w:rsidR="002B32D6" w:rsidRPr="00505147">
        <w:rPr>
          <w:rFonts w:ascii="GHEA Grapalat" w:hAnsi="GHEA Grapalat" w:cs="Sylfaen"/>
          <w:lang w:val="af-ZA"/>
        </w:rPr>
        <w:t xml:space="preserve"> </w:t>
      </w:r>
      <w:r w:rsidR="002B32D6" w:rsidRPr="005E1F72">
        <w:rPr>
          <w:rFonts w:ascii="GHEA Grapalat" w:hAnsi="GHEA Grapalat" w:cs="Sylfaen"/>
        </w:rPr>
        <w:t>ՆՊԱՏԱԿՈՎ</w:t>
      </w:r>
      <w:r w:rsidR="002B32D6" w:rsidRPr="00505147">
        <w:rPr>
          <w:rFonts w:ascii="GHEA Grapalat" w:hAnsi="GHEA Grapalat" w:cs="Sylfaen"/>
          <w:lang w:val="af-ZA"/>
        </w:rPr>
        <w:t xml:space="preserve">  </w:t>
      </w:r>
      <w:r w:rsidR="002B32D6" w:rsidRPr="005E1F72">
        <w:rPr>
          <w:rFonts w:ascii="GHEA Grapalat" w:hAnsi="GHEA Grapalat" w:cs="Sylfaen"/>
        </w:rPr>
        <w:t>ՀԱՅՏԱՐԱՐՎԱԾ</w:t>
      </w:r>
      <w:r w:rsidR="002B32D6" w:rsidRPr="00505147">
        <w:rPr>
          <w:rFonts w:ascii="GHEA Grapalat" w:hAnsi="GHEA Grapalat" w:cs="Sylfaen"/>
          <w:lang w:val="af-ZA"/>
        </w:rPr>
        <w:t xml:space="preserve"> </w:t>
      </w:r>
      <w:r w:rsidR="00BB0E2D">
        <w:rPr>
          <w:rFonts w:ascii="GHEA Grapalat" w:hAnsi="GHEA Grapalat" w:cs="Sylfaen"/>
        </w:rPr>
        <w:t>ԳՆԱՆՇՄԱՆ</w:t>
      </w:r>
      <w:r w:rsidR="00BB0E2D" w:rsidRPr="00505147">
        <w:rPr>
          <w:rFonts w:ascii="GHEA Grapalat" w:hAnsi="GHEA Grapalat" w:cs="Sylfaen"/>
          <w:lang w:val="af-ZA"/>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05147" w:rsidRDefault="00096865" w:rsidP="00EF3662">
      <w:pPr>
        <w:pStyle w:val="BodyText"/>
        <w:ind w:right="-7"/>
        <w:jc w:val="center"/>
        <w:rPr>
          <w:rFonts w:ascii="GHEA Grapalat" w:hAnsi="GHEA Grapalat" w:cs="Sylfaen"/>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622BA3">
        <w:rPr>
          <w:lang w:val="af-ZA"/>
        </w:rPr>
        <w:instrText>HYPERLINK "http://www.armeps.am"</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r w:rsidR="00000000">
        <w:fldChar w:fldCharType="begin"/>
      </w:r>
      <w:r w:rsidR="00000000" w:rsidRPr="00457AC6">
        <w:rPr>
          <w:lang w:val="af-ZA"/>
        </w:rPr>
        <w:instrText>HYPERLINK "http://gnumner.am/website/images/original/%D5%88%D5%92%D5%82%D4%B5%D5%91%D5%88%D5%92%D5%85%D5%91.docx"</w:instrText>
      </w:r>
      <w:r w:rsidR="00000000">
        <w:fldChar w:fldCharType="separate"/>
      </w:r>
      <w:r w:rsidR="00F60C5F" w:rsidRPr="00A61D46">
        <w:rPr>
          <w:rFonts w:ascii="GHEA Grapalat" w:hAnsi="GHEA Grapalat" w:cs="Sylfaen"/>
          <w:i/>
          <w:sz w:val="22"/>
          <w:szCs w:val="22"/>
          <w:lang w:val="af-ZA"/>
        </w:rPr>
        <w:t>Էլեկտրոնային գնումների կատարման ուղեցույց</w:t>
      </w:r>
      <w:r w:rsidR="00000000">
        <w:rPr>
          <w:rFonts w:ascii="GHEA Grapalat" w:hAnsi="GHEA Grapalat" w:cs="Sylfaen"/>
          <w:i/>
          <w:sz w:val="22"/>
          <w:szCs w:val="22"/>
          <w:lang w:val="af-ZA"/>
        </w:rPr>
        <w:fldChar w:fldCharType="end"/>
      </w:r>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457AC6">
        <w:rPr>
          <w:lang w:val="af-ZA"/>
        </w:rPr>
        <w:instrText>HYPERLINK "http://gnumner.am/hy/page/ughecuycner_dzernarkner/"</w:instrText>
      </w:r>
      <w:r w:rsidR="00000000">
        <w:fldChar w:fldCharType="separate"/>
      </w:r>
      <w:r w:rsidRPr="00A61D46">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31D1751E" w:rsidR="00096865" w:rsidRPr="00321CF5"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321CF5">
        <w:rPr>
          <w:rFonts w:ascii="GHEA Grapalat" w:hAnsi="GHEA Grapalat"/>
          <w:b/>
          <w:sz w:val="20"/>
          <w:lang w:val="af-ZA"/>
        </w:rPr>
        <w:t xml:space="preserve"> </w:t>
      </w:r>
      <w:r w:rsidR="00505147" w:rsidRPr="00505147">
        <w:rPr>
          <w:rFonts w:ascii="GHEA Grapalat" w:hAnsi="GHEA Grapalat" w:cs="Sylfaen"/>
          <w:b/>
          <w:bCs/>
          <w:sz w:val="20"/>
          <w:szCs w:val="20"/>
        </w:rPr>
        <w:t>ԵՐԵՎԱՆ</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ՔԱՂԱՔԻ</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ԱՋԱՓՆՅԱԿ</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ՎԱՐՉԱԿԱՆ</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ՇՐՋԱՆԻ</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ՎԱՐՉԱԿԱՆ</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ՇԵՆՔԻ</w:t>
      </w:r>
      <w:r w:rsidR="00505147" w:rsidRPr="00505147">
        <w:rPr>
          <w:rFonts w:ascii="GHEA Grapalat" w:hAnsi="GHEA Grapalat" w:cs="Sylfaen"/>
          <w:b/>
          <w:bCs/>
          <w:sz w:val="20"/>
          <w:szCs w:val="20"/>
          <w:lang w:val="af-ZA"/>
        </w:rPr>
        <w:t xml:space="preserve"> </w:t>
      </w:r>
      <w:r w:rsidR="00505147" w:rsidRPr="00505147">
        <w:rPr>
          <w:rFonts w:ascii="GHEA Grapalat" w:hAnsi="GHEA Grapalat" w:cs="Sylfaen"/>
          <w:b/>
          <w:bCs/>
          <w:sz w:val="20"/>
          <w:szCs w:val="20"/>
        </w:rPr>
        <w:t>ՎԵՐԱՆՈՐՈԳՄԱՆ</w:t>
      </w:r>
      <w:r w:rsidR="00505147" w:rsidRPr="00583392">
        <w:rPr>
          <w:rFonts w:ascii="GHEA Grapalat" w:hAnsi="GHEA Grapalat"/>
          <w:b/>
          <w:sz w:val="20"/>
          <w:lang w:val="af-ZA"/>
        </w:rPr>
        <w:t xml:space="preserve"> </w:t>
      </w:r>
      <w:r w:rsidR="00583392" w:rsidRPr="00583392">
        <w:rPr>
          <w:rFonts w:ascii="GHEA Grapalat" w:hAnsi="GHEA Grapalat"/>
          <w:b/>
          <w:sz w:val="20"/>
          <w:lang w:val="af-ZA"/>
        </w:rPr>
        <w:t>ԱՇԽԱՏԱՆՔՆԵՐԻ</w:t>
      </w:r>
      <w:r w:rsidR="00583392" w:rsidRPr="005E1F72">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5F931C3F"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1"/>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1D4EA5B4"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622BA3">
        <w:rPr>
          <w:rFonts w:ascii="GHEA Grapalat" w:hAnsi="GHEA Grapalat" w:cs="Times Armenian"/>
          <w:sz w:val="20"/>
          <w:lang w:val="af-ZA"/>
        </w:rPr>
        <w:t>24/120</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BB0E2D">
        <w:rPr>
          <w:rFonts w:ascii="GHEA Grapalat" w:hAnsi="GHEA Grapalat" w:cs="Sylfaen"/>
          <w:sz w:val="20"/>
        </w:rPr>
        <w:t>գնանշման</w:t>
      </w:r>
      <w:proofErr w:type="spellEnd"/>
      <w:r w:rsidR="00BB0E2D" w:rsidRPr="00BB0E2D">
        <w:rPr>
          <w:rFonts w:ascii="GHEA Grapalat" w:hAnsi="GHEA Grapalat" w:cs="Sylfaen"/>
          <w:sz w:val="20"/>
          <w:lang w:val="af-ZA"/>
        </w:rPr>
        <w:t xml:space="preserve"> </w:t>
      </w:r>
      <w:proofErr w:type="spellStart"/>
      <w:r w:rsidR="00BB0E2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036FF4D"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46CF9" w:rsidRPr="00146CF9">
        <w:rPr>
          <w:rFonts w:ascii="GHEA Grapalat" w:hAnsi="GHEA Grapalat"/>
        </w:rPr>
        <w:t>g</w:t>
      </w:r>
      <w:r w:rsidR="00146CF9">
        <w:rPr>
          <w:rFonts w:ascii="GHEA Grapalat" w:hAnsi="GHEA Grapalat"/>
        </w:rPr>
        <w:t>or.muradyan</w:t>
      </w:r>
      <w:r w:rsidR="00F7776B" w:rsidRPr="00F7776B">
        <w:rPr>
          <w:rFonts w:ascii="GHEA Grapalat" w:hAnsi="GHEA Grapalat"/>
        </w:rPr>
        <w:t>@yerevan.am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6E23C9E0"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583392" w:rsidRPr="00583392">
        <w:rPr>
          <w:rFonts w:ascii="GHEA Grapalat" w:hAnsi="GHEA Grapalat" w:cs="Times Armenian"/>
          <w:i w:val="0"/>
          <w:lang w:val="hy-AM"/>
        </w:rPr>
        <w:t>Ե</w:t>
      </w:r>
      <w:proofErr w:type="spellStart"/>
      <w:r w:rsidR="00583392" w:rsidRPr="00583392">
        <w:rPr>
          <w:rFonts w:ascii="GHEA Grapalat" w:hAnsi="GHEA Grapalat" w:cs="Sylfaen"/>
          <w:i w:val="0"/>
        </w:rPr>
        <w:t>րևան</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քաղաքի</w:t>
      </w:r>
      <w:proofErr w:type="spellEnd"/>
      <w:r w:rsidR="00583392" w:rsidRPr="00583392">
        <w:rPr>
          <w:rFonts w:ascii="GHEA Grapalat" w:hAnsi="GHEA Grapalat" w:cs="Sylfaen"/>
          <w:i w:val="0"/>
          <w:lang w:val="en-US"/>
        </w:rPr>
        <w:t xml:space="preserve"> </w:t>
      </w:r>
      <w:proofErr w:type="spellStart"/>
      <w:r w:rsidR="00583392">
        <w:rPr>
          <w:rFonts w:ascii="GHEA Grapalat" w:hAnsi="GHEA Grapalat" w:cs="Sylfaen"/>
          <w:i w:val="0"/>
          <w:lang w:val="en-US"/>
        </w:rPr>
        <w:t>Ա</w:t>
      </w:r>
      <w:r w:rsidR="00583392" w:rsidRPr="00583392">
        <w:rPr>
          <w:rFonts w:ascii="GHEA Grapalat" w:hAnsi="GHEA Grapalat" w:cs="Sylfaen"/>
          <w:i w:val="0"/>
          <w:lang w:val="en-US"/>
        </w:rPr>
        <w:t>ջափնյակ</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վարչական</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շրջանի</w:t>
      </w:r>
      <w:proofErr w:type="spellEnd"/>
      <w:r w:rsidR="00583392" w:rsidRPr="00583392">
        <w:rPr>
          <w:rFonts w:ascii="GHEA Grapalat" w:hAnsi="GHEA Grapalat" w:cs="Sylfaen"/>
          <w:i w:val="0"/>
          <w:lang w:val="en-US"/>
        </w:rPr>
        <w:t xml:space="preserve"> </w:t>
      </w:r>
      <w:proofErr w:type="spellStart"/>
      <w:r w:rsidR="00505147">
        <w:rPr>
          <w:rFonts w:ascii="GHEA Grapalat" w:hAnsi="GHEA Grapalat" w:cs="Sylfaen"/>
          <w:i w:val="0"/>
          <w:lang w:val="en-US"/>
        </w:rPr>
        <w:t>վարչական</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շենքի</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վերանորոգման</w:t>
      </w:r>
      <w:proofErr w:type="spellEnd"/>
      <w:r w:rsidR="00583392" w:rsidRPr="00583392">
        <w:rPr>
          <w:rFonts w:ascii="GHEA Grapalat" w:hAnsi="GHEA Grapalat" w:cs="Sylfaen"/>
          <w:i w:val="0"/>
          <w:lang w:val="en-US"/>
        </w:rPr>
        <w:t xml:space="preserve"> </w:t>
      </w:r>
      <w:proofErr w:type="spellStart"/>
      <w:r w:rsidR="00583392" w:rsidRPr="00583392">
        <w:rPr>
          <w:rFonts w:ascii="GHEA Grapalat" w:hAnsi="GHEA Grapalat" w:cs="Sylfaen"/>
          <w:i w:val="0"/>
          <w:lang w:val="en-US"/>
        </w:rPr>
        <w:t>աշխատանքների</w:t>
      </w:r>
      <w:proofErr w:type="spellEnd"/>
      <w:r w:rsidR="00583392"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0B44B8">
        <w:rPr>
          <w:rFonts w:ascii="GHEA Grapalat" w:hAnsi="GHEA Grapalat"/>
          <w:i w:val="0"/>
          <w:lang w:val="hy-AM"/>
        </w:rPr>
        <w:t>ոնք</w:t>
      </w:r>
      <w:r w:rsidR="004F23E5" w:rsidRPr="00417B96">
        <w:rPr>
          <w:rFonts w:ascii="GHEA Grapalat" w:hAnsi="GHEA Grapalat"/>
          <w:i w:val="0"/>
          <w:lang w:val="af-ZA"/>
        </w:rPr>
        <w:t xml:space="preserve"> </w:t>
      </w:r>
      <w:proofErr w:type="spell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0B44B8">
        <w:rPr>
          <w:rFonts w:ascii="GHEA Grapalat" w:hAnsi="GHEA Grapalat"/>
          <w:i w:val="0"/>
          <w:lang w:val="hy-AM"/>
        </w:rPr>
        <w:t>են</w:t>
      </w:r>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7650"/>
      </w:tblGrid>
      <w:tr w:rsidR="000812F9" w:rsidRPr="00417B96" w14:paraId="42627B0B" w14:textId="77777777" w:rsidTr="001E22BA">
        <w:trPr>
          <w:trHeight w:val="420"/>
        </w:trPr>
        <w:tc>
          <w:tcPr>
            <w:tcW w:w="3037" w:type="dxa"/>
            <w:gridSpan w:val="3"/>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1E22BA">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9" w:type="dxa"/>
            <w:gridSpan w:val="2"/>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1E22BA">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5E84BBD7" w:rsidR="004173F6" w:rsidRPr="00014D0A" w:rsidRDefault="00505147" w:rsidP="004173F6">
            <w:pPr>
              <w:pStyle w:val="BodyTextIndent2"/>
              <w:spacing w:line="240" w:lineRule="auto"/>
              <w:ind w:firstLine="0"/>
              <w:jc w:val="center"/>
              <w:rPr>
                <w:rFonts w:ascii="GHEA Grapalat" w:hAnsi="GHEA Grapalat"/>
                <w:sz w:val="22"/>
                <w:szCs w:val="22"/>
                <w:lang w:val="en-AU"/>
              </w:rPr>
            </w:pPr>
            <w:r>
              <w:rPr>
                <w:rFonts w:ascii="GHEA Grapalat" w:hAnsi="GHEA Grapalat"/>
                <w:sz w:val="22"/>
                <w:szCs w:val="22"/>
                <w:lang w:val="en-AU"/>
              </w:rPr>
              <w:t>76050800</w:t>
            </w:r>
          </w:p>
        </w:tc>
        <w:tc>
          <w:tcPr>
            <w:tcW w:w="7659" w:type="dxa"/>
            <w:gridSpan w:val="2"/>
            <w:vAlign w:val="center"/>
          </w:tcPr>
          <w:p w14:paraId="30ABAB0F" w14:textId="69F18468" w:rsidR="004173F6" w:rsidRPr="00505147" w:rsidRDefault="00505147" w:rsidP="004173F6">
            <w:pPr>
              <w:pStyle w:val="BodyTextIndent2"/>
              <w:spacing w:line="240" w:lineRule="auto"/>
              <w:ind w:firstLine="0"/>
              <w:rPr>
                <w:rFonts w:ascii="GHEA Grapalat" w:hAnsi="GHEA Grapalat"/>
                <w:bCs/>
                <w:sz w:val="22"/>
                <w:szCs w:val="22"/>
                <w:lang w:val="en-AU"/>
              </w:rPr>
            </w:pPr>
            <w:r w:rsidRPr="00505147">
              <w:rPr>
                <w:rFonts w:ascii="GHEA Grapalat" w:hAnsi="GHEA Grapalat" w:cs="Times Armenian"/>
                <w:lang w:val="hy-AM"/>
              </w:rPr>
              <w:t>Ե</w:t>
            </w:r>
            <w:r w:rsidRPr="00505147">
              <w:rPr>
                <w:rFonts w:ascii="GHEA Grapalat" w:hAnsi="GHEA Grapalat" w:cs="Sylfaen"/>
              </w:rPr>
              <w:t>րևան</w:t>
            </w:r>
            <w:r w:rsidRPr="00505147">
              <w:rPr>
                <w:rFonts w:ascii="GHEA Grapalat" w:hAnsi="GHEA Grapalat" w:cs="Sylfaen"/>
                <w:lang w:val="en-US"/>
              </w:rPr>
              <w:t xml:space="preserve"> </w:t>
            </w:r>
            <w:proofErr w:type="spellStart"/>
            <w:r w:rsidRPr="00505147">
              <w:rPr>
                <w:rFonts w:ascii="GHEA Grapalat" w:hAnsi="GHEA Grapalat" w:cs="Sylfaen"/>
                <w:lang w:val="en-US"/>
              </w:rPr>
              <w:t>քաղաքի</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Աջափնյակ</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վարչական</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շրջանի</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վարչական</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շենքի</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վերանորոգման</w:t>
            </w:r>
            <w:proofErr w:type="spellEnd"/>
            <w:r w:rsidRPr="00505147">
              <w:rPr>
                <w:rFonts w:ascii="GHEA Grapalat" w:hAnsi="GHEA Grapalat" w:cs="Sylfaen"/>
                <w:lang w:val="en-US"/>
              </w:rPr>
              <w:t xml:space="preserve"> </w:t>
            </w:r>
            <w:proofErr w:type="spellStart"/>
            <w:r w:rsidRPr="00505147">
              <w:rPr>
                <w:rFonts w:ascii="GHEA Grapalat" w:hAnsi="GHEA Grapalat" w:cs="Sylfaen"/>
                <w:lang w:val="en-US"/>
              </w:rPr>
              <w:t>աշխատանքների</w:t>
            </w:r>
            <w:proofErr w:type="spellEnd"/>
            <w:r w:rsidRPr="00505147">
              <w:rPr>
                <w:rFonts w:ascii="GHEA Grapalat" w:hAnsi="GHEA Grapalat"/>
              </w:rPr>
              <w:t xml:space="preserve"> ձեռքբերում</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099D320A"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B48DD">
        <w:rPr>
          <w:rFonts w:ascii="GHEA Grapalat" w:hAnsi="GHEA Grapalat"/>
          <w:b/>
        </w:rPr>
        <w:t xml:space="preserve">մինչև </w:t>
      </w:r>
      <w:r w:rsidR="007E6027">
        <w:rPr>
          <w:rFonts w:ascii="GHEA Grapalat" w:hAnsi="GHEA Grapalat"/>
          <w:b/>
        </w:rPr>
        <w:t xml:space="preserve">2024 </w:t>
      </w:r>
      <w:r w:rsidR="007E6027">
        <w:rPr>
          <w:rFonts w:ascii="GHEA Grapalat" w:hAnsi="GHEA Grapalat"/>
          <w:b/>
        </w:rPr>
        <w:lastRenderedPageBreak/>
        <w:t xml:space="preserve">թվականի </w:t>
      </w:r>
      <w:r w:rsidR="00142CE2">
        <w:rPr>
          <w:rFonts w:ascii="GHEA Grapalat" w:hAnsi="GHEA Grapalat"/>
          <w:b/>
        </w:rPr>
        <w:t>հունիսի</w:t>
      </w:r>
      <w:r w:rsidR="007E6027">
        <w:rPr>
          <w:rFonts w:ascii="GHEA Grapalat" w:hAnsi="GHEA Grapalat"/>
          <w:b/>
        </w:rPr>
        <w:t xml:space="preserve"> </w:t>
      </w:r>
      <w:r w:rsidR="005C596F">
        <w:rPr>
          <w:rFonts w:ascii="GHEA Grapalat" w:hAnsi="GHEA Grapalat"/>
          <w:b/>
        </w:rPr>
        <w:t>24</w:t>
      </w:r>
      <w:r w:rsidR="0007287D" w:rsidRPr="0018744E">
        <w:rPr>
          <w:rFonts w:ascii="GHEA Grapalat" w:hAnsi="GHEA Grapalat"/>
          <w:b/>
          <w:lang w:val="hy-AM"/>
        </w:rPr>
        <w:t xml:space="preserve">-ը, ժամը </w:t>
      </w:r>
      <w:r w:rsidR="002B3ECF">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77777777"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4"/>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4"/>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5"/>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EE6E36">
        <w:rPr>
          <w:rFonts w:ascii="GHEA Grapalat" w:hAnsi="GHEA Grapalat" w:cs="Sylfaen"/>
          <w:b/>
          <w:bCs/>
          <w:sz w:val="20"/>
          <w:szCs w:val="24"/>
          <w:lang w:val="hy-AM" w:eastAsia="en-US"/>
        </w:rPr>
        <w:lastRenderedPageBreak/>
        <w:t>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60672">
        <w:rPr>
          <w:rFonts w:ascii="GHEA Grapalat" w:hAnsi="GHEA Grapalat" w:cs="Sylfaen"/>
          <w:b/>
          <w:bCs/>
          <w:sz w:val="20"/>
          <w:szCs w:val="20"/>
        </w:rPr>
        <w:t>որի</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չափը</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հավասար</w:t>
      </w:r>
      <w:proofErr w:type="spellEnd"/>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proofErr w:type="spellStart"/>
      <w:r w:rsidRPr="00960672">
        <w:rPr>
          <w:rFonts w:ascii="GHEA Grapalat" w:hAnsi="GHEA Grapalat" w:cs="Sylfaen"/>
          <w:b/>
          <w:bCs/>
          <w:sz w:val="20"/>
          <w:szCs w:val="20"/>
        </w:rPr>
        <w:t>հինգ</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5"/>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6"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6"/>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հաշվարկվում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գերազանցելու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հանրագումարի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նկատմամբ</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առնելով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Կարգի</w:t>
      </w:r>
      <w:proofErr w:type="spellEnd"/>
      <w:r w:rsidRPr="0093002B">
        <w:rPr>
          <w:rFonts w:ascii="GHEA Grapalat" w:hAnsi="GHEA Grapalat"/>
          <w:sz w:val="20"/>
          <w:szCs w:val="20"/>
          <w:lang w:val="af-ZA"/>
        </w:rPr>
        <w:t xml:space="preserve"> 32-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ենթակետի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պարբերության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6"/>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4FABA56B"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lastRenderedPageBreak/>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Pr="00546CFA">
        <w:rPr>
          <w:rFonts w:ascii="GHEA Grapalat" w:hAnsi="GHEA Grapalat" w:cs="Sylfaen"/>
          <w:b/>
          <w:bCs/>
          <w:iCs/>
          <w:sz w:val="20"/>
          <w:szCs w:val="20"/>
          <w:lang w:val="hy-AM"/>
        </w:rPr>
        <w:t>90 (իննսուն)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7"/>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4B20EDC6"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B48DD">
        <w:rPr>
          <w:rFonts w:ascii="GHEA Grapalat" w:hAnsi="GHEA Grapalat"/>
          <w:b/>
        </w:rPr>
        <w:t xml:space="preserve">մինչև </w:t>
      </w:r>
      <w:r w:rsidR="007E6027">
        <w:rPr>
          <w:rFonts w:ascii="GHEA Grapalat" w:hAnsi="GHEA Grapalat"/>
          <w:b/>
        </w:rPr>
        <w:t xml:space="preserve">2024 թվականի </w:t>
      </w:r>
      <w:r w:rsidR="00142CE2">
        <w:rPr>
          <w:rFonts w:ascii="GHEA Grapalat" w:hAnsi="GHEA Grapalat"/>
          <w:b/>
        </w:rPr>
        <w:t>հունիսի</w:t>
      </w:r>
      <w:r w:rsidR="007E6027">
        <w:rPr>
          <w:rFonts w:ascii="GHEA Grapalat" w:hAnsi="GHEA Grapalat"/>
          <w:b/>
        </w:rPr>
        <w:t xml:space="preserve"> </w:t>
      </w:r>
      <w:r w:rsidR="005C596F">
        <w:rPr>
          <w:rFonts w:ascii="GHEA Grapalat" w:hAnsi="GHEA Grapalat"/>
          <w:b/>
        </w:rPr>
        <w:t>24</w:t>
      </w:r>
      <w:r w:rsidR="0007287D" w:rsidRPr="0018744E">
        <w:rPr>
          <w:rFonts w:ascii="GHEA Grapalat" w:hAnsi="GHEA Grapalat"/>
          <w:b/>
          <w:lang w:val="hy-AM"/>
        </w:rPr>
        <w:t>-</w:t>
      </w:r>
      <w:r w:rsidR="00015FE1">
        <w:rPr>
          <w:rFonts w:ascii="GHEA Grapalat" w:hAnsi="GHEA Grapalat"/>
          <w:b/>
          <w:lang w:val="hy-AM"/>
        </w:rPr>
        <w:t>ին</w:t>
      </w:r>
      <w:r w:rsidR="0007287D" w:rsidRPr="0018744E">
        <w:rPr>
          <w:rFonts w:ascii="GHEA Grapalat" w:hAnsi="GHEA Grapalat"/>
          <w:b/>
          <w:lang w:val="hy-AM"/>
        </w:rPr>
        <w:t xml:space="preserve">, ժամը </w:t>
      </w:r>
      <w:r w:rsidR="002B3ECF">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w:t>
      </w:r>
      <w:r w:rsidR="00047327" w:rsidRPr="00F6799D">
        <w:rPr>
          <w:rFonts w:ascii="GHEA Grapalat" w:hAnsi="GHEA Grapalat" w:cs="Sylfaen"/>
          <w:sz w:val="20"/>
          <w:szCs w:val="24"/>
          <w:lang w:val="af-ZA" w:eastAsia="en-US"/>
        </w:rPr>
        <w:lastRenderedPageBreak/>
        <w:t xml:space="preserve">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lastRenderedPageBreak/>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proofErr w:type="spellStart"/>
      <w:r w:rsidR="003D7ACC" w:rsidRPr="00F26AB3">
        <w:rPr>
          <w:rFonts w:ascii="GHEA Grapalat" w:hAnsi="GHEA Grapalat" w:cs="Sylfaen"/>
          <w:sz w:val="20"/>
        </w:rPr>
        <w:t>լիազորված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մարմնի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ցուցակում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ներառելու</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համար</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սահմանված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քառասունօրյա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ժամկետը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լրանալը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իսկ</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որոշումն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ստանալուն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հաջորդող</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քառասուներորդ</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օրվա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դրությամբ</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բողոքարկման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վերաբերյալ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հարուցված</w:t>
      </w:r>
      <w:proofErr w:type="spellEnd"/>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չավարտված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առկայության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դեպքում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ուշ</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տվյալ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գործով</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եզրափակիչ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ակտն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ուժի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մեջ</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մտնելը</w:t>
      </w:r>
      <w:proofErr w:type="spellEnd"/>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lastRenderedPageBreak/>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056A59">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39DDFBD2"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F96621">
        <w:rPr>
          <w:rFonts w:ascii="GHEA Grapalat" w:hAnsi="GHEA Grapalat" w:cs="Sylfaen"/>
          <w:sz w:val="20"/>
        </w:rPr>
        <w:t>Որակավորման</w:t>
      </w:r>
      <w:proofErr w:type="spellEnd"/>
      <w:r w:rsidR="00F96621" w:rsidRPr="005E79C4">
        <w:rPr>
          <w:rFonts w:ascii="GHEA Grapalat" w:hAnsi="GHEA Grapalat" w:cs="Sylfaen"/>
          <w:sz w:val="20"/>
          <w:lang w:val="af-ZA"/>
        </w:rPr>
        <w:t xml:space="preserve"> </w:t>
      </w:r>
      <w:proofErr w:type="spellStart"/>
      <w:r w:rsidR="00F96621">
        <w:rPr>
          <w:rFonts w:ascii="GHEA Grapalat" w:hAnsi="GHEA Grapalat" w:cs="Sylfaen"/>
          <w:sz w:val="20"/>
        </w:rPr>
        <w:t>ապահովումը</w:t>
      </w:r>
      <w:proofErr w:type="spellEnd"/>
      <w:r w:rsidR="00F96621" w:rsidRPr="00EE5DD1">
        <w:rPr>
          <w:rFonts w:ascii="GHEA Grapalat" w:hAnsi="GHEA Grapalat" w:cs="Sylfaen"/>
          <w:sz w:val="20"/>
          <w:lang w:val="af-ZA"/>
        </w:rPr>
        <w:t xml:space="preserve"> </w:t>
      </w:r>
      <w:proofErr w:type="spellStart"/>
      <w:r w:rsidR="00F96621" w:rsidRPr="009B7CEC">
        <w:rPr>
          <w:rFonts w:ascii="GHEA Grapalat" w:hAnsi="GHEA Grapalat" w:cs="Sylfaen"/>
          <w:sz w:val="20"/>
        </w:rPr>
        <w:t>ներկայացվում</w:t>
      </w:r>
      <w:proofErr w:type="spellEnd"/>
      <w:r w:rsidR="00F96621" w:rsidRPr="009B7CEC">
        <w:rPr>
          <w:rFonts w:ascii="GHEA Grapalat" w:hAnsi="GHEA Grapalat" w:cs="Sylfaen"/>
          <w:sz w:val="20"/>
          <w:lang w:val="af-ZA"/>
        </w:rPr>
        <w:t xml:space="preserve"> </w:t>
      </w:r>
      <w:r w:rsidR="00F96621" w:rsidRPr="009B7CEC">
        <w:rPr>
          <w:rFonts w:ascii="GHEA Grapalat" w:hAnsi="GHEA Grapalat" w:cs="Sylfaen"/>
          <w:sz w:val="20"/>
        </w:rPr>
        <w:t>է</w:t>
      </w:r>
      <w:r w:rsidR="00F96621"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բանկերի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կողմից</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տրամադրված</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երաշխիքների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ձևով</w:t>
      </w:r>
      <w:proofErr w:type="spellEnd"/>
      <w:r w:rsidR="00672968" w:rsidRPr="009B7CEC">
        <w:rPr>
          <w:rFonts w:ascii="GHEA Grapalat" w:hAnsi="GHEA Grapalat" w:cs="Sylfaen"/>
          <w:sz w:val="20"/>
          <w:lang w:val="hy-AM"/>
        </w:rPr>
        <w:t xml:space="preserve">, </w:t>
      </w:r>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բանկային</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երաշխիքի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կամ</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կանխիկ</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փողի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ձևով</w:t>
      </w:r>
      <w:proofErr w:type="spellEnd"/>
      <w:r w:rsidR="000212A8" w:rsidRPr="009B7CEC">
        <w:rPr>
          <w:rFonts w:ascii="GHEA Grapalat" w:hAnsi="GHEA Grapalat" w:cs="Sylfaen"/>
          <w:sz w:val="20"/>
        </w:rPr>
        <w:t>։</w:t>
      </w:r>
      <w:r w:rsidR="000212A8"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Ընդ</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որում</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ապահովումը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պետք</w:t>
      </w:r>
      <w:proofErr w:type="spellEnd"/>
      <w:r w:rsidR="00DF68A6" w:rsidRPr="009B7CEC">
        <w:rPr>
          <w:rFonts w:ascii="GHEA Grapalat" w:hAnsi="GHEA Grapalat" w:cs="Sylfaen"/>
          <w:sz w:val="20"/>
          <w:lang w:val="af-ZA"/>
        </w:rPr>
        <w:t xml:space="preserve"> </w:t>
      </w:r>
      <w:r w:rsidR="00DF68A6" w:rsidRPr="009B7CEC">
        <w:rPr>
          <w:rFonts w:ascii="GHEA Grapalat" w:hAnsi="GHEA Grapalat" w:cs="Sylfaen"/>
          <w:sz w:val="20"/>
        </w:rPr>
        <w:t>է</w:t>
      </w:r>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վավեր</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լինի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առնվազն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մինչև</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պայմանագրի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կատարման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lastRenderedPageBreak/>
        <w:t>արդյունքը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պատվիրատուից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կողմից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ամբողջական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ընդունվելու</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օրվան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հաջորդող</w:t>
      </w:r>
      <w:proofErr w:type="spellEnd"/>
      <w:r w:rsidR="00DF68A6" w:rsidRPr="009B7CEC">
        <w:rPr>
          <w:rFonts w:ascii="GHEA Grapalat" w:hAnsi="GHEA Grapalat" w:cs="Sylfaen"/>
          <w:sz w:val="20"/>
          <w:lang w:val="af-ZA"/>
        </w:rPr>
        <w:t xml:space="preserve"> </w:t>
      </w:r>
      <w:r w:rsidR="00056A59" w:rsidRPr="009B7CEC">
        <w:rPr>
          <w:rFonts w:ascii="GHEA Grapalat" w:hAnsi="GHEA Grapalat" w:cs="Sylfaen"/>
          <w:sz w:val="20"/>
          <w:lang w:val="hy-AM"/>
        </w:rPr>
        <w:t>9</w:t>
      </w:r>
      <w:r w:rsidR="00CF12EE" w:rsidRPr="009B7CEC">
        <w:rPr>
          <w:rFonts w:ascii="GHEA Grapalat" w:hAnsi="GHEA Grapalat" w:cs="Sylfaen"/>
          <w:sz w:val="20"/>
          <w:lang w:val="af-ZA"/>
        </w:rPr>
        <w:t>0</w:t>
      </w:r>
      <w:r w:rsidR="00DF68A6" w:rsidRPr="009B7CEC">
        <w:rPr>
          <w:rFonts w:ascii="GHEA Grapalat" w:hAnsi="GHEA Grapalat" w:cs="Sylfaen"/>
          <w:sz w:val="20"/>
          <w:lang w:val="af-ZA"/>
        </w:rPr>
        <w:t>-</w:t>
      </w:r>
      <w:proofErr w:type="spellStart"/>
      <w:r w:rsidR="00DF68A6" w:rsidRPr="009B7CEC">
        <w:rPr>
          <w:rFonts w:ascii="GHEA Grapalat" w:hAnsi="GHEA Grapalat" w:cs="Sylfaen"/>
          <w:sz w:val="20"/>
        </w:rPr>
        <w:t>րդ</w:t>
      </w:r>
      <w:proofErr w:type="spellEnd"/>
      <w:r w:rsidR="00DF68A6" w:rsidRPr="009B7CEC">
        <w:rPr>
          <w:rFonts w:ascii="GHEA Grapalat" w:hAnsi="GHEA Grapalat" w:cs="Sylfaen"/>
          <w:sz w:val="20"/>
          <w:lang w:val="af-ZA"/>
        </w:rPr>
        <w:t xml:space="preserve"> </w:t>
      </w:r>
      <w:proofErr w:type="spellStart"/>
      <w:r w:rsidR="00A558B9" w:rsidRPr="009B7CEC">
        <w:rPr>
          <w:rFonts w:ascii="GHEA Grapalat" w:hAnsi="GHEA Grapalat" w:cs="Sylfaen"/>
          <w:sz w:val="20"/>
        </w:rPr>
        <w:t>աշխատանքային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օրը</w:t>
      </w:r>
      <w:proofErr w:type="spellEnd"/>
      <w:r w:rsidR="00DF68A6" w:rsidRPr="009B7CEC">
        <w:rPr>
          <w:rFonts w:ascii="GHEA Grapalat" w:hAnsi="GHEA Grapalat" w:cs="Sylfaen"/>
          <w:sz w:val="20"/>
          <w:lang w:val="af-ZA"/>
        </w:rPr>
        <w:t xml:space="preserve"> </w:t>
      </w:r>
      <w:proofErr w:type="spellStart"/>
      <w:r w:rsidR="00F96621" w:rsidRPr="009B7CEC">
        <w:rPr>
          <w:rFonts w:ascii="GHEA Grapalat" w:hAnsi="GHEA Grapalat" w:cs="Arial"/>
          <w:sz w:val="20"/>
        </w:rPr>
        <w:t>ներառյալ</w:t>
      </w:r>
      <w:proofErr w:type="spellEnd"/>
      <w:r w:rsidR="000212A8">
        <w:rPr>
          <w:rStyle w:val="FootnoteReference"/>
          <w:rFonts w:ascii="GHEA Grapalat" w:hAnsi="GHEA Grapalat" w:cs="Arial"/>
          <w:sz w:val="20"/>
        </w:rPr>
        <w:footnoteReference w:id="8"/>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0B895174"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4F452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6F2E8A4" w14:textId="54BBF13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9"/>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922567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0CEE99D4"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10B4467" w14:textId="77777777" w:rsidR="002A0AD3" w:rsidRPr="005E1CC2"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4589A">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4589A">
        <w:rPr>
          <w:rFonts w:ascii="GHEA Grapalat" w:hAnsi="GHEA Grapalat" w:cs="Sylfaen"/>
          <w:sz w:val="20"/>
          <w:lang w:val="hy-AM"/>
        </w:rPr>
        <w:t>րդ</w:t>
      </w:r>
      <w:r w:rsidRPr="005E1F72">
        <w:rPr>
          <w:rFonts w:ascii="GHEA Grapalat" w:hAnsi="GHEA Grapalat" w:cs="Sylfaen"/>
          <w:sz w:val="20"/>
          <w:lang w:val="af-ZA"/>
        </w:rPr>
        <w:t xml:space="preserve"> </w:t>
      </w:r>
      <w:r w:rsidRPr="0034589A">
        <w:rPr>
          <w:rFonts w:ascii="GHEA Grapalat" w:hAnsi="GHEA Grapalat" w:cs="Sylfaen"/>
          <w:sz w:val="20"/>
          <w:lang w:val="hy-AM"/>
        </w:rPr>
        <w:t>հոդվածի</w:t>
      </w:r>
      <w:r w:rsidRPr="005E1F72">
        <w:rPr>
          <w:rFonts w:ascii="GHEA Grapalat" w:hAnsi="GHEA Grapalat" w:cs="Sylfaen"/>
          <w:sz w:val="20"/>
          <w:lang w:val="af-ZA"/>
        </w:rPr>
        <w:t xml:space="preserve"> </w:t>
      </w:r>
      <w:r w:rsidRPr="0034589A">
        <w:rPr>
          <w:rFonts w:ascii="GHEA Grapalat" w:hAnsi="GHEA Grapalat" w:cs="Sylfaen"/>
          <w:sz w:val="20"/>
          <w:lang w:val="hy-AM"/>
        </w:rPr>
        <w:t>համաձայն</w:t>
      </w:r>
      <w:r w:rsidRPr="005E1F72">
        <w:rPr>
          <w:rFonts w:ascii="GHEA Grapalat" w:hAnsi="GHEA Grapalat" w:cs="Sylfaen"/>
          <w:sz w:val="20"/>
          <w:lang w:val="af-ZA"/>
        </w:rPr>
        <w:t xml:space="preserve">` </w:t>
      </w:r>
      <w:r w:rsidRPr="0034589A">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4589A">
        <w:rPr>
          <w:rFonts w:ascii="GHEA Grapalat" w:hAnsi="GHEA Grapalat" w:cs="Sylfaen"/>
          <w:sz w:val="20"/>
          <w:lang w:val="hy-AM"/>
        </w:rPr>
        <w:t>սույն</w:t>
      </w:r>
      <w:r w:rsidRPr="005E1F72">
        <w:rPr>
          <w:rFonts w:ascii="GHEA Grapalat" w:hAnsi="GHEA Grapalat" w:cs="Sylfaen"/>
          <w:sz w:val="20"/>
          <w:lang w:val="af-ZA"/>
        </w:rPr>
        <w:t xml:space="preserve"> </w:t>
      </w:r>
      <w:r w:rsidRPr="0034589A">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4589A">
        <w:rPr>
          <w:rFonts w:ascii="GHEA Grapalat" w:hAnsi="GHEA Grapalat" w:cs="Sylfaen"/>
          <w:sz w:val="20"/>
          <w:lang w:val="hy-AM"/>
        </w:rPr>
        <w:t>չկայացած</w:t>
      </w:r>
      <w:r w:rsidRPr="005E1F72">
        <w:rPr>
          <w:rFonts w:ascii="GHEA Grapalat" w:hAnsi="GHEA Grapalat" w:cs="Sylfaen"/>
          <w:sz w:val="20"/>
          <w:lang w:val="af-ZA"/>
        </w:rPr>
        <w:t xml:space="preserve"> </w:t>
      </w:r>
      <w:r w:rsidRPr="0034589A">
        <w:rPr>
          <w:rFonts w:ascii="GHEA Grapalat" w:hAnsi="GHEA Grapalat" w:cs="Sylfaen"/>
          <w:sz w:val="20"/>
          <w:lang w:val="hy-AM"/>
        </w:rPr>
        <w:t>է</w:t>
      </w:r>
      <w:r w:rsidRPr="005E1F72">
        <w:rPr>
          <w:rFonts w:ascii="GHEA Grapalat" w:hAnsi="GHEA Grapalat" w:cs="Sylfaen"/>
          <w:sz w:val="20"/>
          <w:lang w:val="af-ZA"/>
        </w:rPr>
        <w:t xml:space="preserve"> </w:t>
      </w:r>
      <w:r w:rsidRPr="0034589A">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4589A">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10"/>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1"/>
      </w:r>
    </w:p>
    <w:p w14:paraId="5C674C2D" w14:textId="7F97F000"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proofErr w:type="spellStart"/>
      <w:r w:rsidR="007805C3" w:rsidRPr="004E5C58">
        <w:rPr>
          <w:rFonts w:ascii="GHEA Grapalat" w:hAnsi="GHEA Grapalat" w:cs="Sylfaen"/>
          <w:sz w:val="20"/>
        </w:rPr>
        <w:t>հավելված</w:t>
      </w:r>
      <w:proofErr w:type="spellEnd"/>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2"/>
      </w:r>
      <w:r w:rsidR="00AE3B58" w:rsidRPr="001C336A">
        <w:rPr>
          <w:rStyle w:val="FootnoteReference"/>
          <w:rFonts w:ascii="GHEA Grapalat" w:hAnsi="GHEA Grapalat"/>
          <w:color w:val="FFFFFF"/>
          <w:sz w:val="20"/>
          <w:lang w:val="hy-AM"/>
        </w:rPr>
        <w:footnoteReference w:id="13"/>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63DB8804" w14:textId="77777777" w:rsidR="00CF2378" w:rsidRDefault="00CF2378" w:rsidP="0081201B">
      <w:pPr>
        <w:pStyle w:val="norm"/>
        <w:spacing w:line="240" w:lineRule="auto"/>
        <w:ind w:firstLine="284"/>
        <w:jc w:val="right"/>
        <w:rPr>
          <w:rFonts w:ascii="GHEA Grapalat" w:hAnsi="GHEA Grapalat" w:cs="Sylfaen"/>
          <w:b/>
          <w:sz w:val="20"/>
          <w:lang w:val="es-ES"/>
        </w:rPr>
      </w:pPr>
    </w:p>
    <w:p w14:paraId="62EF059A" w14:textId="77777777" w:rsidR="00CF2378" w:rsidRDefault="00CF2378" w:rsidP="0081201B">
      <w:pPr>
        <w:pStyle w:val="norm"/>
        <w:spacing w:line="240" w:lineRule="auto"/>
        <w:ind w:firstLine="284"/>
        <w:jc w:val="right"/>
        <w:rPr>
          <w:rFonts w:ascii="GHEA Grapalat" w:hAnsi="GHEA Grapalat" w:cs="Sylfaen"/>
          <w:b/>
          <w:sz w:val="20"/>
          <w:lang w:val="es-ES"/>
        </w:rPr>
      </w:pPr>
    </w:p>
    <w:p w14:paraId="3056C1ED" w14:textId="77777777" w:rsidR="00CF2378" w:rsidRDefault="00CF2378" w:rsidP="0081201B">
      <w:pPr>
        <w:pStyle w:val="norm"/>
        <w:spacing w:line="240" w:lineRule="auto"/>
        <w:ind w:firstLine="284"/>
        <w:jc w:val="right"/>
        <w:rPr>
          <w:rFonts w:ascii="GHEA Grapalat" w:hAnsi="GHEA Grapalat" w:cs="Sylfaen"/>
          <w:b/>
          <w:sz w:val="20"/>
          <w:lang w:val="es-ES"/>
        </w:rPr>
      </w:pPr>
    </w:p>
    <w:p w14:paraId="2A16D042" w14:textId="77777777" w:rsidR="00CF2378" w:rsidRDefault="00CF2378" w:rsidP="0081201B">
      <w:pPr>
        <w:pStyle w:val="norm"/>
        <w:spacing w:line="240" w:lineRule="auto"/>
        <w:ind w:firstLine="284"/>
        <w:jc w:val="right"/>
        <w:rPr>
          <w:rFonts w:ascii="GHEA Grapalat" w:hAnsi="GHEA Grapalat" w:cs="Sylfaen"/>
          <w:b/>
          <w:sz w:val="20"/>
          <w:lang w:val="es-ES"/>
        </w:rPr>
      </w:pPr>
    </w:p>
    <w:p w14:paraId="613ED2EA" w14:textId="77777777" w:rsidR="00CF2378" w:rsidRDefault="00CF2378" w:rsidP="0081201B">
      <w:pPr>
        <w:pStyle w:val="norm"/>
        <w:spacing w:line="240" w:lineRule="auto"/>
        <w:ind w:firstLine="284"/>
        <w:jc w:val="right"/>
        <w:rPr>
          <w:rFonts w:ascii="GHEA Grapalat" w:hAnsi="GHEA Grapalat" w:cs="Sylfaen"/>
          <w:b/>
          <w:sz w:val="20"/>
          <w:lang w:val="es-ES"/>
        </w:rPr>
      </w:pPr>
    </w:p>
    <w:p w14:paraId="02497386" w14:textId="77777777" w:rsidR="00CF2378" w:rsidRDefault="00CF2378" w:rsidP="0081201B">
      <w:pPr>
        <w:pStyle w:val="norm"/>
        <w:spacing w:line="240" w:lineRule="auto"/>
        <w:ind w:firstLine="284"/>
        <w:jc w:val="right"/>
        <w:rPr>
          <w:rFonts w:ascii="GHEA Grapalat" w:hAnsi="GHEA Grapalat" w:cs="Sylfaen"/>
          <w:b/>
          <w:sz w:val="20"/>
          <w:lang w:val="es-ES"/>
        </w:rPr>
      </w:pPr>
    </w:p>
    <w:p w14:paraId="2751B6CB" w14:textId="77777777" w:rsidR="00CF2378" w:rsidRDefault="00CF2378" w:rsidP="0081201B">
      <w:pPr>
        <w:pStyle w:val="norm"/>
        <w:spacing w:line="240" w:lineRule="auto"/>
        <w:ind w:firstLine="284"/>
        <w:jc w:val="right"/>
        <w:rPr>
          <w:rFonts w:ascii="GHEA Grapalat" w:hAnsi="GHEA Grapalat" w:cs="Sylfaen"/>
          <w:b/>
          <w:sz w:val="20"/>
          <w:lang w:val="es-ES"/>
        </w:rPr>
      </w:pPr>
    </w:p>
    <w:p w14:paraId="5E74D324" w14:textId="77777777" w:rsidR="00CF2378" w:rsidRDefault="00CF2378" w:rsidP="0081201B">
      <w:pPr>
        <w:pStyle w:val="norm"/>
        <w:spacing w:line="240" w:lineRule="auto"/>
        <w:ind w:firstLine="284"/>
        <w:jc w:val="right"/>
        <w:rPr>
          <w:rFonts w:ascii="GHEA Grapalat" w:hAnsi="GHEA Grapalat" w:cs="Sylfaen"/>
          <w:b/>
          <w:sz w:val="20"/>
          <w:lang w:val="es-ES"/>
        </w:rPr>
      </w:pPr>
    </w:p>
    <w:p w14:paraId="015C224F" w14:textId="77777777" w:rsidR="00CF2378" w:rsidRDefault="00CF2378" w:rsidP="0081201B">
      <w:pPr>
        <w:pStyle w:val="norm"/>
        <w:spacing w:line="240" w:lineRule="auto"/>
        <w:ind w:firstLine="284"/>
        <w:jc w:val="right"/>
        <w:rPr>
          <w:rFonts w:ascii="GHEA Grapalat" w:hAnsi="GHEA Grapalat" w:cs="Sylfaen"/>
          <w:b/>
          <w:sz w:val="20"/>
          <w:lang w:val="es-ES"/>
        </w:rPr>
      </w:pPr>
    </w:p>
    <w:p w14:paraId="0A215896" w14:textId="77777777" w:rsidR="00CF2378" w:rsidRDefault="00CF2378" w:rsidP="0081201B">
      <w:pPr>
        <w:pStyle w:val="norm"/>
        <w:spacing w:line="240" w:lineRule="auto"/>
        <w:ind w:firstLine="284"/>
        <w:jc w:val="right"/>
        <w:rPr>
          <w:rFonts w:ascii="GHEA Grapalat" w:hAnsi="GHEA Grapalat" w:cs="Sylfaen"/>
          <w:b/>
          <w:sz w:val="20"/>
          <w:lang w:val="es-ES"/>
        </w:rPr>
      </w:pPr>
    </w:p>
    <w:p w14:paraId="6BE9D473" w14:textId="77777777" w:rsidR="00CF2378" w:rsidRDefault="00CF2378" w:rsidP="0081201B">
      <w:pPr>
        <w:pStyle w:val="norm"/>
        <w:spacing w:line="240" w:lineRule="auto"/>
        <w:ind w:firstLine="284"/>
        <w:jc w:val="right"/>
        <w:rPr>
          <w:rFonts w:ascii="GHEA Grapalat" w:hAnsi="GHEA Grapalat" w:cs="Sylfaen"/>
          <w:b/>
          <w:sz w:val="20"/>
          <w:lang w:val="es-ES"/>
        </w:rPr>
      </w:pPr>
    </w:p>
    <w:p w14:paraId="78DA9FA3" w14:textId="77777777" w:rsidR="00CF2378" w:rsidRDefault="00CF2378" w:rsidP="0081201B">
      <w:pPr>
        <w:pStyle w:val="norm"/>
        <w:spacing w:line="240" w:lineRule="auto"/>
        <w:ind w:firstLine="284"/>
        <w:jc w:val="right"/>
        <w:rPr>
          <w:rFonts w:ascii="GHEA Grapalat" w:hAnsi="GHEA Grapalat" w:cs="Sylfaen"/>
          <w:b/>
          <w:sz w:val="20"/>
          <w:lang w:val="es-ES"/>
        </w:rPr>
      </w:pPr>
    </w:p>
    <w:p w14:paraId="777EFE83" w14:textId="0488380B"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5DF6D941" w14:textId="0945C41C"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622BA3">
        <w:rPr>
          <w:rFonts w:ascii="GHEA Grapalat" w:hAnsi="GHEA Grapalat"/>
          <w:b/>
          <w:lang w:val="es-ES"/>
        </w:rPr>
        <w:t>24/120</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9E8E0BD" w:rsidR="0081201B" w:rsidRPr="005E1F72" w:rsidRDefault="0081201B"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r w:rsidR="006C3BA3">
        <w:rPr>
          <w:rFonts w:ascii="GHEA Grapalat" w:hAnsi="GHEA Grapalat" w:cs="Sylfaen"/>
          <w:b/>
          <w:lang w:val="es-ES"/>
        </w:rPr>
        <w:t>ան</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Pr="0093002B">
        <w:rPr>
          <w:rFonts w:ascii="GHEA Grapalat" w:hAnsi="GHEA Grapalat" w:cs="Sylfaen"/>
          <w:color w:val="auto"/>
          <w:sz w:val="24"/>
          <w:szCs w:val="24"/>
          <w:lang w:val="es-ES"/>
        </w:rPr>
        <w:t>ին</w:t>
      </w:r>
      <w:proofErr w:type="spellEnd"/>
      <w:r w:rsidRPr="0093002B">
        <w:rPr>
          <w:rFonts w:ascii="GHEA Grapalat" w:hAnsi="GHEA Grapalat" w:cs="Sylfaen"/>
          <w:color w:val="auto"/>
          <w:sz w:val="24"/>
          <w:szCs w:val="24"/>
          <w:lang w:val="es-ES"/>
        </w:rPr>
        <w:t xml:space="preserve"> </w:t>
      </w:r>
      <w:proofErr w:type="spellStart"/>
      <w:r w:rsidRPr="0093002B">
        <w:rPr>
          <w:rFonts w:ascii="GHEA Grapalat" w:hAnsi="GHEA Grapalat" w:cs="Sylfaen"/>
          <w:color w:val="auto"/>
          <w:sz w:val="24"/>
          <w:szCs w:val="24"/>
          <w:lang w:val="es-ES"/>
        </w:rPr>
        <w:t>մասնակցելու</w:t>
      </w:r>
      <w:proofErr w:type="spellEnd"/>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778E094D"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ԵՔ-ԳՀԱՇՁԲ-</w:t>
      </w:r>
      <w:r w:rsidR="00622BA3">
        <w:rPr>
          <w:rFonts w:ascii="GHEA Grapalat" w:hAnsi="GHEA Grapalat"/>
          <w:b/>
          <w:lang w:val="es-ES"/>
        </w:rPr>
        <w:t>24/120</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77777777" w:rsidR="0081201B" w:rsidRPr="0093002B" w:rsidRDefault="0081201B"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Pr="0093002B">
        <w:rPr>
          <w:rFonts w:ascii="GHEA Grapalat" w:hAnsi="GHEA Grapalat" w:cs="Sylfaen"/>
          <w:sz w:val="20"/>
          <w:szCs w:val="20"/>
          <w:lang w:val="es-ES"/>
        </w:rPr>
        <w:t>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0930C845"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622BA3">
        <w:rPr>
          <w:rFonts w:ascii="GHEA Grapalat" w:hAnsi="GHEA Grapalat"/>
          <w:b/>
          <w:lang w:val="es-ES"/>
        </w:rPr>
        <w:t>24/120</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53A05142"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622BA3">
        <w:rPr>
          <w:rFonts w:ascii="GHEA Grapalat" w:hAnsi="GHEA Grapalat"/>
          <w:b/>
          <w:lang w:val="es-ES"/>
        </w:rPr>
        <w:t>24/120</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47F830C7"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22BA3">
        <w:rPr>
          <w:rFonts w:ascii="GHEA Grapalat" w:hAnsi="GHEA Grapalat"/>
          <w:b/>
          <w:lang w:val="hy-AM"/>
        </w:rPr>
        <w:t>24/120</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21DB9464"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AA4CA54"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22BA3">
        <w:rPr>
          <w:rFonts w:ascii="GHEA Grapalat" w:hAnsi="GHEA Grapalat"/>
          <w:b/>
          <w:lang w:val="hy-AM"/>
        </w:rPr>
        <w:t>24/120</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30A0C762"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1122CA">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43A5286E"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622BA3">
        <w:rPr>
          <w:rFonts w:ascii="GHEA Grapalat" w:hAnsi="GHEA Grapalat" w:cs="Arial"/>
          <w:sz w:val="20"/>
          <w:szCs w:val="20"/>
          <w:lang w:val="es-ES"/>
        </w:rPr>
        <w:t>24/120</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գնանշման</w:t>
      </w:r>
      <w:proofErr w:type="spellEnd"/>
      <w:r w:rsidR="00BB0E2D">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հարցմ</w:t>
      </w:r>
      <w:r w:rsidR="006C3BA3">
        <w:rPr>
          <w:rFonts w:ascii="GHEA Grapalat" w:hAnsi="GHEA Grapalat" w:cs="Arial"/>
          <w:sz w:val="20"/>
          <w:szCs w:val="20"/>
          <w:lang w:val="es-ES"/>
        </w:rPr>
        <w:t>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9" w:name="_Hlk23147299"/>
      <w:r w:rsidRPr="007320DA">
        <w:rPr>
          <w:rFonts w:ascii="GHEA Grapalat" w:hAnsi="GHEA Grapalat" w:cs="Sylfaen"/>
          <w:vertAlign w:val="superscript"/>
          <w:lang w:val="hy-AM"/>
        </w:rPr>
        <w:t xml:space="preserve">                                                                                     մասնակցի անվանումը</w:t>
      </w:r>
    </w:p>
    <w:bookmarkEnd w:id="9"/>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457AC6"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457AC6"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232BE7D0" w:rsidR="00EB55A9" w:rsidRPr="000F3EA9" w:rsidRDefault="000F3EA9" w:rsidP="00EB55A9">
            <w:pPr>
              <w:rPr>
                <w:rFonts w:ascii="GHEA Grapalat" w:hAnsi="GHEA Grapalat" w:cs="Arial"/>
                <w:bCs/>
                <w:sz w:val="20"/>
                <w:szCs w:val="20"/>
                <w:lang w:val="es-ES"/>
              </w:rPr>
            </w:pPr>
            <w:r w:rsidRPr="000F3EA9">
              <w:rPr>
                <w:rFonts w:ascii="GHEA Grapalat" w:hAnsi="GHEA Grapalat"/>
                <w:sz w:val="20"/>
                <w:szCs w:val="20"/>
                <w:lang w:val="af-ZA"/>
              </w:rPr>
              <w:t>Երևան քաղաքի Աջափնյակ վարչական շրջանի վարչական շենքի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D543D8" w:rsidRDefault="00EB55A9" w:rsidP="00EB55A9">
            <w:pPr>
              <w:jc w:val="center"/>
              <w:rPr>
                <w:rFonts w:ascii="GHEA Grapalat" w:hAnsi="GHEA Grapalat"/>
                <w:iCs/>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4"/>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09D7E324" w14:textId="77777777" w:rsidR="000D2C4A" w:rsidRDefault="000D2C4A" w:rsidP="001557AE">
      <w:pPr>
        <w:pStyle w:val="BodyTextIndent3"/>
        <w:spacing w:line="240" w:lineRule="auto"/>
        <w:jc w:val="right"/>
        <w:rPr>
          <w:rFonts w:ascii="GHEA Grapalat" w:hAnsi="GHEA Grapalat" w:cs="Sylfaen"/>
          <w:b/>
          <w:lang w:val="hy-AM"/>
        </w:rPr>
      </w:pPr>
    </w:p>
    <w:p w14:paraId="3622D8E5" w14:textId="4D81DBB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32EAD00B"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622BA3">
        <w:rPr>
          <w:rFonts w:ascii="GHEA Grapalat" w:hAnsi="GHEA Grapalat"/>
          <w:b/>
          <w:lang w:val="hy-AM"/>
        </w:rPr>
        <w:t>24/120</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18D43D79"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622BA3">
        <w:rPr>
          <w:rFonts w:ascii="GHEA Grapalat" w:hAnsi="GHEA Grapalat" w:cs="Arial"/>
          <w:b/>
          <w:sz w:val="20"/>
          <w:szCs w:val="20"/>
          <w:lang w:val="hy-AM"/>
        </w:rPr>
        <w:t>24/120</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3E141D8B"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622BA3">
        <w:rPr>
          <w:rFonts w:ascii="GHEA Grapalat" w:hAnsi="GHEA Grapalat" w:cs="Arial"/>
          <w:b/>
          <w:sz w:val="20"/>
          <w:szCs w:val="20"/>
          <w:lang w:val="hy-AM"/>
        </w:rPr>
        <w:t>24/120</w:t>
      </w:r>
      <w:r w:rsidRPr="00965EF3">
        <w:rPr>
          <w:rFonts w:ascii="GHEA Grapalat" w:hAnsi="GHEA Grapalat"/>
          <w:sz w:val="20"/>
          <w:szCs w:val="20"/>
          <w:lang w:val="hy-AM"/>
        </w:rPr>
        <w:t xml:space="preserve"> ծածկագրով </w:t>
      </w:r>
    </w:p>
    <w:p w14:paraId="737BB583" w14:textId="4DE76336"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Pr>
          <w:rFonts w:ascii="GHEA Grapalat" w:hAnsi="GHEA Grapalat" w:cs="Sylfaen"/>
          <w:b/>
          <w:bCs/>
          <w:sz w:val="20"/>
          <w:lang w:val="hy-AM"/>
        </w:rPr>
        <w:t>90</w:t>
      </w:r>
      <w:r w:rsidRPr="00056A59">
        <w:rPr>
          <w:rFonts w:ascii="GHEA Grapalat" w:hAnsi="GHEA Grapalat" w:cs="Sylfaen"/>
          <w:b/>
          <w:bCs/>
          <w:sz w:val="20"/>
          <w:lang w:val="hy-AM"/>
        </w:rPr>
        <w:t xml:space="preserve"> </w:t>
      </w:r>
      <w:r w:rsidRPr="0018472B">
        <w:rPr>
          <w:rFonts w:ascii="GHEA Grapalat" w:hAnsi="GHEA Grapalat" w:cs="Sylfaen"/>
          <w:b/>
          <w:bCs/>
          <w:sz w:val="20"/>
          <w:lang w:val="hy-AM"/>
        </w:rPr>
        <w:t>(</w:t>
      </w:r>
      <w:r w:rsidRPr="005E6032">
        <w:rPr>
          <w:rFonts w:ascii="GHEA Grapalat" w:hAnsi="GHEA Grapalat" w:cs="Sylfaen"/>
          <w:b/>
          <w:bCs/>
          <w:sz w:val="20"/>
          <w:lang w:val="hy-AM"/>
        </w:rPr>
        <w:t>իննսուն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w:t>
      </w:r>
      <w:r w:rsidR="000D2C4A" w:rsidRPr="000D2C4A">
        <w:rPr>
          <w:rFonts w:ascii="GHEA Grapalat" w:hAnsi="GHEA Grapalat"/>
          <w:sz w:val="20"/>
          <w:szCs w:val="20"/>
          <w:lang w:val="hy-AM"/>
        </w:rPr>
        <w:t>g</w:t>
      </w:r>
      <w:r w:rsidR="000D2C4A">
        <w:rPr>
          <w:rFonts w:ascii="GHEA Grapalat" w:hAnsi="GHEA Grapalat"/>
          <w:sz w:val="20"/>
          <w:szCs w:val="20"/>
          <w:lang w:val="hy-AM"/>
        </w:rPr>
        <w:t>or.muradyan@yerevan.am</w:t>
      </w:r>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lastRenderedPageBreak/>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3268D861"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622BA3">
        <w:rPr>
          <w:rFonts w:ascii="GHEA Grapalat" w:hAnsi="GHEA Grapalat"/>
          <w:b/>
          <w:lang w:val="hy-AM"/>
        </w:rPr>
        <w:t>24/120</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0A9247F2"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hyperlink r:id="rId12" w:history="1">
        <w:r w:rsidR="00B63037" w:rsidRPr="003F15D9">
          <w:rPr>
            <w:rStyle w:val="Hyperlink"/>
            <w:rFonts w:ascii="GHEA Grapalat" w:hAnsi="GHEA Grapalat"/>
            <w:sz w:val="20"/>
            <w:szCs w:val="20"/>
            <w:lang w:val="hy-AM"/>
          </w:rPr>
          <w:t>gor.muradyan@yerevan.am</w:t>
        </w:r>
      </w:hyperlink>
      <w:r w:rsidR="00B63037">
        <w:rPr>
          <w:rFonts w:ascii="GHEA Grapalat" w:hAnsi="GHEA Grapalat"/>
          <w:sz w:val="20"/>
          <w:szCs w:val="20"/>
          <w:lang w:val="hy-AM"/>
        </w:rPr>
        <w:t xml:space="preserve"> </w:t>
      </w:r>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622BA3">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1257B051" w14:textId="032AF17B" w:rsidR="00987A57" w:rsidRPr="001557AE" w:rsidRDefault="00987A57" w:rsidP="00987A57">
      <w:pPr>
        <w:pStyle w:val="BodyTextIndent3"/>
        <w:spacing w:line="240" w:lineRule="auto"/>
        <w:jc w:val="center"/>
        <w:rPr>
          <w:rFonts w:ascii="GHEA Grapalat" w:hAnsi="GHEA Grapalat" w:cs="Arial"/>
          <w:b/>
          <w:lang w:val="hy-AM"/>
        </w:rPr>
      </w:pPr>
    </w:p>
    <w:p w14:paraId="24258978" w14:textId="4913C1A8"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2542852F"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622BA3">
        <w:rPr>
          <w:rFonts w:ascii="GHEA Grapalat" w:hAnsi="GHEA Grapalat"/>
          <w:b/>
          <w:lang w:val="hy-AM"/>
        </w:rPr>
        <w:t>24/120</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43479B2" w:rsidR="00091EBC" w:rsidRPr="00734A5D" w:rsidRDefault="00BB0E2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581210D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81CEBFC" w14:textId="77777777" w:rsidR="00987A57" w:rsidRPr="0093002B" w:rsidRDefault="00987A57" w:rsidP="00987A57">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18960142" w14:textId="77777777" w:rsidR="00987A57" w:rsidRPr="0093002B"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BAAB080"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7E41DEB6"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4009DF82"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14:paraId="333CE7F4"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C535F8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58543E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48B61D7"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52355C48"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6422149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0A7BD36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B2DFF3" w14:textId="77777777" w:rsidR="00987A57" w:rsidRPr="0093002B"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0464865"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7929191" w14:textId="6605A07D"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hyperlink r:id="rId13" w:history="1">
        <w:r w:rsidR="00BB7E78" w:rsidRPr="003F15D9">
          <w:rPr>
            <w:rStyle w:val="Hyperlink"/>
            <w:rFonts w:ascii="GHEA Grapalat" w:hAnsi="GHEA Grapalat"/>
            <w:sz w:val="20"/>
            <w:szCs w:val="20"/>
            <w:lang w:val="hy-AM"/>
          </w:rPr>
          <w:t>gor.muradyan@yerevan.am</w:t>
        </w:r>
      </w:hyperlink>
      <w:r w:rsidR="00BB7E78">
        <w:rPr>
          <w:rFonts w:ascii="GHEA Grapalat" w:hAnsi="GHEA Grapalat"/>
          <w:sz w:val="20"/>
          <w:szCs w:val="20"/>
          <w:lang w:val="hy-AM"/>
        </w:rPr>
        <w:t xml:space="preserve"> </w:t>
      </w: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4CE762C8"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2A63F8D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84E2719"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622BA3">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7756FBE8" w14:textId="089DA8D0"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7D45A855"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622BA3">
        <w:rPr>
          <w:rFonts w:ascii="GHEA Grapalat" w:hAnsi="GHEA Grapalat" w:cs="Sylfaen"/>
          <w:b/>
          <w:lang w:val="hy-AM"/>
        </w:rPr>
        <w:t>24/120</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C9C308F"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2F5B2ED3" w:rsidR="00F02279" w:rsidRPr="003A6CDB" w:rsidRDefault="00F02279" w:rsidP="00E554C8">
      <w:pPr>
        <w:tabs>
          <w:tab w:val="left" w:pos="1170"/>
        </w:tabs>
        <w:ind w:firstLine="720"/>
        <w:jc w:val="both"/>
        <w:rPr>
          <w:rFonts w:ascii="GHEA Grapalat" w:hAnsi="GHEA Grapalat" w:cs="Sylfaen"/>
          <w:sz w:val="20"/>
          <w:szCs w:val="20"/>
          <w:lang w:val="pt-BR"/>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3A6CDB">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3A6CDB">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008C5FEA" w:rsidRPr="008C5FEA">
        <w:rPr>
          <w:rFonts w:ascii="GHEA Grapalat" w:hAnsi="GHEA Grapalat" w:cs="Sylfaen"/>
          <w:sz w:val="20"/>
          <w:szCs w:val="20"/>
          <w:lang w:val="pt-BR"/>
        </w:rPr>
        <w:t>Երևան քաղաքի Աջափնյակ վարչական շրջանի վարչական շենքի վերանորոգման աշխատանքներ</w:t>
      </w:r>
      <w:r w:rsidR="00E554C8" w:rsidRPr="003A6CDB">
        <w:rPr>
          <w:rFonts w:ascii="GHEA Grapalat" w:hAnsi="GHEA Grapalat" w:cs="Sylfaen"/>
          <w:sz w:val="20"/>
          <w:szCs w:val="20"/>
          <w:lang w:val="pt-BR"/>
        </w:rPr>
        <w:t xml:space="preserve">ը </w:t>
      </w:r>
      <w:r w:rsidRPr="003A6CDB">
        <w:rPr>
          <w:rFonts w:ascii="GHEA Grapalat" w:hAnsi="GHEA Grapalat" w:cs="Sylfaen"/>
          <w:sz w:val="20"/>
          <w:szCs w:val="20"/>
          <w:lang w:val="pt-BR"/>
        </w:rPr>
        <w:t>(</w:t>
      </w:r>
      <w:r w:rsidRPr="00FB1EC7">
        <w:rPr>
          <w:rFonts w:ascii="GHEA Grapalat" w:hAnsi="GHEA Grapalat" w:cs="Sylfaen"/>
          <w:sz w:val="20"/>
          <w:szCs w:val="20"/>
          <w:lang w:val="pt-BR"/>
        </w:rPr>
        <w:t>այսուհետ</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3A6CDB">
        <w:rPr>
          <w:rFonts w:ascii="GHEA Grapalat" w:hAnsi="GHEA Grapalat" w:cs="Sylfaen"/>
          <w:sz w:val="20"/>
          <w:szCs w:val="20"/>
          <w:lang w:val="pt-BR"/>
        </w:rPr>
        <w:t>։</w:t>
      </w:r>
    </w:p>
    <w:p w14:paraId="00A85B00" w14:textId="6C279D92" w:rsidR="00F02279" w:rsidRPr="000524FC" w:rsidRDefault="00F02279" w:rsidP="00F02279">
      <w:pPr>
        <w:tabs>
          <w:tab w:val="left" w:pos="1134"/>
        </w:tabs>
        <w:ind w:firstLine="720"/>
        <w:jc w:val="both"/>
        <w:rPr>
          <w:rFonts w:ascii="GHEA Grapalat" w:hAnsi="GHEA Grapalat" w:cs="Sylfaen"/>
          <w:sz w:val="20"/>
          <w:szCs w:val="20"/>
          <w:lang w:val="pt-BR"/>
        </w:rPr>
      </w:pPr>
      <w:r w:rsidRPr="003A6CDB">
        <w:rPr>
          <w:rFonts w:ascii="GHEA Grapalat" w:hAnsi="GHEA Grapalat" w:cs="Sylfaen"/>
          <w:sz w:val="20"/>
          <w:szCs w:val="20"/>
          <w:lang w:val="pt-BR"/>
        </w:rPr>
        <w:t>1.2</w:t>
      </w:r>
      <w:r w:rsidRPr="003A6CDB">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 xml:space="preserve">Կապալառուն </w:t>
      </w:r>
      <w:r w:rsidRPr="00FB1EC7">
        <w:rPr>
          <w:rFonts w:ascii="GHEA Grapalat" w:hAnsi="GHEA Grapalat" w:cs="Sylfaen"/>
          <w:sz w:val="20"/>
          <w:szCs w:val="20"/>
          <w:lang w:val="pt-BR"/>
        </w:rPr>
        <w:t>կատարում</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է քաղաքաշինական նորմատիվատեխնիկական և հաստատված նախագծանախահաշվային փաստաթղթերին, ինչպես նաև 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անբաժանելի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մասը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կազմող</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0524FC">
        <w:rPr>
          <w:rFonts w:ascii="GHEA Grapalat" w:hAnsi="GHEA Grapalat" w:cs="Sylfaen"/>
          <w:sz w:val="20"/>
          <w:szCs w:val="20"/>
          <w:lang w:val="pt-BR"/>
        </w:rPr>
        <w:t>-</w:t>
      </w:r>
      <w:r w:rsidRPr="00FB1EC7">
        <w:rPr>
          <w:rFonts w:ascii="GHEA Grapalat" w:hAnsi="GHEA Grapalat" w:cs="Sylfaen"/>
          <w:sz w:val="20"/>
          <w:szCs w:val="20"/>
          <w:lang w:val="pt-BR"/>
        </w:rPr>
        <w:t>նախահաշվին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0524FC">
        <w:rPr>
          <w:rFonts w:ascii="GHEA Grapalat" w:hAnsi="GHEA Grapalat" w:cs="Sylfaen"/>
          <w:sz w:val="20"/>
          <w:szCs w:val="20"/>
          <w:lang w:val="pt-BR"/>
        </w:rPr>
        <w:t>։</w:t>
      </w:r>
    </w:p>
    <w:p w14:paraId="0B226299" w14:textId="77777777" w:rsidR="00B47774" w:rsidRPr="000524FC" w:rsidRDefault="00F02279" w:rsidP="00B47774">
      <w:pPr>
        <w:tabs>
          <w:tab w:val="left" w:pos="1134"/>
        </w:tabs>
        <w:ind w:firstLine="720"/>
        <w:jc w:val="both"/>
        <w:rPr>
          <w:rFonts w:ascii="GHEA Grapalat" w:hAnsi="GHEA Grapalat" w:cs="Sylfaen"/>
          <w:sz w:val="20"/>
          <w:szCs w:val="20"/>
          <w:lang w:val="pt-BR"/>
        </w:rPr>
      </w:pPr>
      <w:r w:rsidRPr="000524FC">
        <w:rPr>
          <w:rFonts w:ascii="GHEA Grapalat" w:hAnsi="GHEA Grapalat" w:cs="Sylfaen"/>
          <w:sz w:val="20"/>
          <w:szCs w:val="20"/>
          <w:lang w:val="pt-BR"/>
        </w:rPr>
        <w:t>1.3</w:t>
      </w:r>
      <w:r w:rsidRPr="000524FC">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0524FC">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սկսվում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են</w:t>
      </w:r>
      <w:r w:rsidRPr="000524FC">
        <w:rPr>
          <w:rFonts w:ascii="GHEA Grapalat" w:hAnsi="GHEA Grapalat" w:cs="Sylfaen"/>
          <w:sz w:val="20"/>
          <w:szCs w:val="20"/>
          <w:lang w:val="pt-BR"/>
        </w:rPr>
        <w:t xml:space="preserve"> պ</w:t>
      </w:r>
      <w:r w:rsidRPr="00FB1EC7">
        <w:rPr>
          <w:rFonts w:ascii="GHEA Grapalat" w:hAnsi="GHEA Grapalat" w:cs="Sylfaen"/>
          <w:sz w:val="20"/>
          <w:szCs w:val="20"/>
          <w:lang w:val="pt-BR"/>
        </w:rPr>
        <w:t>այմանագիրն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ուժի</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մեջ</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մտնելուց</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հետո</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կատարման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0524FC">
        <w:rPr>
          <w:rFonts w:ascii="GHEA Grapalat" w:hAnsi="GHEA Grapalat" w:cs="Sylfaen"/>
          <w:sz w:val="20"/>
          <w:szCs w:val="20"/>
          <w:lang w:val="pt-BR"/>
        </w:rPr>
        <w:t xml:space="preserve">`  </w:t>
      </w:r>
      <w:r w:rsidR="00B47774" w:rsidRPr="000524FC">
        <w:rPr>
          <w:rFonts w:ascii="GHEA Grapalat" w:hAnsi="GHEA Grapalat" w:cs="Sylfaen"/>
          <w:sz w:val="20"/>
          <w:szCs w:val="20"/>
          <w:lang w:val="pt-BR"/>
        </w:rPr>
        <w:t xml:space="preserve">Համաձայն հավելված 2: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500484D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5868FADB"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3286AA1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965F73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A1B0F6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7C544B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21FAA9C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5"/>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089C74B0"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4EAF1BE0"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8C5FEA">
        <w:rPr>
          <w:rFonts w:ascii="GHEA Grapalat" w:hAnsi="GHEA Grapalat" w:cs="Sylfaen"/>
          <w:sz w:val="20"/>
          <w:szCs w:val="20"/>
          <w:lang w:val="pt-BR"/>
        </w:rPr>
        <w:t>30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535459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2A0D04A5"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23B65A54"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D19F0"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E554C8">
        <w:rPr>
          <w:rFonts w:ascii="GHEA Grapalat" w:hAnsi="GHEA Grapalat" w:cs="Sylfaen"/>
          <w:sz w:val="20"/>
          <w:szCs w:val="20"/>
          <w:lang w:val="hy-AM"/>
        </w:rPr>
        <w:t>30</w:t>
      </w:r>
      <w:r w:rsidR="00AA701D">
        <w:rPr>
          <w:rFonts w:ascii="GHEA Grapalat" w:hAnsi="GHEA Grapalat" w:cs="Sylfaen"/>
          <w:sz w:val="20"/>
          <w:szCs w:val="20"/>
          <w:lang w:val="hy-AM"/>
        </w:rPr>
        <w:t>-</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2"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2"/>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0677DE3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E554C8">
      <w:pPr>
        <w:tabs>
          <w:tab w:val="left" w:pos="1080"/>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4E89F0B5"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8C3893" w:rsidRPr="0093002B">
        <w:rPr>
          <w:rFonts w:ascii="GHEA Grapalat" w:hAnsi="GHEA Grapalat" w:cs="Arial"/>
          <w:sz w:val="20"/>
          <w:szCs w:val="20"/>
          <w:lang w:val="hy-AM"/>
        </w:rPr>
        <w:t>0,</w:t>
      </w:r>
      <w:r w:rsidR="00E76580">
        <w:rPr>
          <w:rFonts w:ascii="GHEA Grapalat" w:hAnsi="GHEA Grapalat" w:cs="Arial"/>
          <w:sz w:val="20"/>
          <w:szCs w:val="20"/>
          <w:lang w:val="hy-AM"/>
        </w:rPr>
        <w:t>18</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E76580">
        <w:rPr>
          <w:rFonts w:ascii="GHEA Grapalat" w:hAnsi="GHEA Grapalat" w:cs="Arial"/>
          <w:sz w:val="20"/>
          <w:szCs w:val="20"/>
          <w:lang w:val="hy-AM"/>
        </w:rPr>
        <w:t>տասութ</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հարյուրերորդական</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տոկոսի</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1D6C7DDA"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lastRenderedPageBreak/>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E76580" w:rsidRPr="00E76580">
        <w:rPr>
          <w:rFonts w:ascii="GHEA Grapalat" w:hAnsi="GHEA Grapalat" w:cs="Arial"/>
          <w:sz w:val="20"/>
          <w:szCs w:val="20"/>
          <w:lang w:val="hy-AM"/>
        </w:rPr>
        <w:t>3</w:t>
      </w:r>
      <w:r w:rsidR="00976CDA" w:rsidRPr="00FB1EC7">
        <w:rPr>
          <w:rFonts w:ascii="GHEA Grapalat" w:hAnsi="GHEA Grapalat" w:cs="Times Armenian"/>
          <w:sz w:val="20"/>
          <w:szCs w:val="20"/>
          <w:lang w:val="hy-AM"/>
        </w:rPr>
        <w:t xml:space="preserve"> (</w:t>
      </w:r>
      <w:r w:rsidR="00E76580">
        <w:rPr>
          <w:rFonts w:ascii="GHEA Grapalat" w:hAnsi="GHEA Grapalat" w:cs="Times Armenian"/>
          <w:sz w:val="20"/>
          <w:szCs w:val="20"/>
          <w:lang w:val="hy-AM"/>
        </w:rPr>
        <w:t>երեք</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6"/>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CCAF2F2"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8C3893" w:rsidRPr="0093002B">
        <w:rPr>
          <w:rFonts w:ascii="GHEA Grapalat" w:hAnsi="GHEA Grapalat" w:cs="Arial"/>
          <w:sz w:val="20"/>
          <w:szCs w:val="20"/>
          <w:lang w:val="hy-AM"/>
        </w:rPr>
        <w:t>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տասնորդական</w:t>
      </w:r>
      <w:r w:rsidR="008C3893" w:rsidRPr="0093002B">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3"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7781FA2B" w14:textId="77777777" w:rsidR="005A4FAA" w:rsidRDefault="005A4FAA"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10487" w:type="dxa"/>
        <w:tblInd w:w="85" w:type="dxa"/>
        <w:tblLook w:val="04A0" w:firstRow="1" w:lastRow="0" w:firstColumn="1" w:lastColumn="0" w:noHBand="0" w:noVBand="1"/>
      </w:tblPr>
      <w:tblGrid>
        <w:gridCol w:w="421"/>
        <w:gridCol w:w="3969"/>
        <w:gridCol w:w="6097"/>
      </w:tblGrid>
      <w:tr w:rsidR="005A4FAA" w14:paraId="51815EEE" w14:textId="77777777" w:rsidTr="005A4FAA">
        <w:tc>
          <w:tcPr>
            <w:tcW w:w="421" w:type="dxa"/>
          </w:tcPr>
          <w:p w14:paraId="66693B4B"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N</w:t>
            </w:r>
          </w:p>
        </w:tc>
        <w:tc>
          <w:tcPr>
            <w:tcW w:w="3969" w:type="dxa"/>
          </w:tcPr>
          <w:p w14:paraId="6E148B07"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Խախտումը</w:t>
            </w:r>
          </w:p>
        </w:tc>
        <w:tc>
          <w:tcPr>
            <w:tcW w:w="6097" w:type="dxa"/>
          </w:tcPr>
          <w:p w14:paraId="25268321"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Պատասխանատվությունը</w:t>
            </w:r>
          </w:p>
        </w:tc>
      </w:tr>
      <w:tr w:rsidR="005A4FAA" w:rsidRPr="00457AC6" w14:paraId="1050F607" w14:textId="77777777" w:rsidTr="005A4FAA">
        <w:tc>
          <w:tcPr>
            <w:tcW w:w="421" w:type="dxa"/>
          </w:tcPr>
          <w:p w14:paraId="6B23B769"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1</w:t>
            </w:r>
          </w:p>
        </w:tc>
        <w:tc>
          <w:tcPr>
            <w:tcW w:w="3969" w:type="dxa"/>
          </w:tcPr>
          <w:p w14:paraId="54402703"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6097" w:type="dxa"/>
          </w:tcPr>
          <w:p w14:paraId="3C257F46"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Հայաստանի Հանրապետության «Վարչական իրավախախտումների վերաբերյալ » օրեսնգրքի 157-15 հոդվածի 3-րդ մասի (100000 դրամ) համաձայն</w:t>
            </w:r>
          </w:p>
          <w:p w14:paraId="05906A76" w14:textId="77777777" w:rsidR="005A4FAA" w:rsidRPr="005A4FAA" w:rsidRDefault="005A4FAA" w:rsidP="00856B61">
            <w:pPr>
              <w:pStyle w:val="AutoCorrect"/>
              <w:jc w:val="center"/>
              <w:rPr>
                <w:rFonts w:ascii="GHEA Grapalat" w:hAnsi="GHEA Grapalat" w:cs="Sylfaen"/>
                <w:sz w:val="20"/>
                <w:szCs w:val="20"/>
                <w:lang w:val="hy-AM"/>
              </w:rPr>
            </w:pPr>
          </w:p>
        </w:tc>
      </w:tr>
      <w:tr w:rsidR="005A4FAA" w:rsidRPr="00457AC6" w14:paraId="1184ADA1" w14:textId="77777777" w:rsidTr="005A4FAA">
        <w:trPr>
          <w:trHeight w:val="1138"/>
        </w:trPr>
        <w:tc>
          <w:tcPr>
            <w:tcW w:w="421" w:type="dxa"/>
          </w:tcPr>
          <w:p w14:paraId="0CFB3720"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2</w:t>
            </w:r>
          </w:p>
        </w:tc>
        <w:tc>
          <w:tcPr>
            <w:tcW w:w="3969" w:type="dxa"/>
          </w:tcPr>
          <w:p w14:paraId="1C7E6C2B"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Նախագծանախահաշվային փաստաթղթերով սահմանված պահանջների չկատարում </w:t>
            </w:r>
          </w:p>
        </w:tc>
        <w:tc>
          <w:tcPr>
            <w:tcW w:w="6097" w:type="dxa"/>
          </w:tcPr>
          <w:p w14:paraId="3908612C"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Պատվիրատուի կողմից պայմանագիրը միակողմանի լուծարելու հիմք և տուգանք պայմանագրային գումարի 5% չափով</w:t>
            </w:r>
          </w:p>
        </w:tc>
      </w:tr>
      <w:tr w:rsidR="005A4FAA" w:rsidRPr="00457AC6" w14:paraId="76268887" w14:textId="77777777" w:rsidTr="005A4FAA">
        <w:trPr>
          <w:trHeight w:val="1423"/>
        </w:trPr>
        <w:tc>
          <w:tcPr>
            <w:tcW w:w="421" w:type="dxa"/>
          </w:tcPr>
          <w:p w14:paraId="2A05A865"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3</w:t>
            </w:r>
          </w:p>
        </w:tc>
        <w:tc>
          <w:tcPr>
            <w:tcW w:w="3969" w:type="dxa"/>
          </w:tcPr>
          <w:p w14:paraId="3619F94B"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Շինարարականաղբի</w:t>
            </w:r>
          </w:p>
          <w:p w14:paraId="1D7D7A7B"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չտեղափոխում</w:t>
            </w:r>
          </w:p>
          <w:p w14:paraId="71D0780E" w14:textId="77777777" w:rsidR="005A4FAA" w:rsidRPr="005A4FAA" w:rsidRDefault="005A4FAA" w:rsidP="00856B61">
            <w:pPr>
              <w:pStyle w:val="AutoCorrect"/>
              <w:jc w:val="center"/>
              <w:rPr>
                <w:rFonts w:ascii="GHEA Grapalat" w:hAnsi="GHEA Grapalat" w:cs="Sylfaen"/>
                <w:sz w:val="20"/>
                <w:szCs w:val="20"/>
                <w:lang w:val="hy-AM"/>
              </w:rPr>
            </w:pPr>
          </w:p>
        </w:tc>
        <w:tc>
          <w:tcPr>
            <w:tcW w:w="6097" w:type="dxa"/>
          </w:tcPr>
          <w:p w14:paraId="659A93D7"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Հայաստանի Հանրապետության «Վարչական իրավախախտումների վերաբերյալ » օրեսնգրքի 43.1–րդ հոդվածի 3-րդ մասի(մինչև 1 խմ 80 000 դրամ, 1խմ-իցավել200000 դրամ) համաձայն </w:t>
            </w:r>
          </w:p>
        </w:tc>
      </w:tr>
      <w:tr w:rsidR="005A4FAA" w:rsidRPr="00457AC6" w14:paraId="16E23ACE" w14:textId="77777777" w:rsidTr="005A4FAA">
        <w:trPr>
          <w:trHeight w:val="1126"/>
        </w:trPr>
        <w:tc>
          <w:tcPr>
            <w:tcW w:w="421" w:type="dxa"/>
          </w:tcPr>
          <w:p w14:paraId="3F5092B0"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4</w:t>
            </w:r>
          </w:p>
        </w:tc>
        <w:tc>
          <w:tcPr>
            <w:tcW w:w="3969" w:type="dxa"/>
          </w:tcPr>
          <w:p w14:paraId="1118364B"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Աշխատանքների կատարման ժամանակացույցի խախտում</w:t>
            </w:r>
          </w:p>
        </w:tc>
        <w:tc>
          <w:tcPr>
            <w:tcW w:w="6097" w:type="dxa"/>
          </w:tcPr>
          <w:p w14:paraId="68E7923E"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ՈՒշացման յուրաքանչյուր օրացուցային օրվա համար սահմանել 0.18% չափով տույժ չկատարված աշխատանքների համար:</w:t>
            </w:r>
          </w:p>
        </w:tc>
      </w:tr>
      <w:bookmarkEnd w:id="13"/>
    </w:tbl>
    <w:p w14:paraId="0D6772EE" w14:textId="113EB318" w:rsidR="00993BA8" w:rsidRPr="00A549C1"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lastRenderedPageBreak/>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5BF9C68B" w14:textId="77777777" w:rsidR="00680548" w:rsidRPr="00FB1EC7" w:rsidRDefault="00680548" w:rsidP="00F02279">
      <w:pPr>
        <w:tabs>
          <w:tab w:val="left" w:pos="1276"/>
        </w:tabs>
        <w:ind w:firstLine="720"/>
        <w:jc w:val="both"/>
        <w:rPr>
          <w:rFonts w:ascii="GHEA Grapalat" w:hAnsi="GHEA Grapalat"/>
          <w:sz w:val="20"/>
          <w:szCs w:val="20"/>
          <w:lang w:val="hy-AM"/>
        </w:rPr>
      </w:pPr>
    </w:p>
    <w:p w14:paraId="31AAFFDB" w14:textId="4E05F14B"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680548">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67113177" w:rsidR="00F02279" w:rsidRPr="00FB1EC7" w:rsidRDefault="00680548" w:rsidP="00680548">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FB1EC7">
        <w:rPr>
          <w:rFonts w:ascii="GHEA Grapalat" w:hAnsi="GHEA Grapalat"/>
          <w:sz w:val="20"/>
          <w:szCs w:val="20"/>
          <w:lang w:val="hy-AM"/>
        </w:rPr>
        <w:t>8.5</w:t>
      </w:r>
      <w:r w:rsidR="00F02279" w:rsidRPr="00FB1EC7">
        <w:rPr>
          <w:rFonts w:ascii="GHEA Grapalat" w:hAnsi="GHEA Grapalat"/>
          <w:sz w:val="20"/>
          <w:szCs w:val="20"/>
          <w:lang w:val="hy-AM"/>
        </w:rPr>
        <w:tab/>
        <w:t>Պ</w:t>
      </w:r>
      <w:r w:rsidR="00F02279" w:rsidRPr="00FB1EC7">
        <w:rPr>
          <w:rFonts w:ascii="GHEA Grapalat" w:hAnsi="GHEA Grapalat" w:cs="Sylfaen"/>
          <w:sz w:val="20"/>
          <w:szCs w:val="20"/>
          <w:lang w:val="hy-AM"/>
        </w:rPr>
        <w:t>այմանագրում</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փոփոխություններ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և</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լրացումներ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կարող</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են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կատարվել</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միայն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Կողմերի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փոխադարձ</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համաձայնությամբ</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համաձայնագիր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կնքելու</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միջոցով</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որը</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կհանդիսանա</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պայմանագրի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անբաժանելի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մասը</w:t>
      </w:r>
      <w:r w:rsidR="00F02279" w:rsidRPr="00FB1EC7">
        <w:rPr>
          <w:rFonts w:ascii="GHEA Grapalat" w:hAnsi="GHEA Grapalat" w:cs="Tahoma"/>
          <w:sz w:val="20"/>
          <w:szCs w:val="20"/>
          <w:lang w:val="hy-AM"/>
        </w:rPr>
        <w:t>։</w:t>
      </w:r>
      <w:r w:rsidR="00F02279"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7"/>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8"/>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lastRenderedPageBreak/>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7E57C0C2" w14:textId="0A3C32DB"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196ECE">
        <w:rPr>
          <w:rFonts w:ascii="GHEA Grapalat" w:hAnsi="GHEA Grapalat" w:cs="Sylfaen"/>
          <w:sz w:val="20"/>
          <w:szCs w:val="20"/>
          <w:lang w:val="hy-AM"/>
        </w:rPr>
        <w:t xml:space="preserve">Երևան քաղաքի </w:t>
      </w:r>
      <w:r w:rsidR="00147C60">
        <w:rPr>
          <w:rFonts w:ascii="GHEA Grapalat" w:hAnsi="GHEA Grapalat" w:cs="Sylfaen"/>
          <w:sz w:val="20"/>
          <w:szCs w:val="20"/>
          <w:lang w:val="hy-AM"/>
        </w:rPr>
        <w:t>Աջափնյակ</w:t>
      </w:r>
      <w:r w:rsidR="00CD1616">
        <w:rPr>
          <w:rFonts w:ascii="GHEA Grapalat" w:hAnsi="GHEA Grapalat" w:cs="Sylfaen"/>
          <w:sz w:val="20"/>
          <w:szCs w:val="20"/>
          <w:lang w:val="hy-AM"/>
        </w:rPr>
        <w:t xml:space="preserve"> վարչական շրջանի ղեկավարի աշխատակազմը</w:t>
      </w:r>
      <w:r w:rsidRPr="00196ECE">
        <w:rPr>
          <w:rFonts w:ascii="GHEA Grapalat" w:hAnsi="GHEA Grapalat" w:cs="Sylfaen"/>
          <w:sz w:val="20"/>
          <w:szCs w:val="20"/>
          <w:lang w:val="hy-AM"/>
        </w:rPr>
        <w:t>:</w:t>
      </w:r>
    </w:p>
    <w:p w14:paraId="7F8DE698" w14:textId="77777777" w:rsidR="00A54C71"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9"/>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77777777" w:rsidR="00AB54E9" w:rsidRDefault="00F02279" w:rsidP="007D34E7">
      <w:pPr>
        <w:ind w:firstLine="567"/>
        <w:jc w:val="right"/>
        <w:rPr>
          <w:rFonts w:ascii="GHEA Grapalat" w:hAnsi="GHEA Grapalat"/>
          <w:i/>
          <w:sz w:val="20"/>
          <w:szCs w:val="20"/>
          <w:lang w:val="hy-AM"/>
        </w:rPr>
        <w:sectPr w:rsidR="00AB54E9" w:rsidSect="00A06E6C">
          <w:footnotePr>
            <w:pos w:val="beneathText"/>
          </w:footnotePr>
          <w:pgSz w:w="11906" w:h="16838" w:code="9"/>
          <w:pgMar w:top="540" w:right="707" w:bottom="540" w:left="663"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7E33710E" w14:textId="77777777" w:rsidR="00E764D9" w:rsidRDefault="00E764D9" w:rsidP="00470C19">
      <w:pPr>
        <w:jc w:val="center"/>
        <w:rPr>
          <w:rFonts w:ascii="GHEA Grapalat" w:hAnsi="GHEA Grapalat" w:cs="Sylfaen"/>
          <w:b/>
          <w:lang w:val="hy-AM"/>
        </w:rPr>
      </w:pPr>
    </w:p>
    <w:p w14:paraId="550549E2" w14:textId="77777777" w:rsidR="002A406B" w:rsidRDefault="002A406B" w:rsidP="00470C19">
      <w:pPr>
        <w:jc w:val="center"/>
        <w:rPr>
          <w:rFonts w:ascii="GHEA Grapalat" w:hAnsi="GHEA Grapalat" w:cs="Sylfaen"/>
          <w:b/>
          <w:lang w:val="hy-AM"/>
        </w:rPr>
      </w:pPr>
    </w:p>
    <w:p w14:paraId="4B3C7A02" w14:textId="77777777" w:rsidR="00AE1275" w:rsidRPr="00D975A4" w:rsidRDefault="00AE1275" w:rsidP="00AE1275">
      <w:pPr>
        <w:jc w:val="center"/>
        <w:rPr>
          <w:rFonts w:ascii="GHEA Grapalat" w:hAnsi="GHEA Grapalat"/>
          <w:b/>
          <w:i/>
          <w:sz w:val="20"/>
          <w:lang w:val="hy-AM"/>
        </w:rPr>
      </w:pPr>
      <w:r w:rsidRPr="008E1AE7">
        <w:rPr>
          <w:rFonts w:ascii="GHEA Grapalat" w:hAnsi="GHEA Grapalat"/>
          <w:b/>
          <w:i/>
          <w:sz w:val="20"/>
          <w:lang w:val="hy-AM"/>
        </w:rPr>
        <w:t>ՏԵԽՆԻԿԱԿԱՆ ԲՆՈՒԹԱԳԻՐ - ԳՆՄԱՆ ԺԱՄԱՆԱԿԱՑՈՒՅՑ</w:t>
      </w:r>
    </w:p>
    <w:p w14:paraId="6A216947" w14:textId="77777777" w:rsidR="00AE1275" w:rsidRPr="00F402CA" w:rsidRDefault="00AE1275" w:rsidP="00AE1275">
      <w:pPr>
        <w:jc w:val="right"/>
        <w:rPr>
          <w:rFonts w:ascii="GHEA Grapalat" w:hAnsi="GHEA Grapalat"/>
          <w:sz w:val="20"/>
          <w:lang w:val="hy-AM"/>
        </w:rPr>
      </w:pPr>
      <w:r w:rsidRPr="00F402CA">
        <w:rPr>
          <w:rFonts w:ascii="GHEA Grapalat" w:hAnsi="GHEA Grapalat"/>
          <w:sz w:val="20"/>
          <w:lang w:val="hy-AM"/>
        </w:rPr>
        <w:t>ՀՀ դրամ</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530"/>
        <w:gridCol w:w="5040"/>
        <w:gridCol w:w="720"/>
        <w:gridCol w:w="1350"/>
        <w:gridCol w:w="630"/>
        <w:gridCol w:w="2430"/>
        <w:gridCol w:w="2700"/>
        <w:gridCol w:w="19"/>
      </w:tblGrid>
      <w:tr w:rsidR="00817DAF" w:rsidRPr="00817DAF" w14:paraId="4E26D009" w14:textId="77777777" w:rsidTr="002E6BB8">
        <w:trPr>
          <w:trHeight w:val="311"/>
        </w:trPr>
        <w:tc>
          <w:tcPr>
            <w:tcW w:w="14884" w:type="dxa"/>
            <w:gridSpan w:val="9"/>
          </w:tcPr>
          <w:p w14:paraId="44A02135" w14:textId="77777777" w:rsidR="00817DAF" w:rsidRPr="00817DAF" w:rsidRDefault="00817DAF" w:rsidP="002E6BB8">
            <w:pPr>
              <w:jc w:val="center"/>
              <w:rPr>
                <w:rFonts w:ascii="GHEA Grapalat" w:eastAsia="Calibri" w:hAnsi="GHEA Grapalat" w:cs="Calibri"/>
                <w:sz w:val="20"/>
                <w:szCs w:val="20"/>
                <w:lang w:val="hy-AM"/>
              </w:rPr>
            </w:pPr>
            <w:r w:rsidRPr="00817DAF">
              <w:rPr>
                <w:rFonts w:ascii="GHEA Grapalat" w:eastAsia="Calibri" w:hAnsi="GHEA Grapalat" w:cs="Calibri"/>
                <w:sz w:val="20"/>
                <w:szCs w:val="20"/>
                <w:lang w:val="hy-AM"/>
              </w:rPr>
              <w:t>Աշխատանքի</w:t>
            </w:r>
          </w:p>
        </w:tc>
      </w:tr>
      <w:tr w:rsidR="00817DAF" w:rsidRPr="00817DAF" w14:paraId="5C120216" w14:textId="77777777" w:rsidTr="002E6BB8">
        <w:trPr>
          <w:trHeight w:val="219"/>
        </w:trPr>
        <w:tc>
          <w:tcPr>
            <w:tcW w:w="465" w:type="dxa"/>
            <w:vMerge w:val="restart"/>
            <w:vAlign w:val="center"/>
          </w:tcPr>
          <w:p w14:paraId="4207C4AF" w14:textId="77777777" w:rsidR="00817DAF" w:rsidRPr="00817DAF" w:rsidRDefault="00817DAF" w:rsidP="002E6BB8">
            <w:pPr>
              <w:jc w:val="center"/>
              <w:rPr>
                <w:rFonts w:ascii="GHEA Grapalat" w:eastAsia="Calibri" w:hAnsi="GHEA Grapalat" w:cs="Calibri"/>
                <w:sz w:val="20"/>
                <w:szCs w:val="20"/>
              </w:rPr>
            </w:pPr>
            <w:r w:rsidRPr="00817DAF">
              <w:rPr>
                <w:rFonts w:ascii="GHEA Grapalat" w:eastAsia="Calibri" w:hAnsi="GHEA Grapalat" w:cs="Calibri"/>
                <w:sz w:val="20"/>
                <w:szCs w:val="20"/>
              </w:rPr>
              <w:t>չ/հ</w:t>
            </w:r>
          </w:p>
        </w:tc>
        <w:tc>
          <w:tcPr>
            <w:tcW w:w="1530" w:type="dxa"/>
            <w:vMerge w:val="restart"/>
            <w:vAlign w:val="center"/>
          </w:tcPr>
          <w:p w14:paraId="3F113821"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գնումների</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պլանով</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նախատեսված</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միջանցիկ</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ծածկագիրը</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ըստ</w:t>
            </w:r>
            <w:proofErr w:type="spellEnd"/>
            <w:r w:rsidRPr="00817DAF">
              <w:rPr>
                <w:rFonts w:ascii="GHEA Grapalat" w:eastAsia="Calibri" w:hAnsi="GHEA Grapalat" w:cs="Calibri"/>
                <w:sz w:val="20"/>
                <w:szCs w:val="20"/>
              </w:rPr>
              <w:t xml:space="preserve"> ԳՄԱ </w:t>
            </w:r>
            <w:proofErr w:type="spellStart"/>
            <w:r w:rsidRPr="00817DAF">
              <w:rPr>
                <w:rFonts w:ascii="GHEA Grapalat" w:eastAsia="Calibri" w:hAnsi="GHEA Grapalat" w:cs="Calibri"/>
                <w:sz w:val="20"/>
                <w:szCs w:val="20"/>
              </w:rPr>
              <w:t>դասակարգման</w:t>
            </w:r>
            <w:proofErr w:type="spellEnd"/>
            <w:r w:rsidRPr="00817DAF">
              <w:rPr>
                <w:rFonts w:ascii="GHEA Grapalat" w:eastAsia="Calibri" w:hAnsi="GHEA Grapalat" w:cs="Calibri"/>
                <w:sz w:val="20"/>
                <w:szCs w:val="20"/>
              </w:rPr>
              <w:t xml:space="preserve"> (CPV)</w:t>
            </w:r>
          </w:p>
        </w:tc>
        <w:tc>
          <w:tcPr>
            <w:tcW w:w="5040" w:type="dxa"/>
            <w:vMerge w:val="restart"/>
            <w:vAlign w:val="center"/>
          </w:tcPr>
          <w:p w14:paraId="12A31991"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տեխնիկական</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բնութագիրը</w:t>
            </w:r>
            <w:proofErr w:type="spellEnd"/>
          </w:p>
        </w:tc>
        <w:tc>
          <w:tcPr>
            <w:tcW w:w="720" w:type="dxa"/>
            <w:vMerge w:val="restart"/>
            <w:vAlign w:val="center"/>
          </w:tcPr>
          <w:p w14:paraId="16187F68"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չափման</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միավորը</w:t>
            </w:r>
            <w:proofErr w:type="spellEnd"/>
          </w:p>
        </w:tc>
        <w:tc>
          <w:tcPr>
            <w:tcW w:w="1350" w:type="dxa"/>
            <w:vMerge w:val="restart"/>
            <w:vAlign w:val="center"/>
          </w:tcPr>
          <w:p w14:paraId="44DC874E"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ընդհանուր</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գինը</w:t>
            </w:r>
            <w:proofErr w:type="spellEnd"/>
            <w:r w:rsidRPr="00817DAF">
              <w:rPr>
                <w:rFonts w:ascii="GHEA Grapalat" w:eastAsia="Calibri" w:hAnsi="GHEA Grapalat" w:cs="Calibri"/>
                <w:sz w:val="20"/>
                <w:szCs w:val="20"/>
                <w:lang w:val="hy-AM"/>
              </w:rPr>
              <w:t xml:space="preserve"> </w:t>
            </w:r>
            <w:r w:rsidRPr="00817DAF">
              <w:rPr>
                <w:rFonts w:ascii="GHEA Grapalat" w:eastAsia="Calibri" w:hAnsi="GHEA Grapalat" w:cs="Calibri"/>
                <w:sz w:val="20"/>
                <w:szCs w:val="20"/>
              </w:rPr>
              <w:t xml:space="preserve">/ՀՀ </w:t>
            </w:r>
            <w:proofErr w:type="spellStart"/>
            <w:r w:rsidRPr="00817DAF">
              <w:rPr>
                <w:rFonts w:ascii="GHEA Grapalat" w:eastAsia="Calibri" w:hAnsi="GHEA Grapalat" w:cs="Calibri"/>
                <w:sz w:val="20"/>
                <w:szCs w:val="20"/>
              </w:rPr>
              <w:t>դրամ</w:t>
            </w:r>
            <w:proofErr w:type="spellEnd"/>
          </w:p>
        </w:tc>
        <w:tc>
          <w:tcPr>
            <w:tcW w:w="630" w:type="dxa"/>
            <w:vMerge w:val="restart"/>
            <w:vAlign w:val="center"/>
          </w:tcPr>
          <w:p w14:paraId="5B3FA2F6"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ընդհանուր</w:t>
            </w:r>
            <w:proofErr w:type="spellEnd"/>
            <w:r w:rsidRPr="00817DAF">
              <w:rPr>
                <w:rFonts w:ascii="GHEA Grapalat" w:eastAsia="Calibri" w:hAnsi="GHEA Grapalat" w:cs="Calibri"/>
                <w:sz w:val="20"/>
                <w:szCs w:val="20"/>
              </w:rPr>
              <w:t xml:space="preserve"> </w:t>
            </w:r>
            <w:proofErr w:type="spellStart"/>
            <w:r w:rsidRPr="00817DAF">
              <w:rPr>
                <w:rFonts w:ascii="GHEA Grapalat" w:eastAsia="Calibri" w:hAnsi="GHEA Grapalat" w:cs="Calibri"/>
                <w:sz w:val="20"/>
                <w:szCs w:val="20"/>
              </w:rPr>
              <w:t>քանակը</w:t>
            </w:r>
            <w:proofErr w:type="spellEnd"/>
          </w:p>
        </w:tc>
        <w:tc>
          <w:tcPr>
            <w:tcW w:w="5149" w:type="dxa"/>
            <w:gridSpan w:val="3"/>
          </w:tcPr>
          <w:p w14:paraId="335B993A"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Կատարման</w:t>
            </w:r>
            <w:proofErr w:type="spellEnd"/>
          </w:p>
        </w:tc>
      </w:tr>
      <w:tr w:rsidR="00817DAF" w:rsidRPr="00817DAF" w14:paraId="65C1E20B" w14:textId="77777777" w:rsidTr="002E6BB8">
        <w:trPr>
          <w:gridAfter w:val="1"/>
          <w:wAfter w:w="19" w:type="dxa"/>
          <w:trHeight w:val="445"/>
        </w:trPr>
        <w:tc>
          <w:tcPr>
            <w:tcW w:w="465" w:type="dxa"/>
            <w:vMerge/>
            <w:vAlign w:val="center"/>
          </w:tcPr>
          <w:p w14:paraId="39E6F2CA" w14:textId="77777777" w:rsidR="00817DAF" w:rsidRPr="00817DAF" w:rsidRDefault="00817DAF" w:rsidP="002E6BB8">
            <w:pPr>
              <w:jc w:val="center"/>
              <w:rPr>
                <w:rFonts w:ascii="GHEA Grapalat" w:eastAsia="Calibri" w:hAnsi="GHEA Grapalat" w:cs="Calibri"/>
                <w:sz w:val="20"/>
                <w:szCs w:val="20"/>
              </w:rPr>
            </w:pPr>
          </w:p>
        </w:tc>
        <w:tc>
          <w:tcPr>
            <w:tcW w:w="1530" w:type="dxa"/>
            <w:vMerge/>
            <w:vAlign w:val="center"/>
          </w:tcPr>
          <w:p w14:paraId="6BFCFF54" w14:textId="77777777" w:rsidR="00817DAF" w:rsidRPr="00817DAF" w:rsidRDefault="00817DAF" w:rsidP="002E6BB8">
            <w:pPr>
              <w:jc w:val="center"/>
              <w:rPr>
                <w:rFonts w:ascii="GHEA Grapalat" w:eastAsia="Calibri" w:hAnsi="GHEA Grapalat" w:cs="Calibri"/>
                <w:sz w:val="20"/>
                <w:szCs w:val="20"/>
              </w:rPr>
            </w:pPr>
          </w:p>
        </w:tc>
        <w:tc>
          <w:tcPr>
            <w:tcW w:w="5040" w:type="dxa"/>
            <w:vMerge/>
            <w:vAlign w:val="center"/>
          </w:tcPr>
          <w:p w14:paraId="63DC3273" w14:textId="77777777" w:rsidR="00817DAF" w:rsidRPr="00817DAF" w:rsidRDefault="00817DAF" w:rsidP="002E6BB8">
            <w:pPr>
              <w:jc w:val="center"/>
              <w:rPr>
                <w:rFonts w:ascii="GHEA Grapalat" w:eastAsia="Calibri" w:hAnsi="GHEA Grapalat" w:cs="Calibri"/>
                <w:sz w:val="20"/>
                <w:szCs w:val="20"/>
              </w:rPr>
            </w:pPr>
          </w:p>
        </w:tc>
        <w:tc>
          <w:tcPr>
            <w:tcW w:w="720" w:type="dxa"/>
            <w:vMerge/>
            <w:vAlign w:val="center"/>
          </w:tcPr>
          <w:p w14:paraId="11884637" w14:textId="77777777" w:rsidR="00817DAF" w:rsidRPr="00817DAF" w:rsidRDefault="00817DAF" w:rsidP="002E6BB8">
            <w:pPr>
              <w:jc w:val="center"/>
              <w:rPr>
                <w:rFonts w:ascii="GHEA Grapalat" w:eastAsia="Calibri" w:hAnsi="GHEA Grapalat" w:cs="Calibri"/>
                <w:sz w:val="20"/>
                <w:szCs w:val="20"/>
              </w:rPr>
            </w:pPr>
          </w:p>
        </w:tc>
        <w:tc>
          <w:tcPr>
            <w:tcW w:w="1350" w:type="dxa"/>
            <w:vMerge/>
            <w:vAlign w:val="center"/>
          </w:tcPr>
          <w:p w14:paraId="33FA56B1" w14:textId="77777777" w:rsidR="00817DAF" w:rsidRPr="00817DAF" w:rsidRDefault="00817DAF" w:rsidP="002E6BB8">
            <w:pPr>
              <w:jc w:val="center"/>
              <w:rPr>
                <w:rFonts w:ascii="GHEA Grapalat" w:eastAsia="Calibri" w:hAnsi="GHEA Grapalat" w:cs="Calibri"/>
                <w:sz w:val="20"/>
                <w:szCs w:val="20"/>
              </w:rPr>
            </w:pPr>
          </w:p>
        </w:tc>
        <w:tc>
          <w:tcPr>
            <w:tcW w:w="630" w:type="dxa"/>
            <w:vMerge/>
            <w:vAlign w:val="center"/>
          </w:tcPr>
          <w:p w14:paraId="25DC8C4F" w14:textId="77777777" w:rsidR="00817DAF" w:rsidRPr="00817DAF" w:rsidRDefault="00817DAF" w:rsidP="002E6BB8">
            <w:pPr>
              <w:jc w:val="center"/>
              <w:rPr>
                <w:rFonts w:ascii="GHEA Grapalat" w:eastAsia="Calibri" w:hAnsi="GHEA Grapalat" w:cs="Calibri"/>
                <w:sz w:val="20"/>
                <w:szCs w:val="20"/>
              </w:rPr>
            </w:pPr>
          </w:p>
        </w:tc>
        <w:tc>
          <w:tcPr>
            <w:tcW w:w="2430" w:type="dxa"/>
            <w:vAlign w:val="center"/>
          </w:tcPr>
          <w:p w14:paraId="18FF7B88"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հասցեն</w:t>
            </w:r>
            <w:proofErr w:type="spellEnd"/>
          </w:p>
        </w:tc>
        <w:tc>
          <w:tcPr>
            <w:tcW w:w="2700" w:type="dxa"/>
            <w:vAlign w:val="center"/>
          </w:tcPr>
          <w:p w14:paraId="1C32D92A"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t>Ժամկետը</w:t>
            </w:r>
            <w:proofErr w:type="spellEnd"/>
            <w:r w:rsidRPr="00817DAF">
              <w:rPr>
                <w:rFonts w:ascii="GHEA Grapalat" w:eastAsia="Calibri" w:hAnsi="GHEA Grapalat" w:cs="Calibri"/>
                <w:sz w:val="20"/>
                <w:szCs w:val="20"/>
              </w:rPr>
              <w:t>**</w:t>
            </w:r>
          </w:p>
        </w:tc>
      </w:tr>
      <w:tr w:rsidR="00817DAF" w:rsidRPr="00457AC6" w14:paraId="69E4A74E" w14:textId="77777777" w:rsidTr="002E6BB8">
        <w:trPr>
          <w:gridAfter w:val="1"/>
          <w:wAfter w:w="19" w:type="dxa"/>
          <w:trHeight w:val="246"/>
        </w:trPr>
        <w:tc>
          <w:tcPr>
            <w:tcW w:w="465" w:type="dxa"/>
            <w:vAlign w:val="center"/>
          </w:tcPr>
          <w:p w14:paraId="5A09AC44" w14:textId="77777777" w:rsidR="00817DAF" w:rsidRPr="00817DAF" w:rsidRDefault="00817DAF" w:rsidP="002E6BB8">
            <w:pPr>
              <w:jc w:val="center"/>
              <w:rPr>
                <w:rFonts w:ascii="GHEA Grapalat" w:eastAsia="Calibri" w:hAnsi="GHEA Grapalat" w:cs="Calibri"/>
                <w:sz w:val="20"/>
                <w:szCs w:val="20"/>
              </w:rPr>
            </w:pPr>
            <w:r w:rsidRPr="00817DAF">
              <w:rPr>
                <w:rFonts w:ascii="GHEA Grapalat" w:eastAsia="Calibri" w:hAnsi="GHEA Grapalat" w:cs="Calibri"/>
                <w:sz w:val="20"/>
                <w:szCs w:val="20"/>
              </w:rPr>
              <w:t>1</w:t>
            </w:r>
          </w:p>
        </w:tc>
        <w:tc>
          <w:tcPr>
            <w:tcW w:w="1530" w:type="dxa"/>
            <w:shd w:val="clear" w:color="auto" w:fill="auto"/>
            <w:vAlign w:val="center"/>
          </w:tcPr>
          <w:p w14:paraId="4022989A" w14:textId="77777777" w:rsidR="00817DAF" w:rsidRPr="00817DAF" w:rsidRDefault="00817DAF" w:rsidP="002E6BB8">
            <w:pPr>
              <w:ind w:right="180"/>
              <w:rPr>
                <w:rFonts w:ascii="GHEA Grapalat" w:eastAsia="Calibri" w:hAnsi="GHEA Grapalat" w:cs="Calibri"/>
                <w:sz w:val="20"/>
                <w:szCs w:val="20"/>
                <w:lang w:val="hy-AM"/>
              </w:rPr>
            </w:pPr>
            <w:r w:rsidRPr="00817DAF">
              <w:rPr>
                <w:rFonts w:ascii="GHEA Grapalat" w:eastAsia="Calibri" w:hAnsi="GHEA Grapalat" w:cs="Calibri"/>
                <w:sz w:val="20"/>
                <w:szCs w:val="20"/>
                <w:lang w:val="hy-AM"/>
              </w:rPr>
              <w:t>45461100/22</w:t>
            </w:r>
          </w:p>
        </w:tc>
        <w:tc>
          <w:tcPr>
            <w:tcW w:w="5040" w:type="dxa"/>
          </w:tcPr>
          <w:p w14:paraId="0A451501" w14:textId="77777777" w:rsidR="00817DAF" w:rsidRPr="00817DAF" w:rsidRDefault="00817DAF" w:rsidP="002E6BB8">
            <w:pPr>
              <w:ind w:right="180"/>
              <w:rPr>
                <w:rFonts w:ascii="GHEA Grapalat" w:eastAsia="Calibri" w:hAnsi="GHEA Grapalat"/>
                <w:b/>
                <w:color w:val="000000"/>
                <w:sz w:val="20"/>
                <w:szCs w:val="20"/>
                <w:lang w:val="hy-AM"/>
              </w:rPr>
            </w:pPr>
            <w:r w:rsidRPr="00817DAF">
              <w:rPr>
                <w:rFonts w:ascii="GHEA Grapalat" w:eastAsia="Calibri" w:hAnsi="GHEA Grapalat"/>
                <w:b/>
                <w:color w:val="000000"/>
                <w:sz w:val="20"/>
                <w:szCs w:val="20"/>
                <w:lang w:val="hy-AM"/>
              </w:rPr>
              <w:t>Աջափնյակ  վարչական շրջանի վարչական շենքի վերանորոգման աշխատանքներ</w:t>
            </w:r>
          </w:p>
          <w:p w14:paraId="17437EAA" w14:textId="77777777" w:rsidR="00817DAF" w:rsidRPr="00817DAF" w:rsidRDefault="00817DAF" w:rsidP="002E6BB8">
            <w:pPr>
              <w:ind w:right="180"/>
              <w:rPr>
                <w:rFonts w:ascii="GHEA Grapalat" w:eastAsia="Calibri" w:hAnsi="GHEA Grapalat"/>
                <w:b/>
                <w:color w:val="000000"/>
                <w:sz w:val="20"/>
                <w:szCs w:val="20"/>
                <w:lang w:val="hy-AM"/>
              </w:rPr>
            </w:pPr>
          </w:p>
          <w:p w14:paraId="135EF52F" w14:textId="77777777" w:rsidR="00817DAF" w:rsidRPr="00817DAF" w:rsidRDefault="00817DAF" w:rsidP="002E6BB8">
            <w:pPr>
              <w:ind w:right="180"/>
              <w:rPr>
                <w:rFonts w:eastAsia="Calibri"/>
                <w:b/>
                <w:color w:val="000000"/>
                <w:sz w:val="20"/>
                <w:szCs w:val="20"/>
                <w:lang w:val="hy-AM"/>
              </w:rPr>
            </w:pPr>
            <w:r w:rsidRPr="00817DAF">
              <w:rPr>
                <w:rFonts w:ascii="GHEA Grapalat" w:eastAsia="Calibri" w:hAnsi="GHEA Grapalat"/>
                <w:b/>
                <w:color w:val="000000"/>
                <w:sz w:val="20"/>
                <w:szCs w:val="20"/>
                <w:lang w:val="hy-AM"/>
              </w:rPr>
              <w:t>Կապալառուն պետք է իրականացնի</w:t>
            </w:r>
            <w:r w:rsidRPr="00817DAF">
              <w:rPr>
                <w:rFonts w:eastAsia="Calibri"/>
                <w:b/>
                <w:color w:val="000000"/>
                <w:sz w:val="20"/>
                <w:szCs w:val="20"/>
                <w:lang w:val="hy-AM"/>
              </w:rPr>
              <w:t>․</w:t>
            </w:r>
          </w:p>
          <w:p w14:paraId="3CF0D31B" w14:textId="77777777" w:rsidR="00817DAF" w:rsidRPr="00817DAF" w:rsidRDefault="00817DAF" w:rsidP="002E6BB8">
            <w:pPr>
              <w:ind w:right="180"/>
              <w:rPr>
                <w:rFonts w:ascii="GHEA Grapalat" w:eastAsia="Calibri" w:hAnsi="GHEA Grapalat"/>
                <w:color w:val="000000"/>
                <w:sz w:val="20"/>
                <w:szCs w:val="20"/>
                <w:lang w:val="hy-AM"/>
              </w:rPr>
            </w:pPr>
          </w:p>
          <w:p w14:paraId="7DDF9423"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1</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Գոյություն ունեցող բետոնե հատակների ապամոնտաժում</w:t>
            </w:r>
          </w:p>
          <w:p w14:paraId="0543010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2</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Միջնորմի,</w:t>
            </w:r>
            <w:r w:rsidRPr="00817DAF">
              <w:rPr>
                <w:rFonts w:ascii="GHEA Grapalat" w:hAnsi="GHEA Grapalat"/>
                <w:sz w:val="20"/>
                <w:szCs w:val="20"/>
                <w:lang w:val="hy-AM"/>
              </w:rPr>
              <w:t xml:space="preserve"> </w:t>
            </w:r>
            <w:r w:rsidRPr="00817DAF">
              <w:rPr>
                <w:rFonts w:ascii="GHEA Grapalat" w:eastAsia="Calibri" w:hAnsi="GHEA Grapalat"/>
                <w:color w:val="000000"/>
                <w:sz w:val="20"/>
                <w:szCs w:val="20"/>
                <w:lang w:val="hy-AM"/>
              </w:rPr>
              <w:t>նոր դռան բացվածքի,աստիճանների կերամոգրանիտե սալիկների,սանհանգույցի պատերի և հատակի սալիկների,պատերի արտաքին սվաղի քանդում։</w:t>
            </w:r>
          </w:p>
          <w:p w14:paraId="768BE66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3</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Պատերի և շեպերի  մաքրում հին  ներկանյութից</w:t>
            </w:r>
          </w:p>
          <w:p w14:paraId="7013BED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4</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Դռների ապամոնտաժում</w:t>
            </w:r>
          </w:p>
          <w:p w14:paraId="408DE10D"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5</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Շենքի ետնամասում արտաքին պատի ջրամեկուսացում իրականացնելու համար</w:t>
            </w:r>
            <w:r w:rsidRPr="00817DAF">
              <w:rPr>
                <w:rFonts w:eastAsia="Calibri"/>
                <w:color w:val="000000"/>
                <w:sz w:val="20"/>
                <w:szCs w:val="20"/>
                <w:lang w:val="hy-AM"/>
              </w:rPr>
              <w:t>․</w:t>
            </w:r>
          </w:p>
          <w:p w14:paraId="1DFF958D"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t>-</w:t>
            </w:r>
            <w:r w:rsidRPr="00817DAF">
              <w:rPr>
                <w:rFonts w:ascii="GHEA Grapalat" w:eastAsia="Calibri" w:hAnsi="GHEA Grapalat"/>
                <w:color w:val="000000"/>
                <w:sz w:val="20"/>
                <w:szCs w:val="20"/>
                <w:lang w:val="hy-AM"/>
              </w:rPr>
              <w:t>Բնահողի քանդում,ետլիցք,նախապատրաստական շերտի իրականացում տոպհանումով</w:t>
            </w:r>
          </w:p>
          <w:p w14:paraId="7119164A"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t>-</w:t>
            </w:r>
            <w:r w:rsidRPr="00817DAF">
              <w:rPr>
                <w:rFonts w:ascii="GHEA Grapalat" w:eastAsia="Calibri" w:hAnsi="GHEA Grapalat"/>
                <w:color w:val="000000"/>
                <w:sz w:val="20"/>
                <w:szCs w:val="20"/>
                <w:lang w:val="hy-AM"/>
              </w:rPr>
              <w:t>Սալվացքի ցանցապատում և բետոնացում</w:t>
            </w:r>
          </w:p>
          <w:p w14:paraId="6A790D71"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t>-</w:t>
            </w:r>
            <w:r w:rsidRPr="00817DAF">
              <w:rPr>
                <w:rFonts w:ascii="GHEA Grapalat" w:eastAsia="Calibri" w:hAnsi="GHEA Grapalat"/>
                <w:color w:val="000000"/>
                <w:sz w:val="20"/>
                <w:szCs w:val="20"/>
                <w:lang w:val="hy-AM"/>
              </w:rPr>
              <w:t>Բազալտե նոր եզրաքարերի տեղադրում</w:t>
            </w:r>
          </w:p>
          <w:p w14:paraId="41058BEE"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t>-</w:t>
            </w:r>
            <w:r w:rsidRPr="00817DAF">
              <w:rPr>
                <w:rFonts w:ascii="GHEA Grapalat" w:eastAsia="Calibri" w:hAnsi="GHEA Grapalat"/>
                <w:color w:val="000000"/>
                <w:sz w:val="20"/>
                <w:szCs w:val="20"/>
                <w:lang w:val="hy-AM"/>
              </w:rPr>
              <w:t>Սալվածքի իրականացում բազատել սալերով</w:t>
            </w:r>
          </w:p>
          <w:p w14:paraId="0CD6082C"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lastRenderedPageBreak/>
              <w:t>-</w:t>
            </w:r>
            <w:r w:rsidRPr="00817DAF">
              <w:rPr>
                <w:rFonts w:ascii="GHEA Grapalat" w:eastAsia="Calibri" w:hAnsi="GHEA Grapalat"/>
                <w:color w:val="000000"/>
                <w:sz w:val="20"/>
                <w:szCs w:val="20"/>
                <w:lang w:val="hy-AM"/>
              </w:rPr>
              <w:t>Պատերի և ծեպերի արտաքին սվաղ՝ցեմենտավազի շաղախով</w:t>
            </w:r>
          </w:p>
          <w:p w14:paraId="0A044A3E" w14:textId="77777777" w:rsidR="00817DAF" w:rsidRPr="00817DAF" w:rsidRDefault="00817DAF" w:rsidP="002E6BB8">
            <w:pPr>
              <w:rPr>
                <w:rFonts w:ascii="GHEA Grapalat" w:eastAsia="Calibri" w:hAnsi="GHEA Grapalat"/>
                <w:color w:val="000000"/>
                <w:sz w:val="20"/>
                <w:szCs w:val="20"/>
                <w:lang w:val="hy-AM"/>
              </w:rPr>
            </w:pPr>
            <w:r w:rsidRPr="00817DAF">
              <w:rPr>
                <w:rFonts w:eastAsia="Calibri"/>
                <w:color w:val="000000"/>
                <w:sz w:val="20"/>
                <w:szCs w:val="20"/>
                <w:lang w:val="hy-AM"/>
              </w:rPr>
              <w:t>-</w:t>
            </w:r>
            <w:r w:rsidRPr="00817DAF">
              <w:rPr>
                <w:rFonts w:ascii="GHEA Grapalat" w:eastAsia="Calibri" w:hAnsi="GHEA Grapalat"/>
                <w:color w:val="000000"/>
                <w:sz w:val="20"/>
                <w:szCs w:val="20"/>
                <w:lang w:val="hy-AM"/>
              </w:rPr>
              <w:t>Պատի ջրամեկուսացում 1 շերտ բիտումային մածիկով</w:t>
            </w:r>
          </w:p>
          <w:p w14:paraId="61A0E039"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6</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Աշխատասենյակների օդորակիչների ապամոնտաժում և վերատեղադրում՝ ներառյալ լիցքավորումը</w:t>
            </w:r>
          </w:p>
          <w:p w14:paraId="73C6D148"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7</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Գոյություն ունեցող գույքի տեղափոխում</w:t>
            </w:r>
          </w:p>
          <w:p w14:paraId="2D57AA8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8</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1-ին հարկի բետոնե հատակի իրականացում</w:t>
            </w:r>
          </w:p>
          <w:p w14:paraId="17368C36"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-Տոպանված խճի պատրաստում</w:t>
            </w:r>
          </w:p>
          <w:p w14:paraId="22ADB4CF"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-Բետոնե նախաշերտի պատրաստում</w:t>
            </w:r>
          </w:p>
          <w:p w14:paraId="7CFE1DB8"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-Ջրամեկուսիչ շերտի իրականացում</w:t>
            </w:r>
          </w:p>
          <w:p w14:paraId="3BC728B6"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-Բետոնե հատակի իրականացում՝ մետաղական ցանցով</w:t>
            </w:r>
          </w:p>
          <w:p w14:paraId="6271942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-Դռների և պատուհանների շարի իրականացում</w:t>
            </w:r>
          </w:p>
          <w:p w14:paraId="3A4E55D2"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-Դռան բացվածքի իրականացում,ուժեղացումով,</w:t>
            </w:r>
          </w:p>
          <w:p w14:paraId="6A3F1A1A"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շրջանակային, մետաղական տարրերով</w:t>
            </w:r>
          </w:p>
          <w:p w14:paraId="11D935D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9</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Հարդարման աշխատանքներ</w:t>
            </w:r>
          </w:p>
          <w:p w14:paraId="54F3E74D"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-Պատերի և շեպերի մասնակի սվաղ գիպսոնիտով՝ մետաղական անկյունակների տեղադրումով</w:t>
            </w:r>
          </w:p>
          <w:p w14:paraId="2BFD5F86"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 Պատերի և շեպերի ծեփամածիկում և լատեքսայւին ներկում</w:t>
            </w:r>
          </w:p>
          <w:p w14:paraId="32465665"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-Առաստաղի իրականացում գիպսաստվարաթղթե սալերով՝ հիմնակմախքի իրականացմամբ</w:t>
            </w:r>
          </w:p>
          <w:p w14:paraId="4F6D3BCE"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-Առաստաղի ծեփամածիկում և լատեքսային ներկում</w:t>
            </w:r>
          </w:p>
          <w:p w14:paraId="2C9C22E2"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-Մուտքի և միջանցքների առաստաղների իրականացում ամսթրոնգով՝ հիմնակմախքի իրականացմամբ</w:t>
            </w:r>
          </w:p>
          <w:p w14:paraId="7CF2F1CB"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-1-ին հարկի հատակի սալապատում կերամոգրանիտե սալիկներով</w:t>
            </w:r>
          </w:p>
          <w:p w14:paraId="0F32F3B5"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-Աշխատասենյակների լամինատե հատակների իրականացում</w:t>
            </w:r>
          </w:p>
          <w:p w14:paraId="30BC1D14"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-Սանհանգույցների հատակների և պատերի հարթեցում  ց/ա շաղախով</w:t>
            </w:r>
          </w:p>
          <w:p w14:paraId="3BB45631"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-Սանհանգույցների հատակների և պատերի երեսպատում սալիկներով</w:t>
            </w:r>
          </w:p>
          <w:p w14:paraId="105B6C0C"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-Սանհանգույցների առաստաղների իրականացում  պլաստմասե վահաններով</w:t>
            </w:r>
          </w:p>
          <w:p w14:paraId="1E4CBE76"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10</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Դռների տեղադրում</w:t>
            </w:r>
          </w:p>
          <w:p w14:paraId="01336DE4"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lastRenderedPageBreak/>
              <w:t>-Սանհանգույցների դռների պատրաստում և  տեղադրում</w:t>
            </w:r>
          </w:p>
          <w:p w14:paraId="2D0B8012"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-Աշխատասենյակների դռների պատրաստում և  տեղադրում</w:t>
            </w:r>
          </w:p>
          <w:p w14:paraId="2D3D0DE1"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-Նոր ապակե դռան տեղադրում ընդունարանում</w:t>
            </w:r>
          </w:p>
          <w:p w14:paraId="1A4A3FD4" w14:textId="77777777" w:rsidR="00817DAF" w:rsidRPr="00817DAF" w:rsidRDefault="00817DAF" w:rsidP="002E6BB8">
            <w:pPr>
              <w:rPr>
                <w:rFonts w:ascii="GHEA Grapalat" w:eastAsia="Calibri" w:hAnsi="GHEA Grapalat"/>
                <w:color w:val="000000"/>
                <w:sz w:val="20"/>
                <w:szCs w:val="20"/>
                <w:lang w:val="hy-AM"/>
              </w:rPr>
            </w:pPr>
            <w:r w:rsidRPr="00817DAF">
              <w:rPr>
                <w:rFonts w:ascii="GHEA Grapalat" w:eastAsia="Calibri" w:hAnsi="GHEA Grapalat"/>
                <w:color w:val="000000"/>
                <w:sz w:val="20"/>
                <w:szCs w:val="20"/>
                <w:lang w:val="hy-AM"/>
              </w:rPr>
              <w:t>11</w:t>
            </w:r>
            <w:r w:rsidRPr="00817DAF">
              <w:rPr>
                <w:rFonts w:eastAsia="Calibri"/>
                <w:color w:val="000000"/>
                <w:sz w:val="20"/>
                <w:szCs w:val="20"/>
                <w:lang w:val="hy-AM"/>
              </w:rPr>
              <w:t>․</w:t>
            </w:r>
            <w:r w:rsidRPr="00817DAF">
              <w:rPr>
                <w:rFonts w:ascii="GHEA Grapalat" w:eastAsia="Calibri" w:hAnsi="GHEA Grapalat"/>
                <w:color w:val="000000"/>
                <w:sz w:val="20"/>
                <w:szCs w:val="20"/>
                <w:lang w:val="hy-AM"/>
              </w:rPr>
              <w:t>1-ին հարկի առաստաղում ծածկի ուժեղացում  մետաղական կարկասով, օգտագործելով հիդրո կամ պնեվմո սեղմիչներ</w:t>
            </w:r>
          </w:p>
          <w:p w14:paraId="2D7F63FF" w14:textId="77777777" w:rsidR="00817DAF" w:rsidRPr="00817DAF" w:rsidRDefault="00817DAF" w:rsidP="002E6BB8">
            <w:pPr>
              <w:rPr>
                <w:rFonts w:eastAsia="Calibri"/>
                <w:color w:val="000000"/>
                <w:sz w:val="20"/>
                <w:szCs w:val="20"/>
                <w:lang w:val="hy-AM"/>
              </w:rPr>
            </w:pPr>
            <w:r w:rsidRPr="00817DAF">
              <w:rPr>
                <w:rFonts w:ascii="GHEA Grapalat" w:eastAsia="Calibri" w:hAnsi="GHEA Grapalat"/>
                <w:color w:val="000000"/>
                <w:sz w:val="20"/>
                <w:szCs w:val="20"/>
                <w:lang w:val="hy-AM"/>
              </w:rPr>
              <w:t>-իրականացնել մետաղական հաչահատվող հեծանների համակարգով,արտաքի կրող քարե պատերում բացել խոռոչներ 300-350մմ խորությամբ,իսկ մենապատերում բացել միջանցիկ խոռոչներ։Նոր բացվող խոռոչների վերին նիշը  պետք է համապատասխանի առաստաղի փայտային ծածկի նիշին։Խոռոչները մաքրել փոշուց և շին</w:t>
            </w:r>
            <w:r w:rsidRPr="00817DAF">
              <w:rPr>
                <w:rFonts w:eastAsia="Calibri"/>
                <w:color w:val="000000"/>
                <w:sz w:val="20"/>
                <w:szCs w:val="20"/>
                <w:lang w:val="hy-AM"/>
              </w:rPr>
              <w:t>․աղբի մնացորդներից։</w:t>
            </w:r>
          </w:p>
          <w:p w14:paraId="0B2C03C5"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-Խոռոչներում տեղադրել  ամրանային եռակցվող ցանցեր</w:t>
            </w:r>
          </w:p>
          <w:p w14:paraId="32995B65"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-Երկտավր 20մմ մետաղական հեծանները տեղադրել սկզբից,որոնց հենարանային հատվածներում եռակցված են մետաղական անկյունակային տարրեր։Այնուհետև տեղադրել շվելեր 16մմ  երկրորդական հեծանները և եռակցել հիմնական հեծաններին՝ անկյունակային տարրերով</w:t>
            </w:r>
          </w:p>
          <w:p w14:paraId="40540413"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-Պատերի խոռոչների բետոնացում նվազագույնը B15  բետոնով։</w:t>
            </w:r>
          </w:p>
          <w:p w14:paraId="722D2EF1"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-Մետաղական տարրերի մաքրում ժանգից և ներկում հակակոռոզիոն ներկով 2 շերտ։</w:t>
            </w:r>
          </w:p>
          <w:p w14:paraId="4A6EDA92"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12․Էլեկտրամատակարարում</w:t>
            </w:r>
          </w:p>
          <w:p w14:paraId="19C3F92B"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-մետաղական արկիղ ձեռքբերում և տեղադրում</w:t>
            </w:r>
          </w:p>
          <w:p w14:paraId="0E3AB034"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-Շենքի էլեկտրասնուցման պղնձե մալուխների փոխարինում նորով</w:t>
            </w:r>
          </w:p>
          <w:p w14:paraId="7C867C99"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-Աշխատասենյակներում վարդակների,անջատիչների,բաժանման տուփերի ապամոնտաժում և նորերի տեղադրում</w:t>
            </w:r>
          </w:p>
          <w:p w14:paraId="4E67053F"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-Միջանցքներում և աշխատասենյակներում լեդ լույսերի տեղադրում</w:t>
            </w:r>
          </w:p>
          <w:p w14:paraId="614131E7"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13․Շենքում հեռախոսակապի,ինտերնետ կապի մալուխների մոնտաժում ներառյալ կցորդիչները</w:t>
            </w:r>
          </w:p>
          <w:p w14:paraId="1D2459F7"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14․Գոյություն ունեցող ջեռուցման խողովակների և մարտկոցների ապամոնտաժում և վերատեղադրում</w:t>
            </w:r>
          </w:p>
          <w:p w14:paraId="169C138D"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 xml:space="preserve">15․Շենքի ջրամատակարարման համակարգի վերակառուցում  </w:t>
            </w:r>
          </w:p>
          <w:p w14:paraId="7CA6D240"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lastRenderedPageBreak/>
              <w:t>16․Շենքի ներքին կոյուղագծերի վերակառուցում</w:t>
            </w:r>
          </w:p>
          <w:p w14:paraId="26DCCCC6"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17․Սանհանգույցներում զուգարանակոնքերի,լվացարանների և հայելիների ձեռքբերում և տեղադրում</w:t>
            </w:r>
          </w:p>
          <w:p w14:paraId="7FA89494"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18․Շենքի ներսում աստիճանների սալապատում կերամոգրանիտե  սալիկներով</w:t>
            </w:r>
          </w:p>
          <w:p w14:paraId="0158EB01"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19․Շենքի մուտքի դռան շվաքարանի պատրաստում և տեղադրում թրծված ապակուց</w:t>
            </w:r>
          </w:p>
          <w:p w14:paraId="4B3C34F1" w14:textId="77777777" w:rsidR="00817DAF" w:rsidRPr="00817DAF" w:rsidRDefault="00817DAF" w:rsidP="002E6BB8">
            <w:pPr>
              <w:rPr>
                <w:rFonts w:eastAsia="Calibri"/>
                <w:color w:val="000000"/>
                <w:sz w:val="20"/>
                <w:szCs w:val="20"/>
                <w:lang w:val="hy-AM"/>
              </w:rPr>
            </w:pPr>
            <w:r w:rsidRPr="00817DAF">
              <w:rPr>
                <w:rFonts w:eastAsia="Calibri"/>
                <w:color w:val="000000"/>
                <w:sz w:val="20"/>
                <w:szCs w:val="20"/>
                <w:lang w:val="hy-AM"/>
              </w:rPr>
              <w:t>20․Շինարարական աղբի բարձում ինքնաթափի վրա և տեղափոխում։</w:t>
            </w:r>
          </w:p>
          <w:p w14:paraId="5FC7E880" w14:textId="77777777" w:rsidR="00817DAF" w:rsidRPr="00817DAF" w:rsidRDefault="00817DAF" w:rsidP="002E6BB8">
            <w:pPr>
              <w:rPr>
                <w:rFonts w:eastAsia="Calibri"/>
                <w:color w:val="000000"/>
                <w:sz w:val="20"/>
                <w:szCs w:val="20"/>
                <w:lang w:val="hy-AM"/>
              </w:rPr>
            </w:pPr>
          </w:p>
          <w:p w14:paraId="132F71D6" w14:textId="77777777" w:rsidR="00817DAF" w:rsidRPr="00817DAF" w:rsidRDefault="00817DAF" w:rsidP="002E6BB8">
            <w:pPr>
              <w:rPr>
                <w:rFonts w:ascii="GHEA Grapalat" w:hAnsi="GHEA Grapalat" w:cs="Calibri"/>
                <w:b/>
                <w:color w:val="000000"/>
                <w:sz w:val="20"/>
                <w:szCs w:val="20"/>
                <w:lang w:val="hy-AM"/>
              </w:rPr>
            </w:pPr>
            <w:r w:rsidRPr="00817DAF">
              <w:rPr>
                <w:rFonts w:ascii="GHEA Grapalat" w:hAnsi="GHEA Grapalat" w:cs="Calibri"/>
                <w:b/>
                <w:color w:val="000000"/>
                <w:sz w:val="20"/>
                <w:szCs w:val="20"/>
                <w:lang w:val="hy-AM"/>
              </w:rPr>
              <w:t xml:space="preserve">                                 ՏԵԽՆԻԿԱԿԱՆ ԱՌԱՋԱԴՐԱՆՔ</w:t>
            </w:r>
          </w:p>
          <w:p w14:paraId="1E2ED179" w14:textId="77777777" w:rsidR="00817DAF" w:rsidRPr="00817DAF" w:rsidRDefault="00817DAF" w:rsidP="002E6BB8">
            <w:pPr>
              <w:rPr>
                <w:rFonts w:eastAsia="Calibri"/>
                <w:b/>
                <w:color w:val="000000"/>
                <w:sz w:val="20"/>
                <w:szCs w:val="20"/>
                <w:lang w:val="hy-AM"/>
              </w:rPr>
            </w:pPr>
            <w:r w:rsidRPr="00817DAF">
              <w:rPr>
                <w:rFonts w:ascii="GHEA Grapalat" w:hAnsi="GHEA Grapalat" w:cs="Calibri"/>
                <w:b/>
                <w:color w:val="000000"/>
                <w:sz w:val="20"/>
                <w:szCs w:val="20"/>
                <w:lang w:val="hy-AM"/>
              </w:rPr>
              <w:t>1</w:t>
            </w:r>
            <w:r w:rsidRPr="00817DAF">
              <w:rPr>
                <w:b/>
                <w:color w:val="000000"/>
                <w:sz w:val="20"/>
                <w:szCs w:val="20"/>
                <w:lang w:val="hy-AM"/>
              </w:rPr>
              <w:t>․</w:t>
            </w:r>
            <w:r w:rsidRPr="00817DAF">
              <w:rPr>
                <w:rFonts w:ascii="Sylfaen" w:hAnsi="Sylfaen" w:cs="Sylfaen"/>
                <w:b/>
                <w:color w:val="000000"/>
                <w:sz w:val="20"/>
                <w:szCs w:val="20"/>
                <w:lang w:val="hy-AM"/>
              </w:rPr>
              <w:t>Կապալառուն</w:t>
            </w:r>
            <w:r w:rsidRPr="00817DAF">
              <w:rPr>
                <w:rFonts w:ascii="GHEA Grapalat" w:hAnsi="GHEA Grapalat"/>
                <w:b/>
                <w:color w:val="000000"/>
                <w:sz w:val="20"/>
                <w:szCs w:val="20"/>
                <w:lang w:val="hy-AM"/>
              </w:rPr>
              <w:t xml:space="preserve"> </w:t>
            </w:r>
            <w:r w:rsidRPr="00817DAF">
              <w:rPr>
                <w:rFonts w:ascii="Sylfaen" w:hAnsi="Sylfaen" w:cs="Sylfaen"/>
                <w:b/>
                <w:color w:val="000000"/>
                <w:sz w:val="20"/>
                <w:szCs w:val="20"/>
                <w:lang w:val="hy-AM"/>
              </w:rPr>
              <w:t>աշխատա</w:t>
            </w:r>
            <w:r w:rsidRPr="00817DAF">
              <w:rPr>
                <w:rFonts w:ascii="GHEA Grapalat" w:hAnsi="GHEA Grapalat"/>
                <w:b/>
                <w:color w:val="000000"/>
                <w:sz w:val="20"/>
                <w:szCs w:val="20"/>
                <w:lang w:val="hy-AM"/>
              </w:rPr>
              <w:t>նքները պետք է կազմակերպի հատված առ հատված, այմպես, որ չխաթարվի վարչական շրջանի ղեկավարի աշխատակազմի բնականոն աշխատանքային պրոցեսը։</w:t>
            </w:r>
            <w:r w:rsidRPr="00817DAF">
              <w:rPr>
                <w:rFonts w:ascii="GHEA Grapalat" w:hAnsi="GHEA Grapalat" w:cs="Calibri"/>
                <w:b/>
                <w:color w:val="000000"/>
                <w:sz w:val="20"/>
                <w:szCs w:val="20"/>
                <w:lang w:val="hy-AM"/>
              </w:rPr>
              <w:br/>
              <w:t xml:space="preserve">2. Աշխատանքներն իրականացնել շինարարական նորմերին, կանոններին ու տեխնիկական պայմաններին համապատասխան, </w:t>
            </w:r>
            <w:r w:rsidRPr="00817DAF">
              <w:rPr>
                <w:rFonts w:ascii="GHEA Grapalat" w:hAnsi="GHEA Grapalat" w:cs="Calibri"/>
                <w:b/>
                <w:color w:val="000000"/>
                <w:sz w:val="20"/>
                <w:szCs w:val="20"/>
                <w:lang w:val="hy-AM"/>
              </w:rPr>
              <w:br/>
              <w:t>3. 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և սխեմատիկ հատակագծի վրա նշում է կատարվելիք աշխատանքների տեղը և ծավալները, ներկայացնում  Պատվիրատուի հաստատմանը,</w:t>
            </w:r>
            <w:r w:rsidRPr="00817DAF">
              <w:rPr>
                <w:rFonts w:ascii="GHEA Grapalat" w:hAnsi="GHEA Grapalat" w:cs="Calibri"/>
                <w:b/>
                <w:color w:val="000000"/>
                <w:sz w:val="20"/>
                <w:szCs w:val="20"/>
                <w:lang w:val="hy-AM"/>
              </w:rPr>
              <w:br/>
              <w:t>4. Օբյեկտի ավարտը փաստագրելու համար Կապալառուն գրավոր Պատվիրատուին է ներկայացնում կատարողական գծագրերը, ամբողջ գործընթացի լուսանկարները, թաքնված աշխատանքների ակտերը, օգտագործված շինարարական նյութերի որակը հավաստող փաստաթղթերը ճշգրիտ և լրիվ գրառումներով (երկու օրինակից),</w:t>
            </w:r>
            <w:r w:rsidRPr="00817DAF">
              <w:rPr>
                <w:rFonts w:ascii="GHEA Grapalat" w:hAnsi="GHEA Grapalat" w:cs="Calibri"/>
                <w:b/>
                <w:color w:val="000000"/>
                <w:sz w:val="20"/>
                <w:szCs w:val="20"/>
                <w:lang w:val="hy-AM"/>
              </w:rPr>
              <w:br/>
              <w:t>5. Օբյեկտը ավարտված է համարվում օբյեկտի ավարտը փաստագրող համապատասխան ակտը պատվիրատուի կողմից հաստատելուց հետո:</w:t>
            </w:r>
          </w:p>
          <w:p w14:paraId="0526C150" w14:textId="77777777" w:rsidR="00817DAF" w:rsidRPr="00817DAF" w:rsidRDefault="00817DAF" w:rsidP="002E6BB8">
            <w:pPr>
              <w:rPr>
                <w:rFonts w:eastAsia="Calibri"/>
                <w:color w:val="000000"/>
                <w:sz w:val="20"/>
                <w:szCs w:val="20"/>
                <w:lang w:val="hy-AM"/>
              </w:rPr>
            </w:pPr>
          </w:p>
          <w:p w14:paraId="3AD2CFF0" w14:textId="77777777" w:rsidR="00817DAF" w:rsidRPr="00817DAF" w:rsidRDefault="00817DAF" w:rsidP="002E6BB8">
            <w:pPr>
              <w:rPr>
                <w:rFonts w:eastAsia="Calibri"/>
                <w:color w:val="000000"/>
                <w:sz w:val="20"/>
                <w:szCs w:val="20"/>
                <w:lang w:val="hy-AM"/>
              </w:rPr>
            </w:pPr>
          </w:p>
        </w:tc>
        <w:tc>
          <w:tcPr>
            <w:tcW w:w="720" w:type="dxa"/>
            <w:vAlign w:val="center"/>
          </w:tcPr>
          <w:p w14:paraId="447FF4AB" w14:textId="77777777" w:rsidR="00817DAF" w:rsidRPr="00817DAF" w:rsidRDefault="00817DAF" w:rsidP="002E6BB8">
            <w:pPr>
              <w:jc w:val="center"/>
              <w:rPr>
                <w:rFonts w:ascii="GHEA Grapalat" w:eastAsia="Calibri" w:hAnsi="GHEA Grapalat" w:cs="Calibri"/>
                <w:sz w:val="20"/>
                <w:szCs w:val="20"/>
              </w:rPr>
            </w:pPr>
            <w:proofErr w:type="spellStart"/>
            <w:r w:rsidRPr="00817DAF">
              <w:rPr>
                <w:rFonts w:ascii="GHEA Grapalat" w:eastAsia="Calibri" w:hAnsi="GHEA Grapalat" w:cs="Calibri"/>
                <w:sz w:val="20"/>
                <w:szCs w:val="20"/>
              </w:rPr>
              <w:lastRenderedPageBreak/>
              <w:t>դրամ</w:t>
            </w:r>
            <w:proofErr w:type="spellEnd"/>
          </w:p>
        </w:tc>
        <w:tc>
          <w:tcPr>
            <w:tcW w:w="1350" w:type="dxa"/>
            <w:shd w:val="clear" w:color="auto" w:fill="auto"/>
            <w:vAlign w:val="center"/>
          </w:tcPr>
          <w:p w14:paraId="7BDA0CB9" w14:textId="77777777" w:rsidR="00817DAF" w:rsidRPr="00817DAF" w:rsidRDefault="00817DAF" w:rsidP="002E6BB8">
            <w:pPr>
              <w:rPr>
                <w:rFonts w:ascii="GHEA Grapalat" w:eastAsia="Calibri" w:hAnsi="GHEA Grapalat" w:cs="Calibri"/>
                <w:sz w:val="20"/>
                <w:szCs w:val="20"/>
                <w:lang w:val="hy-AM"/>
              </w:rPr>
            </w:pPr>
          </w:p>
          <w:p w14:paraId="772715C8" w14:textId="000C6B91" w:rsidR="00817DAF" w:rsidRPr="00817DAF" w:rsidRDefault="00817DAF" w:rsidP="002E6BB8">
            <w:pPr>
              <w:jc w:val="center"/>
              <w:rPr>
                <w:rFonts w:ascii="GHEA Grapalat" w:eastAsia="Calibri" w:hAnsi="GHEA Grapalat" w:cs="Calibri"/>
                <w:sz w:val="20"/>
                <w:szCs w:val="20"/>
                <w:lang w:val="hy-AM"/>
              </w:rPr>
            </w:pPr>
          </w:p>
        </w:tc>
        <w:tc>
          <w:tcPr>
            <w:tcW w:w="630" w:type="dxa"/>
            <w:vAlign w:val="center"/>
          </w:tcPr>
          <w:p w14:paraId="317B8E2C" w14:textId="77777777" w:rsidR="00817DAF" w:rsidRPr="00817DAF" w:rsidRDefault="00817DAF" w:rsidP="002E6BB8">
            <w:pPr>
              <w:jc w:val="center"/>
              <w:rPr>
                <w:rFonts w:ascii="GHEA Grapalat" w:eastAsia="Calibri" w:hAnsi="GHEA Grapalat" w:cs="Calibri"/>
                <w:sz w:val="20"/>
                <w:szCs w:val="20"/>
              </w:rPr>
            </w:pPr>
            <w:r w:rsidRPr="00817DAF">
              <w:rPr>
                <w:rFonts w:ascii="GHEA Grapalat" w:eastAsia="Calibri" w:hAnsi="GHEA Grapalat" w:cs="Calibri"/>
                <w:sz w:val="20"/>
                <w:szCs w:val="20"/>
              </w:rPr>
              <w:t>1</w:t>
            </w:r>
          </w:p>
        </w:tc>
        <w:tc>
          <w:tcPr>
            <w:tcW w:w="2430" w:type="dxa"/>
            <w:vAlign w:val="center"/>
          </w:tcPr>
          <w:p w14:paraId="6C09F2D7" w14:textId="77777777" w:rsidR="00817DAF" w:rsidRPr="00817DAF" w:rsidRDefault="00817DAF" w:rsidP="002E6BB8">
            <w:pPr>
              <w:jc w:val="center"/>
              <w:rPr>
                <w:rFonts w:ascii="GHEA Grapalat" w:hAnsi="GHEA Grapalat"/>
                <w:sz w:val="20"/>
                <w:szCs w:val="20"/>
                <w:lang w:val="hy-AM"/>
              </w:rPr>
            </w:pPr>
            <w:r w:rsidRPr="00817DAF">
              <w:rPr>
                <w:rFonts w:ascii="GHEA Grapalat" w:eastAsia="Calibri" w:hAnsi="GHEA Grapalat" w:cs="Calibri"/>
                <w:sz w:val="20"/>
                <w:szCs w:val="20"/>
                <w:lang w:val="hy-AM"/>
              </w:rPr>
              <w:t>Արա Սարգսյան 5</w:t>
            </w:r>
          </w:p>
        </w:tc>
        <w:tc>
          <w:tcPr>
            <w:tcW w:w="2700" w:type="dxa"/>
            <w:vAlign w:val="center"/>
          </w:tcPr>
          <w:p w14:paraId="54B61F89" w14:textId="246899ED" w:rsidR="00817DAF" w:rsidRPr="00817DAF" w:rsidRDefault="00817DAF" w:rsidP="002E6BB8">
            <w:pPr>
              <w:jc w:val="center"/>
              <w:rPr>
                <w:rFonts w:ascii="GHEA Grapalat" w:eastAsia="Calibri" w:hAnsi="GHEA Grapalat" w:cs="Calibri"/>
                <w:sz w:val="20"/>
                <w:szCs w:val="20"/>
                <w:lang w:val="hy-AM"/>
              </w:rPr>
            </w:pPr>
            <w:r w:rsidRPr="00817DAF">
              <w:rPr>
                <w:rFonts w:ascii="GHEA Grapalat" w:eastAsia="Calibri" w:hAnsi="GHEA Grapalat"/>
                <w:color w:val="000000"/>
                <w:sz w:val="20"/>
                <w:szCs w:val="20"/>
                <w:lang w:val="hy-AM"/>
              </w:rPr>
              <w:t>Պայմանագիրը ուժի մեջ մտնելու</w:t>
            </w:r>
            <w:r>
              <w:rPr>
                <w:rFonts w:ascii="GHEA Grapalat" w:eastAsia="Calibri" w:hAnsi="GHEA Grapalat"/>
                <w:color w:val="000000"/>
                <w:sz w:val="20"/>
                <w:szCs w:val="20"/>
                <w:lang w:val="hy-AM"/>
              </w:rPr>
              <w:t xml:space="preserve">՝ </w:t>
            </w:r>
            <w:r w:rsidRPr="00817DAF">
              <w:rPr>
                <w:rFonts w:ascii="GHEA Grapalat" w:eastAsia="Calibri" w:hAnsi="GHEA Grapalat"/>
                <w:color w:val="000000"/>
                <w:sz w:val="20"/>
                <w:szCs w:val="20"/>
                <w:lang w:val="hy-AM"/>
              </w:rPr>
              <w:t>(</w:t>
            </w:r>
            <w:r>
              <w:rPr>
                <w:rFonts w:ascii="GHEA Grapalat" w:eastAsia="Calibri" w:hAnsi="GHEA Grapalat"/>
                <w:color w:val="000000"/>
                <w:sz w:val="20"/>
                <w:szCs w:val="20"/>
                <w:lang w:val="hy-AM"/>
              </w:rPr>
              <w:t>աշխատանքների կատարման որակի տեխնիկական հսկողության պայմանագիրը ուժի մեջ մտնելու</w:t>
            </w:r>
            <w:r w:rsidRPr="00817DAF">
              <w:rPr>
                <w:rFonts w:ascii="GHEA Grapalat" w:eastAsia="Calibri" w:hAnsi="GHEA Grapalat"/>
                <w:color w:val="000000"/>
                <w:sz w:val="20"/>
                <w:szCs w:val="20"/>
                <w:lang w:val="hy-AM"/>
              </w:rPr>
              <w:t>) օրվանից մինչև 1</w:t>
            </w:r>
            <w:r w:rsidR="00A569BF">
              <w:rPr>
                <w:rFonts w:ascii="GHEA Grapalat" w:eastAsia="Calibri" w:hAnsi="GHEA Grapalat"/>
                <w:color w:val="000000"/>
                <w:sz w:val="20"/>
                <w:szCs w:val="20"/>
                <w:lang w:val="hy-AM"/>
              </w:rPr>
              <w:t>2</w:t>
            </w:r>
            <w:r w:rsidRPr="00817DAF">
              <w:rPr>
                <w:rFonts w:ascii="GHEA Grapalat" w:eastAsia="Calibri" w:hAnsi="GHEA Grapalat"/>
                <w:color w:val="000000"/>
                <w:sz w:val="20"/>
                <w:szCs w:val="20"/>
                <w:lang w:val="hy-AM"/>
              </w:rPr>
              <w:t xml:space="preserve">0-րդ օրացուցային օրը ներառյալ: </w:t>
            </w:r>
          </w:p>
        </w:tc>
      </w:tr>
    </w:tbl>
    <w:p w14:paraId="1295BAE1" w14:textId="77777777" w:rsidR="00AE1275" w:rsidRPr="00054C4A" w:rsidRDefault="00AE1275" w:rsidP="00AE1275">
      <w:pPr>
        <w:jc w:val="center"/>
        <w:rPr>
          <w:rFonts w:ascii="GHEA Grapalat" w:hAnsi="GHEA Grapalat"/>
          <w:sz w:val="20"/>
          <w:lang w:val="hy-AM"/>
        </w:rPr>
      </w:pPr>
    </w:p>
    <w:p w14:paraId="085EE6BD" w14:textId="77777777" w:rsidR="002A406B" w:rsidRDefault="002A406B" w:rsidP="00470C19">
      <w:pPr>
        <w:jc w:val="center"/>
        <w:rPr>
          <w:rFonts w:ascii="GHEA Grapalat" w:hAnsi="GHEA Grapalat" w:cs="Sylfaen"/>
          <w:b/>
          <w:lang w:val="hy-AM"/>
        </w:rPr>
      </w:pPr>
    </w:p>
    <w:p w14:paraId="4F71461E" w14:textId="77777777" w:rsidR="00A5748C" w:rsidRDefault="00A5748C" w:rsidP="00A5748C">
      <w:pPr>
        <w:jc w:val="center"/>
        <w:rPr>
          <w:rFonts w:ascii="GHEA Grapalat" w:hAnsi="GHEA Grapalat" w:cs="Sylfaen"/>
          <w:b/>
          <w:lang w:val="hy-AM"/>
        </w:rPr>
      </w:pPr>
    </w:p>
    <w:p w14:paraId="2ECE4FD3" w14:textId="1CD917C3" w:rsidR="00A5748C" w:rsidRPr="002A406B" w:rsidRDefault="00A5748C" w:rsidP="00A5748C">
      <w:pPr>
        <w:jc w:val="center"/>
        <w:rPr>
          <w:rFonts w:ascii="GHEA Grapalat" w:hAnsi="GHEA Grapalat" w:cs="Sylfaen"/>
          <w:b/>
          <w:sz w:val="20"/>
          <w:lang w:val="pt-BR"/>
        </w:rPr>
      </w:pPr>
      <w:r w:rsidRPr="002A406B">
        <w:rPr>
          <w:rFonts w:ascii="GHEA Grapalat" w:hAnsi="GHEA Grapalat" w:cs="Sylfaen"/>
          <w:b/>
          <w:sz w:val="20"/>
          <w:lang w:val="pt-BR"/>
        </w:rPr>
        <w:t>ԾԱՎԱԼԱԹԵՐԹ-ՆԱԽԱՀԱՇԻՎ*</w:t>
      </w:r>
    </w:p>
    <w:p w14:paraId="3BD9263F" w14:textId="590CDF15" w:rsidR="00A5748C" w:rsidRPr="00EE42B7" w:rsidRDefault="00EE42B7" w:rsidP="00A5748C">
      <w:pPr>
        <w:ind w:firstLine="567"/>
        <w:jc w:val="center"/>
        <w:rPr>
          <w:rFonts w:ascii="GHEA Grapalat" w:hAnsi="GHEA Grapalat" w:cs="Sylfaen"/>
          <w:b/>
          <w:bCs/>
          <w:sz w:val="20"/>
          <w:szCs w:val="20"/>
          <w:lang w:val="pt-BR"/>
        </w:rPr>
      </w:pPr>
      <w:r w:rsidRPr="00A569BF">
        <w:rPr>
          <w:rFonts w:ascii="GHEA Grapalat" w:hAnsi="GHEA Grapalat" w:cs="Sylfaen"/>
          <w:b/>
          <w:bCs/>
          <w:sz w:val="20"/>
          <w:szCs w:val="20"/>
          <w:lang w:val="hy-AM"/>
        </w:rPr>
        <w:t>ԵՐԵՎԱՆ</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ՔԱՂԱՔԻ</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ԱՋԱՓՆՅԱԿ</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ՎԱՐՉԱԿԱՆ</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ՇՐՋԱՆԻ</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ՎԱՐՉԱԿԱՆ</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ՇԵՆՔԻ</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ՎԵՐԱՆՈՐՈԳՄԱՆ</w:t>
      </w:r>
      <w:r w:rsidRPr="00EE42B7">
        <w:rPr>
          <w:rFonts w:ascii="GHEA Grapalat" w:hAnsi="GHEA Grapalat" w:cs="Sylfaen"/>
          <w:b/>
          <w:bCs/>
          <w:sz w:val="20"/>
          <w:szCs w:val="20"/>
          <w:lang w:val="af-ZA"/>
        </w:rPr>
        <w:t xml:space="preserve"> </w:t>
      </w:r>
      <w:r w:rsidRPr="00A569BF">
        <w:rPr>
          <w:rFonts w:ascii="GHEA Grapalat" w:hAnsi="GHEA Grapalat" w:cs="Sylfaen"/>
          <w:b/>
          <w:bCs/>
          <w:sz w:val="20"/>
          <w:szCs w:val="20"/>
          <w:lang w:val="hy-AM"/>
        </w:rPr>
        <w:t>ԱՇԽԱՏԱՆՔՆԵՐԻ</w:t>
      </w:r>
    </w:p>
    <w:p w14:paraId="149D1B80" w14:textId="77777777" w:rsidR="00A5748C" w:rsidRDefault="00A5748C" w:rsidP="00A5748C">
      <w:pPr>
        <w:ind w:firstLine="567"/>
        <w:jc w:val="center"/>
        <w:rPr>
          <w:rFonts w:ascii="GHEA Grapalat" w:hAnsi="GHEA Grapalat"/>
          <w:b/>
          <w:sz w:val="20"/>
          <w:lang w:val="pt-BR"/>
        </w:rPr>
      </w:pPr>
    </w:p>
    <w:p w14:paraId="7AD0EDB1" w14:textId="77777777" w:rsidR="00546808" w:rsidRDefault="00546808" w:rsidP="00546808">
      <w:pPr>
        <w:ind w:left="-90"/>
        <w:jc w:val="center"/>
        <w:rPr>
          <w:rFonts w:ascii="GHEA Grapalat" w:hAnsi="GHEA Grapalat" w:cs="Sylfaen"/>
          <w:b/>
          <w:lang w:val="hy-AM"/>
        </w:rPr>
      </w:pPr>
    </w:p>
    <w:tbl>
      <w:tblPr>
        <w:tblW w:w="12235" w:type="dxa"/>
        <w:tblInd w:w="1705" w:type="dxa"/>
        <w:tblLook w:val="04A0" w:firstRow="1" w:lastRow="0" w:firstColumn="1" w:lastColumn="0" w:noHBand="0" w:noVBand="1"/>
      </w:tblPr>
      <w:tblGrid>
        <w:gridCol w:w="895"/>
        <w:gridCol w:w="6060"/>
        <w:gridCol w:w="940"/>
        <w:gridCol w:w="1240"/>
        <w:gridCol w:w="1360"/>
        <w:gridCol w:w="1740"/>
      </w:tblGrid>
      <w:tr w:rsidR="00EE42B7" w:rsidRPr="00EE42B7" w14:paraId="5099372E" w14:textId="77777777" w:rsidTr="00EE42B7">
        <w:trPr>
          <w:trHeight w:val="8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C70F5"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N</w:t>
            </w:r>
          </w:p>
        </w:tc>
        <w:tc>
          <w:tcPr>
            <w:tcW w:w="6060" w:type="dxa"/>
            <w:tcBorders>
              <w:top w:val="single" w:sz="4" w:space="0" w:color="auto"/>
              <w:left w:val="nil"/>
              <w:bottom w:val="single" w:sz="4" w:space="0" w:color="auto"/>
              <w:right w:val="single" w:sz="4" w:space="0" w:color="auto"/>
            </w:tcBorders>
            <w:shd w:val="clear" w:color="auto" w:fill="auto"/>
            <w:vAlign w:val="center"/>
            <w:hideMark/>
          </w:tcPr>
          <w:p w14:paraId="6AB65D50" w14:textId="77777777" w:rsidR="00EE42B7" w:rsidRPr="00EE42B7" w:rsidRDefault="00EE42B7" w:rsidP="00EE42B7">
            <w:pPr>
              <w:jc w:val="center"/>
              <w:rPr>
                <w:rFonts w:ascii="GHEA Grapalat" w:hAnsi="GHEA Grapalat" w:cs="Arial"/>
                <w:b/>
                <w:bCs/>
              </w:rPr>
            </w:pPr>
            <w:proofErr w:type="spellStart"/>
            <w:r w:rsidRPr="00EE42B7">
              <w:rPr>
                <w:rFonts w:ascii="GHEA Grapalat" w:hAnsi="GHEA Grapalat" w:cs="Arial"/>
                <w:b/>
                <w:bCs/>
              </w:rPr>
              <w:t>Աշխատանքների</w:t>
            </w:r>
            <w:proofErr w:type="spellEnd"/>
            <w:r w:rsidRPr="00EE42B7">
              <w:rPr>
                <w:rFonts w:ascii="GHEA Grapalat" w:hAnsi="GHEA Grapalat" w:cs="Arial"/>
                <w:b/>
                <w:bCs/>
              </w:rPr>
              <w:t xml:space="preserve"> </w:t>
            </w:r>
            <w:proofErr w:type="spellStart"/>
            <w:r w:rsidRPr="00EE42B7">
              <w:rPr>
                <w:rFonts w:ascii="GHEA Grapalat" w:hAnsi="GHEA Grapalat" w:cs="Arial"/>
                <w:b/>
                <w:bCs/>
              </w:rPr>
              <w:t>տեսակները</w:t>
            </w:r>
            <w:proofErr w:type="spellEnd"/>
            <w:r w:rsidRPr="00EE42B7">
              <w:rPr>
                <w:rFonts w:ascii="GHEA Grapalat" w:hAnsi="GHEA Grapalat" w:cs="Arial"/>
                <w:b/>
                <w:bCs/>
              </w:rPr>
              <w:t xml:space="preserve"> </w:t>
            </w:r>
            <w:r w:rsidRPr="00EE42B7">
              <w:rPr>
                <w:rFonts w:ascii="GHEA Grapalat" w:hAnsi="GHEA Grapalat" w:cs="Arial"/>
                <w:b/>
                <w:bCs/>
              </w:rPr>
              <w:br/>
              <w:t xml:space="preserve">և </w:t>
            </w:r>
            <w:proofErr w:type="spellStart"/>
            <w:r w:rsidRPr="00EE42B7">
              <w:rPr>
                <w:rFonts w:ascii="GHEA Grapalat" w:hAnsi="GHEA Grapalat" w:cs="Arial"/>
                <w:b/>
                <w:bCs/>
              </w:rPr>
              <w:t>անվանումը</w:t>
            </w:r>
            <w:proofErr w:type="spellEnd"/>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126BEFE"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Չ/Մ</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67A1CEB" w14:textId="77777777" w:rsidR="00EE42B7" w:rsidRPr="00EE42B7" w:rsidRDefault="00EE42B7" w:rsidP="00EE42B7">
            <w:pPr>
              <w:jc w:val="center"/>
              <w:rPr>
                <w:rFonts w:ascii="GHEA Grapalat" w:hAnsi="GHEA Grapalat" w:cs="Arial"/>
                <w:b/>
                <w:bCs/>
              </w:rPr>
            </w:pPr>
            <w:proofErr w:type="spellStart"/>
            <w:r w:rsidRPr="00EE42B7">
              <w:rPr>
                <w:rFonts w:ascii="GHEA Grapalat" w:hAnsi="GHEA Grapalat" w:cs="Arial"/>
                <w:b/>
                <w:bCs/>
              </w:rPr>
              <w:t>Քանակ</w:t>
            </w:r>
            <w:proofErr w:type="spellEnd"/>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5B44CF2"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 xml:space="preserve"> </w:t>
            </w:r>
            <w:proofErr w:type="spellStart"/>
            <w:r w:rsidRPr="00EE42B7">
              <w:rPr>
                <w:rFonts w:ascii="GHEA Grapalat" w:hAnsi="GHEA Grapalat" w:cs="Arial"/>
                <w:b/>
                <w:bCs/>
              </w:rPr>
              <w:t>Միավ</w:t>
            </w:r>
            <w:proofErr w:type="spellEnd"/>
            <w:r w:rsidRPr="00EE42B7">
              <w:rPr>
                <w:rFonts w:ascii="GHEA Grapalat" w:hAnsi="GHEA Grapalat" w:cs="Arial"/>
                <w:b/>
                <w:bCs/>
              </w:rPr>
              <w:t>.</w:t>
            </w:r>
            <w:r w:rsidRPr="00EE42B7">
              <w:rPr>
                <w:rFonts w:ascii="GHEA Grapalat" w:hAnsi="GHEA Grapalat" w:cs="Arial"/>
                <w:b/>
                <w:bCs/>
              </w:rPr>
              <w:br/>
              <w:t xml:space="preserve"> </w:t>
            </w:r>
            <w:proofErr w:type="spellStart"/>
            <w:r w:rsidRPr="00EE42B7">
              <w:rPr>
                <w:rFonts w:ascii="GHEA Grapalat" w:hAnsi="GHEA Grapalat" w:cs="Arial"/>
                <w:b/>
                <w:bCs/>
              </w:rPr>
              <w:t>գինը</w:t>
            </w:r>
            <w:proofErr w:type="spellEnd"/>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30F8B735" w14:textId="77777777" w:rsidR="00EE42B7" w:rsidRPr="00EE42B7" w:rsidRDefault="00EE42B7" w:rsidP="00EE42B7">
            <w:pPr>
              <w:jc w:val="center"/>
              <w:rPr>
                <w:rFonts w:ascii="GHEA Grapalat" w:hAnsi="GHEA Grapalat" w:cs="Arial"/>
                <w:b/>
                <w:bCs/>
              </w:rPr>
            </w:pPr>
            <w:proofErr w:type="spellStart"/>
            <w:r w:rsidRPr="00EE42B7">
              <w:rPr>
                <w:rFonts w:ascii="GHEA Grapalat" w:hAnsi="GHEA Grapalat" w:cs="Arial"/>
                <w:b/>
                <w:bCs/>
              </w:rPr>
              <w:t>Գումարը</w:t>
            </w:r>
            <w:proofErr w:type="spellEnd"/>
            <w:r w:rsidRPr="00EE42B7">
              <w:rPr>
                <w:rFonts w:ascii="GHEA Grapalat" w:hAnsi="GHEA Grapalat" w:cs="Arial"/>
                <w:b/>
                <w:bCs/>
              </w:rPr>
              <w:t xml:space="preserve">  </w:t>
            </w:r>
            <w:proofErr w:type="spellStart"/>
            <w:r w:rsidRPr="00EE42B7">
              <w:rPr>
                <w:rFonts w:ascii="GHEA Grapalat" w:hAnsi="GHEA Grapalat" w:cs="Arial"/>
                <w:b/>
                <w:bCs/>
              </w:rPr>
              <w:t>Հազ.դր</w:t>
            </w:r>
            <w:proofErr w:type="spellEnd"/>
            <w:r w:rsidRPr="00EE42B7">
              <w:rPr>
                <w:rFonts w:ascii="GHEA Grapalat" w:hAnsi="GHEA Grapalat" w:cs="Arial"/>
                <w:b/>
                <w:bCs/>
              </w:rPr>
              <w:t xml:space="preserve"> </w:t>
            </w:r>
          </w:p>
        </w:tc>
      </w:tr>
      <w:tr w:rsidR="00EE42B7" w:rsidRPr="00EE42B7" w14:paraId="4DF4F537" w14:textId="77777777" w:rsidTr="00EE42B7">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0E6D221"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5217FD7A"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940" w:type="dxa"/>
            <w:tcBorders>
              <w:top w:val="nil"/>
              <w:left w:val="nil"/>
              <w:bottom w:val="single" w:sz="4" w:space="0" w:color="auto"/>
              <w:right w:val="single" w:sz="4" w:space="0" w:color="auto"/>
            </w:tcBorders>
            <w:shd w:val="clear" w:color="auto" w:fill="auto"/>
            <w:vAlign w:val="center"/>
            <w:hideMark/>
          </w:tcPr>
          <w:p w14:paraId="7D6401B7"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1240" w:type="dxa"/>
            <w:tcBorders>
              <w:top w:val="nil"/>
              <w:left w:val="nil"/>
              <w:bottom w:val="single" w:sz="4" w:space="0" w:color="auto"/>
              <w:right w:val="single" w:sz="4" w:space="0" w:color="auto"/>
            </w:tcBorders>
            <w:shd w:val="clear" w:color="auto" w:fill="auto"/>
            <w:vAlign w:val="center"/>
            <w:hideMark/>
          </w:tcPr>
          <w:p w14:paraId="00A2C5DE"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1360" w:type="dxa"/>
            <w:tcBorders>
              <w:top w:val="nil"/>
              <w:left w:val="nil"/>
              <w:bottom w:val="single" w:sz="4" w:space="0" w:color="auto"/>
              <w:right w:val="single" w:sz="4" w:space="0" w:color="auto"/>
            </w:tcBorders>
            <w:shd w:val="clear" w:color="auto" w:fill="auto"/>
            <w:vAlign w:val="center"/>
            <w:hideMark/>
          </w:tcPr>
          <w:p w14:paraId="7F8D76D7"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1740" w:type="dxa"/>
            <w:tcBorders>
              <w:top w:val="nil"/>
              <w:left w:val="nil"/>
              <w:bottom w:val="single" w:sz="4" w:space="0" w:color="auto"/>
              <w:right w:val="single" w:sz="4" w:space="0" w:color="auto"/>
            </w:tcBorders>
            <w:shd w:val="clear" w:color="auto" w:fill="auto"/>
            <w:vAlign w:val="center"/>
            <w:hideMark/>
          </w:tcPr>
          <w:p w14:paraId="711501DA"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r>
      <w:tr w:rsidR="00EE42B7" w:rsidRPr="00EE42B7" w14:paraId="54557BD1" w14:textId="77777777" w:rsidTr="00EE42B7">
        <w:trPr>
          <w:trHeight w:val="7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497023E9"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6E1E6ED1"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Շինարարական</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աշխատանքներ</w:t>
            </w:r>
            <w:proofErr w:type="spellEnd"/>
          </w:p>
        </w:tc>
        <w:tc>
          <w:tcPr>
            <w:tcW w:w="940" w:type="dxa"/>
            <w:tcBorders>
              <w:top w:val="nil"/>
              <w:left w:val="nil"/>
              <w:bottom w:val="single" w:sz="4" w:space="0" w:color="auto"/>
              <w:right w:val="single" w:sz="4" w:space="0" w:color="auto"/>
            </w:tcBorders>
            <w:shd w:val="clear" w:color="000000" w:fill="D9D9D9"/>
            <w:vAlign w:val="center"/>
            <w:hideMark/>
          </w:tcPr>
          <w:p w14:paraId="208E4B94"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0DF625CA"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371472A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67E3F77"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02D918BA" w14:textId="77777777" w:rsidTr="00EE42B7">
        <w:trPr>
          <w:trHeight w:val="7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6E7BD49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nil"/>
            </w:tcBorders>
            <w:shd w:val="clear" w:color="000000" w:fill="D9D9D9"/>
            <w:vAlign w:val="center"/>
            <w:hideMark/>
          </w:tcPr>
          <w:p w14:paraId="1F98AD7B"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Քանդման</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աշխատանքներ</w:t>
            </w:r>
            <w:proofErr w:type="spellEnd"/>
          </w:p>
        </w:tc>
        <w:tc>
          <w:tcPr>
            <w:tcW w:w="940" w:type="dxa"/>
            <w:tcBorders>
              <w:top w:val="nil"/>
              <w:left w:val="nil"/>
              <w:bottom w:val="single" w:sz="4" w:space="0" w:color="auto"/>
              <w:right w:val="nil"/>
            </w:tcBorders>
            <w:shd w:val="clear" w:color="000000" w:fill="D9D9D9"/>
            <w:vAlign w:val="center"/>
            <w:hideMark/>
          </w:tcPr>
          <w:p w14:paraId="3F4419BB"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329BF0CD"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2371C87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5F23FE21"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5CC37B01"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D9637CA"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66E71E45"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Գոյություն</w:t>
            </w:r>
            <w:proofErr w:type="spellEnd"/>
            <w:r w:rsidRPr="00EE42B7">
              <w:rPr>
                <w:rFonts w:ascii="GHEA Grapalat" w:hAnsi="GHEA Grapalat" w:cs="Arial"/>
              </w:rPr>
              <w:t xml:space="preserve"> </w:t>
            </w:r>
            <w:proofErr w:type="spellStart"/>
            <w:r w:rsidRPr="00EE42B7">
              <w:rPr>
                <w:rFonts w:ascii="GHEA Grapalat" w:hAnsi="GHEA Grapalat" w:cs="Arial"/>
              </w:rPr>
              <w:t>ունեցող</w:t>
            </w:r>
            <w:proofErr w:type="spellEnd"/>
            <w:r w:rsidRPr="00EE42B7">
              <w:rPr>
                <w:rFonts w:ascii="GHEA Grapalat" w:hAnsi="GHEA Grapalat" w:cs="Arial"/>
              </w:rPr>
              <w:t xml:space="preserve"> </w:t>
            </w:r>
            <w:proofErr w:type="spellStart"/>
            <w:r w:rsidRPr="00EE42B7">
              <w:rPr>
                <w:rFonts w:ascii="GHEA Grapalat" w:hAnsi="GHEA Grapalat" w:cs="Arial"/>
              </w:rPr>
              <w:t>բետոնե</w:t>
            </w:r>
            <w:proofErr w:type="spellEnd"/>
            <w:r w:rsidRPr="00EE42B7">
              <w:rPr>
                <w:rFonts w:ascii="GHEA Grapalat" w:hAnsi="GHEA Grapalat" w:cs="Arial"/>
              </w:rPr>
              <w:t xml:space="preserve"> </w:t>
            </w:r>
            <w:proofErr w:type="spellStart"/>
            <w:r w:rsidRPr="00EE42B7">
              <w:rPr>
                <w:rFonts w:ascii="GHEA Grapalat" w:hAnsi="GHEA Grapalat" w:cs="Arial"/>
              </w:rPr>
              <w:t>հատակների</w:t>
            </w:r>
            <w:proofErr w:type="spellEnd"/>
            <w:r w:rsidRPr="00EE42B7">
              <w:rPr>
                <w:rFonts w:ascii="GHEA Grapalat" w:hAnsi="GHEA Grapalat" w:cs="Arial"/>
              </w:rPr>
              <w:t xml:space="preserve"> </w:t>
            </w:r>
            <w:proofErr w:type="spellStart"/>
            <w:r w:rsidRPr="00EE42B7">
              <w:rPr>
                <w:rFonts w:ascii="GHEA Grapalat" w:hAnsi="GHEA Grapalat" w:cs="Arial"/>
              </w:rPr>
              <w:t>ապամոնտաժում</w:t>
            </w:r>
            <w:proofErr w:type="spellEnd"/>
          </w:p>
        </w:tc>
        <w:tc>
          <w:tcPr>
            <w:tcW w:w="940" w:type="dxa"/>
            <w:tcBorders>
              <w:top w:val="nil"/>
              <w:left w:val="nil"/>
              <w:bottom w:val="nil"/>
              <w:right w:val="single" w:sz="4" w:space="0" w:color="auto"/>
            </w:tcBorders>
            <w:shd w:val="clear" w:color="auto" w:fill="auto"/>
            <w:vAlign w:val="center"/>
            <w:hideMark/>
          </w:tcPr>
          <w:p w14:paraId="4B811E66"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33780706" w14:textId="77777777" w:rsidR="00EE42B7" w:rsidRPr="00EE42B7" w:rsidRDefault="00EE42B7" w:rsidP="00EE42B7">
            <w:pPr>
              <w:jc w:val="center"/>
              <w:rPr>
                <w:rFonts w:ascii="GHEA Grapalat" w:hAnsi="GHEA Grapalat" w:cs="Arial"/>
              </w:rPr>
            </w:pPr>
            <w:r w:rsidRPr="00EE42B7">
              <w:rPr>
                <w:rFonts w:ascii="GHEA Grapalat" w:hAnsi="GHEA Grapalat" w:cs="Arial"/>
              </w:rPr>
              <w:t>102.0</w:t>
            </w:r>
          </w:p>
        </w:tc>
        <w:tc>
          <w:tcPr>
            <w:tcW w:w="1360" w:type="dxa"/>
            <w:tcBorders>
              <w:top w:val="nil"/>
              <w:left w:val="nil"/>
              <w:bottom w:val="single" w:sz="4" w:space="0" w:color="auto"/>
              <w:right w:val="single" w:sz="4" w:space="0" w:color="auto"/>
            </w:tcBorders>
            <w:shd w:val="clear" w:color="auto" w:fill="auto"/>
            <w:vAlign w:val="center"/>
            <w:hideMark/>
          </w:tcPr>
          <w:p w14:paraId="1EB22E19" w14:textId="77777777" w:rsidR="00EE42B7" w:rsidRPr="00EE42B7" w:rsidRDefault="00EE42B7" w:rsidP="00EE42B7">
            <w:pPr>
              <w:jc w:val="center"/>
              <w:rPr>
                <w:rFonts w:ascii="GHEA Grapalat" w:hAnsi="GHEA Grapalat" w:cs="Arial"/>
              </w:rPr>
            </w:pPr>
            <w:r w:rsidRPr="00EE42B7">
              <w:rPr>
                <w:rFonts w:ascii="GHEA Grapalat" w:hAnsi="GHEA Grapalat" w:cs="Arial"/>
              </w:rPr>
              <w:t>24.00</w:t>
            </w:r>
          </w:p>
        </w:tc>
        <w:tc>
          <w:tcPr>
            <w:tcW w:w="1740" w:type="dxa"/>
            <w:tcBorders>
              <w:top w:val="nil"/>
              <w:left w:val="nil"/>
              <w:bottom w:val="single" w:sz="4" w:space="0" w:color="auto"/>
              <w:right w:val="single" w:sz="4" w:space="0" w:color="auto"/>
            </w:tcBorders>
            <w:shd w:val="clear" w:color="auto" w:fill="auto"/>
            <w:vAlign w:val="center"/>
            <w:hideMark/>
          </w:tcPr>
          <w:p w14:paraId="349F4269" w14:textId="77777777" w:rsidR="00EE42B7" w:rsidRPr="00EE42B7" w:rsidRDefault="00EE42B7" w:rsidP="00EE42B7">
            <w:pPr>
              <w:jc w:val="center"/>
              <w:rPr>
                <w:rFonts w:ascii="GHEA Grapalat" w:hAnsi="GHEA Grapalat" w:cs="Arial"/>
              </w:rPr>
            </w:pPr>
            <w:r w:rsidRPr="00EE42B7">
              <w:rPr>
                <w:rFonts w:ascii="GHEA Grapalat" w:hAnsi="GHEA Grapalat" w:cs="Arial"/>
              </w:rPr>
              <w:t>2448.00</w:t>
            </w:r>
          </w:p>
        </w:tc>
      </w:tr>
      <w:tr w:rsidR="00EE42B7" w:rsidRPr="00EE42B7" w14:paraId="10449E9D"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252AC6E"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48ADD45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Միջնորմի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4FB832BF"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687FB01C" w14:textId="77777777" w:rsidR="00EE42B7" w:rsidRPr="00EE42B7" w:rsidRDefault="00EE42B7" w:rsidP="00EE42B7">
            <w:pPr>
              <w:jc w:val="center"/>
              <w:rPr>
                <w:rFonts w:ascii="GHEA Grapalat" w:hAnsi="GHEA Grapalat" w:cs="Arial"/>
              </w:rPr>
            </w:pPr>
            <w:r w:rsidRPr="00EE42B7">
              <w:rPr>
                <w:rFonts w:ascii="GHEA Grapalat" w:hAnsi="GHEA Grapalat" w:cs="Arial"/>
              </w:rPr>
              <w:t>5.3</w:t>
            </w:r>
          </w:p>
        </w:tc>
        <w:tc>
          <w:tcPr>
            <w:tcW w:w="1360" w:type="dxa"/>
            <w:tcBorders>
              <w:top w:val="nil"/>
              <w:left w:val="nil"/>
              <w:bottom w:val="single" w:sz="4" w:space="0" w:color="auto"/>
              <w:right w:val="single" w:sz="4" w:space="0" w:color="auto"/>
            </w:tcBorders>
            <w:shd w:val="clear" w:color="auto" w:fill="auto"/>
            <w:vAlign w:val="center"/>
            <w:hideMark/>
          </w:tcPr>
          <w:p w14:paraId="05942381" w14:textId="77777777" w:rsidR="00EE42B7" w:rsidRPr="00EE42B7" w:rsidRDefault="00EE42B7" w:rsidP="00EE42B7">
            <w:pPr>
              <w:jc w:val="center"/>
              <w:rPr>
                <w:rFonts w:ascii="GHEA Grapalat" w:hAnsi="GHEA Grapalat" w:cs="Arial"/>
              </w:rPr>
            </w:pPr>
            <w:r w:rsidRPr="00EE42B7">
              <w:rPr>
                <w:rFonts w:ascii="GHEA Grapalat" w:hAnsi="GHEA Grapalat" w:cs="Arial"/>
              </w:rPr>
              <w:t>12.00</w:t>
            </w:r>
          </w:p>
        </w:tc>
        <w:tc>
          <w:tcPr>
            <w:tcW w:w="1740" w:type="dxa"/>
            <w:tcBorders>
              <w:top w:val="nil"/>
              <w:left w:val="nil"/>
              <w:bottom w:val="single" w:sz="4" w:space="0" w:color="auto"/>
              <w:right w:val="single" w:sz="4" w:space="0" w:color="auto"/>
            </w:tcBorders>
            <w:shd w:val="clear" w:color="auto" w:fill="auto"/>
            <w:vAlign w:val="center"/>
            <w:hideMark/>
          </w:tcPr>
          <w:p w14:paraId="1F22AC9C" w14:textId="77777777" w:rsidR="00EE42B7" w:rsidRPr="00EE42B7" w:rsidRDefault="00EE42B7" w:rsidP="00EE42B7">
            <w:pPr>
              <w:jc w:val="center"/>
              <w:rPr>
                <w:rFonts w:ascii="GHEA Grapalat" w:hAnsi="GHEA Grapalat" w:cs="Arial"/>
              </w:rPr>
            </w:pPr>
            <w:r w:rsidRPr="00EE42B7">
              <w:rPr>
                <w:rFonts w:ascii="GHEA Grapalat" w:hAnsi="GHEA Grapalat" w:cs="Arial"/>
              </w:rPr>
              <w:t>63.60</w:t>
            </w:r>
          </w:p>
        </w:tc>
      </w:tr>
      <w:tr w:rsidR="00EE42B7" w:rsidRPr="00EE42B7" w14:paraId="17DD18D6" w14:textId="77777777" w:rsidTr="00EE42B7">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859A85"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27859D9C"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Նոր</w:t>
            </w:r>
            <w:proofErr w:type="spellEnd"/>
            <w:r w:rsidRPr="00EE42B7">
              <w:rPr>
                <w:rFonts w:ascii="GHEA Grapalat" w:hAnsi="GHEA Grapalat" w:cs="Arial"/>
              </w:rPr>
              <w:t xml:space="preserve"> </w:t>
            </w:r>
            <w:proofErr w:type="spellStart"/>
            <w:r w:rsidRPr="00EE42B7">
              <w:rPr>
                <w:rFonts w:ascii="GHEA Grapalat" w:hAnsi="GHEA Grapalat" w:cs="Arial"/>
              </w:rPr>
              <w:t>դռան</w:t>
            </w:r>
            <w:proofErr w:type="spellEnd"/>
            <w:r w:rsidRPr="00EE42B7">
              <w:rPr>
                <w:rFonts w:ascii="GHEA Grapalat" w:hAnsi="GHEA Grapalat" w:cs="Arial"/>
              </w:rPr>
              <w:t xml:space="preserve"> </w:t>
            </w:r>
            <w:proofErr w:type="spellStart"/>
            <w:r w:rsidRPr="00EE42B7">
              <w:rPr>
                <w:rFonts w:ascii="GHEA Grapalat" w:hAnsi="GHEA Grapalat" w:cs="Arial"/>
              </w:rPr>
              <w:t>բացվածքի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4BFC337A"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254FA5F0" w14:textId="77777777" w:rsidR="00EE42B7" w:rsidRPr="00EE42B7" w:rsidRDefault="00EE42B7" w:rsidP="00EE42B7">
            <w:pPr>
              <w:jc w:val="center"/>
              <w:rPr>
                <w:rFonts w:ascii="GHEA Grapalat" w:hAnsi="GHEA Grapalat" w:cs="Arial"/>
              </w:rPr>
            </w:pPr>
            <w:r w:rsidRPr="00EE42B7">
              <w:rPr>
                <w:rFonts w:ascii="GHEA Grapalat" w:hAnsi="GHEA Grapalat" w:cs="Arial"/>
              </w:rPr>
              <w:t>1.8</w:t>
            </w:r>
          </w:p>
        </w:tc>
        <w:tc>
          <w:tcPr>
            <w:tcW w:w="1360" w:type="dxa"/>
            <w:tcBorders>
              <w:top w:val="nil"/>
              <w:left w:val="nil"/>
              <w:bottom w:val="single" w:sz="4" w:space="0" w:color="auto"/>
              <w:right w:val="single" w:sz="4" w:space="0" w:color="auto"/>
            </w:tcBorders>
            <w:shd w:val="clear" w:color="auto" w:fill="auto"/>
            <w:vAlign w:val="center"/>
            <w:hideMark/>
          </w:tcPr>
          <w:p w14:paraId="7B9DC120" w14:textId="77777777" w:rsidR="00EE42B7" w:rsidRPr="00EE42B7" w:rsidRDefault="00EE42B7" w:rsidP="00EE42B7">
            <w:pPr>
              <w:jc w:val="center"/>
              <w:rPr>
                <w:rFonts w:ascii="GHEA Grapalat" w:hAnsi="GHEA Grapalat" w:cs="Arial"/>
              </w:rPr>
            </w:pPr>
            <w:r w:rsidRPr="00EE42B7">
              <w:rPr>
                <w:rFonts w:ascii="GHEA Grapalat" w:hAnsi="GHEA Grapalat" w:cs="Arial"/>
              </w:rPr>
              <w:t>12.00</w:t>
            </w:r>
          </w:p>
        </w:tc>
        <w:tc>
          <w:tcPr>
            <w:tcW w:w="1740" w:type="dxa"/>
            <w:tcBorders>
              <w:top w:val="nil"/>
              <w:left w:val="nil"/>
              <w:bottom w:val="single" w:sz="4" w:space="0" w:color="auto"/>
              <w:right w:val="single" w:sz="4" w:space="0" w:color="auto"/>
            </w:tcBorders>
            <w:shd w:val="clear" w:color="auto" w:fill="auto"/>
            <w:vAlign w:val="center"/>
            <w:hideMark/>
          </w:tcPr>
          <w:p w14:paraId="6E06D9C4" w14:textId="77777777" w:rsidR="00EE42B7" w:rsidRPr="00EE42B7" w:rsidRDefault="00EE42B7" w:rsidP="00EE42B7">
            <w:pPr>
              <w:jc w:val="center"/>
              <w:rPr>
                <w:rFonts w:ascii="GHEA Grapalat" w:hAnsi="GHEA Grapalat" w:cs="Arial"/>
              </w:rPr>
            </w:pPr>
            <w:r w:rsidRPr="00EE42B7">
              <w:rPr>
                <w:rFonts w:ascii="GHEA Grapalat" w:hAnsi="GHEA Grapalat" w:cs="Arial"/>
              </w:rPr>
              <w:t>21.60</w:t>
            </w:r>
          </w:p>
        </w:tc>
      </w:tr>
      <w:tr w:rsidR="00EE42B7" w:rsidRPr="00EE42B7" w14:paraId="061A0E99" w14:textId="77777777" w:rsidTr="00EE42B7">
        <w:trPr>
          <w:trHeight w:val="13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80E7B1F"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7E9622A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Աստիճաննեւի</w:t>
            </w:r>
            <w:proofErr w:type="spellEnd"/>
            <w:r w:rsidRPr="00EE42B7">
              <w:rPr>
                <w:rFonts w:ascii="GHEA Grapalat" w:hAnsi="GHEA Grapalat" w:cs="Arial"/>
              </w:rPr>
              <w:t xml:space="preserve">  </w:t>
            </w:r>
            <w:proofErr w:type="spellStart"/>
            <w:r w:rsidRPr="00EE42B7">
              <w:rPr>
                <w:rFonts w:ascii="GHEA Grapalat" w:hAnsi="GHEA Grapalat" w:cs="Arial"/>
              </w:rPr>
              <w:t>կերամոգրանիտե</w:t>
            </w:r>
            <w:proofErr w:type="spellEnd"/>
            <w:r w:rsidRPr="00EE42B7">
              <w:rPr>
                <w:rFonts w:ascii="GHEA Grapalat" w:hAnsi="GHEA Grapalat" w:cs="Arial"/>
              </w:rPr>
              <w:t xml:space="preserve"> </w:t>
            </w:r>
            <w:proofErr w:type="spellStart"/>
            <w:r w:rsidRPr="00EE42B7">
              <w:rPr>
                <w:rFonts w:ascii="GHEA Grapalat" w:hAnsi="GHEA Grapalat" w:cs="Arial"/>
              </w:rPr>
              <w:t>սալիկների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60BBA0E7" w14:textId="77777777" w:rsidR="00EE42B7" w:rsidRPr="00EE42B7" w:rsidRDefault="00EE42B7" w:rsidP="00EE42B7">
            <w:pPr>
              <w:jc w:val="center"/>
              <w:rPr>
                <w:rFonts w:ascii="GHEA Grapalat" w:hAnsi="GHEA Grapalat" w:cs="Arial"/>
              </w:rPr>
            </w:pPr>
            <w:r w:rsidRPr="00EE42B7">
              <w:rPr>
                <w:rFonts w:ascii="GHEA Grapalat" w:hAnsi="GHEA Grapalat" w:cs="Arial"/>
              </w:rPr>
              <w:t>մ2</w:t>
            </w:r>
          </w:p>
        </w:tc>
        <w:tc>
          <w:tcPr>
            <w:tcW w:w="1240" w:type="dxa"/>
            <w:tcBorders>
              <w:top w:val="single" w:sz="4" w:space="0" w:color="auto"/>
              <w:left w:val="nil"/>
              <w:bottom w:val="nil"/>
              <w:right w:val="single" w:sz="4" w:space="0" w:color="auto"/>
            </w:tcBorders>
            <w:shd w:val="clear" w:color="auto" w:fill="auto"/>
            <w:vAlign w:val="center"/>
            <w:hideMark/>
          </w:tcPr>
          <w:p w14:paraId="1918A818" w14:textId="77777777" w:rsidR="00EE42B7" w:rsidRPr="00EE42B7" w:rsidRDefault="00EE42B7" w:rsidP="00EE42B7">
            <w:pPr>
              <w:jc w:val="center"/>
              <w:rPr>
                <w:rFonts w:ascii="GHEA Grapalat" w:hAnsi="GHEA Grapalat" w:cs="Arial"/>
              </w:rPr>
            </w:pPr>
            <w:r w:rsidRPr="00EE42B7">
              <w:rPr>
                <w:rFonts w:ascii="GHEA Grapalat" w:hAnsi="GHEA Grapalat" w:cs="Arial"/>
              </w:rPr>
              <w:t>42.0</w:t>
            </w:r>
          </w:p>
        </w:tc>
        <w:tc>
          <w:tcPr>
            <w:tcW w:w="1360" w:type="dxa"/>
            <w:tcBorders>
              <w:top w:val="nil"/>
              <w:left w:val="nil"/>
              <w:bottom w:val="single" w:sz="4" w:space="0" w:color="auto"/>
              <w:right w:val="single" w:sz="4" w:space="0" w:color="auto"/>
            </w:tcBorders>
            <w:shd w:val="clear" w:color="auto" w:fill="auto"/>
            <w:vAlign w:val="center"/>
            <w:hideMark/>
          </w:tcPr>
          <w:p w14:paraId="61F562F4" w14:textId="77777777" w:rsidR="00EE42B7" w:rsidRPr="00EE42B7" w:rsidRDefault="00EE42B7" w:rsidP="00EE42B7">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auto" w:fill="auto"/>
            <w:vAlign w:val="center"/>
            <w:hideMark/>
          </w:tcPr>
          <w:p w14:paraId="1DE21A5C" w14:textId="77777777" w:rsidR="00EE42B7" w:rsidRPr="00EE42B7" w:rsidRDefault="00EE42B7" w:rsidP="00EE42B7">
            <w:pPr>
              <w:jc w:val="center"/>
              <w:rPr>
                <w:rFonts w:ascii="GHEA Grapalat" w:hAnsi="GHEA Grapalat" w:cs="Arial"/>
              </w:rPr>
            </w:pPr>
            <w:r w:rsidRPr="00EE42B7">
              <w:rPr>
                <w:rFonts w:ascii="GHEA Grapalat" w:hAnsi="GHEA Grapalat" w:cs="Arial"/>
              </w:rPr>
              <w:t>25.20</w:t>
            </w:r>
          </w:p>
        </w:tc>
      </w:tr>
      <w:tr w:rsidR="00EE42B7" w:rsidRPr="00EE42B7" w14:paraId="2AB07ABF"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0AEA886"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3783E536"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Պատերի</w:t>
            </w:r>
            <w:proofErr w:type="spellEnd"/>
            <w:r w:rsidRPr="00EE42B7">
              <w:rPr>
                <w:rFonts w:ascii="GHEA Grapalat" w:hAnsi="GHEA Grapalat" w:cs="Arial"/>
              </w:rPr>
              <w:t xml:space="preserve"> և </w:t>
            </w:r>
            <w:proofErr w:type="spellStart"/>
            <w:r w:rsidRPr="00EE42B7">
              <w:rPr>
                <w:rFonts w:ascii="GHEA Grapalat" w:hAnsi="GHEA Grapalat" w:cs="Arial"/>
              </w:rPr>
              <w:t>շեպերի</w:t>
            </w:r>
            <w:proofErr w:type="spellEnd"/>
            <w:r w:rsidRPr="00EE42B7">
              <w:rPr>
                <w:rFonts w:ascii="GHEA Grapalat" w:hAnsi="GHEA Grapalat" w:cs="Arial"/>
              </w:rPr>
              <w:t xml:space="preserve">  </w:t>
            </w:r>
            <w:proofErr w:type="spellStart"/>
            <w:r w:rsidRPr="00EE42B7">
              <w:rPr>
                <w:rFonts w:ascii="GHEA Grapalat" w:hAnsi="GHEA Grapalat" w:cs="Arial"/>
              </w:rPr>
              <w:t>մաքրում</w:t>
            </w:r>
            <w:proofErr w:type="spellEnd"/>
            <w:r w:rsidRPr="00EE42B7">
              <w:rPr>
                <w:rFonts w:ascii="GHEA Grapalat" w:hAnsi="GHEA Grapalat" w:cs="Arial"/>
              </w:rPr>
              <w:t xml:space="preserve"> </w:t>
            </w:r>
            <w:proofErr w:type="spellStart"/>
            <w:r w:rsidRPr="00EE42B7">
              <w:rPr>
                <w:rFonts w:ascii="GHEA Grapalat" w:hAnsi="GHEA Grapalat" w:cs="Arial"/>
              </w:rPr>
              <w:t>հին</w:t>
            </w:r>
            <w:proofErr w:type="spellEnd"/>
            <w:r w:rsidRPr="00EE42B7">
              <w:rPr>
                <w:rFonts w:ascii="GHEA Grapalat" w:hAnsi="GHEA Grapalat" w:cs="Arial"/>
              </w:rPr>
              <w:t xml:space="preserve">  </w:t>
            </w:r>
            <w:proofErr w:type="spellStart"/>
            <w:r w:rsidRPr="00EE42B7">
              <w:rPr>
                <w:rFonts w:ascii="GHEA Grapalat" w:hAnsi="GHEA Grapalat" w:cs="Arial"/>
              </w:rPr>
              <w:t>ներկանյութից</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9FD1BDC" w14:textId="77777777" w:rsidR="00EE42B7" w:rsidRPr="00EE42B7" w:rsidRDefault="00EE42B7" w:rsidP="00EE42B7">
            <w:pPr>
              <w:jc w:val="center"/>
              <w:rPr>
                <w:rFonts w:ascii="GHEA Grapalat" w:hAnsi="GHEA Grapalat" w:cs="Arial"/>
              </w:rPr>
            </w:pPr>
            <w:r w:rsidRPr="00EE42B7">
              <w:rPr>
                <w:rFonts w:ascii="GHEA Grapalat" w:hAnsi="GHEA Grapalat" w:cs="Arial"/>
              </w:rPr>
              <w:t>մ2</w:t>
            </w:r>
          </w:p>
        </w:tc>
        <w:tc>
          <w:tcPr>
            <w:tcW w:w="1240" w:type="dxa"/>
            <w:tcBorders>
              <w:top w:val="single" w:sz="4" w:space="0" w:color="auto"/>
              <w:left w:val="nil"/>
              <w:bottom w:val="nil"/>
              <w:right w:val="single" w:sz="4" w:space="0" w:color="auto"/>
            </w:tcBorders>
            <w:shd w:val="clear" w:color="auto" w:fill="auto"/>
            <w:vAlign w:val="center"/>
            <w:hideMark/>
          </w:tcPr>
          <w:p w14:paraId="5E22BF8E" w14:textId="77777777" w:rsidR="00EE42B7" w:rsidRPr="00EE42B7" w:rsidRDefault="00EE42B7" w:rsidP="00EE42B7">
            <w:pPr>
              <w:jc w:val="center"/>
              <w:rPr>
                <w:rFonts w:ascii="GHEA Grapalat" w:hAnsi="GHEA Grapalat" w:cs="Arial"/>
              </w:rPr>
            </w:pPr>
            <w:r w:rsidRPr="00EE42B7">
              <w:rPr>
                <w:rFonts w:ascii="GHEA Grapalat" w:hAnsi="GHEA Grapalat" w:cs="Arial"/>
              </w:rPr>
              <w:t>3225.0</w:t>
            </w:r>
          </w:p>
        </w:tc>
        <w:tc>
          <w:tcPr>
            <w:tcW w:w="1360" w:type="dxa"/>
            <w:tcBorders>
              <w:top w:val="nil"/>
              <w:left w:val="nil"/>
              <w:bottom w:val="single" w:sz="4" w:space="0" w:color="auto"/>
              <w:right w:val="single" w:sz="4" w:space="0" w:color="auto"/>
            </w:tcBorders>
            <w:shd w:val="clear" w:color="auto" w:fill="auto"/>
            <w:vAlign w:val="center"/>
            <w:hideMark/>
          </w:tcPr>
          <w:p w14:paraId="761B955B" w14:textId="77777777" w:rsidR="00EE42B7" w:rsidRPr="00EE42B7" w:rsidRDefault="00EE42B7" w:rsidP="00EE42B7">
            <w:pPr>
              <w:jc w:val="center"/>
              <w:rPr>
                <w:rFonts w:ascii="GHEA Grapalat" w:hAnsi="GHEA Grapalat" w:cs="Arial"/>
              </w:rPr>
            </w:pPr>
            <w:r w:rsidRPr="00EE42B7">
              <w:rPr>
                <w:rFonts w:ascii="GHEA Grapalat" w:hAnsi="GHEA Grapalat" w:cs="Arial"/>
              </w:rPr>
              <w:t>0.33</w:t>
            </w:r>
          </w:p>
        </w:tc>
        <w:tc>
          <w:tcPr>
            <w:tcW w:w="1740" w:type="dxa"/>
            <w:tcBorders>
              <w:top w:val="nil"/>
              <w:left w:val="nil"/>
              <w:bottom w:val="single" w:sz="4" w:space="0" w:color="auto"/>
              <w:right w:val="single" w:sz="4" w:space="0" w:color="auto"/>
            </w:tcBorders>
            <w:shd w:val="clear" w:color="auto" w:fill="auto"/>
            <w:vAlign w:val="center"/>
            <w:hideMark/>
          </w:tcPr>
          <w:p w14:paraId="1B3DBE0B" w14:textId="77777777" w:rsidR="00EE42B7" w:rsidRPr="00EE42B7" w:rsidRDefault="00EE42B7" w:rsidP="00EE42B7">
            <w:pPr>
              <w:jc w:val="center"/>
              <w:rPr>
                <w:rFonts w:ascii="GHEA Grapalat" w:hAnsi="GHEA Grapalat" w:cs="Arial"/>
              </w:rPr>
            </w:pPr>
            <w:r w:rsidRPr="00EE42B7">
              <w:rPr>
                <w:rFonts w:ascii="GHEA Grapalat" w:hAnsi="GHEA Grapalat" w:cs="Arial"/>
              </w:rPr>
              <w:t>1064.25</w:t>
            </w:r>
          </w:p>
        </w:tc>
      </w:tr>
      <w:tr w:rsidR="00EE42B7" w:rsidRPr="00EE42B7" w14:paraId="1FA8396B"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61C78E"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75316814"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Օդորկիչների</w:t>
            </w:r>
            <w:proofErr w:type="spellEnd"/>
            <w:r w:rsidRPr="00EE42B7">
              <w:rPr>
                <w:rFonts w:ascii="GHEA Grapalat" w:hAnsi="GHEA Grapalat" w:cs="Arial"/>
              </w:rPr>
              <w:t xml:space="preserve"> </w:t>
            </w:r>
            <w:proofErr w:type="spellStart"/>
            <w:r w:rsidRPr="00EE42B7">
              <w:rPr>
                <w:rFonts w:ascii="GHEA Grapalat" w:hAnsi="GHEA Grapalat" w:cs="Arial"/>
              </w:rPr>
              <w:t>ապամոնտաժում</w:t>
            </w:r>
            <w:proofErr w:type="spellEnd"/>
            <w:r w:rsidRPr="00EE42B7">
              <w:rPr>
                <w:rFonts w:ascii="GHEA Grapalat" w:hAnsi="GHEA Grapalat" w:cs="Arial"/>
              </w:rPr>
              <w:t xml:space="preserve"> և </w:t>
            </w:r>
            <w:proofErr w:type="spellStart"/>
            <w:r w:rsidRPr="00EE42B7">
              <w:rPr>
                <w:rFonts w:ascii="GHEA Grapalat" w:hAnsi="GHEA Grapalat" w:cs="Arial"/>
              </w:rPr>
              <w:t>տեղադրում</w:t>
            </w:r>
            <w:proofErr w:type="spellEnd"/>
            <w:r w:rsidRPr="00EE42B7">
              <w:rPr>
                <w:rFonts w:ascii="GHEA Grapalat" w:hAnsi="GHEA Grapalat" w:cs="Arial"/>
              </w:rPr>
              <w:t xml:space="preserve"> </w:t>
            </w:r>
            <w:proofErr w:type="spellStart"/>
            <w:r w:rsidRPr="00EE42B7">
              <w:rPr>
                <w:rFonts w:ascii="GHEA Grapalat" w:hAnsi="GHEA Grapalat" w:cs="Arial"/>
              </w:rPr>
              <w:t>նեռայրալ</w:t>
            </w:r>
            <w:proofErr w:type="spellEnd"/>
            <w:r w:rsidRPr="00EE42B7">
              <w:rPr>
                <w:rFonts w:ascii="GHEA Grapalat" w:hAnsi="GHEA Grapalat" w:cs="Arial"/>
              </w:rPr>
              <w:t xml:space="preserve"> </w:t>
            </w:r>
            <w:proofErr w:type="spellStart"/>
            <w:r w:rsidRPr="00EE42B7">
              <w:rPr>
                <w:rFonts w:ascii="GHEA Grapalat" w:hAnsi="GHEA Grapalat" w:cs="Arial"/>
              </w:rPr>
              <w:t>լիցքավորումը</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0372AAC6"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610E29CC" w14:textId="77777777" w:rsidR="00EE42B7" w:rsidRPr="00EE42B7" w:rsidRDefault="00EE42B7" w:rsidP="00EE42B7">
            <w:pPr>
              <w:jc w:val="center"/>
              <w:rPr>
                <w:rFonts w:ascii="GHEA Grapalat" w:hAnsi="GHEA Grapalat" w:cs="Arial"/>
              </w:rPr>
            </w:pPr>
            <w:r w:rsidRPr="00EE42B7">
              <w:rPr>
                <w:rFonts w:ascii="GHEA Grapalat" w:hAnsi="GHEA Grapalat" w:cs="Arial"/>
              </w:rPr>
              <w:t>35.0</w:t>
            </w:r>
          </w:p>
        </w:tc>
        <w:tc>
          <w:tcPr>
            <w:tcW w:w="1360" w:type="dxa"/>
            <w:tcBorders>
              <w:top w:val="nil"/>
              <w:left w:val="nil"/>
              <w:bottom w:val="single" w:sz="4" w:space="0" w:color="auto"/>
              <w:right w:val="single" w:sz="4" w:space="0" w:color="auto"/>
            </w:tcBorders>
            <w:shd w:val="clear" w:color="auto" w:fill="auto"/>
            <w:vAlign w:val="center"/>
            <w:hideMark/>
          </w:tcPr>
          <w:p w14:paraId="776655F7" w14:textId="77777777" w:rsidR="00EE42B7" w:rsidRPr="00EE42B7" w:rsidRDefault="00EE42B7" w:rsidP="00EE42B7">
            <w:pPr>
              <w:jc w:val="center"/>
              <w:rPr>
                <w:rFonts w:ascii="GHEA Grapalat" w:hAnsi="GHEA Grapalat" w:cs="Arial"/>
              </w:rPr>
            </w:pPr>
            <w:r w:rsidRPr="00EE42B7">
              <w:rPr>
                <w:rFonts w:ascii="GHEA Grapalat" w:hAnsi="GHEA Grapalat" w:cs="Arial"/>
              </w:rPr>
              <w:t>6.50</w:t>
            </w:r>
          </w:p>
        </w:tc>
        <w:tc>
          <w:tcPr>
            <w:tcW w:w="1740" w:type="dxa"/>
            <w:tcBorders>
              <w:top w:val="nil"/>
              <w:left w:val="nil"/>
              <w:bottom w:val="single" w:sz="4" w:space="0" w:color="auto"/>
              <w:right w:val="single" w:sz="4" w:space="0" w:color="auto"/>
            </w:tcBorders>
            <w:shd w:val="clear" w:color="auto" w:fill="auto"/>
            <w:vAlign w:val="center"/>
            <w:hideMark/>
          </w:tcPr>
          <w:p w14:paraId="2BFCE349" w14:textId="77777777" w:rsidR="00EE42B7" w:rsidRPr="00EE42B7" w:rsidRDefault="00EE42B7" w:rsidP="00EE42B7">
            <w:pPr>
              <w:jc w:val="center"/>
              <w:rPr>
                <w:rFonts w:ascii="GHEA Grapalat" w:hAnsi="GHEA Grapalat" w:cs="Arial"/>
              </w:rPr>
            </w:pPr>
            <w:r w:rsidRPr="00EE42B7">
              <w:rPr>
                <w:rFonts w:ascii="GHEA Grapalat" w:hAnsi="GHEA Grapalat" w:cs="Arial"/>
              </w:rPr>
              <w:t>227.50</w:t>
            </w:r>
          </w:p>
        </w:tc>
      </w:tr>
      <w:tr w:rsidR="00EE42B7" w:rsidRPr="00EE42B7" w14:paraId="346B541B"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3AF85CE"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7</w:t>
            </w:r>
          </w:p>
        </w:tc>
        <w:tc>
          <w:tcPr>
            <w:tcW w:w="6060" w:type="dxa"/>
            <w:tcBorders>
              <w:top w:val="single" w:sz="4" w:space="0" w:color="auto"/>
              <w:left w:val="nil"/>
              <w:bottom w:val="nil"/>
              <w:right w:val="single" w:sz="4" w:space="0" w:color="auto"/>
            </w:tcBorders>
            <w:shd w:val="clear" w:color="auto" w:fill="auto"/>
            <w:vAlign w:val="center"/>
            <w:hideMark/>
          </w:tcPr>
          <w:p w14:paraId="4FACF1B3"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Գոյություն</w:t>
            </w:r>
            <w:proofErr w:type="spellEnd"/>
            <w:r w:rsidRPr="00EE42B7">
              <w:rPr>
                <w:rFonts w:ascii="GHEA Grapalat" w:hAnsi="GHEA Grapalat" w:cs="Arial"/>
              </w:rPr>
              <w:t xml:space="preserve"> </w:t>
            </w:r>
            <w:proofErr w:type="spellStart"/>
            <w:r w:rsidRPr="00EE42B7">
              <w:rPr>
                <w:rFonts w:ascii="GHEA Grapalat" w:hAnsi="GHEA Grapalat" w:cs="Arial"/>
              </w:rPr>
              <w:t>ոնեցող</w:t>
            </w:r>
            <w:proofErr w:type="spellEnd"/>
            <w:r w:rsidRPr="00EE42B7">
              <w:rPr>
                <w:rFonts w:ascii="GHEA Grapalat" w:hAnsi="GHEA Grapalat" w:cs="Arial"/>
              </w:rPr>
              <w:t xml:space="preserve"> </w:t>
            </w:r>
            <w:proofErr w:type="spellStart"/>
            <w:r w:rsidRPr="00EE42B7">
              <w:rPr>
                <w:rFonts w:ascii="GHEA Grapalat" w:hAnsi="GHEA Grapalat" w:cs="Arial"/>
              </w:rPr>
              <w:t>գույքի</w:t>
            </w:r>
            <w:proofErr w:type="spellEnd"/>
            <w:r w:rsidRPr="00EE42B7">
              <w:rPr>
                <w:rFonts w:ascii="GHEA Grapalat" w:hAnsi="GHEA Grapalat" w:cs="Arial"/>
              </w:rPr>
              <w:t xml:space="preserve"> </w:t>
            </w:r>
            <w:proofErr w:type="spellStart"/>
            <w:r w:rsidRPr="00EE42B7">
              <w:rPr>
                <w:rFonts w:ascii="GHEA Grapalat" w:hAnsi="GHEA Grapalat" w:cs="Arial"/>
              </w:rPr>
              <w:t>տեղափոխում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38C12CE8" w14:textId="77777777" w:rsidR="00EE42B7" w:rsidRPr="00EE42B7" w:rsidRDefault="00EE42B7" w:rsidP="00EE42B7">
            <w:pPr>
              <w:jc w:val="center"/>
              <w:rPr>
                <w:rFonts w:ascii="GHEA Grapalat" w:hAnsi="GHEA Grapalat" w:cs="Arial"/>
              </w:rPr>
            </w:pPr>
            <w:r w:rsidRPr="00EE42B7">
              <w:rPr>
                <w:rFonts w:ascii="GHEA Grapalat" w:hAnsi="GHEA Grapalat" w:cs="Arial"/>
              </w:rPr>
              <w:t>մ3</w:t>
            </w:r>
          </w:p>
        </w:tc>
        <w:tc>
          <w:tcPr>
            <w:tcW w:w="1240" w:type="dxa"/>
            <w:tcBorders>
              <w:top w:val="single" w:sz="4" w:space="0" w:color="auto"/>
              <w:left w:val="nil"/>
              <w:bottom w:val="nil"/>
              <w:right w:val="single" w:sz="4" w:space="0" w:color="auto"/>
            </w:tcBorders>
            <w:shd w:val="clear" w:color="auto" w:fill="auto"/>
            <w:vAlign w:val="center"/>
            <w:hideMark/>
          </w:tcPr>
          <w:p w14:paraId="65E481B1" w14:textId="77777777" w:rsidR="00EE42B7" w:rsidRPr="00EE42B7" w:rsidRDefault="00EE42B7" w:rsidP="00EE42B7">
            <w:pPr>
              <w:jc w:val="center"/>
              <w:rPr>
                <w:rFonts w:ascii="GHEA Grapalat" w:hAnsi="GHEA Grapalat" w:cs="Arial"/>
              </w:rPr>
            </w:pPr>
            <w:r w:rsidRPr="00EE42B7">
              <w:rPr>
                <w:rFonts w:ascii="GHEA Grapalat" w:hAnsi="GHEA Grapalat" w:cs="Arial"/>
              </w:rPr>
              <w:t>167.0</w:t>
            </w:r>
          </w:p>
        </w:tc>
        <w:tc>
          <w:tcPr>
            <w:tcW w:w="1360" w:type="dxa"/>
            <w:tcBorders>
              <w:top w:val="nil"/>
              <w:left w:val="nil"/>
              <w:bottom w:val="single" w:sz="4" w:space="0" w:color="auto"/>
              <w:right w:val="single" w:sz="4" w:space="0" w:color="auto"/>
            </w:tcBorders>
            <w:shd w:val="clear" w:color="auto" w:fill="auto"/>
            <w:vAlign w:val="center"/>
            <w:hideMark/>
          </w:tcPr>
          <w:p w14:paraId="0A505319" w14:textId="77777777" w:rsidR="00EE42B7" w:rsidRPr="00EE42B7" w:rsidRDefault="00EE42B7" w:rsidP="00EE42B7">
            <w:pPr>
              <w:jc w:val="center"/>
              <w:rPr>
                <w:rFonts w:ascii="GHEA Grapalat" w:hAnsi="GHEA Grapalat" w:cs="Arial"/>
              </w:rPr>
            </w:pPr>
            <w:r w:rsidRPr="00EE42B7">
              <w:rPr>
                <w:rFonts w:ascii="GHEA Grapalat" w:hAnsi="GHEA Grapalat" w:cs="Arial"/>
              </w:rPr>
              <w:t>0.70</w:t>
            </w:r>
          </w:p>
        </w:tc>
        <w:tc>
          <w:tcPr>
            <w:tcW w:w="1740" w:type="dxa"/>
            <w:tcBorders>
              <w:top w:val="nil"/>
              <w:left w:val="nil"/>
              <w:bottom w:val="single" w:sz="4" w:space="0" w:color="auto"/>
              <w:right w:val="single" w:sz="4" w:space="0" w:color="auto"/>
            </w:tcBorders>
            <w:shd w:val="clear" w:color="auto" w:fill="auto"/>
            <w:vAlign w:val="center"/>
            <w:hideMark/>
          </w:tcPr>
          <w:p w14:paraId="469099DB" w14:textId="77777777" w:rsidR="00EE42B7" w:rsidRPr="00EE42B7" w:rsidRDefault="00EE42B7" w:rsidP="00EE42B7">
            <w:pPr>
              <w:jc w:val="center"/>
              <w:rPr>
                <w:rFonts w:ascii="GHEA Grapalat" w:hAnsi="GHEA Grapalat" w:cs="Arial"/>
              </w:rPr>
            </w:pPr>
            <w:r w:rsidRPr="00EE42B7">
              <w:rPr>
                <w:rFonts w:ascii="GHEA Grapalat" w:hAnsi="GHEA Grapalat" w:cs="Arial"/>
              </w:rPr>
              <w:t>116.90</w:t>
            </w:r>
          </w:p>
        </w:tc>
      </w:tr>
      <w:tr w:rsidR="00EE42B7" w:rsidRPr="00EE42B7" w14:paraId="4DCBDFD2"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8658B8"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01063435" w14:textId="77777777" w:rsidR="00EE42B7" w:rsidRPr="00EE42B7" w:rsidRDefault="00EE42B7" w:rsidP="00EE42B7">
            <w:pPr>
              <w:rPr>
                <w:rFonts w:ascii="Arial" w:hAnsi="Arial" w:cs="Arial"/>
              </w:rPr>
            </w:pPr>
            <w:r w:rsidRPr="00EE42B7">
              <w:rPr>
                <w:rFonts w:ascii="Arial" w:hAnsi="Arial" w:cs="Arial"/>
              </w:rPr>
              <w:t xml:space="preserve">Î³ËáíÇ ³é³ëï³ÕÝ»ñÇ Çñ³Ï³Ý³óáõÙ </w:t>
            </w:r>
            <w:proofErr w:type="spellStart"/>
            <w:r w:rsidRPr="00EE42B7">
              <w:rPr>
                <w:rFonts w:ascii="Arial" w:hAnsi="Arial" w:cs="Arial"/>
              </w:rPr>
              <w:t>պլաստմասե</w:t>
            </w:r>
            <w:proofErr w:type="spellEnd"/>
            <w:r w:rsidRPr="00EE42B7">
              <w:rPr>
                <w:rFonts w:ascii="Arial" w:hAnsi="Arial" w:cs="Arial"/>
              </w:rPr>
              <w:t xml:space="preserve"> </w:t>
            </w:r>
            <w:proofErr w:type="spellStart"/>
            <w:r w:rsidRPr="00EE42B7">
              <w:rPr>
                <w:rFonts w:ascii="Arial" w:hAnsi="Arial" w:cs="Arial"/>
              </w:rPr>
              <w:t>վահաններով-սան</w:t>
            </w:r>
            <w:proofErr w:type="spellEnd"/>
            <w:r w:rsidRPr="00EE42B7">
              <w:rPr>
                <w:rFonts w:ascii="Arial" w:hAnsi="Arial" w:cs="Arial"/>
              </w:rPr>
              <w:t xml:space="preserve"> </w:t>
            </w:r>
            <w:proofErr w:type="spellStart"/>
            <w:r w:rsidRPr="00EE42B7">
              <w:rPr>
                <w:rFonts w:ascii="Arial" w:hAnsi="Arial" w:cs="Arial"/>
              </w:rPr>
              <w:t>հանգույցներում</w:t>
            </w:r>
            <w:proofErr w:type="spellEnd"/>
            <w:r w:rsidRPr="00EE42B7">
              <w:rPr>
                <w:rFonts w:ascii="Arial" w:hAnsi="Arial" w:cs="Arial"/>
              </w:rPr>
              <w:t>/ÑÇÙÝ³ÏÙ³ËùÇ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660D92EB"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1CA2E05"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3454434B" w14:textId="77777777" w:rsidR="00EE42B7" w:rsidRPr="00EE42B7" w:rsidRDefault="00EE42B7" w:rsidP="00EE42B7">
            <w:pPr>
              <w:jc w:val="center"/>
              <w:rPr>
                <w:rFonts w:ascii="GHEA Grapalat" w:hAnsi="GHEA Grapalat" w:cs="Arial"/>
              </w:rPr>
            </w:pPr>
            <w:r w:rsidRPr="00EE42B7">
              <w:rPr>
                <w:rFonts w:ascii="GHEA Grapalat" w:hAnsi="GHEA Grapalat" w:cs="Arial"/>
              </w:rPr>
              <w:t>3.60</w:t>
            </w:r>
          </w:p>
        </w:tc>
        <w:tc>
          <w:tcPr>
            <w:tcW w:w="1740" w:type="dxa"/>
            <w:tcBorders>
              <w:top w:val="nil"/>
              <w:left w:val="nil"/>
              <w:bottom w:val="single" w:sz="4" w:space="0" w:color="auto"/>
              <w:right w:val="single" w:sz="4" w:space="0" w:color="auto"/>
            </w:tcBorders>
            <w:shd w:val="clear" w:color="auto" w:fill="auto"/>
            <w:vAlign w:val="center"/>
            <w:hideMark/>
          </w:tcPr>
          <w:p w14:paraId="1FA6670B" w14:textId="77777777" w:rsidR="00EE42B7" w:rsidRPr="00EE42B7" w:rsidRDefault="00EE42B7" w:rsidP="00EE42B7">
            <w:pPr>
              <w:jc w:val="center"/>
              <w:rPr>
                <w:rFonts w:ascii="GHEA Grapalat" w:hAnsi="GHEA Grapalat" w:cs="Arial"/>
              </w:rPr>
            </w:pPr>
            <w:r w:rsidRPr="00EE42B7">
              <w:rPr>
                <w:rFonts w:ascii="GHEA Grapalat" w:hAnsi="GHEA Grapalat" w:cs="Arial"/>
              </w:rPr>
              <w:t>39.60</w:t>
            </w:r>
          </w:p>
        </w:tc>
      </w:tr>
      <w:tr w:rsidR="00EE42B7" w:rsidRPr="00EE42B7" w14:paraId="40222F44" w14:textId="77777777" w:rsidTr="00EE42B7">
        <w:trPr>
          <w:trHeight w:val="75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156586D"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088B1EF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պատերի</w:t>
            </w:r>
            <w:proofErr w:type="spellEnd"/>
            <w:r w:rsidRPr="00EE42B7">
              <w:rPr>
                <w:rFonts w:ascii="GHEA Grapalat" w:hAnsi="GHEA Grapalat" w:cs="Arial"/>
              </w:rPr>
              <w:t xml:space="preserve">  և </w:t>
            </w:r>
            <w:proofErr w:type="spellStart"/>
            <w:r w:rsidRPr="00EE42B7">
              <w:rPr>
                <w:rFonts w:ascii="GHEA Grapalat" w:hAnsi="GHEA Grapalat" w:cs="Arial"/>
              </w:rPr>
              <w:t>հատակի</w:t>
            </w:r>
            <w:proofErr w:type="spellEnd"/>
            <w:r w:rsidRPr="00EE42B7">
              <w:rPr>
                <w:rFonts w:ascii="GHEA Grapalat" w:hAnsi="GHEA Grapalat" w:cs="Arial"/>
              </w:rPr>
              <w:t xml:space="preserve">  </w:t>
            </w:r>
            <w:proofErr w:type="spellStart"/>
            <w:r w:rsidRPr="00EE42B7">
              <w:rPr>
                <w:rFonts w:ascii="GHEA Grapalat" w:hAnsi="GHEA Grapalat" w:cs="Arial"/>
              </w:rPr>
              <w:t>սալիկների</w:t>
            </w:r>
            <w:proofErr w:type="spellEnd"/>
            <w:r w:rsidRPr="00EE42B7">
              <w:rPr>
                <w:rFonts w:ascii="GHEA Grapalat" w:hAnsi="GHEA Grapalat" w:cs="Arial"/>
              </w:rPr>
              <w:t xml:space="preserve"> </w:t>
            </w:r>
            <w:proofErr w:type="spellStart"/>
            <w:r w:rsidRPr="00EE42B7">
              <w:rPr>
                <w:rFonts w:ascii="GHEA Grapalat" w:hAnsi="GHEA Grapalat" w:cs="Arial"/>
              </w:rPr>
              <w:t>քանդոմ</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5C2FF3F9"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6AF762B" w14:textId="77777777" w:rsidR="00EE42B7" w:rsidRPr="00EE42B7" w:rsidRDefault="00EE42B7" w:rsidP="00EE42B7">
            <w:pPr>
              <w:jc w:val="center"/>
              <w:rPr>
                <w:rFonts w:ascii="GHEA Grapalat" w:hAnsi="GHEA Grapalat" w:cs="Arial"/>
              </w:rPr>
            </w:pPr>
            <w:r w:rsidRPr="00EE42B7">
              <w:rPr>
                <w:rFonts w:ascii="GHEA Grapalat" w:hAnsi="GHEA Grapalat" w:cs="Arial"/>
              </w:rPr>
              <w:t>86.0</w:t>
            </w:r>
          </w:p>
        </w:tc>
        <w:tc>
          <w:tcPr>
            <w:tcW w:w="1360" w:type="dxa"/>
            <w:tcBorders>
              <w:top w:val="nil"/>
              <w:left w:val="nil"/>
              <w:bottom w:val="single" w:sz="4" w:space="0" w:color="auto"/>
              <w:right w:val="single" w:sz="4" w:space="0" w:color="auto"/>
            </w:tcBorders>
            <w:shd w:val="clear" w:color="auto" w:fill="auto"/>
            <w:vAlign w:val="center"/>
            <w:hideMark/>
          </w:tcPr>
          <w:p w14:paraId="045519E1" w14:textId="77777777" w:rsidR="00EE42B7" w:rsidRPr="00EE42B7" w:rsidRDefault="00EE42B7" w:rsidP="00EE42B7">
            <w:pPr>
              <w:jc w:val="center"/>
              <w:rPr>
                <w:rFonts w:ascii="GHEA Grapalat" w:hAnsi="GHEA Grapalat" w:cs="Arial"/>
              </w:rPr>
            </w:pPr>
            <w:r w:rsidRPr="00EE42B7">
              <w:rPr>
                <w:rFonts w:ascii="GHEA Grapalat" w:hAnsi="GHEA Grapalat" w:cs="Arial"/>
              </w:rPr>
              <w:t>0.88</w:t>
            </w:r>
          </w:p>
        </w:tc>
        <w:tc>
          <w:tcPr>
            <w:tcW w:w="1740" w:type="dxa"/>
            <w:tcBorders>
              <w:top w:val="nil"/>
              <w:left w:val="nil"/>
              <w:bottom w:val="single" w:sz="4" w:space="0" w:color="auto"/>
              <w:right w:val="single" w:sz="4" w:space="0" w:color="auto"/>
            </w:tcBorders>
            <w:shd w:val="clear" w:color="auto" w:fill="auto"/>
            <w:vAlign w:val="center"/>
            <w:hideMark/>
          </w:tcPr>
          <w:p w14:paraId="4FCE8070" w14:textId="77777777" w:rsidR="00EE42B7" w:rsidRPr="00EE42B7" w:rsidRDefault="00EE42B7" w:rsidP="00EE42B7">
            <w:pPr>
              <w:jc w:val="center"/>
              <w:rPr>
                <w:rFonts w:ascii="GHEA Grapalat" w:hAnsi="GHEA Grapalat" w:cs="Arial"/>
              </w:rPr>
            </w:pPr>
            <w:r w:rsidRPr="00EE42B7">
              <w:rPr>
                <w:rFonts w:ascii="GHEA Grapalat" w:hAnsi="GHEA Grapalat" w:cs="Arial"/>
              </w:rPr>
              <w:t>75.68</w:t>
            </w:r>
          </w:p>
        </w:tc>
      </w:tr>
      <w:tr w:rsidR="00EE42B7" w:rsidRPr="00EE42B7" w14:paraId="66EE57C6" w14:textId="77777777" w:rsidTr="00EE42B7">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A7C10BA" w14:textId="77777777" w:rsidR="00EE42B7" w:rsidRPr="00EE42B7" w:rsidRDefault="00EE42B7" w:rsidP="00EE42B7">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049AA54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Պատի</w:t>
            </w:r>
            <w:proofErr w:type="spellEnd"/>
            <w:r w:rsidRPr="00EE42B7">
              <w:rPr>
                <w:rFonts w:ascii="GHEA Grapalat" w:hAnsi="GHEA Grapalat" w:cs="Arial"/>
              </w:rPr>
              <w:t xml:space="preserve"> </w:t>
            </w:r>
            <w:proofErr w:type="spellStart"/>
            <w:r w:rsidRPr="00EE42B7">
              <w:rPr>
                <w:rFonts w:ascii="GHEA Grapalat" w:hAnsi="GHEA Grapalat" w:cs="Arial"/>
              </w:rPr>
              <w:t>արտաքին</w:t>
            </w:r>
            <w:proofErr w:type="spellEnd"/>
            <w:r w:rsidRPr="00EE42B7">
              <w:rPr>
                <w:rFonts w:ascii="GHEA Grapalat" w:hAnsi="GHEA Grapalat" w:cs="Arial"/>
              </w:rPr>
              <w:t xml:space="preserve"> </w:t>
            </w:r>
            <w:proofErr w:type="spellStart"/>
            <w:r w:rsidRPr="00EE42B7">
              <w:rPr>
                <w:rFonts w:ascii="GHEA Grapalat" w:hAnsi="GHEA Grapalat" w:cs="Arial"/>
              </w:rPr>
              <w:t>սվաղի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3BC3A2C8"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B48B483" w14:textId="77777777" w:rsidR="00EE42B7" w:rsidRPr="00EE42B7" w:rsidRDefault="00EE42B7" w:rsidP="00EE42B7">
            <w:pPr>
              <w:jc w:val="center"/>
              <w:rPr>
                <w:rFonts w:ascii="GHEA Grapalat" w:hAnsi="GHEA Grapalat" w:cs="Arial"/>
              </w:rPr>
            </w:pPr>
            <w:r w:rsidRPr="00EE42B7">
              <w:rPr>
                <w:rFonts w:ascii="GHEA Grapalat" w:hAnsi="GHEA Grapalat" w:cs="Arial"/>
              </w:rPr>
              <w:t>374.0</w:t>
            </w:r>
          </w:p>
        </w:tc>
        <w:tc>
          <w:tcPr>
            <w:tcW w:w="1360" w:type="dxa"/>
            <w:tcBorders>
              <w:top w:val="nil"/>
              <w:left w:val="nil"/>
              <w:bottom w:val="single" w:sz="4" w:space="0" w:color="auto"/>
              <w:right w:val="single" w:sz="4" w:space="0" w:color="auto"/>
            </w:tcBorders>
            <w:shd w:val="clear" w:color="auto" w:fill="auto"/>
            <w:vAlign w:val="center"/>
            <w:hideMark/>
          </w:tcPr>
          <w:p w14:paraId="0F41E7F9" w14:textId="77777777" w:rsidR="00EE42B7" w:rsidRPr="00EE42B7" w:rsidRDefault="00EE42B7" w:rsidP="00EE42B7">
            <w:pPr>
              <w:jc w:val="center"/>
              <w:rPr>
                <w:rFonts w:ascii="GHEA Grapalat" w:hAnsi="GHEA Grapalat" w:cs="Arial"/>
              </w:rPr>
            </w:pPr>
            <w:r w:rsidRPr="00EE42B7">
              <w:rPr>
                <w:rFonts w:ascii="GHEA Grapalat" w:hAnsi="GHEA Grapalat" w:cs="Arial"/>
              </w:rPr>
              <w:t>0.33</w:t>
            </w:r>
          </w:p>
        </w:tc>
        <w:tc>
          <w:tcPr>
            <w:tcW w:w="1740" w:type="dxa"/>
            <w:tcBorders>
              <w:top w:val="nil"/>
              <w:left w:val="nil"/>
              <w:bottom w:val="single" w:sz="4" w:space="0" w:color="auto"/>
              <w:right w:val="single" w:sz="4" w:space="0" w:color="auto"/>
            </w:tcBorders>
            <w:shd w:val="clear" w:color="auto" w:fill="auto"/>
            <w:vAlign w:val="center"/>
            <w:hideMark/>
          </w:tcPr>
          <w:p w14:paraId="6E6D01E3" w14:textId="77777777" w:rsidR="00EE42B7" w:rsidRPr="00EE42B7" w:rsidRDefault="00EE42B7" w:rsidP="00EE42B7">
            <w:pPr>
              <w:jc w:val="center"/>
              <w:rPr>
                <w:rFonts w:ascii="GHEA Grapalat" w:hAnsi="GHEA Grapalat" w:cs="Arial"/>
              </w:rPr>
            </w:pPr>
            <w:r w:rsidRPr="00EE42B7">
              <w:rPr>
                <w:rFonts w:ascii="GHEA Grapalat" w:hAnsi="GHEA Grapalat" w:cs="Arial"/>
              </w:rPr>
              <w:t>123.42</w:t>
            </w:r>
          </w:p>
        </w:tc>
      </w:tr>
      <w:tr w:rsidR="00EE42B7" w:rsidRPr="00EE42B7" w14:paraId="5E6DDBF0" w14:textId="77777777" w:rsidTr="00EE42B7">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0AA3FF0" w14:textId="77777777" w:rsidR="00EE42B7" w:rsidRPr="00EE42B7" w:rsidRDefault="00EE42B7" w:rsidP="00EE42B7">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7E63C16F"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Դռների</w:t>
            </w:r>
            <w:proofErr w:type="spellEnd"/>
            <w:r w:rsidRPr="00EE42B7">
              <w:rPr>
                <w:rFonts w:ascii="GHEA Grapalat" w:hAnsi="GHEA Grapalat" w:cs="Arial"/>
              </w:rPr>
              <w:t xml:space="preserve"> </w:t>
            </w:r>
            <w:proofErr w:type="spellStart"/>
            <w:r w:rsidRPr="00EE42B7">
              <w:rPr>
                <w:rFonts w:ascii="GHEA Grapalat" w:hAnsi="GHEA Grapalat" w:cs="Arial"/>
              </w:rPr>
              <w:t>ապամոնտաժում</w:t>
            </w:r>
            <w:proofErr w:type="spellEnd"/>
            <w:r w:rsidRPr="00EE42B7">
              <w:rPr>
                <w:rFonts w:ascii="GHEA Grapalat" w:hAnsi="GHEA Grapalat" w:cs="Arial"/>
              </w:rPr>
              <w:t xml:space="preserve"> -60 </w:t>
            </w:r>
            <w:proofErr w:type="spellStart"/>
            <w:r w:rsidRPr="00EE42B7">
              <w:rPr>
                <w:rFonts w:ascii="GHEA Grapalat" w:hAnsi="GHEA Grapalat" w:cs="Arial"/>
              </w:rPr>
              <w:t>հատ</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400CB11"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D7B1BE0" w14:textId="77777777" w:rsidR="00EE42B7" w:rsidRPr="00EE42B7" w:rsidRDefault="00EE42B7" w:rsidP="00EE42B7">
            <w:pPr>
              <w:jc w:val="center"/>
              <w:rPr>
                <w:rFonts w:ascii="GHEA Grapalat" w:hAnsi="GHEA Grapalat" w:cs="Arial"/>
              </w:rPr>
            </w:pPr>
            <w:r w:rsidRPr="00EE42B7">
              <w:rPr>
                <w:rFonts w:ascii="GHEA Grapalat" w:hAnsi="GHEA Grapalat" w:cs="Arial"/>
              </w:rPr>
              <w:t>120.0</w:t>
            </w:r>
          </w:p>
        </w:tc>
        <w:tc>
          <w:tcPr>
            <w:tcW w:w="1360" w:type="dxa"/>
            <w:tcBorders>
              <w:top w:val="nil"/>
              <w:left w:val="nil"/>
              <w:bottom w:val="single" w:sz="4" w:space="0" w:color="auto"/>
              <w:right w:val="single" w:sz="4" w:space="0" w:color="auto"/>
            </w:tcBorders>
            <w:shd w:val="clear" w:color="auto" w:fill="auto"/>
            <w:vAlign w:val="center"/>
            <w:hideMark/>
          </w:tcPr>
          <w:p w14:paraId="36E92BE7" w14:textId="77777777" w:rsidR="00EE42B7" w:rsidRPr="00EE42B7" w:rsidRDefault="00EE42B7" w:rsidP="00EE42B7">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2A461A5B" w14:textId="77777777" w:rsidR="00EE42B7" w:rsidRPr="00EE42B7" w:rsidRDefault="00EE42B7" w:rsidP="00EE42B7">
            <w:pPr>
              <w:jc w:val="center"/>
              <w:rPr>
                <w:rFonts w:ascii="GHEA Grapalat" w:hAnsi="GHEA Grapalat" w:cs="Arial"/>
              </w:rPr>
            </w:pPr>
            <w:r w:rsidRPr="00EE42B7">
              <w:rPr>
                <w:rFonts w:ascii="GHEA Grapalat" w:hAnsi="GHEA Grapalat" w:cs="Arial"/>
              </w:rPr>
              <w:t>180.00</w:t>
            </w:r>
          </w:p>
        </w:tc>
      </w:tr>
      <w:tr w:rsidR="00EE42B7" w:rsidRPr="00EE42B7" w14:paraId="7CBCAE81" w14:textId="77777777" w:rsidTr="00EE42B7">
        <w:trPr>
          <w:trHeight w:val="3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9B7FF2" w14:textId="77777777" w:rsidR="00EE42B7" w:rsidRPr="00EE42B7" w:rsidRDefault="00EE42B7" w:rsidP="00EE42B7">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6388471F"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Շինաղբի</w:t>
            </w:r>
            <w:proofErr w:type="spellEnd"/>
            <w:r w:rsidRPr="00EE42B7">
              <w:rPr>
                <w:rFonts w:ascii="GHEA Grapalat" w:hAnsi="GHEA Grapalat" w:cs="Arial"/>
              </w:rPr>
              <w:t xml:space="preserve"> </w:t>
            </w:r>
            <w:proofErr w:type="spellStart"/>
            <w:r w:rsidRPr="00EE42B7">
              <w:rPr>
                <w:rFonts w:ascii="GHEA Grapalat" w:hAnsi="GHEA Grapalat" w:cs="Arial"/>
              </w:rPr>
              <w:t>բարձում</w:t>
            </w:r>
            <w:proofErr w:type="spellEnd"/>
            <w:r w:rsidRPr="00EE42B7">
              <w:rPr>
                <w:rFonts w:ascii="GHEA Grapalat" w:hAnsi="GHEA Grapalat" w:cs="Arial"/>
              </w:rPr>
              <w:t xml:space="preserve"> </w:t>
            </w:r>
            <w:proofErr w:type="spellStart"/>
            <w:r w:rsidRPr="00EE42B7">
              <w:rPr>
                <w:rFonts w:ascii="GHEA Grapalat" w:hAnsi="GHEA Grapalat" w:cs="Arial"/>
              </w:rPr>
              <w:t>ինքնաթափի</w:t>
            </w:r>
            <w:proofErr w:type="spellEnd"/>
            <w:r w:rsidRPr="00EE42B7">
              <w:rPr>
                <w:rFonts w:ascii="GHEA Grapalat" w:hAnsi="GHEA Grapalat" w:cs="Arial"/>
              </w:rPr>
              <w:t xml:space="preserve"> </w:t>
            </w:r>
            <w:proofErr w:type="spellStart"/>
            <w:r w:rsidRPr="00EE42B7">
              <w:rPr>
                <w:rFonts w:ascii="GHEA Grapalat" w:hAnsi="GHEA Grapalat" w:cs="Arial"/>
              </w:rPr>
              <w:t>վրա</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7E1D52CA"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45FE0A1E" w14:textId="77777777" w:rsidR="00EE42B7" w:rsidRPr="00EE42B7" w:rsidRDefault="00EE42B7" w:rsidP="00EE42B7">
            <w:pPr>
              <w:jc w:val="center"/>
              <w:rPr>
                <w:rFonts w:ascii="GHEA Grapalat" w:hAnsi="GHEA Grapalat" w:cs="Arial"/>
              </w:rPr>
            </w:pPr>
            <w:r w:rsidRPr="00EE42B7">
              <w:rPr>
                <w:rFonts w:ascii="GHEA Grapalat" w:hAnsi="GHEA Grapalat" w:cs="Arial"/>
              </w:rPr>
              <w:t>332.0</w:t>
            </w:r>
          </w:p>
        </w:tc>
        <w:tc>
          <w:tcPr>
            <w:tcW w:w="1360" w:type="dxa"/>
            <w:tcBorders>
              <w:top w:val="nil"/>
              <w:left w:val="nil"/>
              <w:bottom w:val="single" w:sz="4" w:space="0" w:color="auto"/>
              <w:right w:val="single" w:sz="4" w:space="0" w:color="auto"/>
            </w:tcBorders>
            <w:shd w:val="clear" w:color="auto" w:fill="auto"/>
            <w:vAlign w:val="center"/>
            <w:hideMark/>
          </w:tcPr>
          <w:p w14:paraId="3DD6E8C1" w14:textId="77777777" w:rsidR="00EE42B7" w:rsidRPr="00EE42B7" w:rsidRDefault="00EE42B7" w:rsidP="00EE42B7">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78AC155E" w14:textId="77777777" w:rsidR="00EE42B7" w:rsidRPr="00EE42B7" w:rsidRDefault="00EE42B7" w:rsidP="00EE42B7">
            <w:pPr>
              <w:jc w:val="center"/>
              <w:rPr>
                <w:rFonts w:ascii="GHEA Grapalat" w:hAnsi="GHEA Grapalat" w:cs="Arial"/>
              </w:rPr>
            </w:pPr>
            <w:r w:rsidRPr="00EE42B7">
              <w:rPr>
                <w:rFonts w:ascii="GHEA Grapalat" w:hAnsi="GHEA Grapalat" w:cs="Arial"/>
              </w:rPr>
              <w:t>664.00</w:t>
            </w:r>
          </w:p>
        </w:tc>
      </w:tr>
      <w:tr w:rsidR="00EE42B7" w:rsidRPr="00EE42B7" w14:paraId="19E2234C" w14:textId="77777777" w:rsidTr="00EE42B7">
        <w:trPr>
          <w:trHeight w:val="5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D7F98B3" w14:textId="77777777" w:rsidR="00EE42B7" w:rsidRPr="00EE42B7" w:rsidRDefault="00EE42B7" w:rsidP="00EE42B7">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5312056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Շինաղբի</w:t>
            </w:r>
            <w:proofErr w:type="spellEnd"/>
            <w:r w:rsidRPr="00EE42B7">
              <w:rPr>
                <w:rFonts w:ascii="GHEA Grapalat" w:hAnsi="GHEA Grapalat" w:cs="Arial"/>
              </w:rPr>
              <w:t xml:space="preserve"> </w:t>
            </w:r>
            <w:proofErr w:type="spellStart"/>
            <w:r w:rsidRPr="00EE42B7">
              <w:rPr>
                <w:rFonts w:ascii="GHEA Grapalat" w:hAnsi="GHEA Grapalat" w:cs="Arial"/>
              </w:rPr>
              <w:t>տեղափոխում</w:t>
            </w:r>
            <w:proofErr w:type="spellEnd"/>
            <w:r w:rsidRPr="00EE42B7">
              <w:rPr>
                <w:rFonts w:ascii="GHEA Grapalat" w:hAnsi="GHEA Grapalat" w:cs="Arial"/>
              </w:rPr>
              <w:t xml:space="preserve"> 13 </w:t>
            </w:r>
            <w:proofErr w:type="spellStart"/>
            <w:r w:rsidRPr="00EE42B7">
              <w:rPr>
                <w:rFonts w:ascii="GHEA Grapalat" w:hAnsi="GHEA Grapalat" w:cs="Arial"/>
              </w:rPr>
              <w:t>կմ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7565724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4FDD8999" w14:textId="77777777" w:rsidR="00EE42B7" w:rsidRPr="00EE42B7" w:rsidRDefault="00EE42B7" w:rsidP="00EE42B7">
            <w:pPr>
              <w:jc w:val="center"/>
              <w:rPr>
                <w:rFonts w:ascii="GHEA Grapalat" w:hAnsi="GHEA Grapalat" w:cs="Arial"/>
              </w:rPr>
            </w:pPr>
            <w:r w:rsidRPr="00EE42B7">
              <w:rPr>
                <w:rFonts w:ascii="GHEA Grapalat" w:hAnsi="GHEA Grapalat" w:cs="Arial"/>
              </w:rPr>
              <w:t>332.0</w:t>
            </w:r>
          </w:p>
        </w:tc>
        <w:tc>
          <w:tcPr>
            <w:tcW w:w="1360" w:type="dxa"/>
            <w:tcBorders>
              <w:top w:val="nil"/>
              <w:left w:val="nil"/>
              <w:bottom w:val="single" w:sz="4" w:space="0" w:color="auto"/>
              <w:right w:val="single" w:sz="4" w:space="0" w:color="auto"/>
            </w:tcBorders>
            <w:shd w:val="clear" w:color="auto" w:fill="auto"/>
            <w:vAlign w:val="center"/>
            <w:hideMark/>
          </w:tcPr>
          <w:p w14:paraId="00F485D5"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3FBEE84A" w14:textId="77777777" w:rsidR="00EE42B7" w:rsidRPr="00EE42B7" w:rsidRDefault="00EE42B7" w:rsidP="00EE42B7">
            <w:pPr>
              <w:jc w:val="center"/>
              <w:rPr>
                <w:rFonts w:ascii="GHEA Grapalat" w:hAnsi="GHEA Grapalat" w:cs="Arial"/>
              </w:rPr>
            </w:pPr>
            <w:r w:rsidRPr="00EE42B7">
              <w:rPr>
                <w:rFonts w:ascii="GHEA Grapalat" w:hAnsi="GHEA Grapalat" w:cs="Arial"/>
              </w:rPr>
              <w:t>996.00</w:t>
            </w:r>
          </w:p>
        </w:tc>
      </w:tr>
      <w:tr w:rsidR="00EE42B7" w:rsidRPr="00EE42B7" w14:paraId="7A639334" w14:textId="77777777" w:rsidTr="00EE42B7">
        <w:trPr>
          <w:trHeight w:val="54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370D355" w14:textId="77777777" w:rsidR="00EE42B7" w:rsidRPr="00EE42B7" w:rsidRDefault="00EE42B7" w:rsidP="00EE42B7">
            <w:pPr>
              <w:jc w:val="center"/>
              <w:rPr>
                <w:rFonts w:ascii="GHEA Grapalat" w:hAnsi="GHEA Grapalat" w:cs="Arial"/>
              </w:rPr>
            </w:pPr>
            <w:r w:rsidRPr="00EE42B7">
              <w:rPr>
                <w:rFonts w:ascii="GHEA Grapalat" w:hAnsi="GHEA Grapalat" w:cs="Arial"/>
              </w:rPr>
              <w:t>14</w:t>
            </w:r>
          </w:p>
        </w:tc>
        <w:tc>
          <w:tcPr>
            <w:tcW w:w="6060" w:type="dxa"/>
            <w:tcBorders>
              <w:top w:val="single" w:sz="4" w:space="0" w:color="auto"/>
              <w:left w:val="nil"/>
              <w:bottom w:val="nil"/>
              <w:right w:val="single" w:sz="4" w:space="0" w:color="auto"/>
            </w:tcBorders>
            <w:shd w:val="clear" w:color="auto" w:fill="auto"/>
            <w:vAlign w:val="center"/>
            <w:hideMark/>
          </w:tcPr>
          <w:p w14:paraId="6A682A9C"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Գոյություն</w:t>
            </w:r>
            <w:proofErr w:type="spellEnd"/>
            <w:r w:rsidRPr="00EE42B7">
              <w:rPr>
                <w:rFonts w:ascii="GHEA Grapalat" w:hAnsi="GHEA Grapalat" w:cs="Arial"/>
              </w:rPr>
              <w:t xml:space="preserve"> </w:t>
            </w:r>
            <w:proofErr w:type="spellStart"/>
            <w:r w:rsidRPr="00EE42B7">
              <w:rPr>
                <w:rFonts w:ascii="GHEA Grapalat" w:hAnsi="GHEA Grapalat" w:cs="Arial"/>
              </w:rPr>
              <w:t>ունեցող</w:t>
            </w:r>
            <w:proofErr w:type="spellEnd"/>
            <w:r w:rsidRPr="00EE42B7">
              <w:rPr>
                <w:rFonts w:ascii="GHEA Grapalat" w:hAnsi="GHEA Grapalat" w:cs="Arial"/>
              </w:rPr>
              <w:t xml:space="preserve"> </w:t>
            </w:r>
            <w:proofErr w:type="spellStart"/>
            <w:r w:rsidRPr="00EE42B7">
              <w:rPr>
                <w:rFonts w:ascii="GHEA Grapalat" w:hAnsi="GHEA Grapalat" w:cs="Arial"/>
              </w:rPr>
              <w:t>կերամոգրանիտե</w:t>
            </w:r>
            <w:proofErr w:type="spellEnd"/>
            <w:r w:rsidRPr="00EE42B7">
              <w:rPr>
                <w:rFonts w:ascii="GHEA Grapalat" w:hAnsi="GHEA Grapalat" w:cs="Arial"/>
              </w:rPr>
              <w:t xml:space="preserve"> </w:t>
            </w:r>
            <w:proofErr w:type="spellStart"/>
            <w:r w:rsidRPr="00EE42B7">
              <w:rPr>
                <w:rFonts w:ascii="GHEA Grapalat" w:hAnsi="GHEA Grapalat" w:cs="Arial"/>
              </w:rPr>
              <w:t>սալիկների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39378E7F"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362603A" w14:textId="77777777" w:rsidR="00EE42B7" w:rsidRPr="00EE42B7" w:rsidRDefault="00EE42B7" w:rsidP="00EE42B7">
            <w:pPr>
              <w:jc w:val="center"/>
              <w:rPr>
                <w:rFonts w:ascii="GHEA Grapalat" w:hAnsi="GHEA Grapalat" w:cs="Arial"/>
              </w:rPr>
            </w:pPr>
            <w:r w:rsidRPr="00EE42B7">
              <w:rPr>
                <w:rFonts w:ascii="GHEA Grapalat" w:hAnsi="GHEA Grapalat" w:cs="Arial"/>
              </w:rPr>
              <w:t>74.8</w:t>
            </w:r>
          </w:p>
        </w:tc>
        <w:tc>
          <w:tcPr>
            <w:tcW w:w="1360" w:type="dxa"/>
            <w:tcBorders>
              <w:top w:val="nil"/>
              <w:left w:val="nil"/>
              <w:bottom w:val="single" w:sz="4" w:space="0" w:color="auto"/>
              <w:right w:val="single" w:sz="4" w:space="0" w:color="auto"/>
            </w:tcBorders>
            <w:shd w:val="clear" w:color="auto" w:fill="auto"/>
            <w:vAlign w:val="center"/>
            <w:hideMark/>
          </w:tcPr>
          <w:p w14:paraId="10124C7E" w14:textId="77777777" w:rsidR="00EE42B7" w:rsidRPr="00EE42B7" w:rsidRDefault="00EE42B7" w:rsidP="00EE42B7">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auto" w:fill="auto"/>
            <w:vAlign w:val="center"/>
            <w:hideMark/>
          </w:tcPr>
          <w:p w14:paraId="290D32D3" w14:textId="77777777" w:rsidR="00EE42B7" w:rsidRPr="00EE42B7" w:rsidRDefault="00EE42B7" w:rsidP="00EE42B7">
            <w:pPr>
              <w:jc w:val="center"/>
              <w:rPr>
                <w:rFonts w:ascii="GHEA Grapalat" w:hAnsi="GHEA Grapalat" w:cs="Arial"/>
              </w:rPr>
            </w:pPr>
            <w:r w:rsidRPr="00EE42B7">
              <w:rPr>
                <w:rFonts w:ascii="GHEA Grapalat" w:hAnsi="GHEA Grapalat" w:cs="Arial"/>
              </w:rPr>
              <w:t>44.88</w:t>
            </w:r>
          </w:p>
        </w:tc>
      </w:tr>
      <w:tr w:rsidR="00EE42B7" w:rsidRPr="00EE42B7" w14:paraId="50901D3E" w14:textId="77777777" w:rsidTr="00EE42B7">
        <w:trPr>
          <w:trHeight w:val="8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1327D4"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4EEBC642"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single" w:sz="4" w:space="0" w:color="auto"/>
              <w:left w:val="nil"/>
              <w:bottom w:val="nil"/>
              <w:right w:val="nil"/>
            </w:tcBorders>
            <w:shd w:val="clear" w:color="auto" w:fill="auto"/>
            <w:vAlign w:val="center"/>
            <w:hideMark/>
          </w:tcPr>
          <w:p w14:paraId="4621AE7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152DDE13"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1BAD3B26"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5FC2D5C7"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6090.63</w:t>
            </w:r>
          </w:p>
        </w:tc>
      </w:tr>
      <w:tr w:rsidR="00EE42B7" w:rsidRPr="00EE42B7" w14:paraId="76F8F9A9" w14:textId="77777777" w:rsidTr="00EE42B7">
        <w:trPr>
          <w:trHeight w:val="85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43BEA738"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0421E511"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Արտաքին</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պատի</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ջրամեկուսացում</w:t>
            </w:r>
            <w:proofErr w:type="spellEnd"/>
          </w:p>
        </w:tc>
        <w:tc>
          <w:tcPr>
            <w:tcW w:w="940" w:type="dxa"/>
            <w:tcBorders>
              <w:top w:val="single" w:sz="4" w:space="0" w:color="auto"/>
              <w:left w:val="nil"/>
              <w:bottom w:val="single" w:sz="4" w:space="0" w:color="auto"/>
              <w:right w:val="nil"/>
            </w:tcBorders>
            <w:shd w:val="clear" w:color="000000" w:fill="D9D9D9"/>
            <w:vAlign w:val="center"/>
            <w:hideMark/>
          </w:tcPr>
          <w:p w14:paraId="235D68DC"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518C95CA"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195B465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5DA751C6"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69358D4D" w14:textId="77777777" w:rsidTr="00EE42B7">
        <w:trPr>
          <w:trHeight w:val="8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8EB557"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25CFA8A4"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Բնահողի</w:t>
            </w:r>
            <w:proofErr w:type="spellEnd"/>
            <w:r w:rsidRPr="00EE42B7">
              <w:rPr>
                <w:rFonts w:ascii="GHEA Grapalat" w:hAnsi="GHEA Grapalat" w:cs="Arial"/>
              </w:rPr>
              <w:t xml:space="preserve"> </w:t>
            </w:r>
            <w:proofErr w:type="spellStart"/>
            <w:r w:rsidRPr="00EE42B7">
              <w:rPr>
                <w:rFonts w:ascii="GHEA Grapalat" w:hAnsi="GHEA Grapalat" w:cs="Arial"/>
              </w:rPr>
              <w:t>քանդում</w:t>
            </w:r>
            <w:proofErr w:type="spellEnd"/>
          </w:p>
        </w:tc>
        <w:tc>
          <w:tcPr>
            <w:tcW w:w="940" w:type="dxa"/>
            <w:tcBorders>
              <w:top w:val="nil"/>
              <w:left w:val="nil"/>
              <w:bottom w:val="single" w:sz="4" w:space="0" w:color="auto"/>
              <w:right w:val="single" w:sz="4" w:space="0" w:color="auto"/>
            </w:tcBorders>
            <w:shd w:val="clear" w:color="auto" w:fill="auto"/>
            <w:vAlign w:val="center"/>
            <w:hideMark/>
          </w:tcPr>
          <w:p w14:paraId="2A8573D8"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single" w:sz="4" w:space="0" w:color="auto"/>
              <w:right w:val="single" w:sz="4" w:space="0" w:color="auto"/>
            </w:tcBorders>
            <w:shd w:val="clear" w:color="auto" w:fill="auto"/>
            <w:vAlign w:val="center"/>
            <w:hideMark/>
          </w:tcPr>
          <w:p w14:paraId="5CB9FE42" w14:textId="77777777" w:rsidR="00EE42B7" w:rsidRPr="00EE42B7" w:rsidRDefault="00EE42B7" w:rsidP="00EE42B7">
            <w:pPr>
              <w:jc w:val="center"/>
              <w:rPr>
                <w:rFonts w:ascii="GHEA Grapalat" w:hAnsi="GHEA Grapalat" w:cs="Arial"/>
              </w:rPr>
            </w:pPr>
            <w:r w:rsidRPr="00EE42B7">
              <w:rPr>
                <w:rFonts w:ascii="GHEA Grapalat" w:hAnsi="GHEA Grapalat" w:cs="Arial"/>
              </w:rPr>
              <w:t>48.1</w:t>
            </w:r>
          </w:p>
        </w:tc>
        <w:tc>
          <w:tcPr>
            <w:tcW w:w="1360" w:type="dxa"/>
            <w:tcBorders>
              <w:top w:val="nil"/>
              <w:left w:val="nil"/>
              <w:bottom w:val="single" w:sz="4" w:space="0" w:color="auto"/>
              <w:right w:val="single" w:sz="4" w:space="0" w:color="auto"/>
            </w:tcBorders>
            <w:shd w:val="clear" w:color="auto" w:fill="auto"/>
            <w:vAlign w:val="center"/>
            <w:hideMark/>
          </w:tcPr>
          <w:p w14:paraId="665C0D2E" w14:textId="77777777" w:rsidR="00EE42B7" w:rsidRPr="00EE42B7" w:rsidRDefault="00EE42B7" w:rsidP="00EE42B7">
            <w:pPr>
              <w:jc w:val="center"/>
              <w:rPr>
                <w:rFonts w:ascii="GHEA Grapalat" w:hAnsi="GHEA Grapalat" w:cs="Arial"/>
              </w:rPr>
            </w:pPr>
            <w:r w:rsidRPr="00EE42B7">
              <w:rPr>
                <w:rFonts w:ascii="GHEA Grapalat" w:hAnsi="GHEA Grapalat" w:cs="Arial"/>
              </w:rPr>
              <w:t>0.80</w:t>
            </w:r>
          </w:p>
        </w:tc>
        <w:tc>
          <w:tcPr>
            <w:tcW w:w="1740" w:type="dxa"/>
            <w:tcBorders>
              <w:top w:val="nil"/>
              <w:left w:val="nil"/>
              <w:bottom w:val="single" w:sz="4" w:space="0" w:color="auto"/>
              <w:right w:val="single" w:sz="4" w:space="0" w:color="auto"/>
            </w:tcBorders>
            <w:shd w:val="clear" w:color="auto" w:fill="auto"/>
            <w:vAlign w:val="center"/>
            <w:hideMark/>
          </w:tcPr>
          <w:p w14:paraId="74728A6E" w14:textId="77777777" w:rsidR="00EE42B7" w:rsidRPr="00EE42B7" w:rsidRDefault="00EE42B7" w:rsidP="00EE42B7">
            <w:pPr>
              <w:jc w:val="center"/>
              <w:rPr>
                <w:rFonts w:ascii="GHEA Grapalat" w:hAnsi="GHEA Grapalat" w:cs="Arial"/>
              </w:rPr>
            </w:pPr>
            <w:r w:rsidRPr="00EE42B7">
              <w:rPr>
                <w:rFonts w:ascii="GHEA Grapalat" w:hAnsi="GHEA Grapalat" w:cs="Arial"/>
              </w:rPr>
              <w:t>38.48</w:t>
            </w:r>
          </w:p>
        </w:tc>
      </w:tr>
      <w:tr w:rsidR="00EE42B7" w:rsidRPr="00EE42B7" w14:paraId="56D3F1AA" w14:textId="77777777" w:rsidTr="00EE42B7">
        <w:trPr>
          <w:trHeight w:val="9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7AC02E"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nil"/>
              <w:left w:val="nil"/>
              <w:bottom w:val="single" w:sz="4" w:space="0" w:color="auto"/>
              <w:right w:val="single" w:sz="4" w:space="0" w:color="auto"/>
            </w:tcBorders>
            <w:shd w:val="clear" w:color="auto" w:fill="auto"/>
            <w:vAlign w:val="center"/>
            <w:hideMark/>
          </w:tcPr>
          <w:p w14:paraId="6E2B6C31"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Նույնի</w:t>
            </w:r>
            <w:proofErr w:type="spellEnd"/>
            <w:r w:rsidRPr="00EE42B7">
              <w:rPr>
                <w:rFonts w:ascii="GHEA Grapalat" w:hAnsi="GHEA Grapalat" w:cs="Arial"/>
              </w:rPr>
              <w:t xml:space="preserve"> </w:t>
            </w:r>
            <w:proofErr w:type="spellStart"/>
            <w:r w:rsidRPr="00EE42B7">
              <w:rPr>
                <w:rFonts w:ascii="GHEA Grapalat" w:hAnsi="GHEA Grapalat" w:cs="Arial"/>
              </w:rPr>
              <w:t>ետլիցք</w:t>
            </w:r>
            <w:proofErr w:type="spellEnd"/>
          </w:p>
        </w:tc>
        <w:tc>
          <w:tcPr>
            <w:tcW w:w="940" w:type="dxa"/>
            <w:tcBorders>
              <w:top w:val="nil"/>
              <w:left w:val="nil"/>
              <w:bottom w:val="single" w:sz="4" w:space="0" w:color="auto"/>
              <w:right w:val="single" w:sz="4" w:space="0" w:color="auto"/>
            </w:tcBorders>
            <w:shd w:val="clear" w:color="auto" w:fill="auto"/>
            <w:vAlign w:val="center"/>
            <w:hideMark/>
          </w:tcPr>
          <w:p w14:paraId="12E2789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single" w:sz="4" w:space="0" w:color="auto"/>
              <w:right w:val="single" w:sz="4" w:space="0" w:color="auto"/>
            </w:tcBorders>
            <w:shd w:val="clear" w:color="auto" w:fill="auto"/>
            <w:vAlign w:val="center"/>
            <w:hideMark/>
          </w:tcPr>
          <w:p w14:paraId="1538AB72" w14:textId="77777777" w:rsidR="00EE42B7" w:rsidRPr="00EE42B7" w:rsidRDefault="00EE42B7" w:rsidP="00EE42B7">
            <w:pPr>
              <w:jc w:val="center"/>
              <w:rPr>
                <w:rFonts w:ascii="GHEA Grapalat" w:hAnsi="GHEA Grapalat" w:cs="Arial"/>
              </w:rPr>
            </w:pPr>
            <w:r w:rsidRPr="00EE42B7">
              <w:rPr>
                <w:rFonts w:ascii="GHEA Grapalat" w:hAnsi="GHEA Grapalat" w:cs="Arial"/>
              </w:rPr>
              <w:t>48.1</w:t>
            </w:r>
          </w:p>
        </w:tc>
        <w:tc>
          <w:tcPr>
            <w:tcW w:w="1360" w:type="dxa"/>
            <w:tcBorders>
              <w:top w:val="nil"/>
              <w:left w:val="nil"/>
              <w:bottom w:val="single" w:sz="4" w:space="0" w:color="auto"/>
              <w:right w:val="single" w:sz="4" w:space="0" w:color="auto"/>
            </w:tcBorders>
            <w:shd w:val="clear" w:color="auto" w:fill="auto"/>
            <w:vAlign w:val="center"/>
            <w:hideMark/>
          </w:tcPr>
          <w:p w14:paraId="3A15FA8C" w14:textId="77777777" w:rsidR="00EE42B7" w:rsidRPr="00EE42B7" w:rsidRDefault="00EE42B7" w:rsidP="00EE42B7">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auto" w:fill="auto"/>
            <w:vAlign w:val="center"/>
            <w:hideMark/>
          </w:tcPr>
          <w:p w14:paraId="7839A74B" w14:textId="77777777" w:rsidR="00EE42B7" w:rsidRPr="00EE42B7" w:rsidRDefault="00EE42B7" w:rsidP="00EE42B7">
            <w:pPr>
              <w:jc w:val="center"/>
              <w:rPr>
                <w:rFonts w:ascii="GHEA Grapalat" w:hAnsi="GHEA Grapalat" w:cs="Arial"/>
              </w:rPr>
            </w:pPr>
            <w:r w:rsidRPr="00EE42B7">
              <w:rPr>
                <w:rFonts w:ascii="GHEA Grapalat" w:hAnsi="GHEA Grapalat" w:cs="Arial"/>
              </w:rPr>
              <w:t>24.05</w:t>
            </w:r>
          </w:p>
        </w:tc>
      </w:tr>
      <w:tr w:rsidR="00EE42B7" w:rsidRPr="00EE42B7" w14:paraId="0CB16DFB" w14:textId="77777777" w:rsidTr="00EE42B7">
        <w:trPr>
          <w:trHeight w:val="9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EAE5B2"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nil"/>
              <w:left w:val="nil"/>
              <w:bottom w:val="nil"/>
              <w:right w:val="single" w:sz="4" w:space="0" w:color="auto"/>
            </w:tcBorders>
            <w:shd w:val="clear" w:color="auto" w:fill="auto"/>
            <w:vAlign w:val="center"/>
            <w:hideMark/>
          </w:tcPr>
          <w:p w14:paraId="1D7A9676"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նախապատրաստական</w:t>
            </w:r>
            <w:proofErr w:type="spellEnd"/>
            <w:r w:rsidRPr="00EE42B7">
              <w:rPr>
                <w:rFonts w:ascii="GHEA Grapalat" w:hAnsi="GHEA Grapalat" w:cs="Arial"/>
              </w:rPr>
              <w:t xml:space="preserve"> </w:t>
            </w:r>
            <w:proofErr w:type="spellStart"/>
            <w:r w:rsidRPr="00EE42B7">
              <w:rPr>
                <w:rFonts w:ascii="GHEA Grapalat" w:hAnsi="GHEA Grapalat" w:cs="Arial"/>
              </w:rPr>
              <w:t>շերտի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տոփանումով</w:t>
            </w:r>
            <w:proofErr w:type="spellEnd"/>
          </w:p>
        </w:tc>
        <w:tc>
          <w:tcPr>
            <w:tcW w:w="940" w:type="dxa"/>
            <w:tcBorders>
              <w:top w:val="nil"/>
              <w:left w:val="nil"/>
              <w:bottom w:val="nil"/>
              <w:right w:val="single" w:sz="4" w:space="0" w:color="auto"/>
            </w:tcBorders>
            <w:shd w:val="clear" w:color="auto" w:fill="auto"/>
            <w:vAlign w:val="center"/>
            <w:hideMark/>
          </w:tcPr>
          <w:p w14:paraId="02EAFA92"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0B9B7461" w14:textId="77777777" w:rsidR="00EE42B7" w:rsidRPr="00EE42B7" w:rsidRDefault="00EE42B7" w:rsidP="00EE42B7">
            <w:pPr>
              <w:jc w:val="center"/>
              <w:rPr>
                <w:rFonts w:ascii="GHEA Grapalat" w:hAnsi="GHEA Grapalat" w:cs="Arial"/>
              </w:rPr>
            </w:pPr>
            <w:r w:rsidRPr="00EE42B7">
              <w:rPr>
                <w:rFonts w:ascii="GHEA Grapalat" w:hAnsi="GHEA Grapalat" w:cs="Arial"/>
              </w:rPr>
              <w:t>35.5</w:t>
            </w:r>
          </w:p>
        </w:tc>
        <w:tc>
          <w:tcPr>
            <w:tcW w:w="1360" w:type="dxa"/>
            <w:tcBorders>
              <w:top w:val="nil"/>
              <w:left w:val="nil"/>
              <w:bottom w:val="single" w:sz="4" w:space="0" w:color="auto"/>
              <w:right w:val="single" w:sz="4" w:space="0" w:color="auto"/>
            </w:tcBorders>
            <w:shd w:val="clear" w:color="auto" w:fill="auto"/>
            <w:vAlign w:val="center"/>
            <w:hideMark/>
          </w:tcPr>
          <w:p w14:paraId="65CC6FB3" w14:textId="77777777" w:rsidR="00EE42B7" w:rsidRPr="00EE42B7" w:rsidRDefault="00EE42B7" w:rsidP="00EE42B7">
            <w:pPr>
              <w:jc w:val="center"/>
              <w:rPr>
                <w:rFonts w:ascii="GHEA Grapalat" w:hAnsi="GHEA Grapalat" w:cs="Arial"/>
              </w:rPr>
            </w:pPr>
            <w:r w:rsidRPr="00EE42B7">
              <w:rPr>
                <w:rFonts w:ascii="GHEA Grapalat" w:hAnsi="GHEA Grapalat" w:cs="Arial"/>
              </w:rPr>
              <w:t>0.88</w:t>
            </w:r>
          </w:p>
        </w:tc>
        <w:tc>
          <w:tcPr>
            <w:tcW w:w="1740" w:type="dxa"/>
            <w:tcBorders>
              <w:top w:val="nil"/>
              <w:left w:val="nil"/>
              <w:bottom w:val="single" w:sz="4" w:space="0" w:color="auto"/>
              <w:right w:val="single" w:sz="4" w:space="0" w:color="auto"/>
            </w:tcBorders>
            <w:shd w:val="clear" w:color="auto" w:fill="auto"/>
            <w:vAlign w:val="center"/>
            <w:hideMark/>
          </w:tcPr>
          <w:p w14:paraId="6EE61B47" w14:textId="77777777" w:rsidR="00EE42B7" w:rsidRPr="00EE42B7" w:rsidRDefault="00EE42B7" w:rsidP="00EE42B7">
            <w:pPr>
              <w:jc w:val="center"/>
              <w:rPr>
                <w:rFonts w:ascii="GHEA Grapalat" w:hAnsi="GHEA Grapalat" w:cs="Arial"/>
              </w:rPr>
            </w:pPr>
            <w:r w:rsidRPr="00EE42B7">
              <w:rPr>
                <w:rFonts w:ascii="GHEA Grapalat" w:hAnsi="GHEA Grapalat" w:cs="Arial"/>
              </w:rPr>
              <w:t>31.24</w:t>
            </w:r>
          </w:p>
        </w:tc>
      </w:tr>
      <w:tr w:rsidR="00EE42B7" w:rsidRPr="00EE42B7" w14:paraId="5863EB58" w14:textId="77777777" w:rsidTr="00EE42B7">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DD4DAFA"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4</w:t>
            </w:r>
          </w:p>
        </w:tc>
        <w:tc>
          <w:tcPr>
            <w:tcW w:w="6060" w:type="dxa"/>
            <w:tcBorders>
              <w:top w:val="single" w:sz="4" w:space="0" w:color="auto"/>
              <w:left w:val="nil"/>
              <w:bottom w:val="nil"/>
              <w:right w:val="single" w:sz="4" w:space="0" w:color="auto"/>
            </w:tcBorders>
            <w:shd w:val="clear" w:color="auto" w:fill="auto"/>
            <w:vAlign w:val="center"/>
            <w:hideMark/>
          </w:tcPr>
          <w:p w14:paraId="39E1636A"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Սալվացքի</w:t>
            </w:r>
            <w:proofErr w:type="spellEnd"/>
            <w:r w:rsidRPr="00EE42B7">
              <w:rPr>
                <w:rFonts w:ascii="GHEA Grapalat" w:hAnsi="GHEA Grapalat" w:cs="Arial"/>
              </w:rPr>
              <w:t xml:space="preserve"> </w:t>
            </w:r>
            <w:proofErr w:type="spellStart"/>
            <w:r w:rsidRPr="00EE42B7">
              <w:rPr>
                <w:rFonts w:ascii="GHEA Grapalat" w:hAnsi="GHEA Grapalat" w:cs="Arial"/>
              </w:rPr>
              <w:t>ցանցապատոմ</w:t>
            </w:r>
            <w:proofErr w:type="spellEnd"/>
            <w:r w:rsidRPr="00EE42B7">
              <w:rPr>
                <w:rFonts w:ascii="GHEA Grapalat" w:hAnsi="GHEA Grapalat" w:cs="Arial"/>
              </w:rPr>
              <w:t xml:space="preserve"> 50 * 50 </w:t>
            </w:r>
            <w:proofErr w:type="spellStart"/>
            <w:r w:rsidRPr="00EE42B7">
              <w:rPr>
                <w:rFonts w:ascii="GHEA Grapalat" w:hAnsi="GHEA Grapalat" w:cs="Arial"/>
              </w:rPr>
              <w:t>մմ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16AFB500"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DBF6C28" w14:textId="77777777" w:rsidR="00EE42B7" w:rsidRPr="00EE42B7" w:rsidRDefault="00EE42B7" w:rsidP="00EE42B7">
            <w:pPr>
              <w:jc w:val="center"/>
              <w:rPr>
                <w:rFonts w:ascii="GHEA Grapalat" w:hAnsi="GHEA Grapalat" w:cs="Arial"/>
              </w:rPr>
            </w:pPr>
            <w:r w:rsidRPr="00EE42B7">
              <w:rPr>
                <w:rFonts w:ascii="GHEA Grapalat" w:hAnsi="GHEA Grapalat" w:cs="Arial"/>
              </w:rPr>
              <w:t>35.5</w:t>
            </w:r>
          </w:p>
        </w:tc>
        <w:tc>
          <w:tcPr>
            <w:tcW w:w="1360" w:type="dxa"/>
            <w:tcBorders>
              <w:top w:val="nil"/>
              <w:left w:val="nil"/>
              <w:bottom w:val="single" w:sz="4" w:space="0" w:color="auto"/>
              <w:right w:val="single" w:sz="4" w:space="0" w:color="auto"/>
            </w:tcBorders>
            <w:shd w:val="clear" w:color="auto" w:fill="auto"/>
            <w:vAlign w:val="center"/>
            <w:hideMark/>
          </w:tcPr>
          <w:p w14:paraId="63A52C58" w14:textId="77777777" w:rsidR="00EE42B7" w:rsidRPr="00EE42B7" w:rsidRDefault="00EE42B7" w:rsidP="00EE42B7">
            <w:pPr>
              <w:jc w:val="center"/>
              <w:rPr>
                <w:rFonts w:ascii="GHEA Grapalat" w:hAnsi="GHEA Grapalat" w:cs="Arial"/>
              </w:rPr>
            </w:pPr>
            <w:r w:rsidRPr="00EE42B7">
              <w:rPr>
                <w:rFonts w:ascii="GHEA Grapalat" w:hAnsi="GHEA Grapalat" w:cs="Arial"/>
              </w:rPr>
              <w:t>2.42</w:t>
            </w:r>
          </w:p>
        </w:tc>
        <w:tc>
          <w:tcPr>
            <w:tcW w:w="1740" w:type="dxa"/>
            <w:tcBorders>
              <w:top w:val="nil"/>
              <w:left w:val="nil"/>
              <w:bottom w:val="single" w:sz="4" w:space="0" w:color="auto"/>
              <w:right w:val="single" w:sz="4" w:space="0" w:color="auto"/>
            </w:tcBorders>
            <w:shd w:val="clear" w:color="auto" w:fill="auto"/>
            <w:vAlign w:val="center"/>
            <w:hideMark/>
          </w:tcPr>
          <w:p w14:paraId="52A328E0" w14:textId="77777777" w:rsidR="00EE42B7" w:rsidRPr="00EE42B7" w:rsidRDefault="00EE42B7" w:rsidP="00EE42B7">
            <w:pPr>
              <w:jc w:val="center"/>
              <w:rPr>
                <w:rFonts w:ascii="GHEA Grapalat" w:hAnsi="GHEA Grapalat" w:cs="Arial"/>
              </w:rPr>
            </w:pPr>
            <w:r w:rsidRPr="00EE42B7">
              <w:rPr>
                <w:rFonts w:ascii="GHEA Grapalat" w:hAnsi="GHEA Grapalat" w:cs="Arial"/>
              </w:rPr>
              <w:t>85.91</w:t>
            </w:r>
          </w:p>
        </w:tc>
      </w:tr>
      <w:tr w:rsidR="00EE42B7" w:rsidRPr="00EE42B7" w14:paraId="13460CDE" w14:textId="77777777" w:rsidTr="00EE42B7">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C48843C"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5505AF8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Բազալտե</w:t>
            </w:r>
            <w:proofErr w:type="spellEnd"/>
            <w:r w:rsidRPr="00EE42B7">
              <w:rPr>
                <w:rFonts w:ascii="GHEA Grapalat" w:hAnsi="GHEA Grapalat" w:cs="Arial"/>
              </w:rPr>
              <w:t xml:space="preserve"> </w:t>
            </w:r>
            <w:proofErr w:type="spellStart"/>
            <w:r w:rsidRPr="00EE42B7">
              <w:rPr>
                <w:rFonts w:ascii="GHEA Grapalat" w:hAnsi="GHEA Grapalat" w:cs="Arial"/>
              </w:rPr>
              <w:t>նոր</w:t>
            </w:r>
            <w:proofErr w:type="spellEnd"/>
            <w:r w:rsidRPr="00EE42B7">
              <w:rPr>
                <w:rFonts w:ascii="GHEA Grapalat" w:hAnsi="GHEA Grapalat" w:cs="Arial"/>
              </w:rPr>
              <w:t xml:space="preserve"> </w:t>
            </w:r>
            <w:proofErr w:type="spellStart"/>
            <w:r w:rsidRPr="00EE42B7">
              <w:rPr>
                <w:rFonts w:ascii="GHEA Grapalat" w:hAnsi="GHEA Grapalat" w:cs="Arial"/>
              </w:rPr>
              <w:t>եզրաքարերի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15*30 </w:t>
            </w:r>
            <w:proofErr w:type="spellStart"/>
            <w:r w:rsidRPr="00EE42B7">
              <w:rPr>
                <w:rFonts w:ascii="GHEA Grapalat" w:hAnsi="GHEA Grapalat" w:cs="Arial"/>
              </w:rPr>
              <w:t>սմ</w:t>
            </w:r>
            <w:proofErr w:type="spellEnd"/>
            <w:r w:rsidRPr="00EE42B7">
              <w:rPr>
                <w:rFonts w:ascii="GHEA Grapalat" w:hAnsi="GHEA Grapalat" w:cs="Arial"/>
              </w:rPr>
              <w:t xml:space="preserve"> </w:t>
            </w:r>
            <w:proofErr w:type="spellStart"/>
            <w:r w:rsidRPr="00EE42B7">
              <w:rPr>
                <w:rFonts w:ascii="GHEA Grapalat" w:hAnsi="GHEA Grapalat" w:cs="Arial"/>
              </w:rPr>
              <w:t>բետոնե</w:t>
            </w:r>
            <w:proofErr w:type="spellEnd"/>
            <w:r w:rsidRPr="00EE42B7">
              <w:rPr>
                <w:rFonts w:ascii="GHEA Grapalat" w:hAnsi="GHEA Grapalat" w:cs="Arial"/>
              </w:rPr>
              <w:t xml:space="preserve"> </w:t>
            </w:r>
            <w:proofErr w:type="spellStart"/>
            <w:r w:rsidRPr="00EE42B7">
              <w:rPr>
                <w:rFonts w:ascii="GHEA Grapalat" w:hAnsi="GHEA Grapalat" w:cs="Arial"/>
              </w:rPr>
              <w:t>հիմքով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62C0E62" w14:textId="77777777" w:rsidR="00EE42B7" w:rsidRPr="00EE42B7" w:rsidRDefault="00EE42B7" w:rsidP="00EE42B7">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7330A9DA" w14:textId="77777777" w:rsidR="00EE42B7" w:rsidRPr="00EE42B7" w:rsidRDefault="00EE42B7" w:rsidP="00EE42B7">
            <w:pPr>
              <w:jc w:val="center"/>
              <w:rPr>
                <w:rFonts w:ascii="GHEA Grapalat" w:hAnsi="GHEA Grapalat" w:cs="Arial"/>
              </w:rPr>
            </w:pPr>
            <w:r w:rsidRPr="00EE42B7">
              <w:rPr>
                <w:rFonts w:ascii="GHEA Grapalat" w:hAnsi="GHEA Grapalat" w:cs="Arial"/>
              </w:rPr>
              <w:t>39.9</w:t>
            </w:r>
          </w:p>
        </w:tc>
        <w:tc>
          <w:tcPr>
            <w:tcW w:w="1360" w:type="dxa"/>
            <w:tcBorders>
              <w:top w:val="nil"/>
              <w:left w:val="nil"/>
              <w:bottom w:val="single" w:sz="4" w:space="0" w:color="auto"/>
              <w:right w:val="single" w:sz="4" w:space="0" w:color="auto"/>
            </w:tcBorders>
            <w:shd w:val="clear" w:color="auto" w:fill="auto"/>
            <w:vAlign w:val="center"/>
            <w:hideMark/>
          </w:tcPr>
          <w:p w14:paraId="2CF111BF" w14:textId="77777777" w:rsidR="00EE42B7" w:rsidRPr="00EE42B7" w:rsidRDefault="00EE42B7" w:rsidP="00EE42B7">
            <w:pPr>
              <w:jc w:val="center"/>
              <w:rPr>
                <w:rFonts w:ascii="GHEA Grapalat" w:hAnsi="GHEA Grapalat" w:cs="Arial"/>
              </w:rPr>
            </w:pPr>
            <w:r w:rsidRPr="00EE42B7">
              <w:rPr>
                <w:rFonts w:ascii="GHEA Grapalat" w:hAnsi="GHEA Grapalat" w:cs="Arial"/>
              </w:rPr>
              <w:t>14.00</w:t>
            </w:r>
          </w:p>
        </w:tc>
        <w:tc>
          <w:tcPr>
            <w:tcW w:w="1740" w:type="dxa"/>
            <w:tcBorders>
              <w:top w:val="nil"/>
              <w:left w:val="nil"/>
              <w:bottom w:val="single" w:sz="4" w:space="0" w:color="auto"/>
              <w:right w:val="single" w:sz="4" w:space="0" w:color="auto"/>
            </w:tcBorders>
            <w:shd w:val="clear" w:color="auto" w:fill="auto"/>
            <w:vAlign w:val="center"/>
            <w:hideMark/>
          </w:tcPr>
          <w:p w14:paraId="3742A879" w14:textId="77777777" w:rsidR="00EE42B7" w:rsidRPr="00EE42B7" w:rsidRDefault="00EE42B7" w:rsidP="00EE42B7">
            <w:pPr>
              <w:jc w:val="center"/>
              <w:rPr>
                <w:rFonts w:ascii="GHEA Grapalat" w:hAnsi="GHEA Grapalat" w:cs="Arial"/>
              </w:rPr>
            </w:pPr>
            <w:r w:rsidRPr="00EE42B7">
              <w:rPr>
                <w:rFonts w:ascii="GHEA Grapalat" w:hAnsi="GHEA Grapalat" w:cs="Arial"/>
              </w:rPr>
              <w:t>558.60</w:t>
            </w:r>
          </w:p>
        </w:tc>
      </w:tr>
      <w:tr w:rsidR="00EE42B7" w:rsidRPr="00EE42B7" w14:paraId="508543EC" w14:textId="77777777" w:rsidTr="00EE42B7">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684B23"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191730D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Սալվացքի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b -15 </w:t>
            </w:r>
            <w:proofErr w:type="spellStart"/>
            <w:r w:rsidRPr="00EE42B7">
              <w:rPr>
                <w:rFonts w:ascii="GHEA Grapalat" w:hAnsi="GHEA Grapalat" w:cs="Arial"/>
              </w:rPr>
              <w:t>բետոնով</w:t>
            </w:r>
            <w:proofErr w:type="spellEnd"/>
            <w:r w:rsidRPr="00EE42B7">
              <w:rPr>
                <w:rFonts w:ascii="GHEA Grapalat" w:hAnsi="GHEA Grapalat" w:cs="Arial"/>
              </w:rPr>
              <w:t xml:space="preserve"> 100 </w:t>
            </w:r>
            <w:proofErr w:type="spellStart"/>
            <w:r w:rsidRPr="00EE42B7">
              <w:rPr>
                <w:rFonts w:ascii="GHEA Grapalat" w:hAnsi="GHEA Grapalat" w:cs="Arial"/>
              </w:rPr>
              <w:t>մմ</w:t>
            </w:r>
            <w:proofErr w:type="spellEnd"/>
            <w:r w:rsidRPr="00EE42B7">
              <w:rPr>
                <w:rFonts w:ascii="GHEA Grapalat" w:hAnsi="GHEA Grapalat" w:cs="Arial"/>
              </w:rPr>
              <w:t xml:space="preserve"> </w:t>
            </w:r>
            <w:proofErr w:type="spellStart"/>
            <w:r w:rsidRPr="00EE42B7">
              <w:rPr>
                <w:rFonts w:ascii="GHEA Grapalat" w:hAnsi="GHEA Grapalat" w:cs="Arial"/>
              </w:rPr>
              <w:t>հաստ</w:t>
            </w:r>
            <w:proofErr w:type="spellEnd"/>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29B8971F"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298A5365" w14:textId="77777777" w:rsidR="00EE42B7" w:rsidRPr="00EE42B7" w:rsidRDefault="00EE42B7" w:rsidP="00EE42B7">
            <w:pPr>
              <w:jc w:val="center"/>
              <w:rPr>
                <w:rFonts w:ascii="GHEA Grapalat" w:hAnsi="GHEA Grapalat" w:cs="Arial"/>
              </w:rPr>
            </w:pPr>
            <w:r w:rsidRPr="00EE42B7">
              <w:rPr>
                <w:rFonts w:ascii="GHEA Grapalat" w:hAnsi="GHEA Grapalat" w:cs="Arial"/>
              </w:rPr>
              <w:t>3.6</w:t>
            </w:r>
          </w:p>
        </w:tc>
        <w:tc>
          <w:tcPr>
            <w:tcW w:w="1360" w:type="dxa"/>
            <w:tcBorders>
              <w:top w:val="nil"/>
              <w:left w:val="nil"/>
              <w:bottom w:val="single" w:sz="4" w:space="0" w:color="auto"/>
              <w:right w:val="single" w:sz="4" w:space="0" w:color="auto"/>
            </w:tcBorders>
            <w:shd w:val="clear" w:color="auto" w:fill="auto"/>
            <w:vAlign w:val="center"/>
            <w:hideMark/>
          </w:tcPr>
          <w:p w14:paraId="3AAE24B1" w14:textId="77777777" w:rsidR="00EE42B7" w:rsidRPr="00EE42B7" w:rsidRDefault="00EE42B7" w:rsidP="00EE42B7">
            <w:pPr>
              <w:jc w:val="center"/>
              <w:rPr>
                <w:rFonts w:ascii="GHEA Grapalat" w:hAnsi="GHEA Grapalat" w:cs="Arial"/>
              </w:rPr>
            </w:pPr>
            <w:r w:rsidRPr="00EE42B7">
              <w:rPr>
                <w:rFonts w:ascii="GHEA Grapalat" w:hAnsi="GHEA Grapalat" w:cs="Arial"/>
              </w:rPr>
              <w:t>52.00</w:t>
            </w:r>
          </w:p>
        </w:tc>
        <w:tc>
          <w:tcPr>
            <w:tcW w:w="1740" w:type="dxa"/>
            <w:tcBorders>
              <w:top w:val="nil"/>
              <w:left w:val="nil"/>
              <w:bottom w:val="single" w:sz="4" w:space="0" w:color="auto"/>
              <w:right w:val="single" w:sz="4" w:space="0" w:color="auto"/>
            </w:tcBorders>
            <w:shd w:val="clear" w:color="auto" w:fill="auto"/>
            <w:vAlign w:val="center"/>
            <w:hideMark/>
          </w:tcPr>
          <w:p w14:paraId="45C27813" w14:textId="77777777" w:rsidR="00EE42B7" w:rsidRPr="00EE42B7" w:rsidRDefault="00EE42B7" w:rsidP="00EE42B7">
            <w:pPr>
              <w:jc w:val="center"/>
              <w:rPr>
                <w:rFonts w:ascii="GHEA Grapalat" w:hAnsi="GHEA Grapalat" w:cs="Arial"/>
              </w:rPr>
            </w:pPr>
            <w:r w:rsidRPr="00EE42B7">
              <w:rPr>
                <w:rFonts w:ascii="GHEA Grapalat" w:hAnsi="GHEA Grapalat" w:cs="Arial"/>
              </w:rPr>
              <w:t>184.60</w:t>
            </w:r>
          </w:p>
        </w:tc>
      </w:tr>
      <w:tr w:rsidR="00EE42B7" w:rsidRPr="00EE42B7" w14:paraId="355D78FE" w14:textId="77777777" w:rsidTr="00EE42B7">
        <w:trPr>
          <w:trHeight w:val="6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8B9877" w14:textId="77777777" w:rsidR="00EE42B7" w:rsidRPr="00EE42B7" w:rsidRDefault="00EE42B7" w:rsidP="00EE42B7">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3D64DE01"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Սալվացքի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բազալտե</w:t>
            </w:r>
            <w:proofErr w:type="spellEnd"/>
            <w:r w:rsidRPr="00EE42B7">
              <w:rPr>
                <w:rFonts w:ascii="GHEA Grapalat" w:hAnsi="GHEA Grapalat" w:cs="Arial"/>
              </w:rPr>
              <w:t xml:space="preserve"> </w:t>
            </w:r>
            <w:proofErr w:type="spellStart"/>
            <w:r w:rsidRPr="00EE42B7">
              <w:rPr>
                <w:rFonts w:ascii="GHEA Grapalat" w:hAnsi="GHEA Grapalat" w:cs="Arial"/>
              </w:rPr>
              <w:t>սալերով</w:t>
            </w:r>
            <w:proofErr w:type="spellEnd"/>
            <w:r w:rsidRPr="00EE42B7">
              <w:rPr>
                <w:rFonts w:ascii="GHEA Grapalat" w:hAnsi="GHEA Grapalat" w:cs="Arial"/>
              </w:rPr>
              <w:t xml:space="preserve"> 30 </w:t>
            </w:r>
            <w:proofErr w:type="spellStart"/>
            <w:r w:rsidRPr="00EE42B7">
              <w:rPr>
                <w:rFonts w:ascii="GHEA Grapalat" w:hAnsi="GHEA Grapalat" w:cs="Arial"/>
              </w:rPr>
              <w:t>մմ</w:t>
            </w:r>
            <w:proofErr w:type="spellEnd"/>
            <w:r w:rsidRPr="00EE42B7">
              <w:rPr>
                <w:rFonts w:ascii="GHEA Grapalat" w:hAnsi="GHEA Grapalat" w:cs="Arial"/>
              </w:rPr>
              <w:t xml:space="preserve"> </w:t>
            </w:r>
            <w:proofErr w:type="spellStart"/>
            <w:r w:rsidRPr="00EE42B7">
              <w:rPr>
                <w:rFonts w:ascii="GHEA Grapalat" w:hAnsi="GHEA Grapalat" w:cs="Arial"/>
              </w:rPr>
              <w:t>հաստ</w:t>
            </w:r>
            <w:proofErr w:type="spellEnd"/>
            <w:r w:rsidRPr="00EE42B7">
              <w:rPr>
                <w:rFonts w:ascii="GHEA Grapalat" w:hAnsi="GHEA Grapalat" w:cs="Arial"/>
              </w:rPr>
              <w:t>.</w:t>
            </w:r>
          </w:p>
        </w:tc>
        <w:tc>
          <w:tcPr>
            <w:tcW w:w="940" w:type="dxa"/>
            <w:tcBorders>
              <w:top w:val="nil"/>
              <w:left w:val="nil"/>
              <w:bottom w:val="nil"/>
              <w:right w:val="single" w:sz="4" w:space="0" w:color="auto"/>
            </w:tcBorders>
            <w:shd w:val="clear" w:color="auto" w:fill="auto"/>
            <w:vAlign w:val="center"/>
            <w:hideMark/>
          </w:tcPr>
          <w:p w14:paraId="61A59EDC"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9CC373D" w14:textId="77777777" w:rsidR="00EE42B7" w:rsidRPr="00EE42B7" w:rsidRDefault="00EE42B7" w:rsidP="00EE42B7">
            <w:pPr>
              <w:jc w:val="center"/>
              <w:rPr>
                <w:rFonts w:ascii="GHEA Grapalat" w:hAnsi="GHEA Grapalat" w:cs="Arial"/>
              </w:rPr>
            </w:pPr>
            <w:r w:rsidRPr="00EE42B7">
              <w:rPr>
                <w:rFonts w:ascii="GHEA Grapalat" w:hAnsi="GHEA Grapalat" w:cs="Arial"/>
              </w:rPr>
              <w:t>71.0</w:t>
            </w:r>
          </w:p>
        </w:tc>
        <w:tc>
          <w:tcPr>
            <w:tcW w:w="1360" w:type="dxa"/>
            <w:tcBorders>
              <w:top w:val="nil"/>
              <w:left w:val="nil"/>
              <w:bottom w:val="single" w:sz="4" w:space="0" w:color="auto"/>
              <w:right w:val="single" w:sz="4" w:space="0" w:color="auto"/>
            </w:tcBorders>
            <w:shd w:val="clear" w:color="auto" w:fill="auto"/>
            <w:vAlign w:val="center"/>
            <w:hideMark/>
          </w:tcPr>
          <w:p w14:paraId="1A6FE66B" w14:textId="77777777" w:rsidR="00EE42B7" w:rsidRPr="00EE42B7" w:rsidRDefault="00EE42B7" w:rsidP="00EE42B7">
            <w:pPr>
              <w:jc w:val="center"/>
              <w:rPr>
                <w:rFonts w:ascii="GHEA Grapalat" w:hAnsi="GHEA Grapalat" w:cs="Arial"/>
              </w:rPr>
            </w:pPr>
            <w:r w:rsidRPr="00EE42B7">
              <w:rPr>
                <w:rFonts w:ascii="GHEA Grapalat" w:hAnsi="GHEA Grapalat" w:cs="Arial"/>
              </w:rPr>
              <w:t>22.00</w:t>
            </w:r>
          </w:p>
        </w:tc>
        <w:tc>
          <w:tcPr>
            <w:tcW w:w="1740" w:type="dxa"/>
            <w:tcBorders>
              <w:top w:val="nil"/>
              <w:left w:val="nil"/>
              <w:bottom w:val="single" w:sz="4" w:space="0" w:color="auto"/>
              <w:right w:val="single" w:sz="4" w:space="0" w:color="auto"/>
            </w:tcBorders>
            <w:shd w:val="clear" w:color="auto" w:fill="auto"/>
            <w:vAlign w:val="center"/>
            <w:hideMark/>
          </w:tcPr>
          <w:p w14:paraId="51E766BE" w14:textId="77777777" w:rsidR="00EE42B7" w:rsidRPr="00EE42B7" w:rsidRDefault="00EE42B7" w:rsidP="00EE42B7">
            <w:pPr>
              <w:jc w:val="center"/>
              <w:rPr>
                <w:rFonts w:ascii="GHEA Grapalat" w:hAnsi="GHEA Grapalat" w:cs="Arial"/>
              </w:rPr>
            </w:pPr>
            <w:r w:rsidRPr="00EE42B7">
              <w:rPr>
                <w:rFonts w:ascii="GHEA Grapalat" w:hAnsi="GHEA Grapalat" w:cs="Arial"/>
              </w:rPr>
              <w:t>1562.00</w:t>
            </w:r>
          </w:p>
        </w:tc>
      </w:tr>
      <w:tr w:rsidR="00EE42B7" w:rsidRPr="00EE42B7" w14:paraId="4F4D742E" w14:textId="77777777" w:rsidTr="00EE42B7">
        <w:trPr>
          <w:trHeight w:val="7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DF76650"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771CF42F"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Պատերի</w:t>
            </w:r>
            <w:proofErr w:type="spellEnd"/>
            <w:r w:rsidRPr="00EE42B7">
              <w:rPr>
                <w:rFonts w:ascii="GHEA Grapalat" w:hAnsi="GHEA Grapalat" w:cs="Arial"/>
              </w:rPr>
              <w:t xml:space="preserve"> և </w:t>
            </w:r>
            <w:proofErr w:type="spellStart"/>
            <w:r w:rsidRPr="00EE42B7">
              <w:rPr>
                <w:rFonts w:ascii="GHEA Grapalat" w:hAnsi="GHEA Grapalat" w:cs="Arial"/>
              </w:rPr>
              <w:t>շեպերի</w:t>
            </w:r>
            <w:proofErr w:type="spellEnd"/>
            <w:r w:rsidRPr="00EE42B7">
              <w:rPr>
                <w:rFonts w:ascii="GHEA Grapalat" w:hAnsi="GHEA Grapalat" w:cs="Arial"/>
              </w:rPr>
              <w:t xml:space="preserve"> </w:t>
            </w:r>
            <w:proofErr w:type="spellStart"/>
            <w:r w:rsidRPr="00EE42B7">
              <w:rPr>
                <w:rFonts w:ascii="GHEA Grapalat" w:hAnsi="GHEA Grapalat" w:cs="Arial"/>
              </w:rPr>
              <w:t>արտաքին</w:t>
            </w:r>
            <w:proofErr w:type="spellEnd"/>
            <w:r w:rsidRPr="00EE42B7">
              <w:rPr>
                <w:rFonts w:ascii="GHEA Grapalat" w:hAnsi="GHEA Grapalat" w:cs="Arial"/>
              </w:rPr>
              <w:t xml:space="preserve"> </w:t>
            </w:r>
            <w:proofErr w:type="spellStart"/>
            <w:r w:rsidRPr="00EE42B7">
              <w:rPr>
                <w:rFonts w:ascii="GHEA Grapalat" w:hAnsi="GHEA Grapalat" w:cs="Arial"/>
              </w:rPr>
              <w:t>սվաղ</w:t>
            </w:r>
            <w:proofErr w:type="spellEnd"/>
            <w:r w:rsidRPr="00EE42B7">
              <w:rPr>
                <w:rFonts w:ascii="GHEA Grapalat" w:hAnsi="GHEA Grapalat" w:cs="Arial"/>
              </w:rPr>
              <w:t xml:space="preserve"> ց/</w:t>
            </w:r>
            <w:proofErr w:type="spellStart"/>
            <w:r w:rsidRPr="00EE42B7">
              <w:rPr>
                <w:rFonts w:ascii="GHEA Grapalat" w:hAnsi="GHEA Grapalat" w:cs="Arial"/>
              </w:rPr>
              <w:t>ավազե</w:t>
            </w:r>
            <w:proofErr w:type="spellEnd"/>
            <w:r w:rsidRPr="00EE42B7">
              <w:rPr>
                <w:rFonts w:ascii="GHEA Grapalat" w:hAnsi="GHEA Grapalat" w:cs="Arial"/>
              </w:rPr>
              <w:t xml:space="preserve"> </w:t>
            </w:r>
            <w:proofErr w:type="spellStart"/>
            <w:r w:rsidRPr="00EE42B7">
              <w:rPr>
                <w:rFonts w:ascii="GHEA Grapalat" w:hAnsi="GHEA Grapalat" w:cs="Arial"/>
              </w:rPr>
              <w:t>շաղախով</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2CD0A93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BF83317" w14:textId="77777777" w:rsidR="00EE42B7" w:rsidRPr="00EE42B7" w:rsidRDefault="00EE42B7" w:rsidP="00EE42B7">
            <w:pPr>
              <w:jc w:val="center"/>
              <w:rPr>
                <w:rFonts w:ascii="GHEA Grapalat" w:hAnsi="GHEA Grapalat" w:cs="Arial"/>
              </w:rPr>
            </w:pPr>
            <w:r w:rsidRPr="00EE42B7">
              <w:rPr>
                <w:rFonts w:ascii="GHEA Grapalat" w:hAnsi="GHEA Grapalat" w:cs="Arial"/>
              </w:rPr>
              <w:t>374.0</w:t>
            </w:r>
          </w:p>
        </w:tc>
        <w:tc>
          <w:tcPr>
            <w:tcW w:w="1360" w:type="dxa"/>
            <w:tcBorders>
              <w:top w:val="nil"/>
              <w:left w:val="nil"/>
              <w:bottom w:val="single" w:sz="4" w:space="0" w:color="auto"/>
              <w:right w:val="single" w:sz="4" w:space="0" w:color="auto"/>
            </w:tcBorders>
            <w:shd w:val="clear" w:color="auto" w:fill="auto"/>
            <w:vAlign w:val="center"/>
            <w:hideMark/>
          </w:tcPr>
          <w:p w14:paraId="5BCCD537"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5C1C9358" w14:textId="77777777" w:rsidR="00EE42B7" w:rsidRPr="00EE42B7" w:rsidRDefault="00EE42B7" w:rsidP="00EE42B7">
            <w:pPr>
              <w:jc w:val="center"/>
              <w:rPr>
                <w:rFonts w:ascii="GHEA Grapalat" w:hAnsi="GHEA Grapalat" w:cs="Arial"/>
              </w:rPr>
            </w:pPr>
            <w:r w:rsidRPr="00EE42B7">
              <w:rPr>
                <w:rFonts w:ascii="GHEA Grapalat" w:hAnsi="GHEA Grapalat" w:cs="Arial"/>
              </w:rPr>
              <w:t>1122.00</w:t>
            </w:r>
          </w:p>
        </w:tc>
      </w:tr>
      <w:tr w:rsidR="00EE42B7" w:rsidRPr="00EE42B7" w14:paraId="015BB4EE" w14:textId="77777777" w:rsidTr="00EE42B7">
        <w:trPr>
          <w:trHeight w:val="5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96EE10D"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5DBC8F7B"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Պատի</w:t>
            </w:r>
            <w:proofErr w:type="spellEnd"/>
            <w:r w:rsidRPr="00EE42B7">
              <w:rPr>
                <w:rFonts w:ascii="GHEA Grapalat" w:hAnsi="GHEA Grapalat" w:cs="Arial"/>
              </w:rPr>
              <w:t xml:space="preserve"> </w:t>
            </w:r>
            <w:proofErr w:type="spellStart"/>
            <w:r w:rsidRPr="00EE42B7">
              <w:rPr>
                <w:rFonts w:ascii="GHEA Grapalat" w:hAnsi="GHEA Grapalat" w:cs="Arial"/>
              </w:rPr>
              <w:t>ջրամեկուսացում</w:t>
            </w:r>
            <w:proofErr w:type="spellEnd"/>
            <w:r w:rsidRPr="00EE42B7">
              <w:rPr>
                <w:rFonts w:ascii="GHEA Grapalat" w:hAnsi="GHEA Grapalat" w:cs="Arial"/>
              </w:rPr>
              <w:t xml:space="preserve">  1 </w:t>
            </w:r>
            <w:proofErr w:type="spellStart"/>
            <w:r w:rsidRPr="00EE42B7">
              <w:rPr>
                <w:rFonts w:ascii="GHEA Grapalat" w:hAnsi="GHEA Grapalat" w:cs="Arial"/>
              </w:rPr>
              <w:t>շերտ</w:t>
            </w:r>
            <w:proofErr w:type="spellEnd"/>
            <w:r w:rsidRPr="00EE42B7">
              <w:rPr>
                <w:rFonts w:ascii="GHEA Grapalat" w:hAnsi="GHEA Grapalat" w:cs="Arial"/>
              </w:rPr>
              <w:t xml:space="preserve"> </w:t>
            </w:r>
            <w:proofErr w:type="spellStart"/>
            <w:r w:rsidRPr="00EE42B7">
              <w:rPr>
                <w:rFonts w:ascii="GHEA Grapalat" w:hAnsi="GHEA Grapalat" w:cs="Arial"/>
              </w:rPr>
              <w:t>բիտումային</w:t>
            </w:r>
            <w:proofErr w:type="spellEnd"/>
            <w:r w:rsidRPr="00EE42B7">
              <w:rPr>
                <w:rFonts w:ascii="GHEA Grapalat" w:hAnsi="GHEA Grapalat" w:cs="Arial"/>
              </w:rPr>
              <w:t xml:space="preserve"> </w:t>
            </w:r>
            <w:proofErr w:type="spellStart"/>
            <w:r w:rsidRPr="00EE42B7">
              <w:rPr>
                <w:rFonts w:ascii="GHEA Grapalat" w:hAnsi="GHEA Grapalat" w:cs="Arial"/>
              </w:rPr>
              <w:t>մածիկով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25D940C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1A968C4D" w14:textId="77777777" w:rsidR="00EE42B7" w:rsidRPr="00EE42B7" w:rsidRDefault="00EE42B7" w:rsidP="00EE42B7">
            <w:pPr>
              <w:jc w:val="center"/>
              <w:rPr>
                <w:rFonts w:ascii="GHEA Grapalat" w:hAnsi="GHEA Grapalat" w:cs="Arial"/>
              </w:rPr>
            </w:pPr>
            <w:r w:rsidRPr="00EE42B7">
              <w:rPr>
                <w:rFonts w:ascii="GHEA Grapalat" w:hAnsi="GHEA Grapalat" w:cs="Arial"/>
              </w:rPr>
              <w:t>126.50</w:t>
            </w:r>
          </w:p>
        </w:tc>
        <w:tc>
          <w:tcPr>
            <w:tcW w:w="1360" w:type="dxa"/>
            <w:tcBorders>
              <w:top w:val="nil"/>
              <w:left w:val="nil"/>
              <w:bottom w:val="single" w:sz="4" w:space="0" w:color="auto"/>
              <w:right w:val="single" w:sz="4" w:space="0" w:color="auto"/>
            </w:tcBorders>
            <w:shd w:val="clear" w:color="auto" w:fill="auto"/>
            <w:vAlign w:val="center"/>
            <w:hideMark/>
          </w:tcPr>
          <w:p w14:paraId="1C912B6F" w14:textId="77777777" w:rsidR="00EE42B7" w:rsidRPr="00EE42B7" w:rsidRDefault="00EE42B7" w:rsidP="00EE42B7">
            <w:pPr>
              <w:jc w:val="center"/>
              <w:rPr>
                <w:rFonts w:ascii="GHEA Grapalat" w:hAnsi="GHEA Grapalat" w:cs="Arial"/>
              </w:rPr>
            </w:pPr>
            <w:r w:rsidRPr="00EE42B7">
              <w:rPr>
                <w:rFonts w:ascii="GHEA Grapalat" w:hAnsi="GHEA Grapalat" w:cs="Arial"/>
              </w:rPr>
              <w:t>1.47</w:t>
            </w:r>
          </w:p>
        </w:tc>
        <w:tc>
          <w:tcPr>
            <w:tcW w:w="1740" w:type="dxa"/>
            <w:tcBorders>
              <w:top w:val="nil"/>
              <w:left w:val="nil"/>
              <w:bottom w:val="single" w:sz="4" w:space="0" w:color="auto"/>
              <w:right w:val="single" w:sz="4" w:space="0" w:color="auto"/>
            </w:tcBorders>
            <w:shd w:val="clear" w:color="auto" w:fill="auto"/>
            <w:vAlign w:val="center"/>
            <w:hideMark/>
          </w:tcPr>
          <w:p w14:paraId="083C036A" w14:textId="77777777" w:rsidR="00EE42B7" w:rsidRPr="00EE42B7" w:rsidRDefault="00EE42B7" w:rsidP="00EE42B7">
            <w:pPr>
              <w:jc w:val="center"/>
              <w:rPr>
                <w:rFonts w:ascii="GHEA Grapalat" w:hAnsi="GHEA Grapalat" w:cs="Arial"/>
              </w:rPr>
            </w:pPr>
            <w:r w:rsidRPr="00EE42B7">
              <w:rPr>
                <w:rFonts w:ascii="GHEA Grapalat" w:hAnsi="GHEA Grapalat" w:cs="Arial"/>
              </w:rPr>
              <w:t>185.96</w:t>
            </w:r>
          </w:p>
        </w:tc>
      </w:tr>
      <w:tr w:rsidR="00EE42B7" w:rsidRPr="00EE42B7" w14:paraId="25757363" w14:textId="77777777" w:rsidTr="00EE42B7">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38C383"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3AB14325"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single" w:sz="4" w:space="0" w:color="auto"/>
              <w:left w:val="nil"/>
              <w:bottom w:val="nil"/>
              <w:right w:val="nil"/>
            </w:tcBorders>
            <w:shd w:val="clear" w:color="auto" w:fill="auto"/>
            <w:vAlign w:val="center"/>
            <w:hideMark/>
          </w:tcPr>
          <w:p w14:paraId="3D69BD7B"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1C96E5C3"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63F927A7"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68732C40"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3608.24</w:t>
            </w:r>
          </w:p>
        </w:tc>
      </w:tr>
      <w:tr w:rsidR="00EE42B7" w:rsidRPr="00EE42B7" w14:paraId="04E6B694" w14:textId="77777777" w:rsidTr="00EE42B7">
        <w:trPr>
          <w:trHeight w:val="88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25D8522A"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76D4EDBF" w14:textId="77777777" w:rsidR="00EE42B7" w:rsidRPr="00EE42B7" w:rsidRDefault="00EE42B7" w:rsidP="00EE42B7">
            <w:pPr>
              <w:rPr>
                <w:rFonts w:ascii="GHEA Grapalat" w:hAnsi="GHEA Grapalat" w:cs="Arial"/>
                <w:b/>
                <w:bCs/>
                <w:sz w:val="26"/>
                <w:szCs w:val="26"/>
              </w:rPr>
            </w:pPr>
            <w:r w:rsidRPr="00EE42B7">
              <w:rPr>
                <w:rFonts w:ascii="GHEA Grapalat" w:hAnsi="GHEA Grapalat" w:cs="Arial"/>
                <w:b/>
                <w:bCs/>
                <w:sz w:val="26"/>
                <w:szCs w:val="26"/>
              </w:rPr>
              <w:t xml:space="preserve">0 </w:t>
            </w:r>
            <w:proofErr w:type="spellStart"/>
            <w:r w:rsidRPr="00EE42B7">
              <w:rPr>
                <w:rFonts w:ascii="GHEA Grapalat" w:hAnsi="GHEA Grapalat" w:cs="Arial"/>
                <w:b/>
                <w:bCs/>
                <w:sz w:val="26"/>
                <w:szCs w:val="26"/>
              </w:rPr>
              <w:t>նիշում</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բետոնե</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հատակի</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իրականացում</w:t>
            </w:r>
            <w:proofErr w:type="spellEnd"/>
          </w:p>
        </w:tc>
        <w:tc>
          <w:tcPr>
            <w:tcW w:w="940" w:type="dxa"/>
            <w:tcBorders>
              <w:top w:val="single" w:sz="4" w:space="0" w:color="auto"/>
              <w:left w:val="nil"/>
              <w:bottom w:val="single" w:sz="4" w:space="0" w:color="auto"/>
              <w:right w:val="nil"/>
            </w:tcBorders>
            <w:shd w:val="clear" w:color="000000" w:fill="D9D9D9"/>
            <w:vAlign w:val="center"/>
            <w:hideMark/>
          </w:tcPr>
          <w:p w14:paraId="61B1A614"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773D4A78"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055ECB71"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0AF6C9E"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4D44DC68" w14:textId="77777777" w:rsidTr="00EE42B7">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1F702B1"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single" w:sz="4" w:space="0" w:color="auto"/>
              <w:right w:val="single" w:sz="4" w:space="0" w:color="auto"/>
            </w:tcBorders>
            <w:shd w:val="clear" w:color="auto" w:fill="auto"/>
            <w:vAlign w:val="center"/>
            <w:hideMark/>
          </w:tcPr>
          <w:p w14:paraId="1C2EF940"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Տոփանված</w:t>
            </w:r>
            <w:proofErr w:type="spellEnd"/>
            <w:r w:rsidRPr="00EE42B7">
              <w:rPr>
                <w:rFonts w:ascii="GHEA Grapalat" w:hAnsi="GHEA Grapalat" w:cs="Arial"/>
              </w:rPr>
              <w:t xml:space="preserve"> </w:t>
            </w:r>
            <w:proofErr w:type="spellStart"/>
            <w:r w:rsidRPr="00EE42B7">
              <w:rPr>
                <w:rFonts w:ascii="GHEA Grapalat" w:hAnsi="GHEA Grapalat" w:cs="Arial"/>
              </w:rPr>
              <w:t>խիճ</w:t>
            </w:r>
            <w:proofErr w:type="spellEnd"/>
            <w:r w:rsidRPr="00EE42B7">
              <w:rPr>
                <w:rFonts w:ascii="GHEA Grapalat" w:hAnsi="GHEA Grapalat" w:cs="Arial"/>
              </w:rPr>
              <w:t xml:space="preserve"> 100մմ </w:t>
            </w:r>
            <w:proofErr w:type="spellStart"/>
            <w:r w:rsidRPr="00EE42B7">
              <w:rPr>
                <w:rFonts w:ascii="GHEA Grapalat" w:hAnsi="GHEA Grapalat" w:cs="Arial"/>
              </w:rPr>
              <w:t>հաստ</w:t>
            </w:r>
            <w:proofErr w:type="spellEnd"/>
          </w:p>
        </w:tc>
        <w:tc>
          <w:tcPr>
            <w:tcW w:w="940" w:type="dxa"/>
            <w:tcBorders>
              <w:top w:val="nil"/>
              <w:left w:val="nil"/>
              <w:bottom w:val="nil"/>
              <w:right w:val="single" w:sz="4" w:space="0" w:color="auto"/>
            </w:tcBorders>
            <w:shd w:val="clear" w:color="auto" w:fill="auto"/>
            <w:vAlign w:val="center"/>
            <w:hideMark/>
          </w:tcPr>
          <w:p w14:paraId="511CC186"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57391123" w14:textId="77777777" w:rsidR="00EE42B7" w:rsidRPr="00EE42B7" w:rsidRDefault="00EE42B7" w:rsidP="00EE42B7">
            <w:pPr>
              <w:jc w:val="center"/>
              <w:rPr>
                <w:rFonts w:ascii="GHEA Grapalat" w:hAnsi="GHEA Grapalat" w:cs="Arial"/>
              </w:rPr>
            </w:pPr>
            <w:r w:rsidRPr="00EE42B7">
              <w:rPr>
                <w:rFonts w:ascii="GHEA Grapalat" w:hAnsi="GHEA Grapalat" w:cs="Arial"/>
              </w:rPr>
              <w:t>48.0</w:t>
            </w:r>
          </w:p>
        </w:tc>
        <w:tc>
          <w:tcPr>
            <w:tcW w:w="1360" w:type="dxa"/>
            <w:tcBorders>
              <w:top w:val="nil"/>
              <w:left w:val="nil"/>
              <w:bottom w:val="single" w:sz="4" w:space="0" w:color="auto"/>
              <w:right w:val="single" w:sz="4" w:space="0" w:color="auto"/>
            </w:tcBorders>
            <w:shd w:val="clear" w:color="auto" w:fill="auto"/>
            <w:vAlign w:val="center"/>
            <w:hideMark/>
          </w:tcPr>
          <w:p w14:paraId="4353554A" w14:textId="77777777" w:rsidR="00EE42B7" w:rsidRPr="00EE42B7" w:rsidRDefault="00EE42B7" w:rsidP="00EE42B7">
            <w:pPr>
              <w:jc w:val="center"/>
              <w:rPr>
                <w:rFonts w:ascii="GHEA Grapalat" w:hAnsi="GHEA Grapalat" w:cs="Arial"/>
              </w:rPr>
            </w:pPr>
            <w:r w:rsidRPr="00EE42B7">
              <w:rPr>
                <w:rFonts w:ascii="GHEA Grapalat" w:hAnsi="GHEA Grapalat" w:cs="Arial"/>
              </w:rPr>
              <w:t>17.00</w:t>
            </w:r>
          </w:p>
        </w:tc>
        <w:tc>
          <w:tcPr>
            <w:tcW w:w="1740" w:type="dxa"/>
            <w:tcBorders>
              <w:top w:val="nil"/>
              <w:left w:val="nil"/>
              <w:bottom w:val="single" w:sz="4" w:space="0" w:color="auto"/>
              <w:right w:val="single" w:sz="4" w:space="0" w:color="auto"/>
            </w:tcBorders>
            <w:shd w:val="clear" w:color="auto" w:fill="auto"/>
            <w:vAlign w:val="center"/>
            <w:hideMark/>
          </w:tcPr>
          <w:p w14:paraId="6EFBCF19" w14:textId="77777777" w:rsidR="00EE42B7" w:rsidRPr="00EE42B7" w:rsidRDefault="00EE42B7" w:rsidP="00EE42B7">
            <w:pPr>
              <w:jc w:val="center"/>
              <w:rPr>
                <w:rFonts w:ascii="GHEA Grapalat" w:hAnsi="GHEA Grapalat" w:cs="Arial"/>
              </w:rPr>
            </w:pPr>
            <w:r w:rsidRPr="00EE42B7">
              <w:rPr>
                <w:rFonts w:ascii="GHEA Grapalat" w:hAnsi="GHEA Grapalat" w:cs="Arial"/>
              </w:rPr>
              <w:t>816.00</w:t>
            </w:r>
          </w:p>
        </w:tc>
      </w:tr>
      <w:tr w:rsidR="00EE42B7" w:rsidRPr="00EE42B7" w14:paraId="2A101701" w14:textId="77777777" w:rsidTr="00EE42B7">
        <w:trPr>
          <w:trHeight w:val="13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C85207"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nil"/>
              <w:left w:val="nil"/>
              <w:bottom w:val="single" w:sz="4" w:space="0" w:color="auto"/>
              <w:right w:val="single" w:sz="4" w:space="0" w:color="auto"/>
            </w:tcBorders>
            <w:shd w:val="clear" w:color="auto" w:fill="auto"/>
            <w:vAlign w:val="center"/>
            <w:hideMark/>
          </w:tcPr>
          <w:p w14:paraId="50FFC4F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Բետոնի</w:t>
            </w:r>
            <w:proofErr w:type="spellEnd"/>
            <w:r w:rsidRPr="00EE42B7">
              <w:rPr>
                <w:rFonts w:ascii="GHEA Grapalat" w:hAnsi="GHEA Grapalat" w:cs="Arial"/>
              </w:rPr>
              <w:t xml:space="preserve"> </w:t>
            </w:r>
            <w:proofErr w:type="spellStart"/>
            <w:r w:rsidRPr="00EE42B7">
              <w:rPr>
                <w:rFonts w:ascii="GHEA Grapalat" w:hAnsi="GHEA Grapalat" w:cs="Arial"/>
              </w:rPr>
              <w:t>նախաշերտ</w:t>
            </w:r>
            <w:proofErr w:type="spellEnd"/>
            <w:r w:rsidRPr="00EE42B7">
              <w:rPr>
                <w:rFonts w:ascii="GHEA Grapalat" w:hAnsi="GHEA Grapalat" w:cs="Arial"/>
              </w:rPr>
              <w:t xml:space="preserve"> B 10դասի</w:t>
            </w:r>
          </w:p>
        </w:tc>
        <w:tc>
          <w:tcPr>
            <w:tcW w:w="940" w:type="dxa"/>
            <w:tcBorders>
              <w:top w:val="single" w:sz="4" w:space="0" w:color="auto"/>
              <w:left w:val="nil"/>
              <w:bottom w:val="nil"/>
              <w:right w:val="single" w:sz="4" w:space="0" w:color="auto"/>
            </w:tcBorders>
            <w:shd w:val="clear" w:color="auto" w:fill="auto"/>
            <w:vAlign w:val="center"/>
            <w:hideMark/>
          </w:tcPr>
          <w:p w14:paraId="7F34EDB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2C9023C1" w14:textId="77777777" w:rsidR="00EE42B7" w:rsidRPr="00EE42B7" w:rsidRDefault="00EE42B7" w:rsidP="00EE42B7">
            <w:pPr>
              <w:jc w:val="center"/>
              <w:rPr>
                <w:rFonts w:ascii="GHEA Grapalat" w:hAnsi="GHEA Grapalat" w:cs="Arial"/>
              </w:rPr>
            </w:pPr>
            <w:r w:rsidRPr="00EE42B7">
              <w:rPr>
                <w:rFonts w:ascii="GHEA Grapalat" w:hAnsi="GHEA Grapalat" w:cs="Arial"/>
              </w:rPr>
              <w:t>48.00</w:t>
            </w:r>
          </w:p>
        </w:tc>
        <w:tc>
          <w:tcPr>
            <w:tcW w:w="1360" w:type="dxa"/>
            <w:tcBorders>
              <w:top w:val="nil"/>
              <w:left w:val="nil"/>
              <w:bottom w:val="single" w:sz="4" w:space="0" w:color="auto"/>
              <w:right w:val="single" w:sz="4" w:space="0" w:color="auto"/>
            </w:tcBorders>
            <w:shd w:val="clear" w:color="auto" w:fill="auto"/>
            <w:vAlign w:val="center"/>
            <w:hideMark/>
          </w:tcPr>
          <w:p w14:paraId="30B86547" w14:textId="77777777" w:rsidR="00EE42B7" w:rsidRPr="00EE42B7" w:rsidRDefault="00EE42B7" w:rsidP="00EE42B7">
            <w:pPr>
              <w:jc w:val="center"/>
              <w:rPr>
                <w:rFonts w:ascii="GHEA Grapalat" w:hAnsi="GHEA Grapalat" w:cs="Arial"/>
              </w:rPr>
            </w:pPr>
            <w:r w:rsidRPr="00EE42B7">
              <w:rPr>
                <w:rFonts w:ascii="GHEA Grapalat" w:hAnsi="GHEA Grapalat" w:cs="Arial"/>
              </w:rPr>
              <w:t>48.00</w:t>
            </w:r>
          </w:p>
        </w:tc>
        <w:tc>
          <w:tcPr>
            <w:tcW w:w="1740" w:type="dxa"/>
            <w:tcBorders>
              <w:top w:val="nil"/>
              <w:left w:val="nil"/>
              <w:bottom w:val="single" w:sz="4" w:space="0" w:color="auto"/>
              <w:right w:val="single" w:sz="4" w:space="0" w:color="auto"/>
            </w:tcBorders>
            <w:shd w:val="clear" w:color="auto" w:fill="auto"/>
            <w:vAlign w:val="center"/>
            <w:hideMark/>
          </w:tcPr>
          <w:p w14:paraId="2D12172E" w14:textId="77777777" w:rsidR="00EE42B7" w:rsidRPr="00EE42B7" w:rsidRDefault="00EE42B7" w:rsidP="00EE42B7">
            <w:pPr>
              <w:jc w:val="center"/>
              <w:rPr>
                <w:rFonts w:ascii="GHEA Grapalat" w:hAnsi="GHEA Grapalat" w:cs="Arial"/>
              </w:rPr>
            </w:pPr>
            <w:r w:rsidRPr="00EE42B7">
              <w:rPr>
                <w:rFonts w:ascii="GHEA Grapalat" w:hAnsi="GHEA Grapalat" w:cs="Arial"/>
              </w:rPr>
              <w:t>2304.00</w:t>
            </w:r>
          </w:p>
        </w:tc>
      </w:tr>
      <w:tr w:rsidR="00EE42B7" w:rsidRPr="00EE42B7" w14:paraId="1D6EDBE3" w14:textId="77777777" w:rsidTr="00EE42B7">
        <w:trPr>
          <w:trHeight w:val="8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4F4C4B"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nil"/>
              <w:left w:val="nil"/>
              <w:bottom w:val="nil"/>
              <w:right w:val="single" w:sz="4" w:space="0" w:color="auto"/>
            </w:tcBorders>
            <w:shd w:val="clear" w:color="auto" w:fill="auto"/>
            <w:vAlign w:val="center"/>
            <w:hideMark/>
          </w:tcPr>
          <w:p w14:paraId="6B2EA54C"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Ջրամեկուսիչ</w:t>
            </w:r>
            <w:proofErr w:type="spellEnd"/>
            <w:r w:rsidRPr="00EE42B7">
              <w:rPr>
                <w:rFonts w:ascii="GHEA Grapalat" w:hAnsi="GHEA Grapalat" w:cs="Arial"/>
              </w:rPr>
              <w:t xml:space="preserve"> </w:t>
            </w:r>
            <w:proofErr w:type="spellStart"/>
            <w:r w:rsidRPr="00EE42B7">
              <w:rPr>
                <w:rFonts w:ascii="GHEA Grapalat" w:hAnsi="GHEA Grapalat" w:cs="Arial"/>
              </w:rPr>
              <w:t>շերտի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երկշերտ</w:t>
            </w:r>
            <w:proofErr w:type="spellEnd"/>
            <w:r w:rsidRPr="00EE42B7">
              <w:rPr>
                <w:rFonts w:ascii="GHEA Grapalat" w:hAnsi="GHEA Grapalat" w:cs="Arial"/>
              </w:rPr>
              <w:t xml:space="preserve"> </w:t>
            </w:r>
            <w:proofErr w:type="spellStart"/>
            <w:r w:rsidRPr="00EE42B7">
              <w:rPr>
                <w:rFonts w:ascii="GHEA Grapalat" w:hAnsi="GHEA Grapalat" w:cs="Arial"/>
              </w:rPr>
              <w:t>բիտումի</w:t>
            </w:r>
            <w:proofErr w:type="spellEnd"/>
            <w:r w:rsidRPr="00EE42B7">
              <w:rPr>
                <w:rFonts w:ascii="GHEA Grapalat" w:hAnsi="GHEA Grapalat" w:cs="Arial"/>
              </w:rPr>
              <w:t xml:space="preserve"> </w:t>
            </w:r>
            <w:proofErr w:type="spellStart"/>
            <w:r w:rsidRPr="00EE42B7">
              <w:rPr>
                <w:rFonts w:ascii="GHEA Grapalat" w:hAnsi="GHEA Grapalat" w:cs="Arial"/>
              </w:rPr>
              <w:t>մածիկով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77883C7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0844B6A" w14:textId="77777777" w:rsidR="00EE42B7" w:rsidRPr="00EE42B7" w:rsidRDefault="00EE42B7" w:rsidP="00EE42B7">
            <w:pPr>
              <w:jc w:val="center"/>
              <w:rPr>
                <w:rFonts w:ascii="GHEA Grapalat" w:hAnsi="GHEA Grapalat" w:cs="Arial"/>
              </w:rPr>
            </w:pPr>
            <w:r w:rsidRPr="00EE42B7">
              <w:rPr>
                <w:rFonts w:ascii="GHEA Grapalat" w:hAnsi="GHEA Grapalat" w:cs="Arial"/>
              </w:rPr>
              <w:t>408.00</w:t>
            </w:r>
          </w:p>
        </w:tc>
        <w:tc>
          <w:tcPr>
            <w:tcW w:w="1360" w:type="dxa"/>
            <w:tcBorders>
              <w:top w:val="nil"/>
              <w:left w:val="nil"/>
              <w:bottom w:val="single" w:sz="4" w:space="0" w:color="auto"/>
              <w:right w:val="single" w:sz="4" w:space="0" w:color="auto"/>
            </w:tcBorders>
            <w:shd w:val="clear" w:color="auto" w:fill="auto"/>
            <w:vAlign w:val="center"/>
            <w:hideMark/>
          </w:tcPr>
          <w:p w14:paraId="2E4E058A" w14:textId="77777777" w:rsidR="00EE42B7" w:rsidRPr="00EE42B7" w:rsidRDefault="00EE42B7" w:rsidP="00EE42B7">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0237456B" w14:textId="77777777" w:rsidR="00EE42B7" w:rsidRPr="00EE42B7" w:rsidRDefault="00EE42B7" w:rsidP="00EE42B7">
            <w:pPr>
              <w:jc w:val="center"/>
              <w:rPr>
                <w:rFonts w:ascii="GHEA Grapalat" w:hAnsi="GHEA Grapalat" w:cs="Arial"/>
              </w:rPr>
            </w:pPr>
            <w:r w:rsidRPr="00EE42B7">
              <w:rPr>
                <w:rFonts w:ascii="GHEA Grapalat" w:hAnsi="GHEA Grapalat" w:cs="Arial"/>
              </w:rPr>
              <w:t>816.00</w:t>
            </w:r>
          </w:p>
        </w:tc>
      </w:tr>
      <w:tr w:rsidR="00EE42B7" w:rsidRPr="00EE42B7" w14:paraId="1768C438" w14:textId="77777777" w:rsidTr="00EE42B7">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0F647EB"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4331D28B"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Բետոնե</w:t>
            </w:r>
            <w:proofErr w:type="spellEnd"/>
            <w:r w:rsidRPr="00EE42B7">
              <w:rPr>
                <w:rFonts w:ascii="GHEA Grapalat" w:hAnsi="GHEA Grapalat" w:cs="Arial"/>
              </w:rPr>
              <w:t xml:space="preserve"> </w:t>
            </w:r>
            <w:proofErr w:type="spellStart"/>
            <w:r w:rsidRPr="00EE42B7">
              <w:rPr>
                <w:rFonts w:ascii="GHEA Grapalat" w:hAnsi="GHEA Grapalat" w:cs="Arial"/>
              </w:rPr>
              <w:t>հատակի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B15 </w:t>
            </w:r>
            <w:proofErr w:type="spellStart"/>
            <w:r w:rsidRPr="00EE42B7">
              <w:rPr>
                <w:rFonts w:ascii="GHEA Grapalat" w:hAnsi="GHEA Grapalat" w:cs="Arial"/>
              </w:rPr>
              <w:t>դասի</w:t>
            </w:r>
            <w:proofErr w:type="spellEnd"/>
            <w:r w:rsidRPr="00EE42B7">
              <w:rPr>
                <w:rFonts w:ascii="GHEA Grapalat" w:hAnsi="GHEA Grapalat" w:cs="Arial"/>
              </w:rPr>
              <w:t xml:space="preserve"> </w:t>
            </w:r>
            <w:proofErr w:type="spellStart"/>
            <w:r w:rsidRPr="00EE42B7">
              <w:rPr>
                <w:rFonts w:ascii="GHEA Grapalat" w:hAnsi="GHEA Grapalat" w:cs="Arial"/>
              </w:rPr>
              <w:t>բետոնով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696705F8"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305CF561" w14:textId="77777777" w:rsidR="00EE42B7" w:rsidRPr="00EE42B7" w:rsidRDefault="00EE42B7" w:rsidP="00EE42B7">
            <w:pPr>
              <w:jc w:val="center"/>
              <w:rPr>
                <w:rFonts w:ascii="GHEA Grapalat" w:hAnsi="GHEA Grapalat" w:cs="Arial"/>
              </w:rPr>
            </w:pPr>
            <w:r w:rsidRPr="00EE42B7">
              <w:rPr>
                <w:rFonts w:ascii="GHEA Grapalat" w:hAnsi="GHEA Grapalat" w:cs="Arial"/>
              </w:rPr>
              <w:t>20.4</w:t>
            </w:r>
          </w:p>
        </w:tc>
        <w:tc>
          <w:tcPr>
            <w:tcW w:w="1360" w:type="dxa"/>
            <w:tcBorders>
              <w:top w:val="nil"/>
              <w:left w:val="nil"/>
              <w:bottom w:val="single" w:sz="4" w:space="0" w:color="auto"/>
              <w:right w:val="single" w:sz="4" w:space="0" w:color="auto"/>
            </w:tcBorders>
            <w:shd w:val="clear" w:color="auto" w:fill="auto"/>
            <w:vAlign w:val="center"/>
            <w:hideMark/>
          </w:tcPr>
          <w:p w14:paraId="793E4E7F" w14:textId="77777777" w:rsidR="00EE42B7" w:rsidRPr="00EE42B7" w:rsidRDefault="00EE42B7" w:rsidP="00EE42B7">
            <w:pPr>
              <w:jc w:val="center"/>
              <w:rPr>
                <w:rFonts w:ascii="GHEA Grapalat" w:hAnsi="GHEA Grapalat" w:cs="Arial"/>
              </w:rPr>
            </w:pPr>
            <w:r w:rsidRPr="00EE42B7">
              <w:rPr>
                <w:rFonts w:ascii="GHEA Grapalat" w:hAnsi="GHEA Grapalat" w:cs="Arial"/>
              </w:rPr>
              <w:t>55.00</w:t>
            </w:r>
          </w:p>
        </w:tc>
        <w:tc>
          <w:tcPr>
            <w:tcW w:w="1740" w:type="dxa"/>
            <w:tcBorders>
              <w:top w:val="nil"/>
              <w:left w:val="nil"/>
              <w:bottom w:val="single" w:sz="4" w:space="0" w:color="auto"/>
              <w:right w:val="single" w:sz="4" w:space="0" w:color="auto"/>
            </w:tcBorders>
            <w:shd w:val="clear" w:color="auto" w:fill="auto"/>
            <w:vAlign w:val="center"/>
            <w:hideMark/>
          </w:tcPr>
          <w:p w14:paraId="66564A2E" w14:textId="77777777" w:rsidR="00EE42B7" w:rsidRPr="00EE42B7" w:rsidRDefault="00EE42B7" w:rsidP="00EE42B7">
            <w:pPr>
              <w:jc w:val="center"/>
              <w:rPr>
                <w:rFonts w:ascii="GHEA Grapalat" w:hAnsi="GHEA Grapalat" w:cs="Arial"/>
              </w:rPr>
            </w:pPr>
            <w:r w:rsidRPr="00EE42B7">
              <w:rPr>
                <w:rFonts w:ascii="GHEA Grapalat" w:hAnsi="GHEA Grapalat" w:cs="Arial"/>
              </w:rPr>
              <w:t>1122.00</w:t>
            </w:r>
          </w:p>
        </w:tc>
      </w:tr>
      <w:tr w:rsidR="00EE42B7" w:rsidRPr="00EE42B7" w14:paraId="7BB6635E" w14:textId="77777777" w:rsidTr="00EE42B7">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93C5556"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5</w:t>
            </w:r>
          </w:p>
        </w:tc>
        <w:tc>
          <w:tcPr>
            <w:tcW w:w="6060" w:type="dxa"/>
            <w:tcBorders>
              <w:top w:val="single" w:sz="4" w:space="0" w:color="auto"/>
              <w:left w:val="nil"/>
              <w:bottom w:val="nil"/>
              <w:right w:val="single" w:sz="4" w:space="0" w:color="auto"/>
            </w:tcBorders>
            <w:shd w:val="clear" w:color="auto" w:fill="auto"/>
            <w:vAlign w:val="center"/>
            <w:hideMark/>
          </w:tcPr>
          <w:p w14:paraId="0AA2988A"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Ցանց</w:t>
            </w:r>
            <w:proofErr w:type="spellEnd"/>
            <w:r w:rsidRPr="00EE42B7">
              <w:rPr>
                <w:rFonts w:ascii="GHEA Grapalat" w:hAnsi="GHEA Grapalat" w:cs="Arial"/>
              </w:rPr>
              <w:t xml:space="preserve"> </w:t>
            </w:r>
            <w:r w:rsidRPr="00EE42B7">
              <w:rPr>
                <w:rFonts w:ascii="Cambria Math" w:hAnsi="Cambria Math" w:cs="Cambria Math"/>
              </w:rPr>
              <w:t>∅</w:t>
            </w:r>
            <w:r w:rsidRPr="00EE42B7">
              <w:rPr>
                <w:rFonts w:ascii="GHEA Grapalat" w:hAnsi="GHEA Grapalat" w:cs="Arial"/>
              </w:rPr>
              <w:t xml:space="preserve"> 5Bp-I  150x150 </w:t>
            </w:r>
            <w:proofErr w:type="spellStart"/>
            <w:r w:rsidRPr="00EE42B7">
              <w:rPr>
                <w:rFonts w:ascii="GHEA Grapalat" w:hAnsi="GHEA Grapalat" w:cs="Arial"/>
              </w:rPr>
              <w:t>մմ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1AC2A6E0"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38889074" w14:textId="77777777" w:rsidR="00EE42B7" w:rsidRPr="00EE42B7" w:rsidRDefault="00EE42B7" w:rsidP="00EE42B7">
            <w:pPr>
              <w:jc w:val="center"/>
              <w:rPr>
                <w:rFonts w:ascii="GHEA Grapalat" w:hAnsi="GHEA Grapalat" w:cs="Arial"/>
              </w:rPr>
            </w:pPr>
            <w:r w:rsidRPr="00EE42B7">
              <w:rPr>
                <w:rFonts w:ascii="GHEA Grapalat" w:hAnsi="GHEA Grapalat" w:cs="Arial"/>
              </w:rPr>
              <w:t>408.0</w:t>
            </w:r>
          </w:p>
        </w:tc>
        <w:tc>
          <w:tcPr>
            <w:tcW w:w="1360" w:type="dxa"/>
            <w:tcBorders>
              <w:top w:val="nil"/>
              <w:left w:val="nil"/>
              <w:bottom w:val="single" w:sz="4" w:space="0" w:color="auto"/>
              <w:right w:val="single" w:sz="4" w:space="0" w:color="auto"/>
            </w:tcBorders>
            <w:shd w:val="clear" w:color="auto" w:fill="auto"/>
            <w:vAlign w:val="center"/>
            <w:hideMark/>
          </w:tcPr>
          <w:p w14:paraId="6A1A8B01" w14:textId="77777777" w:rsidR="00EE42B7" w:rsidRPr="00EE42B7" w:rsidRDefault="00EE42B7" w:rsidP="00EE42B7">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17538F8A" w14:textId="77777777" w:rsidR="00EE42B7" w:rsidRPr="00EE42B7" w:rsidRDefault="00EE42B7" w:rsidP="00EE42B7">
            <w:pPr>
              <w:jc w:val="center"/>
              <w:rPr>
                <w:rFonts w:ascii="GHEA Grapalat" w:hAnsi="GHEA Grapalat" w:cs="Arial"/>
              </w:rPr>
            </w:pPr>
            <w:r w:rsidRPr="00EE42B7">
              <w:rPr>
                <w:rFonts w:ascii="GHEA Grapalat" w:hAnsi="GHEA Grapalat" w:cs="Arial"/>
              </w:rPr>
              <w:t>530.40</w:t>
            </w:r>
          </w:p>
        </w:tc>
      </w:tr>
      <w:tr w:rsidR="00EE42B7" w:rsidRPr="00EE42B7" w14:paraId="197796F7" w14:textId="77777777" w:rsidTr="00EE42B7">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0EFCDE"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1D07A3E5"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Պատերում</w:t>
            </w:r>
            <w:proofErr w:type="spellEnd"/>
            <w:r w:rsidRPr="00EE42B7">
              <w:rPr>
                <w:rFonts w:ascii="GHEA Grapalat" w:hAnsi="GHEA Grapalat" w:cs="Arial"/>
              </w:rPr>
              <w:t xml:space="preserve"> </w:t>
            </w:r>
            <w:proofErr w:type="spellStart"/>
            <w:r w:rsidRPr="00EE42B7">
              <w:rPr>
                <w:rFonts w:ascii="GHEA Grapalat" w:hAnsi="GHEA Grapalat" w:cs="Arial"/>
              </w:rPr>
              <w:t>դռան</w:t>
            </w:r>
            <w:proofErr w:type="spellEnd"/>
            <w:r w:rsidRPr="00EE42B7">
              <w:rPr>
                <w:rFonts w:ascii="GHEA Grapalat" w:hAnsi="GHEA Grapalat" w:cs="Arial"/>
              </w:rPr>
              <w:t xml:space="preserve"> և </w:t>
            </w:r>
            <w:proofErr w:type="spellStart"/>
            <w:r w:rsidRPr="00EE42B7">
              <w:rPr>
                <w:rFonts w:ascii="GHEA Grapalat" w:hAnsi="GHEA Grapalat" w:cs="Arial"/>
              </w:rPr>
              <w:t>պատուհանի</w:t>
            </w:r>
            <w:proofErr w:type="spellEnd"/>
            <w:r w:rsidRPr="00EE42B7">
              <w:rPr>
                <w:rFonts w:ascii="GHEA Grapalat" w:hAnsi="GHEA Grapalat" w:cs="Arial"/>
              </w:rPr>
              <w:t xml:space="preserve"> </w:t>
            </w:r>
            <w:proofErr w:type="spellStart"/>
            <w:r w:rsidRPr="00EE42B7">
              <w:rPr>
                <w:rFonts w:ascii="GHEA Grapalat" w:hAnsi="GHEA Grapalat" w:cs="Arial"/>
              </w:rPr>
              <w:t>շարի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200*400*200մմ  </w:t>
            </w:r>
            <w:proofErr w:type="spellStart"/>
            <w:r w:rsidRPr="00EE42B7">
              <w:rPr>
                <w:rFonts w:ascii="GHEA Grapalat" w:hAnsi="GHEA Grapalat" w:cs="Arial"/>
              </w:rPr>
              <w:t>խարամաբետոնե</w:t>
            </w:r>
            <w:proofErr w:type="spellEnd"/>
            <w:r w:rsidRPr="00EE42B7">
              <w:rPr>
                <w:rFonts w:ascii="GHEA Grapalat" w:hAnsi="GHEA Grapalat" w:cs="Arial"/>
              </w:rPr>
              <w:t xml:space="preserve"> </w:t>
            </w:r>
            <w:proofErr w:type="spellStart"/>
            <w:r w:rsidRPr="00EE42B7">
              <w:rPr>
                <w:rFonts w:ascii="GHEA Grapalat" w:hAnsi="GHEA Grapalat" w:cs="Arial"/>
              </w:rPr>
              <w:t>սալերով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49275A76"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05C64BA5" w14:textId="77777777" w:rsidR="00EE42B7" w:rsidRPr="00EE42B7" w:rsidRDefault="00EE42B7" w:rsidP="00EE42B7">
            <w:pPr>
              <w:jc w:val="center"/>
              <w:rPr>
                <w:rFonts w:ascii="GHEA Grapalat" w:hAnsi="GHEA Grapalat" w:cs="Arial"/>
              </w:rPr>
            </w:pPr>
            <w:r w:rsidRPr="00EE42B7">
              <w:rPr>
                <w:rFonts w:ascii="GHEA Grapalat" w:hAnsi="GHEA Grapalat" w:cs="Arial"/>
              </w:rPr>
              <w:t>65.0</w:t>
            </w:r>
          </w:p>
        </w:tc>
        <w:tc>
          <w:tcPr>
            <w:tcW w:w="1360" w:type="dxa"/>
            <w:tcBorders>
              <w:top w:val="nil"/>
              <w:left w:val="nil"/>
              <w:bottom w:val="single" w:sz="4" w:space="0" w:color="auto"/>
              <w:right w:val="single" w:sz="4" w:space="0" w:color="auto"/>
            </w:tcBorders>
            <w:shd w:val="clear" w:color="auto" w:fill="auto"/>
            <w:vAlign w:val="center"/>
            <w:hideMark/>
          </w:tcPr>
          <w:p w14:paraId="2350A633" w14:textId="77777777" w:rsidR="00EE42B7" w:rsidRPr="00EE42B7" w:rsidRDefault="00EE42B7" w:rsidP="00EE42B7">
            <w:pPr>
              <w:jc w:val="center"/>
              <w:rPr>
                <w:rFonts w:ascii="GHEA Grapalat" w:hAnsi="GHEA Grapalat" w:cs="Arial"/>
              </w:rPr>
            </w:pPr>
            <w:r w:rsidRPr="00EE42B7">
              <w:rPr>
                <w:rFonts w:ascii="GHEA Grapalat" w:hAnsi="GHEA Grapalat" w:cs="Arial"/>
              </w:rPr>
              <w:t>4.00</w:t>
            </w:r>
          </w:p>
        </w:tc>
        <w:tc>
          <w:tcPr>
            <w:tcW w:w="1740" w:type="dxa"/>
            <w:tcBorders>
              <w:top w:val="nil"/>
              <w:left w:val="nil"/>
              <w:bottom w:val="single" w:sz="4" w:space="0" w:color="auto"/>
              <w:right w:val="single" w:sz="4" w:space="0" w:color="auto"/>
            </w:tcBorders>
            <w:shd w:val="clear" w:color="auto" w:fill="auto"/>
            <w:vAlign w:val="center"/>
            <w:hideMark/>
          </w:tcPr>
          <w:p w14:paraId="6804C146" w14:textId="77777777" w:rsidR="00EE42B7" w:rsidRPr="00EE42B7" w:rsidRDefault="00EE42B7" w:rsidP="00EE42B7">
            <w:pPr>
              <w:jc w:val="center"/>
              <w:rPr>
                <w:rFonts w:ascii="GHEA Grapalat" w:hAnsi="GHEA Grapalat" w:cs="Arial"/>
              </w:rPr>
            </w:pPr>
            <w:r w:rsidRPr="00EE42B7">
              <w:rPr>
                <w:rFonts w:ascii="GHEA Grapalat" w:hAnsi="GHEA Grapalat" w:cs="Arial"/>
              </w:rPr>
              <w:t>260.00</w:t>
            </w:r>
          </w:p>
        </w:tc>
      </w:tr>
      <w:tr w:rsidR="00EE42B7" w:rsidRPr="00EE42B7" w14:paraId="3E77C177" w14:textId="77777777" w:rsidTr="00EE42B7">
        <w:trPr>
          <w:trHeight w:val="7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E730DD" w14:textId="77777777" w:rsidR="00EE42B7" w:rsidRPr="00EE42B7" w:rsidRDefault="00EE42B7" w:rsidP="00EE42B7">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0F4A4B6E"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Ցանց</w:t>
            </w:r>
            <w:proofErr w:type="spellEnd"/>
            <w:r w:rsidRPr="00EE42B7">
              <w:rPr>
                <w:rFonts w:ascii="GHEA Grapalat" w:hAnsi="GHEA Grapalat" w:cs="Arial"/>
              </w:rPr>
              <w:t xml:space="preserve"> </w:t>
            </w:r>
            <w:r w:rsidRPr="00EE42B7">
              <w:rPr>
                <w:rFonts w:ascii="Cambria Math" w:hAnsi="Cambria Math" w:cs="Cambria Math"/>
              </w:rPr>
              <w:t>∅</w:t>
            </w:r>
            <w:r w:rsidRPr="00EE42B7">
              <w:rPr>
                <w:rFonts w:ascii="GHEA Grapalat" w:hAnsi="GHEA Grapalat" w:cs="Arial"/>
              </w:rPr>
              <w:t xml:space="preserve"> 4Bp-I  100x100 </w:t>
            </w:r>
            <w:proofErr w:type="spellStart"/>
            <w:r w:rsidRPr="00EE42B7">
              <w:rPr>
                <w:rFonts w:ascii="GHEA Grapalat" w:hAnsi="GHEA Grapalat" w:cs="Arial"/>
              </w:rPr>
              <w:t>մմ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303C76D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1AA781E1" w14:textId="77777777" w:rsidR="00EE42B7" w:rsidRPr="00EE42B7" w:rsidRDefault="00EE42B7" w:rsidP="00EE42B7">
            <w:pPr>
              <w:jc w:val="center"/>
              <w:rPr>
                <w:rFonts w:ascii="GHEA Grapalat" w:hAnsi="GHEA Grapalat" w:cs="Arial"/>
              </w:rPr>
            </w:pPr>
            <w:r w:rsidRPr="00EE42B7">
              <w:rPr>
                <w:rFonts w:ascii="GHEA Grapalat" w:hAnsi="GHEA Grapalat" w:cs="Arial"/>
              </w:rPr>
              <w:t>1.1</w:t>
            </w:r>
          </w:p>
        </w:tc>
        <w:tc>
          <w:tcPr>
            <w:tcW w:w="1360" w:type="dxa"/>
            <w:tcBorders>
              <w:top w:val="nil"/>
              <w:left w:val="nil"/>
              <w:bottom w:val="single" w:sz="4" w:space="0" w:color="auto"/>
              <w:right w:val="single" w:sz="4" w:space="0" w:color="auto"/>
            </w:tcBorders>
            <w:shd w:val="clear" w:color="auto" w:fill="auto"/>
            <w:vAlign w:val="center"/>
            <w:hideMark/>
          </w:tcPr>
          <w:p w14:paraId="272E4691"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740" w:type="dxa"/>
            <w:tcBorders>
              <w:top w:val="nil"/>
              <w:left w:val="nil"/>
              <w:bottom w:val="single" w:sz="4" w:space="0" w:color="auto"/>
              <w:right w:val="single" w:sz="4" w:space="0" w:color="auto"/>
            </w:tcBorders>
            <w:shd w:val="clear" w:color="auto" w:fill="auto"/>
            <w:vAlign w:val="center"/>
            <w:hideMark/>
          </w:tcPr>
          <w:p w14:paraId="3555FA80" w14:textId="77777777" w:rsidR="00EE42B7" w:rsidRPr="00EE42B7" w:rsidRDefault="00EE42B7" w:rsidP="00EE42B7">
            <w:pPr>
              <w:jc w:val="center"/>
              <w:rPr>
                <w:rFonts w:ascii="GHEA Grapalat" w:hAnsi="GHEA Grapalat" w:cs="Arial"/>
              </w:rPr>
            </w:pPr>
            <w:r w:rsidRPr="00EE42B7">
              <w:rPr>
                <w:rFonts w:ascii="GHEA Grapalat" w:hAnsi="GHEA Grapalat" w:cs="Arial"/>
              </w:rPr>
              <w:t>1.21</w:t>
            </w:r>
          </w:p>
        </w:tc>
      </w:tr>
      <w:tr w:rsidR="00EE42B7" w:rsidRPr="00EE42B7" w14:paraId="269816F7" w14:textId="77777777" w:rsidTr="00EE42B7">
        <w:trPr>
          <w:trHeight w:val="49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345B837"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74B8E27B"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Ամրան</w:t>
            </w:r>
            <w:proofErr w:type="spellEnd"/>
            <w:r w:rsidRPr="00EE42B7">
              <w:rPr>
                <w:rFonts w:ascii="GHEA Grapalat" w:hAnsi="GHEA Grapalat" w:cs="Arial"/>
              </w:rPr>
              <w:t xml:space="preserve"> Փ10 A500C</w:t>
            </w:r>
          </w:p>
        </w:tc>
        <w:tc>
          <w:tcPr>
            <w:tcW w:w="940" w:type="dxa"/>
            <w:tcBorders>
              <w:top w:val="single" w:sz="4" w:space="0" w:color="auto"/>
              <w:left w:val="nil"/>
              <w:bottom w:val="nil"/>
              <w:right w:val="single" w:sz="4" w:space="0" w:color="auto"/>
            </w:tcBorders>
            <w:shd w:val="clear" w:color="auto" w:fill="auto"/>
            <w:vAlign w:val="center"/>
            <w:hideMark/>
          </w:tcPr>
          <w:p w14:paraId="73D573FA"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կգ</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5ECF4238" w14:textId="77777777" w:rsidR="00EE42B7" w:rsidRPr="00EE42B7" w:rsidRDefault="00EE42B7" w:rsidP="00EE42B7">
            <w:pPr>
              <w:jc w:val="center"/>
              <w:rPr>
                <w:rFonts w:ascii="GHEA Grapalat" w:hAnsi="GHEA Grapalat" w:cs="Arial"/>
              </w:rPr>
            </w:pPr>
            <w:r w:rsidRPr="00EE42B7">
              <w:rPr>
                <w:rFonts w:ascii="GHEA Grapalat" w:hAnsi="GHEA Grapalat" w:cs="Arial"/>
              </w:rPr>
              <w:t>0.6</w:t>
            </w:r>
          </w:p>
        </w:tc>
        <w:tc>
          <w:tcPr>
            <w:tcW w:w="1360" w:type="dxa"/>
            <w:tcBorders>
              <w:top w:val="nil"/>
              <w:left w:val="nil"/>
              <w:bottom w:val="single" w:sz="4" w:space="0" w:color="auto"/>
              <w:right w:val="single" w:sz="4" w:space="0" w:color="auto"/>
            </w:tcBorders>
            <w:shd w:val="clear" w:color="auto" w:fill="auto"/>
            <w:vAlign w:val="center"/>
            <w:hideMark/>
          </w:tcPr>
          <w:p w14:paraId="502C36AF" w14:textId="77777777" w:rsidR="00EE42B7" w:rsidRPr="00EE42B7" w:rsidRDefault="00EE42B7" w:rsidP="00EE42B7">
            <w:pPr>
              <w:jc w:val="center"/>
              <w:rPr>
                <w:rFonts w:ascii="GHEA Grapalat" w:hAnsi="GHEA Grapalat" w:cs="Arial"/>
              </w:rPr>
            </w:pPr>
            <w:r w:rsidRPr="00EE42B7">
              <w:rPr>
                <w:rFonts w:ascii="GHEA Grapalat" w:hAnsi="GHEA Grapalat" w:cs="Arial"/>
              </w:rPr>
              <w:t>0.40</w:t>
            </w:r>
          </w:p>
        </w:tc>
        <w:tc>
          <w:tcPr>
            <w:tcW w:w="1740" w:type="dxa"/>
            <w:tcBorders>
              <w:top w:val="nil"/>
              <w:left w:val="nil"/>
              <w:bottom w:val="single" w:sz="4" w:space="0" w:color="auto"/>
              <w:right w:val="single" w:sz="4" w:space="0" w:color="auto"/>
            </w:tcBorders>
            <w:shd w:val="clear" w:color="auto" w:fill="auto"/>
            <w:vAlign w:val="center"/>
            <w:hideMark/>
          </w:tcPr>
          <w:p w14:paraId="4B3AB755" w14:textId="77777777" w:rsidR="00EE42B7" w:rsidRPr="00EE42B7" w:rsidRDefault="00EE42B7" w:rsidP="00EE42B7">
            <w:pPr>
              <w:jc w:val="center"/>
              <w:rPr>
                <w:rFonts w:ascii="GHEA Grapalat" w:hAnsi="GHEA Grapalat" w:cs="Arial"/>
              </w:rPr>
            </w:pPr>
            <w:r w:rsidRPr="00EE42B7">
              <w:rPr>
                <w:rFonts w:ascii="GHEA Grapalat" w:hAnsi="GHEA Grapalat" w:cs="Arial"/>
              </w:rPr>
              <w:t>0.24</w:t>
            </w:r>
          </w:p>
        </w:tc>
      </w:tr>
      <w:tr w:rsidR="00EE42B7" w:rsidRPr="00EE42B7" w14:paraId="4C2AB21E" w14:textId="77777777" w:rsidTr="00EE42B7">
        <w:trPr>
          <w:trHeight w:val="49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B5C877"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5FD842B0"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Դռան</w:t>
            </w:r>
            <w:proofErr w:type="spellEnd"/>
            <w:r w:rsidRPr="00EE42B7">
              <w:rPr>
                <w:rFonts w:ascii="GHEA Grapalat" w:hAnsi="GHEA Grapalat" w:cs="Arial"/>
              </w:rPr>
              <w:t xml:space="preserve"> </w:t>
            </w:r>
            <w:proofErr w:type="spellStart"/>
            <w:r w:rsidRPr="00EE42B7">
              <w:rPr>
                <w:rFonts w:ascii="GHEA Grapalat" w:hAnsi="GHEA Grapalat" w:cs="Arial"/>
              </w:rPr>
              <w:t>բացվածքի</w:t>
            </w:r>
            <w:proofErr w:type="spellEnd"/>
            <w:r w:rsidRPr="00EE42B7">
              <w:rPr>
                <w:rFonts w:ascii="GHEA Grapalat" w:hAnsi="GHEA Grapalat" w:cs="Arial"/>
              </w:rPr>
              <w:t xml:space="preserve"> </w:t>
            </w:r>
            <w:proofErr w:type="spellStart"/>
            <w:r w:rsidRPr="00EE42B7">
              <w:rPr>
                <w:rFonts w:ascii="GHEA Grapalat" w:hAnsi="GHEA Grapalat" w:cs="Arial"/>
              </w:rPr>
              <w:t>ուժեղացում</w:t>
            </w:r>
            <w:proofErr w:type="spellEnd"/>
            <w:r w:rsidRPr="00EE42B7">
              <w:rPr>
                <w:rFonts w:ascii="GHEA Grapalat" w:hAnsi="GHEA Grapalat" w:cs="Arial"/>
              </w:rPr>
              <w:t xml:space="preserve"> B15 </w:t>
            </w:r>
            <w:proofErr w:type="spellStart"/>
            <w:r w:rsidRPr="00EE42B7">
              <w:rPr>
                <w:rFonts w:ascii="GHEA Grapalat" w:hAnsi="GHEA Grapalat" w:cs="Arial"/>
              </w:rPr>
              <w:t>դասի</w:t>
            </w:r>
            <w:proofErr w:type="spellEnd"/>
            <w:r w:rsidRPr="00EE42B7">
              <w:rPr>
                <w:rFonts w:ascii="GHEA Grapalat" w:hAnsi="GHEA Grapalat" w:cs="Arial"/>
              </w:rPr>
              <w:t xml:space="preserve"> </w:t>
            </w:r>
            <w:proofErr w:type="spellStart"/>
            <w:r w:rsidRPr="00EE42B7">
              <w:rPr>
                <w:rFonts w:ascii="GHEA Grapalat" w:hAnsi="GHEA Grapalat" w:cs="Arial"/>
              </w:rPr>
              <w:t>բետոնով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0683426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single" w:sz="4" w:space="0" w:color="auto"/>
              <w:left w:val="nil"/>
              <w:bottom w:val="nil"/>
              <w:right w:val="single" w:sz="4" w:space="0" w:color="auto"/>
            </w:tcBorders>
            <w:shd w:val="clear" w:color="auto" w:fill="auto"/>
            <w:vAlign w:val="center"/>
            <w:hideMark/>
          </w:tcPr>
          <w:p w14:paraId="7496B1BE" w14:textId="77777777" w:rsidR="00EE42B7" w:rsidRPr="00EE42B7" w:rsidRDefault="00EE42B7" w:rsidP="00EE42B7">
            <w:pPr>
              <w:jc w:val="center"/>
              <w:rPr>
                <w:rFonts w:ascii="GHEA Grapalat" w:hAnsi="GHEA Grapalat" w:cs="Arial"/>
              </w:rPr>
            </w:pPr>
            <w:r w:rsidRPr="00EE42B7">
              <w:rPr>
                <w:rFonts w:ascii="GHEA Grapalat" w:hAnsi="GHEA Grapalat" w:cs="Arial"/>
              </w:rPr>
              <w:t>0.5</w:t>
            </w:r>
          </w:p>
        </w:tc>
        <w:tc>
          <w:tcPr>
            <w:tcW w:w="1360" w:type="dxa"/>
            <w:tcBorders>
              <w:top w:val="nil"/>
              <w:left w:val="nil"/>
              <w:bottom w:val="single" w:sz="4" w:space="0" w:color="auto"/>
              <w:right w:val="single" w:sz="4" w:space="0" w:color="auto"/>
            </w:tcBorders>
            <w:shd w:val="clear" w:color="auto" w:fill="auto"/>
            <w:vAlign w:val="center"/>
            <w:hideMark/>
          </w:tcPr>
          <w:p w14:paraId="542DC7CC" w14:textId="77777777" w:rsidR="00EE42B7" w:rsidRPr="00EE42B7" w:rsidRDefault="00EE42B7" w:rsidP="00EE42B7">
            <w:pPr>
              <w:jc w:val="center"/>
              <w:rPr>
                <w:rFonts w:ascii="GHEA Grapalat" w:hAnsi="GHEA Grapalat" w:cs="Arial"/>
              </w:rPr>
            </w:pPr>
            <w:r w:rsidRPr="00EE42B7">
              <w:rPr>
                <w:rFonts w:ascii="GHEA Grapalat" w:hAnsi="GHEA Grapalat" w:cs="Arial"/>
              </w:rPr>
              <w:t>100.00</w:t>
            </w:r>
          </w:p>
        </w:tc>
        <w:tc>
          <w:tcPr>
            <w:tcW w:w="1740" w:type="dxa"/>
            <w:tcBorders>
              <w:top w:val="nil"/>
              <w:left w:val="nil"/>
              <w:bottom w:val="single" w:sz="4" w:space="0" w:color="auto"/>
              <w:right w:val="single" w:sz="4" w:space="0" w:color="auto"/>
            </w:tcBorders>
            <w:shd w:val="clear" w:color="auto" w:fill="auto"/>
            <w:vAlign w:val="center"/>
            <w:hideMark/>
          </w:tcPr>
          <w:p w14:paraId="7B56CE06" w14:textId="77777777" w:rsidR="00EE42B7" w:rsidRPr="00EE42B7" w:rsidRDefault="00EE42B7" w:rsidP="00EE42B7">
            <w:pPr>
              <w:jc w:val="center"/>
              <w:rPr>
                <w:rFonts w:ascii="GHEA Grapalat" w:hAnsi="GHEA Grapalat" w:cs="Arial"/>
              </w:rPr>
            </w:pPr>
            <w:r w:rsidRPr="00EE42B7">
              <w:rPr>
                <w:rFonts w:ascii="GHEA Grapalat" w:hAnsi="GHEA Grapalat" w:cs="Arial"/>
              </w:rPr>
              <w:t>50.00</w:t>
            </w:r>
          </w:p>
        </w:tc>
      </w:tr>
      <w:tr w:rsidR="00EE42B7" w:rsidRPr="00EE42B7" w14:paraId="7759D56F" w14:textId="77777777" w:rsidTr="00EE42B7">
        <w:trPr>
          <w:trHeight w:val="5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FFFF25" w14:textId="77777777" w:rsidR="00EE42B7" w:rsidRPr="00EE42B7" w:rsidRDefault="00EE42B7" w:rsidP="00EE42B7">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23EBE48B"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Ցանց</w:t>
            </w:r>
            <w:proofErr w:type="spellEnd"/>
            <w:r w:rsidRPr="00EE42B7">
              <w:rPr>
                <w:rFonts w:ascii="GHEA Grapalat" w:hAnsi="GHEA Grapalat" w:cs="Arial"/>
              </w:rPr>
              <w:t xml:space="preserve"> </w:t>
            </w:r>
            <w:r w:rsidRPr="00EE42B7">
              <w:rPr>
                <w:rFonts w:ascii="Cambria Math" w:hAnsi="Cambria Math" w:cs="Cambria Math"/>
              </w:rPr>
              <w:t>∅</w:t>
            </w:r>
            <w:r w:rsidRPr="00EE42B7">
              <w:rPr>
                <w:rFonts w:ascii="GHEA Grapalat" w:hAnsi="GHEA Grapalat" w:cs="Arial"/>
              </w:rPr>
              <w:t xml:space="preserve"> 4Bp-I  100x100 </w:t>
            </w:r>
            <w:proofErr w:type="spellStart"/>
            <w:r w:rsidRPr="00EE42B7">
              <w:rPr>
                <w:rFonts w:ascii="GHEA Grapalat" w:hAnsi="GHEA Grapalat" w:cs="Arial"/>
              </w:rPr>
              <w:t>մմ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2BAB618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8C8E78E" w14:textId="77777777" w:rsidR="00EE42B7" w:rsidRPr="00EE42B7" w:rsidRDefault="00EE42B7" w:rsidP="00EE42B7">
            <w:pPr>
              <w:jc w:val="center"/>
              <w:rPr>
                <w:rFonts w:ascii="GHEA Grapalat" w:hAnsi="GHEA Grapalat" w:cs="Arial"/>
              </w:rPr>
            </w:pPr>
            <w:r w:rsidRPr="00EE42B7">
              <w:rPr>
                <w:rFonts w:ascii="GHEA Grapalat" w:hAnsi="GHEA Grapalat" w:cs="Arial"/>
              </w:rPr>
              <w:t>5.7</w:t>
            </w:r>
          </w:p>
        </w:tc>
        <w:tc>
          <w:tcPr>
            <w:tcW w:w="1360" w:type="dxa"/>
            <w:tcBorders>
              <w:top w:val="nil"/>
              <w:left w:val="nil"/>
              <w:bottom w:val="single" w:sz="4" w:space="0" w:color="auto"/>
              <w:right w:val="single" w:sz="4" w:space="0" w:color="auto"/>
            </w:tcBorders>
            <w:shd w:val="clear" w:color="auto" w:fill="auto"/>
            <w:vAlign w:val="center"/>
            <w:hideMark/>
          </w:tcPr>
          <w:p w14:paraId="7E683449"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740" w:type="dxa"/>
            <w:tcBorders>
              <w:top w:val="nil"/>
              <w:left w:val="nil"/>
              <w:bottom w:val="single" w:sz="4" w:space="0" w:color="auto"/>
              <w:right w:val="single" w:sz="4" w:space="0" w:color="auto"/>
            </w:tcBorders>
            <w:shd w:val="clear" w:color="auto" w:fill="auto"/>
            <w:vAlign w:val="center"/>
            <w:hideMark/>
          </w:tcPr>
          <w:p w14:paraId="7EAABE77" w14:textId="77777777" w:rsidR="00EE42B7" w:rsidRPr="00EE42B7" w:rsidRDefault="00EE42B7" w:rsidP="00EE42B7">
            <w:pPr>
              <w:jc w:val="center"/>
              <w:rPr>
                <w:rFonts w:ascii="GHEA Grapalat" w:hAnsi="GHEA Grapalat" w:cs="Arial"/>
              </w:rPr>
            </w:pPr>
            <w:r w:rsidRPr="00EE42B7">
              <w:rPr>
                <w:rFonts w:ascii="GHEA Grapalat" w:hAnsi="GHEA Grapalat" w:cs="Arial"/>
              </w:rPr>
              <w:t>6.27</w:t>
            </w:r>
          </w:p>
        </w:tc>
      </w:tr>
      <w:tr w:rsidR="00EE42B7" w:rsidRPr="00EE42B7" w14:paraId="2C1B67BA" w14:textId="77777777" w:rsidTr="00EE42B7">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5E0D6B" w14:textId="77777777" w:rsidR="00EE42B7" w:rsidRPr="00EE42B7" w:rsidRDefault="00EE42B7" w:rsidP="00EE42B7">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4F3592B8"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Մետաղական</w:t>
            </w:r>
            <w:proofErr w:type="spellEnd"/>
            <w:r w:rsidRPr="00EE42B7">
              <w:rPr>
                <w:rFonts w:ascii="GHEA Grapalat" w:hAnsi="GHEA Grapalat" w:cs="Arial"/>
              </w:rPr>
              <w:t xml:space="preserve"> </w:t>
            </w:r>
            <w:proofErr w:type="spellStart"/>
            <w:r w:rsidRPr="00EE42B7">
              <w:rPr>
                <w:rFonts w:ascii="GHEA Grapalat" w:hAnsi="GHEA Grapalat" w:cs="Arial"/>
              </w:rPr>
              <w:t>տարրեր</w:t>
            </w:r>
            <w:proofErr w:type="spellEnd"/>
            <w:r w:rsidRPr="00EE42B7">
              <w:rPr>
                <w:rFonts w:ascii="GHEA Grapalat" w:hAnsi="GHEA Grapalat" w:cs="Arial"/>
              </w:rPr>
              <w:t xml:space="preserve"> </w:t>
            </w:r>
            <w:proofErr w:type="spellStart"/>
            <w:r w:rsidRPr="00EE42B7">
              <w:rPr>
                <w:rFonts w:ascii="GHEA Grapalat" w:hAnsi="GHEA Grapalat" w:cs="Arial"/>
              </w:rPr>
              <w:t>բացվածքի</w:t>
            </w:r>
            <w:proofErr w:type="spellEnd"/>
            <w:r w:rsidRPr="00EE42B7">
              <w:rPr>
                <w:rFonts w:ascii="GHEA Grapalat" w:hAnsi="GHEA Grapalat" w:cs="Arial"/>
              </w:rPr>
              <w:t xml:space="preserve"> </w:t>
            </w:r>
            <w:proofErr w:type="spellStart"/>
            <w:r w:rsidRPr="00EE42B7">
              <w:rPr>
                <w:rFonts w:ascii="GHEA Grapalat" w:hAnsi="GHEA Grapalat" w:cs="Arial"/>
              </w:rPr>
              <w:t>իրականացման</w:t>
            </w:r>
            <w:proofErr w:type="spellEnd"/>
            <w:r w:rsidRPr="00EE42B7">
              <w:rPr>
                <w:rFonts w:ascii="GHEA Grapalat" w:hAnsi="GHEA Grapalat" w:cs="Arial"/>
              </w:rPr>
              <w:t xml:space="preserve"> </w:t>
            </w:r>
            <w:proofErr w:type="spellStart"/>
            <w:r w:rsidRPr="00EE42B7">
              <w:rPr>
                <w:rFonts w:ascii="GHEA Grapalat" w:hAnsi="GHEA Grapalat" w:cs="Arial"/>
              </w:rPr>
              <w:t>համար</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54A764F"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կգ</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24A989E5" w14:textId="77777777" w:rsidR="00EE42B7" w:rsidRPr="00EE42B7" w:rsidRDefault="00EE42B7" w:rsidP="00EE42B7">
            <w:pPr>
              <w:jc w:val="center"/>
              <w:rPr>
                <w:rFonts w:ascii="GHEA Grapalat" w:hAnsi="GHEA Grapalat" w:cs="Arial"/>
              </w:rPr>
            </w:pPr>
            <w:r w:rsidRPr="00EE42B7">
              <w:rPr>
                <w:rFonts w:ascii="GHEA Grapalat" w:hAnsi="GHEA Grapalat" w:cs="Arial"/>
              </w:rPr>
              <w:t>141.9</w:t>
            </w:r>
          </w:p>
        </w:tc>
        <w:tc>
          <w:tcPr>
            <w:tcW w:w="1360" w:type="dxa"/>
            <w:tcBorders>
              <w:top w:val="nil"/>
              <w:left w:val="nil"/>
              <w:bottom w:val="single" w:sz="4" w:space="0" w:color="auto"/>
              <w:right w:val="single" w:sz="4" w:space="0" w:color="auto"/>
            </w:tcBorders>
            <w:shd w:val="clear" w:color="auto" w:fill="auto"/>
            <w:vAlign w:val="center"/>
            <w:hideMark/>
          </w:tcPr>
          <w:p w14:paraId="171BDDD3" w14:textId="77777777" w:rsidR="00EE42B7" w:rsidRPr="00EE42B7" w:rsidRDefault="00EE42B7" w:rsidP="00EE42B7">
            <w:pPr>
              <w:jc w:val="center"/>
              <w:rPr>
                <w:rFonts w:ascii="GHEA Grapalat" w:hAnsi="GHEA Grapalat" w:cs="Arial"/>
              </w:rPr>
            </w:pPr>
            <w:r w:rsidRPr="00EE42B7">
              <w:rPr>
                <w:rFonts w:ascii="GHEA Grapalat" w:hAnsi="GHEA Grapalat" w:cs="Arial"/>
              </w:rPr>
              <w:t>0.90</w:t>
            </w:r>
          </w:p>
        </w:tc>
        <w:tc>
          <w:tcPr>
            <w:tcW w:w="1740" w:type="dxa"/>
            <w:tcBorders>
              <w:top w:val="nil"/>
              <w:left w:val="nil"/>
              <w:bottom w:val="single" w:sz="4" w:space="0" w:color="auto"/>
              <w:right w:val="single" w:sz="4" w:space="0" w:color="auto"/>
            </w:tcBorders>
            <w:shd w:val="clear" w:color="auto" w:fill="auto"/>
            <w:vAlign w:val="center"/>
            <w:hideMark/>
          </w:tcPr>
          <w:p w14:paraId="2319B402" w14:textId="77777777" w:rsidR="00EE42B7" w:rsidRPr="00EE42B7" w:rsidRDefault="00EE42B7" w:rsidP="00EE42B7">
            <w:pPr>
              <w:jc w:val="center"/>
              <w:rPr>
                <w:rFonts w:ascii="GHEA Grapalat" w:hAnsi="GHEA Grapalat" w:cs="Arial"/>
              </w:rPr>
            </w:pPr>
            <w:r w:rsidRPr="00EE42B7">
              <w:rPr>
                <w:rFonts w:ascii="GHEA Grapalat" w:hAnsi="GHEA Grapalat" w:cs="Arial"/>
              </w:rPr>
              <w:t>127.71</w:t>
            </w:r>
          </w:p>
        </w:tc>
      </w:tr>
      <w:tr w:rsidR="00EE42B7" w:rsidRPr="00EE42B7" w14:paraId="21FC310F" w14:textId="77777777" w:rsidTr="00EE42B7">
        <w:trPr>
          <w:trHeight w:val="9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670A7C" w14:textId="77777777" w:rsidR="00EE42B7" w:rsidRPr="00EE42B7" w:rsidRDefault="00EE42B7" w:rsidP="00EE42B7">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360A0E90"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Հեղյուղ</w:t>
            </w:r>
            <w:proofErr w:type="spellEnd"/>
            <w:r w:rsidRPr="00EE42B7">
              <w:rPr>
                <w:rFonts w:ascii="GHEA Grapalat" w:hAnsi="GHEA Grapalat" w:cs="Arial"/>
              </w:rPr>
              <w:t xml:space="preserve"> M10x500</w:t>
            </w:r>
          </w:p>
        </w:tc>
        <w:tc>
          <w:tcPr>
            <w:tcW w:w="940" w:type="dxa"/>
            <w:tcBorders>
              <w:top w:val="single" w:sz="4" w:space="0" w:color="auto"/>
              <w:left w:val="nil"/>
              <w:bottom w:val="nil"/>
              <w:right w:val="single" w:sz="4" w:space="0" w:color="auto"/>
            </w:tcBorders>
            <w:shd w:val="clear" w:color="auto" w:fill="auto"/>
            <w:vAlign w:val="center"/>
            <w:hideMark/>
          </w:tcPr>
          <w:p w14:paraId="3ADD8A25"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6009937E" w14:textId="77777777" w:rsidR="00EE42B7" w:rsidRPr="00EE42B7" w:rsidRDefault="00EE42B7" w:rsidP="00EE42B7">
            <w:pPr>
              <w:jc w:val="center"/>
              <w:rPr>
                <w:rFonts w:ascii="GHEA Grapalat" w:hAnsi="GHEA Grapalat" w:cs="Arial"/>
              </w:rPr>
            </w:pPr>
            <w:r w:rsidRPr="00EE42B7">
              <w:rPr>
                <w:rFonts w:ascii="GHEA Grapalat" w:hAnsi="GHEA Grapalat" w:cs="Arial"/>
              </w:rPr>
              <w:t>22</w:t>
            </w:r>
          </w:p>
        </w:tc>
        <w:tc>
          <w:tcPr>
            <w:tcW w:w="1360" w:type="dxa"/>
            <w:tcBorders>
              <w:top w:val="nil"/>
              <w:left w:val="nil"/>
              <w:bottom w:val="single" w:sz="4" w:space="0" w:color="auto"/>
              <w:right w:val="single" w:sz="4" w:space="0" w:color="auto"/>
            </w:tcBorders>
            <w:shd w:val="clear" w:color="auto" w:fill="auto"/>
            <w:vAlign w:val="center"/>
            <w:hideMark/>
          </w:tcPr>
          <w:p w14:paraId="6A6C31BF" w14:textId="77777777" w:rsidR="00EE42B7" w:rsidRPr="00EE42B7" w:rsidRDefault="00EE42B7" w:rsidP="00EE42B7">
            <w:pPr>
              <w:jc w:val="center"/>
              <w:rPr>
                <w:rFonts w:ascii="GHEA Grapalat" w:hAnsi="GHEA Grapalat" w:cs="Arial"/>
              </w:rPr>
            </w:pPr>
            <w:r w:rsidRPr="00EE42B7">
              <w:rPr>
                <w:rFonts w:ascii="GHEA Grapalat" w:hAnsi="GHEA Grapalat" w:cs="Arial"/>
              </w:rPr>
              <w:t>0.17</w:t>
            </w:r>
          </w:p>
        </w:tc>
        <w:tc>
          <w:tcPr>
            <w:tcW w:w="1740" w:type="dxa"/>
            <w:tcBorders>
              <w:top w:val="nil"/>
              <w:left w:val="nil"/>
              <w:bottom w:val="single" w:sz="4" w:space="0" w:color="auto"/>
              <w:right w:val="single" w:sz="4" w:space="0" w:color="auto"/>
            </w:tcBorders>
            <w:shd w:val="clear" w:color="auto" w:fill="auto"/>
            <w:vAlign w:val="center"/>
            <w:hideMark/>
          </w:tcPr>
          <w:p w14:paraId="53BD5895" w14:textId="77777777" w:rsidR="00EE42B7" w:rsidRPr="00EE42B7" w:rsidRDefault="00EE42B7" w:rsidP="00EE42B7">
            <w:pPr>
              <w:jc w:val="center"/>
              <w:rPr>
                <w:rFonts w:ascii="GHEA Grapalat" w:hAnsi="GHEA Grapalat" w:cs="Arial"/>
              </w:rPr>
            </w:pPr>
            <w:r w:rsidRPr="00EE42B7">
              <w:rPr>
                <w:rFonts w:ascii="GHEA Grapalat" w:hAnsi="GHEA Grapalat" w:cs="Arial"/>
              </w:rPr>
              <w:t>3.74</w:t>
            </w:r>
          </w:p>
        </w:tc>
      </w:tr>
      <w:tr w:rsidR="00EE42B7" w:rsidRPr="00EE42B7" w14:paraId="0C66CB5F" w14:textId="77777777" w:rsidTr="00EE42B7">
        <w:trPr>
          <w:trHeight w:val="9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2F2D9A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1993AC6A"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single" w:sz="4" w:space="0" w:color="auto"/>
              <w:left w:val="nil"/>
              <w:bottom w:val="nil"/>
              <w:right w:val="nil"/>
            </w:tcBorders>
            <w:shd w:val="clear" w:color="auto" w:fill="auto"/>
            <w:vAlign w:val="center"/>
            <w:hideMark/>
          </w:tcPr>
          <w:p w14:paraId="514A1774"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single" w:sz="4" w:space="0" w:color="auto"/>
              <w:left w:val="nil"/>
              <w:bottom w:val="nil"/>
              <w:right w:val="single" w:sz="4" w:space="0" w:color="auto"/>
            </w:tcBorders>
            <w:shd w:val="clear" w:color="auto" w:fill="auto"/>
            <w:vAlign w:val="center"/>
            <w:hideMark/>
          </w:tcPr>
          <w:p w14:paraId="227298C8"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215BE9C1"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5E235453"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6037.57</w:t>
            </w:r>
          </w:p>
        </w:tc>
      </w:tr>
      <w:tr w:rsidR="00EE42B7" w:rsidRPr="00EE42B7" w14:paraId="01CBD116" w14:textId="77777777" w:rsidTr="00EE42B7">
        <w:trPr>
          <w:trHeight w:val="9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5E94BF78"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0B825522"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Հարդարման</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աշխատանքներ</w:t>
            </w:r>
            <w:proofErr w:type="spellEnd"/>
          </w:p>
        </w:tc>
        <w:tc>
          <w:tcPr>
            <w:tcW w:w="940" w:type="dxa"/>
            <w:tcBorders>
              <w:top w:val="single" w:sz="4" w:space="0" w:color="auto"/>
              <w:left w:val="nil"/>
              <w:bottom w:val="single" w:sz="4" w:space="0" w:color="auto"/>
              <w:right w:val="nil"/>
            </w:tcBorders>
            <w:shd w:val="clear" w:color="000000" w:fill="D9D9D9"/>
            <w:vAlign w:val="center"/>
            <w:hideMark/>
          </w:tcPr>
          <w:p w14:paraId="2208BA77"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single" w:sz="4" w:space="0" w:color="auto"/>
              <w:left w:val="nil"/>
              <w:bottom w:val="single" w:sz="4" w:space="0" w:color="auto"/>
              <w:right w:val="single" w:sz="4" w:space="0" w:color="auto"/>
            </w:tcBorders>
            <w:shd w:val="clear" w:color="000000" w:fill="D9D9D9"/>
            <w:vAlign w:val="center"/>
            <w:hideMark/>
          </w:tcPr>
          <w:p w14:paraId="43E63B26"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72780B6D"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025B40A6"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1EA52EE0" w14:textId="77777777" w:rsidTr="00EE42B7">
        <w:trPr>
          <w:trHeight w:val="88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20F5FD"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2289AFD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Պատերի</w:t>
            </w:r>
            <w:proofErr w:type="spellEnd"/>
            <w:r w:rsidRPr="00EE42B7">
              <w:rPr>
                <w:rFonts w:ascii="GHEA Grapalat" w:hAnsi="GHEA Grapalat" w:cs="Arial"/>
              </w:rPr>
              <w:t xml:space="preserve">  և </w:t>
            </w:r>
            <w:proofErr w:type="spellStart"/>
            <w:r w:rsidRPr="00EE42B7">
              <w:rPr>
                <w:rFonts w:ascii="GHEA Grapalat" w:hAnsi="GHEA Grapalat" w:cs="Arial"/>
              </w:rPr>
              <w:t>շեպերի</w:t>
            </w:r>
            <w:proofErr w:type="spellEnd"/>
            <w:r w:rsidRPr="00EE42B7">
              <w:rPr>
                <w:rFonts w:ascii="GHEA Grapalat" w:hAnsi="GHEA Grapalat" w:cs="Arial"/>
              </w:rPr>
              <w:t xml:space="preserve"> </w:t>
            </w:r>
            <w:proofErr w:type="spellStart"/>
            <w:r w:rsidRPr="00EE42B7">
              <w:rPr>
                <w:rFonts w:ascii="GHEA Grapalat" w:hAnsi="GHEA Grapalat" w:cs="Arial"/>
              </w:rPr>
              <w:t>մասնակի</w:t>
            </w:r>
            <w:proofErr w:type="spellEnd"/>
            <w:r w:rsidRPr="00EE42B7">
              <w:rPr>
                <w:rFonts w:ascii="GHEA Grapalat" w:hAnsi="GHEA Grapalat" w:cs="Arial"/>
              </w:rPr>
              <w:t xml:space="preserve"> </w:t>
            </w:r>
            <w:proofErr w:type="spellStart"/>
            <w:r w:rsidRPr="00EE42B7">
              <w:rPr>
                <w:rFonts w:ascii="GHEA Grapalat" w:hAnsi="GHEA Grapalat" w:cs="Arial"/>
              </w:rPr>
              <w:t>սվաղում</w:t>
            </w:r>
            <w:proofErr w:type="spellEnd"/>
            <w:r w:rsidRPr="00EE42B7">
              <w:rPr>
                <w:rFonts w:ascii="GHEA Grapalat" w:hAnsi="GHEA Grapalat" w:cs="Arial"/>
              </w:rPr>
              <w:t xml:space="preserve"> </w:t>
            </w:r>
            <w:proofErr w:type="spellStart"/>
            <w:r w:rsidRPr="00EE42B7">
              <w:rPr>
                <w:rFonts w:ascii="GHEA Grapalat" w:hAnsi="GHEA Grapalat" w:cs="Arial"/>
              </w:rPr>
              <w:t>գիպսոնիտով</w:t>
            </w:r>
            <w:proofErr w:type="spellEnd"/>
            <w:r w:rsidRPr="00EE42B7">
              <w:rPr>
                <w:rFonts w:ascii="GHEA Grapalat" w:hAnsi="GHEA Grapalat" w:cs="Arial"/>
              </w:rPr>
              <w:t xml:space="preserve"> </w:t>
            </w:r>
            <w:r w:rsidRPr="00EE42B7">
              <w:rPr>
                <w:rFonts w:ascii="Arial Armenian" w:hAnsi="Arial Armenian" w:cs="Arial"/>
              </w:rPr>
              <w:t xml:space="preserve">  ³ÝÏÛáõÝ³ÏÝ»ñÇ ï»Õ³¹ñáõÙ</w:t>
            </w:r>
            <w:r w:rsidRPr="00EE42B7">
              <w:rPr>
                <w:rFonts w:ascii="Arial" w:hAnsi="Arial" w:cs="Arial"/>
              </w:rPr>
              <w:t>ով</w:t>
            </w:r>
          </w:p>
        </w:tc>
        <w:tc>
          <w:tcPr>
            <w:tcW w:w="940" w:type="dxa"/>
            <w:tcBorders>
              <w:top w:val="nil"/>
              <w:left w:val="nil"/>
              <w:bottom w:val="nil"/>
              <w:right w:val="single" w:sz="4" w:space="0" w:color="auto"/>
            </w:tcBorders>
            <w:shd w:val="clear" w:color="auto" w:fill="auto"/>
            <w:vAlign w:val="center"/>
            <w:hideMark/>
          </w:tcPr>
          <w:p w14:paraId="172BA18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7FE01084" w14:textId="77777777" w:rsidR="00EE42B7" w:rsidRPr="00EE42B7" w:rsidRDefault="00EE42B7" w:rsidP="00EE42B7">
            <w:pPr>
              <w:jc w:val="center"/>
              <w:rPr>
                <w:rFonts w:ascii="GHEA Grapalat" w:hAnsi="GHEA Grapalat" w:cs="Arial"/>
              </w:rPr>
            </w:pPr>
            <w:r w:rsidRPr="00EE42B7">
              <w:rPr>
                <w:rFonts w:ascii="GHEA Grapalat" w:hAnsi="GHEA Grapalat" w:cs="Arial"/>
              </w:rPr>
              <w:t>670.00</w:t>
            </w:r>
          </w:p>
        </w:tc>
        <w:tc>
          <w:tcPr>
            <w:tcW w:w="1360" w:type="dxa"/>
            <w:tcBorders>
              <w:top w:val="nil"/>
              <w:left w:val="nil"/>
              <w:bottom w:val="single" w:sz="4" w:space="0" w:color="auto"/>
              <w:right w:val="single" w:sz="4" w:space="0" w:color="auto"/>
            </w:tcBorders>
            <w:shd w:val="clear" w:color="auto" w:fill="auto"/>
            <w:vAlign w:val="center"/>
            <w:hideMark/>
          </w:tcPr>
          <w:p w14:paraId="51E68C0E" w14:textId="77777777" w:rsidR="00EE42B7" w:rsidRPr="00EE42B7" w:rsidRDefault="00EE42B7" w:rsidP="00EE42B7">
            <w:pPr>
              <w:jc w:val="center"/>
              <w:rPr>
                <w:rFonts w:ascii="GHEA Grapalat" w:hAnsi="GHEA Grapalat" w:cs="Arial"/>
              </w:rPr>
            </w:pPr>
            <w:r w:rsidRPr="00EE42B7">
              <w:rPr>
                <w:rFonts w:ascii="GHEA Grapalat" w:hAnsi="GHEA Grapalat" w:cs="Arial"/>
              </w:rPr>
              <w:t>3.50</w:t>
            </w:r>
          </w:p>
        </w:tc>
        <w:tc>
          <w:tcPr>
            <w:tcW w:w="1740" w:type="dxa"/>
            <w:tcBorders>
              <w:top w:val="nil"/>
              <w:left w:val="nil"/>
              <w:bottom w:val="single" w:sz="4" w:space="0" w:color="auto"/>
              <w:right w:val="single" w:sz="4" w:space="0" w:color="auto"/>
            </w:tcBorders>
            <w:shd w:val="clear" w:color="auto" w:fill="auto"/>
            <w:vAlign w:val="center"/>
            <w:hideMark/>
          </w:tcPr>
          <w:p w14:paraId="1497CD21" w14:textId="77777777" w:rsidR="00EE42B7" w:rsidRPr="00EE42B7" w:rsidRDefault="00EE42B7" w:rsidP="00EE42B7">
            <w:pPr>
              <w:jc w:val="center"/>
              <w:rPr>
                <w:rFonts w:ascii="GHEA Grapalat" w:hAnsi="GHEA Grapalat" w:cs="Arial"/>
              </w:rPr>
            </w:pPr>
            <w:r w:rsidRPr="00EE42B7">
              <w:rPr>
                <w:rFonts w:ascii="GHEA Grapalat" w:hAnsi="GHEA Grapalat" w:cs="Arial"/>
              </w:rPr>
              <w:t>2345.00</w:t>
            </w:r>
          </w:p>
        </w:tc>
      </w:tr>
      <w:tr w:rsidR="00EE42B7" w:rsidRPr="00EE42B7" w14:paraId="2F5B07FB" w14:textId="77777777" w:rsidTr="00EE42B7">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2041095"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30FCE95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Պատերի</w:t>
            </w:r>
            <w:proofErr w:type="spellEnd"/>
            <w:r w:rsidRPr="00EE42B7">
              <w:rPr>
                <w:rFonts w:ascii="GHEA Grapalat" w:hAnsi="GHEA Grapalat" w:cs="Arial"/>
              </w:rPr>
              <w:t xml:space="preserve"> և </w:t>
            </w:r>
            <w:proofErr w:type="spellStart"/>
            <w:r w:rsidRPr="00EE42B7">
              <w:rPr>
                <w:rFonts w:ascii="GHEA Grapalat" w:hAnsi="GHEA Grapalat" w:cs="Arial"/>
              </w:rPr>
              <w:t>շեպերի</w:t>
            </w:r>
            <w:proofErr w:type="spellEnd"/>
            <w:r w:rsidRPr="00EE42B7">
              <w:rPr>
                <w:rFonts w:ascii="GHEA Grapalat" w:hAnsi="GHEA Grapalat" w:cs="Arial"/>
              </w:rPr>
              <w:t xml:space="preserve"> </w:t>
            </w:r>
            <w:proofErr w:type="spellStart"/>
            <w:r w:rsidRPr="00EE42B7">
              <w:rPr>
                <w:rFonts w:ascii="GHEA Grapalat" w:hAnsi="GHEA Grapalat" w:cs="Arial"/>
              </w:rPr>
              <w:t>ծեփամածկում</w:t>
            </w:r>
            <w:proofErr w:type="spellEnd"/>
            <w:r w:rsidRPr="00EE42B7">
              <w:rPr>
                <w:rFonts w:ascii="GHEA Grapalat" w:hAnsi="GHEA Grapalat" w:cs="Arial"/>
              </w:rPr>
              <w:t xml:space="preserve"> և </w:t>
            </w:r>
            <w:proofErr w:type="spellStart"/>
            <w:r w:rsidRPr="00EE42B7">
              <w:rPr>
                <w:rFonts w:ascii="GHEA Grapalat" w:hAnsi="GHEA Grapalat" w:cs="Arial"/>
              </w:rPr>
              <w:t>լատեքսային</w:t>
            </w:r>
            <w:proofErr w:type="spellEnd"/>
            <w:r w:rsidRPr="00EE42B7">
              <w:rPr>
                <w:rFonts w:ascii="GHEA Grapalat" w:hAnsi="GHEA Grapalat" w:cs="Arial"/>
              </w:rPr>
              <w:t xml:space="preserve"> </w:t>
            </w:r>
            <w:proofErr w:type="spellStart"/>
            <w:r w:rsidRPr="00EE42B7">
              <w:rPr>
                <w:rFonts w:ascii="GHEA Grapalat" w:hAnsi="GHEA Grapalat" w:cs="Arial"/>
              </w:rPr>
              <w:t>ներկում</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7191685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725C4CA8" w14:textId="77777777" w:rsidR="00EE42B7" w:rsidRPr="00EE42B7" w:rsidRDefault="00EE42B7" w:rsidP="00EE42B7">
            <w:pPr>
              <w:jc w:val="center"/>
              <w:rPr>
                <w:rFonts w:ascii="GHEA Grapalat" w:hAnsi="GHEA Grapalat" w:cs="Arial"/>
              </w:rPr>
            </w:pPr>
            <w:r w:rsidRPr="00EE42B7">
              <w:rPr>
                <w:rFonts w:ascii="GHEA Grapalat" w:hAnsi="GHEA Grapalat" w:cs="Arial"/>
              </w:rPr>
              <w:t>3225.00</w:t>
            </w:r>
          </w:p>
        </w:tc>
        <w:tc>
          <w:tcPr>
            <w:tcW w:w="1360" w:type="dxa"/>
            <w:tcBorders>
              <w:top w:val="nil"/>
              <w:left w:val="nil"/>
              <w:bottom w:val="single" w:sz="4" w:space="0" w:color="auto"/>
              <w:right w:val="single" w:sz="4" w:space="0" w:color="auto"/>
            </w:tcBorders>
            <w:shd w:val="clear" w:color="auto" w:fill="auto"/>
            <w:vAlign w:val="center"/>
            <w:hideMark/>
          </w:tcPr>
          <w:p w14:paraId="59F5C9D5" w14:textId="77777777" w:rsidR="00EE42B7" w:rsidRPr="00EE42B7" w:rsidRDefault="00EE42B7" w:rsidP="00EE42B7">
            <w:pPr>
              <w:jc w:val="center"/>
              <w:rPr>
                <w:rFonts w:ascii="GHEA Grapalat" w:hAnsi="GHEA Grapalat" w:cs="Arial"/>
              </w:rPr>
            </w:pPr>
            <w:r w:rsidRPr="00EE42B7">
              <w:rPr>
                <w:rFonts w:ascii="GHEA Grapalat" w:hAnsi="GHEA Grapalat" w:cs="Arial"/>
              </w:rPr>
              <w:t>1.70</w:t>
            </w:r>
          </w:p>
        </w:tc>
        <w:tc>
          <w:tcPr>
            <w:tcW w:w="1740" w:type="dxa"/>
            <w:tcBorders>
              <w:top w:val="nil"/>
              <w:left w:val="nil"/>
              <w:bottom w:val="single" w:sz="4" w:space="0" w:color="auto"/>
              <w:right w:val="single" w:sz="4" w:space="0" w:color="auto"/>
            </w:tcBorders>
            <w:shd w:val="clear" w:color="auto" w:fill="auto"/>
            <w:vAlign w:val="center"/>
            <w:hideMark/>
          </w:tcPr>
          <w:p w14:paraId="454CD382" w14:textId="77777777" w:rsidR="00EE42B7" w:rsidRPr="00EE42B7" w:rsidRDefault="00EE42B7" w:rsidP="00EE42B7">
            <w:pPr>
              <w:jc w:val="center"/>
              <w:rPr>
                <w:rFonts w:ascii="GHEA Grapalat" w:hAnsi="GHEA Grapalat" w:cs="Arial"/>
              </w:rPr>
            </w:pPr>
            <w:r w:rsidRPr="00EE42B7">
              <w:rPr>
                <w:rFonts w:ascii="GHEA Grapalat" w:hAnsi="GHEA Grapalat" w:cs="Arial"/>
              </w:rPr>
              <w:t>5482.50</w:t>
            </w:r>
          </w:p>
        </w:tc>
      </w:tr>
      <w:tr w:rsidR="00EE42B7" w:rsidRPr="00EE42B7" w14:paraId="0CF9545C" w14:textId="77777777" w:rsidTr="00EE42B7">
        <w:trPr>
          <w:trHeight w:val="66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24DF549"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13C7C7D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Առաստաղի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գիպասաստվարաթղթե</w:t>
            </w:r>
            <w:proofErr w:type="spellEnd"/>
            <w:r w:rsidRPr="00EE42B7">
              <w:rPr>
                <w:rFonts w:ascii="GHEA Grapalat" w:hAnsi="GHEA Grapalat" w:cs="Arial"/>
              </w:rPr>
              <w:t xml:space="preserve"> </w:t>
            </w:r>
            <w:proofErr w:type="spellStart"/>
            <w:r w:rsidRPr="00EE42B7">
              <w:rPr>
                <w:rFonts w:ascii="GHEA Grapalat" w:hAnsi="GHEA Grapalat" w:cs="Arial"/>
              </w:rPr>
              <w:t>սալերով</w:t>
            </w:r>
            <w:proofErr w:type="spellEnd"/>
            <w:r w:rsidRPr="00EE42B7">
              <w:rPr>
                <w:rFonts w:ascii="GHEA Grapalat" w:hAnsi="GHEA Grapalat" w:cs="Arial"/>
              </w:rPr>
              <w:t xml:space="preserve"> </w:t>
            </w:r>
            <w:r w:rsidRPr="00EE42B7">
              <w:rPr>
                <w:rFonts w:ascii="Arial" w:hAnsi="Arial" w:cs="Arial"/>
              </w:rPr>
              <w:t>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724A402B"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58CB340" w14:textId="77777777" w:rsidR="00EE42B7" w:rsidRPr="00EE42B7" w:rsidRDefault="00EE42B7" w:rsidP="00EE42B7">
            <w:pPr>
              <w:jc w:val="center"/>
              <w:rPr>
                <w:rFonts w:ascii="GHEA Grapalat" w:hAnsi="GHEA Grapalat" w:cs="Arial"/>
              </w:rPr>
            </w:pPr>
            <w:r w:rsidRPr="00EE42B7">
              <w:rPr>
                <w:rFonts w:ascii="GHEA Grapalat" w:hAnsi="GHEA Grapalat" w:cs="Arial"/>
              </w:rPr>
              <w:t>700.00</w:t>
            </w:r>
          </w:p>
        </w:tc>
        <w:tc>
          <w:tcPr>
            <w:tcW w:w="1360" w:type="dxa"/>
            <w:tcBorders>
              <w:top w:val="nil"/>
              <w:left w:val="nil"/>
              <w:bottom w:val="single" w:sz="4" w:space="0" w:color="auto"/>
              <w:right w:val="single" w:sz="4" w:space="0" w:color="auto"/>
            </w:tcBorders>
            <w:shd w:val="clear" w:color="auto" w:fill="auto"/>
            <w:vAlign w:val="center"/>
            <w:hideMark/>
          </w:tcPr>
          <w:p w14:paraId="21C55B05" w14:textId="77777777" w:rsidR="00EE42B7" w:rsidRPr="00EE42B7" w:rsidRDefault="00EE42B7" w:rsidP="00EE42B7">
            <w:pPr>
              <w:jc w:val="center"/>
              <w:rPr>
                <w:rFonts w:ascii="GHEA Grapalat" w:hAnsi="GHEA Grapalat" w:cs="Arial"/>
              </w:rPr>
            </w:pPr>
            <w:r w:rsidRPr="00EE42B7">
              <w:rPr>
                <w:rFonts w:ascii="GHEA Grapalat" w:hAnsi="GHEA Grapalat" w:cs="Arial"/>
              </w:rPr>
              <w:t>5.00</w:t>
            </w:r>
          </w:p>
        </w:tc>
        <w:tc>
          <w:tcPr>
            <w:tcW w:w="1740" w:type="dxa"/>
            <w:tcBorders>
              <w:top w:val="nil"/>
              <w:left w:val="nil"/>
              <w:bottom w:val="single" w:sz="4" w:space="0" w:color="auto"/>
              <w:right w:val="single" w:sz="4" w:space="0" w:color="auto"/>
            </w:tcBorders>
            <w:shd w:val="clear" w:color="auto" w:fill="auto"/>
            <w:vAlign w:val="center"/>
            <w:hideMark/>
          </w:tcPr>
          <w:p w14:paraId="2B418E35" w14:textId="77777777" w:rsidR="00EE42B7" w:rsidRPr="00EE42B7" w:rsidRDefault="00EE42B7" w:rsidP="00EE42B7">
            <w:pPr>
              <w:jc w:val="center"/>
              <w:rPr>
                <w:rFonts w:ascii="GHEA Grapalat" w:hAnsi="GHEA Grapalat" w:cs="Arial"/>
              </w:rPr>
            </w:pPr>
            <w:r w:rsidRPr="00EE42B7">
              <w:rPr>
                <w:rFonts w:ascii="GHEA Grapalat" w:hAnsi="GHEA Grapalat" w:cs="Arial"/>
              </w:rPr>
              <w:t>3500.00</w:t>
            </w:r>
          </w:p>
        </w:tc>
      </w:tr>
      <w:tr w:rsidR="00EE42B7" w:rsidRPr="00EE42B7" w14:paraId="6AF2B772" w14:textId="77777777" w:rsidTr="00EE42B7">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25FD60"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4</w:t>
            </w:r>
          </w:p>
        </w:tc>
        <w:tc>
          <w:tcPr>
            <w:tcW w:w="6060" w:type="dxa"/>
            <w:tcBorders>
              <w:top w:val="single" w:sz="4" w:space="0" w:color="auto"/>
              <w:left w:val="nil"/>
              <w:bottom w:val="nil"/>
              <w:right w:val="single" w:sz="4" w:space="0" w:color="auto"/>
            </w:tcBorders>
            <w:shd w:val="clear" w:color="auto" w:fill="auto"/>
            <w:vAlign w:val="center"/>
            <w:hideMark/>
          </w:tcPr>
          <w:p w14:paraId="50762F4E"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Առաստաղի</w:t>
            </w:r>
            <w:proofErr w:type="spellEnd"/>
            <w:r w:rsidRPr="00EE42B7">
              <w:rPr>
                <w:rFonts w:ascii="GHEA Grapalat" w:hAnsi="GHEA Grapalat" w:cs="Arial"/>
              </w:rPr>
              <w:t xml:space="preserve"> </w:t>
            </w:r>
            <w:proofErr w:type="spellStart"/>
            <w:r w:rsidRPr="00EE42B7">
              <w:rPr>
                <w:rFonts w:ascii="GHEA Grapalat" w:hAnsi="GHEA Grapalat" w:cs="Arial"/>
              </w:rPr>
              <w:t>ծեփամածկում</w:t>
            </w:r>
            <w:proofErr w:type="spellEnd"/>
            <w:r w:rsidRPr="00EE42B7">
              <w:rPr>
                <w:rFonts w:ascii="GHEA Grapalat" w:hAnsi="GHEA Grapalat" w:cs="Arial"/>
              </w:rPr>
              <w:t xml:space="preserve"> և </w:t>
            </w:r>
            <w:proofErr w:type="spellStart"/>
            <w:r w:rsidRPr="00EE42B7">
              <w:rPr>
                <w:rFonts w:ascii="GHEA Grapalat" w:hAnsi="GHEA Grapalat" w:cs="Arial"/>
              </w:rPr>
              <w:t>լատեքս</w:t>
            </w:r>
            <w:proofErr w:type="spellEnd"/>
            <w:r w:rsidRPr="00EE42B7">
              <w:rPr>
                <w:rFonts w:ascii="GHEA Grapalat" w:hAnsi="GHEA Grapalat" w:cs="Arial"/>
              </w:rPr>
              <w:t xml:space="preserve"> </w:t>
            </w:r>
            <w:proofErr w:type="spellStart"/>
            <w:r w:rsidRPr="00EE42B7">
              <w:rPr>
                <w:rFonts w:ascii="GHEA Grapalat" w:hAnsi="GHEA Grapalat" w:cs="Arial"/>
              </w:rPr>
              <w:t>ներկում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61019E99"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162E3691" w14:textId="77777777" w:rsidR="00EE42B7" w:rsidRPr="00EE42B7" w:rsidRDefault="00EE42B7" w:rsidP="00EE42B7">
            <w:pPr>
              <w:jc w:val="center"/>
              <w:rPr>
                <w:rFonts w:ascii="GHEA Grapalat" w:hAnsi="GHEA Grapalat" w:cs="Arial"/>
              </w:rPr>
            </w:pPr>
            <w:r w:rsidRPr="00EE42B7">
              <w:rPr>
                <w:rFonts w:ascii="GHEA Grapalat" w:hAnsi="GHEA Grapalat" w:cs="Arial"/>
              </w:rPr>
              <w:t>700.00</w:t>
            </w:r>
          </w:p>
        </w:tc>
        <w:tc>
          <w:tcPr>
            <w:tcW w:w="1360" w:type="dxa"/>
            <w:tcBorders>
              <w:top w:val="nil"/>
              <w:left w:val="nil"/>
              <w:bottom w:val="single" w:sz="4" w:space="0" w:color="auto"/>
              <w:right w:val="single" w:sz="4" w:space="0" w:color="auto"/>
            </w:tcBorders>
            <w:shd w:val="clear" w:color="auto" w:fill="auto"/>
            <w:vAlign w:val="center"/>
            <w:hideMark/>
          </w:tcPr>
          <w:p w14:paraId="05F00A22" w14:textId="77777777" w:rsidR="00EE42B7" w:rsidRPr="00EE42B7" w:rsidRDefault="00EE42B7" w:rsidP="00EE42B7">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64C16954" w14:textId="77777777" w:rsidR="00EE42B7" w:rsidRPr="00EE42B7" w:rsidRDefault="00EE42B7" w:rsidP="00EE42B7">
            <w:pPr>
              <w:jc w:val="center"/>
              <w:rPr>
                <w:rFonts w:ascii="GHEA Grapalat" w:hAnsi="GHEA Grapalat" w:cs="Arial"/>
              </w:rPr>
            </w:pPr>
            <w:r w:rsidRPr="00EE42B7">
              <w:rPr>
                <w:rFonts w:ascii="GHEA Grapalat" w:hAnsi="GHEA Grapalat" w:cs="Arial"/>
              </w:rPr>
              <w:t>1400.00</w:t>
            </w:r>
          </w:p>
        </w:tc>
      </w:tr>
      <w:tr w:rsidR="00EE42B7" w:rsidRPr="00EE42B7" w14:paraId="7450F528" w14:textId="77777777" w:rsidTr="00EE42B7">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747AE2"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1B9B34A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Մուտքի</w:t>
            </w:r>
            <w:proofErr w:type="spellEnd"/>
            <w:r w:rsidRPr="00EE42B7">
              <w:rPr>
                <w:rFonts w:ascii="GHEA Grapalat" w:hAnsi="GHEA Grapalat" w:cs="Arial"/>
              </w:rPr>
              <w:t xml:space="preserve"> և </w:t>
            </w:r>
            <w:proofErr w:type="spellStart"/>
            <w:r w:rsidRPr="00EE42B7">
              <w:rPr>
                <w:rFonts w:ascii="GHEA Grapalat" w:hAnsi="GHEA Grapalat" w:cs="Arial"/>
              </w:rPr>
              <w:t>միջանցքի</w:t>
            </w:r>
            <w:proofErr w:type="spellEnd"/>
            <w:r w:rsidRPr="00EE42B7">
              <w:rPr>
                <w:rFonts w:ascii="GHEA Grapalat" w:hAnsi="GHEA Grapalat" w:cs="Arial"/>
              </w:rPr>
              <w:t xml:space="preserve"> </w:t>
            </w:r>
            <w:proofErr w:type="spellStart"/>
            <w:r w:rsidRPr="00EE42B7">
              <w:rPr>
                <w:rFonts w:ascii="GHEA Grapalat" w:hAnsi="GHEA Grapalat" w:cs="Arial"/>
              </w:rPr>
              <w:t>առաստաղի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արմսթրոնգով</w:t>
            </w:r>
            <w:proofErr w:type="spellEnd"/>
            <w:r w:rsidRPr="00EE42B7">
              <w:rPr>
                <w:rFonts w:ascii="Arial Armenian" w:hAnsi="Arial Armenian" w:cs="Arial"/>
              </w:rPr>
              <w:t xml:space="preserve"> ÑÇÙÝ³ÏÙ³ËùÇ Çñ³Ï³Ý³óÙ³Ùµ/</w:t>
            </w:r>
          </w:p>
        </w:tc>
        <w:tc>
          <w:tcPr>
            <w:tcW w:w="940" w:type="dxa"/>
            <w:tcBorders>
              <w:top w:val="single" w:sz="4" w:space="0" w:color="auto"/>
              <w:left w:val="nil"/>
              <w:bottom w:val="nil"/>
              <w:right w:val="single" w:sz="4" w:space="0" w:color="auto"/>
            </w:tcBorders>
            <w:shd w:val="clear" w:color="auto" w:fill="auto"/>
            <w:vAlign w:val="center"/>
            <w:hideMark/>
          </w:tcPr>
          <w:p w14:paraId="2C3FAA9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17FEDA6" w14:textId="77777777" w:rsidR="00EE42B7" w:rsidRPr="00EE42B7" w:rsidRDefault="00EE42B7" w:rsidP="00EE42B7">
            <w:pPr>
              <w:jc w:val="center"/>
              <w:rPr>
                <w:rFonts w:ascii="GHEA Grapalat" w:hAnsi="GHEA Grapalat" w:cs="Arial"/>
              </w:rPr>
            </w:pPr>
            <w:r w:rsidRPr="00EE42B7">
              <w:rPr>
                <w:rFonts w:ascii="GHEA Grapalat" w:hAnsi="GHEA Grapalat" w:cs="Arial"/>
              </w:rPr>
              <w:t>240.00</w:t>
            </w:r>
          </w:p>
        </w:tc>
        <w:tc>
          <w:tcPr>
            <w:tcW w:w="1360" w:type="dxa"/>
            <w:tcBorders>
              <w:top w:val="nil"/>
              <w:left w:val="nil"/>
              <w:bottom w:val="single" w:sz="4" w:space="0" w:color="auto"/>
              <w:right w:val="single" w:sz="4" w:space="0" w:color="auto"/>
            </w:tcBorders>
            <w:shd w:val="clear" w:color="auto" w:fill="auto"/>
            <w:vAlign w:val="center"/>
            <w:hideMark/>
          </w:tcPr>
          <w:p w14:paraId="43CCB2C6" w14:textId="77777777" w:rsidR="00EE42B7" w:rsidRPr="00EE42B7" w:rsidRDefault="00EE42B7" w:rsidP="00EE42B7">
            <w:pPr>
              <w:jc w:val="center"/>
              <w:rPr>
                <w:rFonts w:ascii="GHEA Grapalat" w:hAnsi="GHEA Grapalat" w:cs="Arial"/>
              </w:rPr>
            </w:pPr>
            <w:r w:rsidRPr="00EE42B7">
              <w:rPr>
                <w:rFonts w:ascii="GHEA Grapalat" w:hAnsi="GHEA Grapalat" w:cs="Arial"/>
              </w:rPr>
              <w:t>9.00</w:t>
            </w:r>
          </w:p>
        </w:tc>
        <w:tc>
          <w:tcPr>
            <w:tcW w:w="1740" w:type="dxa"/>
            <w:tcBorders>
              <w:top w:val="nil"/>
              <w:left w:val="nil"/>
              <w:bottom w:val="single" w:sz="4" w:space="0" w:color="auto"/>
              <w:right w:val="single" w:sz="4" w:space="0" w:color="auto"/>
            </w:tcBorders>
            <w:shd w:val="clear" w:color="auto" w:fill="auto"/>
            <w:vAlign w:val="center"/>
            <w:hideMark/>
          </w:tcPr>
          <w:p w14:paraId="1EF33BFC" w14:textId="77777777" w:rsidR="00EE42B7" w:rsidRPr="00EE42B7" w:rsidRDefault="00EE42B7" w:rsidP="00EE42B7">
            <w:pPr>
              <w:jc w:val="center"/>
              <w:rPr>
                <w:rFonts w:ascii="GHEA Grapalat" w:hAnsi="GHEA Grapalat" w:cs="Arial"/>
              </w:rPr>
            </w:pPr>
            <w:r w:rsidRPr="00EE42B7">
              <w:rPr>
                <w:rFonts w:ascii="GHEA Grapalat" w:hAnsi="GHEA Grapalat" w:cs="Arial"/>
              </w:rPr>
              <w:t>2160.00</w:t>
            </w:r>
          </w:p>
        </w:tc>
      </w:tr>
      <w:tr w:rsidR="00EE42B7" w:rsidRPr="00EE42B7" w14:paraId="0EED5871" w14:textId="77777777" w:rsidTr="00EE42B7">
        <w:trPr>
          <w:trHeight w:val="6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0D9EBBA"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auto" w:fill="auto"/>
            <w:vAlign w:val="center"/>
            <w:hideMark/>
          </w:tcPr>
          <w:p w14:paraId="23352380"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Հատակի</w:t>
            </w:r>
            <w:proofErr w:type="spellEnd"/>
            <w:r w:rsidRPr="00EE42B7">
              <w:rPr>
                <w:rFonts w:ascii="GHEA Grapalat" w:hAnsi="GHEA Grapalat" w:cs="Arial"/>
              </w:rPr>
              <w:t xml:space="preserve"> </w:t>
            </w:r>
            <w:proofErr w:type="spellStart"/>
            <w:r w:rsidRPr="00EE42B7">
              <w:rPr>
                <w:rFonts w:ascii="GHEA Grapalat" w:hAnsi="GHEA Grapalat" w:cs="Arial"/>
              </w:rPr>
              <w:t>սալապատում</w:t>
            </w:r>
            <w:proofErr w:type="spellEnd"/>
            <w:r w:rsidRPr="00EE42B7">
              <w:rPr>
                <w:rFonts w:ascii="GHEA Grapalat" w:hAnsi="GHEA Grapalat" w:cs="Arial"/>
              </w:rPr>
              <w:t xml:space="preserve"> </w:t>
            </w:r>
            <w:proofErr w:type="spellStart"/>
            <w:r w:rsidRPr="00EE42B7">
              <w:rPr>
                <w:rFonts w:ascii="GHEA Grapalat" w:hAnsi="GHEA Grapalat" w:cs="Arial"/>
              </w:rPr>
              <w:t>կերամոգրանիտե</w:t>
            </w:r>
            <w:proofErr w:type="spellEnd"/>
            <w:r w:rsidRPr="00EE42B7">
              <w:rPr>
                <w:rFonts w:ascii="GHEA Grapalat" w:hAnsi="GHEA Grapalat" w:cs="Arial"/>
              </w:rPr>
              <w:t xml:space="preserve"> 10մմ </w:t>
            </w:r>
            <w:proofErr w:type="spellStart"/>
            <w:r w:rsidRPr="00EE42B7">
              <w:rPr>
                <w:rFonts w:ascii="GHEA Grapalat" w:hAnsi="GHEA Grapalat" w:cs="Arial"/>
              </w:rPr>
              <w:t>սալիկներով</w:t>
            </w:r>
            <w:proofErr w:type="spellEnd"/>
            <w:r w:rsidRPr="00EE42B7">
              <w:rPr>
                <w:rFonts w:ascii="GHEA Grapalat" w:hAnsi="GHEA Grapalat" w:cs="Arial"/>
              </w:rPr>
              <w:t xml:space="preserve">, </w:t>
            </w:r>
            <w:proofErr w:type="spellStart"/>
            <w:r w:rsidRPr="00EE42B7">
              <w:rPr>
                <w:rFonts w:ascii="GHEA Grapalat" w:hAnsi="GHEA Grapalat" w:cs="Arial"/>
              </w:rPr>
              <w:t>ամրացված</w:t>
            </w:r>
            <w:proofErr w:type="spellEnd"/>
            <w:r w:rsidRPr="00EE42B7">
              <w:rPr>
                <w:rFonts w:ascii="GHEA Grapalat" w:hAnsi="GHEA Grapalat" w:cs="Arial"/>
              </w:rPr>
              <w:t xml:space="preserve"> </w:t>
            </w:r>
            <w:proofErr w:type="spellStart"/>
            <w:r w:rsidRPr="00EE42B7">
              <w:rPr>
                <w:rFonts w:ascii="GHEA Grapalat" w:hAnsi="GHEA Grapalat" w:cs="Arial"/>
              </w:rPr>
              <w:t>սոսնձով</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489FB2AD"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31967422" w14:textId="77777777" w:rsidR="00EE42B7" w:rsidRPr="00EE42B7" w:rsidRDefault="00EE42B7" w:rsidP="00EE42B7">
            <w:pPr>
              <w:jc w:val="center"/>
              <w:rPr>
                <w:rFonts w:ascii="GHEA Grapalat" w:hAnsi="GHEA Grapalat" w:cs="Arial"/>
              </w:rPr>
            </w:pPr>
            <w:r w:rsidRPr="00EE42B7">
              <w:rPr>
                <w:rFonts w:ascii="GHEA Grapalat" w:hAnsi="GHEA Grapalat" w:cs="Arial"/>
              </w:rPr>
              <w:t>220.00</w:t>
            </w:r>
          </w:p>
        </w:tc>
        <w:tc>
          <w:tcPr>
            <w:tcW w:w="1360" w:type="dxa"/>
            <w:tcBorders>
              <w:top w:val="nil"/>
              <w:left w:val="nil"/>
              <w:bottom w:val="single" w:sz="4" w:space="0" w:color="auto"/>
              <w:right w:val="single" w:sz="4" w:space="0" w:color="auto"/>
            </w:tcBorders>
            <w:shd w:val="clear" w:color="auto" w:fill="auto"/>
            <w:vAlign w:val="center"/>
            <w:hideMark/>
          </w:tcPr>
          <w:p w14:paraId="73F21BA8" w14:textId="77777777" w:rsidR="00EE42B7" w:rsidRPr="00EE42B7" w:rsidRDefault="00EE42B7" w:rsidP="00EE42B7">
            <w:pPr>
              <w:jc w:val="center"/>
              <w:rPr>
                <w:rFonts w:ascii="GHEA Grapalat" w:hAnsi="GHEA Grapalat" w:cs="Arial"/>
              </w:rPr>
            </w:pPr>
            <w:r w:rsidRPr="00EE42B7">
              <w:rPr>
                <w:rFonts w:ascii="GHEA Grapalat" w:hAnsi="GHEA Grapalat" w:cs="Arial"/>
              </w:rPr>
              <w:t>16.00</w:t>
            </w:r>
          </w:p>
        </w:tc>
        <w:tc>
          <w:tcPr>
            <w:tcW w:w="1740" w:type="dxa"/>
            <w:tcBorders>
              <w:top w:val="nil"/>
              <w:left w:val="nil"/>
              <w:bottom w:val="single" w:sz="4" w:space="0" w:color="auto"/>
              <w:right w:val="single" w:sz="4" w:space="0" w:color="auto"/>
            </w:tcBorders>
            <w:shd w:val="clear" w:color="auto" w:fill="auto"/>
            <w:vAlign w:val="center"/>
            <w:hideMark/>
          </w:tcPr>
          <w:p w14:paraId="2A1BFE09" w14:textId="77777777" w:rsidR="00EE42B7" w:rsidRPr="00EE42B7" w:rsidRDefault="00EE42B7" w:rsidP="00EE42B7">
            <w:pPr>
              <w:jc w:val="center"/>
              <w:rPr>
                <w:rFonts w:ascii="GHEA Grapalat" w:hAnsi="GHEA Grapalat" w:cs="Arial"/>
              </w:rPr>
            </w:pPr>
            <w:r w:rsidRPr="00EE42B7">
              <w:rPr>
                <w:rFonts w:ascii="GHEA Grapalat" w:hAnsi="GHEA Grapalat" w:cs="Arial"/>
              </w:rPr>
              <w:t>3520.00</w:t>
            </w:r>
          </w:p>
        </w:tc>
      </w:tr>
      <w:tr w:rsidR="00EE42B7" w:rsidRPr="00EE42B7" w14:paraId="0F183E3C" w14:textId="77777777" w:rsidTr="00EE42B7">
        <w:trPr>
          <w:trHeight w:val="10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266B13B" w14:textId="77777777" w:rsidR="00EE42B7" w:rsidRPr="00EE42B7" w:rsidRDefault="00EE42B7" w:rsidP="00EE42B7">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78A9F78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Լամինատե</w:t>
            </w:r>
            <w:proofErr w:type="spellEnd"/>
            <w:r w:rsidRPr="00EE42B7">
              <w:rPr>
                <w:rFonts w:ascii="GHEA Grapalat" w:hAnsi="GHEA Grapalat" w:cs="Arial"/>
              </w:rPr>
              <w:t xml:space="preserve"> </w:t>
            </w:r>
            <w:proofErr w:type="spellStart"/>
            <w:r w:rsidRPr="00EE42B7">
              <w:rPr>
                <w:rFonts w:ascii="GHEA Grapalat" w:hAnsi="GHEA Grapalat" w:cs="Arial"/>
              </w:rPr>
              <w:t>հատակների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2B89E0BE"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37FA5AC" w14:textId="77777777" w:rsidR="00EE42B7" w:rsidRPr="00EE42B7" w:rsidRDefault="00EE42B7" w:rsidP="00EE42B7">
            <w:pPr>
              <w:jc w:val="center"/>
              <w:rPr>
                <w:rFonts w:ascii="GHEA Grapalat" w:hAnsi="GHEA Grapalat" w:cs="Arial"/>
              </w:rPr>
            </w:pPr>
            <w:r w:rsidRPr="00EE42B7">
              <w:rPr>
                <w:rFonts w:ascii="GHEA Grapalat" w:hAnsi="GHEA Grapalat" w:cs="Arial"/>
              </w:rPr>
              <w:t>800.0</w:t>
            </w:r>
          </w:p>
        </w:tc>
        <w:tc>
          <w:tcPr>
            <w:tcW w:w="1360" w:type="dxa"/>
            <w:tcBorders>
              <w:top w:val="nil"/>
              <w:left w:val="nil"/>
              <w:bottom w:val="single" w:sz="4" w:space="0" w:color="auto"/>
              <w:right w:val="single" w:sz="4" w:space="0" w:color="auto"/>
            </w:tcBorders>
            <w:shd w:val="clear" w:color="auto" w:fill="auto"/>
            <w:vAlign w:val="center"/>
            <w:hideMark/>
          </w:tcPr>
          <w:p w14:paraId="3303B0B8" w14:textId="77777777" w:rsidR="00EE42B7" w:rsidRPr="00EE42B7" w:rsidRDefault="00EE42B7" w:rsidP="00EE42B7">
            <w:pPr>
              <w:jc w:val="center"/>
              <w:rPr>
                <w:rFonts w:ascii="GHEA Grapalat" w:hAnsi="GHEA Grapalat" w:cs="Arial"/>
              </w:rPr>
            </w:pPr>
            <w:r w:rsidRPr="00EE42B7">
              <w:rPr>
                <w:rFonts w:ascii="GHEA Grapalat" w:hAnsi="GHEA Grapalat" w:cs="Arial"/>
              </w:rPr>
              <w:t>6.30</w:t>
            </w:r>
          </w:p>
        </w:tc>
        <w:tc>
          <w:tcPr>
            <w:tcW w:w="1740" w:type="dxa"/>
            <w:tcBorders>
              <w:top w:val="nil"/>
              <w:left w:val="nil"/>
              <w:bottom w:val="single" w:sz="4" w:space="0" w:color="auto"/>
              <w:right w:val="single" w:sz="4" w:space="0" w:color="auto"/>
            </w:tcBorders>
            <w:shd w:val="clear" w:color="auto" w:fill="auto"/>
            <w:vAlign w:val="center"/>
            <w:hideMark/>
          </w:tcPr>
          <w:p w14:paraId="2F9F58A3" w14:textId="77777777" w:rsidR="00EE42B7" w:rsidRPr="00EE42B7" w:rsidRDefault="00EE42B7" w:rsidP="00EE42B7">
            <w:pPr>
              <w:jc w:val="center"/>
              <w:rPr>
                <w:rFonts w:ascii="GHEA Grapalat" w:hAnsi="GHEA Grapalat" w:cs="Arial"/>
              </w:rPr>
            </w:pPr>
            <w:r w:rsidRPr="00EE42B7">
              <w:rPr>
                <w:rFonts w:ascii="GHEA Grapalat" w:hAnsi="GHEA Grapalat" w:cs="Arial"/>
              </w:rPr>
              <w:t>5040.00</w:t>
            </w:r>
          </w:p>
        </w:tc>
      </w:tr>
      <w:tr w:rsidR="00EE42B7" w:rsidRPr="00EE42B7" w14:paraId="1DB63D8D" w14:textId="77777777" w:rsidTr="00EE42B7">
        <w:trPr>
          <w:trHeight w:val="10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0182F2F"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2AD6D81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Լամինատե</w:t>
            </w:r>
            <w:proofErr w:type="spellEnd"/>
            <w:r w:rsidRPr="00EE42B7">
              <w:rPr>
                <w:rFonts w:ascii="GHEA Grapalat" w:hAnsi="GHEA Grapalat" w:cs="Arial"/>
              </w:rPr>
              <w:t xml:space="preserve"> </w:t>
            </w:r>
            <w:proofErr w:type="spellStart"/>
            <w:r w:rsidRPr="00EE42B7">
              <w:rPr>
                <w:rFonts w:ascii="GHEA Grapalat" w:hAnsi="GHEA Grapalat" w:cs="Arial"/>
              </w:rPr>
              <w:t>շրիշակների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0F2BF4A5" w14:textId="77777777" w:rsidR="00EE42B7" w:rsidRPr="00EE42B7" w:rsidRDefault="00EE42B7" w:rsidP="00EE42B7">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24552A12" w14:textId="77777777" w:rsidR="00EE42B7" w:rsidRPr="00EE42B7" w:rsidRDefault="00EE42B7" w:rsidP="00EE42B7">
            <w:pPr>
              <w:jc w:val="center"/>
              <w:rPr>
                <w:rFonts w:ascii="GHEA Grapalat" w:hAnsi="GHEA Grapalat" w:cs="Arial"/>
              </w:rPr>
            </w:pPr>
            <w:r w:rsidRPr="00EE42B7">
              <w:rPr>
                <w:rFonts w:ascii="GHEA Grapalat" w:hAnsi="GHEA Grapalat" w:cs="Arial"/>
              </w:rPr>
              <w:t>970.0</w:t>
            </w:r>
          </w:p>
        </w:tc>
        <w:tc>
          <w:tcPr>
            <w:tcW w:w="1360" w:type="dxa"/>
            <w:tcBorders>
              <w:top w:val="nil"/>
              <w:left w:val="nil"/>
              <w:bottom w:val="single" w:sz="4" w:space="0" w:color="auto"/>
              <w:right w:val="single" w:sz="4" w:space="0" w:color="auto"/>
            </w:tcBorders>
            <w:shd w:val="clear" w:color="auto" w:fill="auto"/>
            <w:vAlign w:val="center"/>
            <w:hideMark/>
          </w:tcPr>
          <w:p w14:paraId="723BBCFE" w14:textId="77777777" w:rsidR="00EE42B7" w:rsidRPr="00EE42B7" w:rsidRDefault="00EE42B7" w:rsidP="00EE42B7">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78CE4EE9" w14:textId="77777777" w:rsidR="00EE42B7" w:rsidRPr="00EE42B7" w:rsidRDefault="00EE42B7" w:rsidP="00EE42B7">
            <w:pPr>
              <w:jc w:val="center"/>
              <w:rPr>
                <w:rFonts w:ascii="GHEA Grapalat" w:hAnsi="GHEA Grapalat" w:cs="Arial"/>
              </w:rPr>
            </w:pPr>
            <w:r w:rsidRPr="00EE42B7">
              <w:rPr>
                <w:rFonts w:ascii="GHEA Grapalat" w:hAnsi="GHEA Grapalat" w:cs="Arial"/>
              </w:rPr>
              <w:t>1455.00</w:t>
            </w:r>
          </w:p>
        </w:tc>
      </w:tr>
      <w:tr w:rsidR="00EE42B7" w:rsidRPr="00EE42B7" w14:paraId="570E0C5A" w14:textId="77777777" w:rsidTr="00EE42B7">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3641C44"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629D58EF"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հատակի</w:t>
            </w:r>
            <w:proofErr w:type="spellEnd"/>
            <w:r w:rsidRPr="00EE42B7">
              <w:rPr>
                <w:rFonts w:ascii="GHEA Grapalat" w:hAnsi="GHEA Grapalat" w:cs="Arial"/>
              </w:rPr>
              <w:t xml:space="preserve"> </w:t>
            </w:r>
            <w:proofErr w:type="spellStart"/>
            <w:r w:rsidRPr="00EE42B7">
              <w:rPr>
                <w:rFonts w:ascii="GHEA Grapalat" w:hAnsi="GHEA Grapalat" w:cs="Arial"/>
              </w:rPr>
              <w:t>հարթեցում</w:t>
            </w:r>
            <w:proofErr w:type="spellEnd"/>
            <w:r w:rsidRPr="00EE42B7">
              <w:rPr>
                <w:rFonts w:ascii="GHEA Grapalat" w:hAnsi="GHEA Grapalat" w:cs="Arial"/>
              </w:rPr>
              <w:t xml:space="preserve"> ց/ ա </w:t>
            </w:r>
            <w:proofErr w:type="spellStart"/>
            <w:r w:rsidRPr="00EE42B7">
              <w:rPr>
                <w:rFonts w:ascii="GHEA Grapalat" w:hAnsi="GHEA Grapalat" w:cs="Arial"/>
              </w:rPr>
              <w:t>շաղախով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4969A8F5"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75839A90"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54CD852A" w14:textId="77777777" w:rsidR="00EE42B7" w:rsidRPr="00EE42B7" w:rsidRDefault="00EE42B7" w:rsidP="00EE42B7">
            <w:pPr>
              <w:jc w:val="center"/>
              <w:rPr>
                <w:rFonts w:ascii="GHEA Grapalat" w:hAnsi="GHEA Grapalat" w:cs="Arial"/>
              </w:rPr>
            </w:pPr>
            <w:r w:rsidRPr="00EE42B7">
              <w:rPr>
                <w:rFonts w:ascii="GHEA Grapalat" w:hAnsi="GHEA Grapalat" w:cs="Arial"/>
              </w:rPr>
              <w:t>2.60</w:t>
            </w:r>
          </w:p>
        </w:tc>
        <w:tc>
          <w:tcPr>
            <w:tcW w:w="1740" w:type="dxa"/>
            <w:tcBorders>
              <w:top w:val="nil"/>
              <w:left w:val="nil"/>
              <w:bottom w:val="single" w:sz="4" w:space="0" w:color="auto"/>
              <w:right w:val="single" w:sz="4" w:space="0" w:color="auto"/>
            </w:tcBorders>
            <w:shd w:val="clear" w:color="auto" w:fill="auto"/>
            <w:vAlign w:val="center"/>
            <w:hideMark/>
          </w:tcPr>
          <w:p w14:paraId="6B7A8A07" w14:textId="77777777" w:rsidR="00EE42B7" w:rsidRPr="00EE42B7" w:rsidRDefault="00EE42B7" w:rsidP="00EE42B7">
            <w:pPr>
              <w:jc w:val="center"/>
              <w:rPr>
                <w:rFonts w:ascii="GHEA Grapalat" w:hAnsi="GHEA Grapalat" w:cs="Arial"/>
              </w:rPr>
            </w:pPr>
            <w:r w:rsidRPr="00EE42B7">
              <w:rPr>
                <w:rFonts w:ascii="GHEA Grapalat" w:hAnsi="GHEA Grapalat" w:cs="Arial"/>
              </w:rPr>
              <w:t>28.60</w:t>
            </w:r>
          </w:p>
        </w:tc>
      </w:tr>
      <w:tr w:rsidR="00EE42B7" w:rsidRPr="00EE42B7" w14:paraId="3FEBE85F" w14:textId="77777777" w:rsidTr="00EE42B7">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0FCC26B" w14:textId="77777777" w:rsidR="00EE42B7" w:rsidRPr="00EE42B7" w:rsidRDefault="00EE42B7" w:rsidP="00EE42B7">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0BBB680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պատերի</w:t>
            </w:r>
            <w:proofErr w:type="spellEnd"/>
            <w:r w:rsidRPr="00EE42B7">
              <w:rPr>
                <w:rFonts w:ascii="GHEA Grapalat" w:hAnsi="GHEA Grapalat" w:cs="Arial"/>
              </w:rPr>
              <w:t xml:space="preserve"> </w:t>
            </w:r>
            <w:proofErr w:type="spellStart"/>
            <w:r w:rsidRPr="00EE42B7">
              <w:rPr>
                <w:rFonts w:ascii="GHEA Grapalat" w:hAnsi="GHEA Grapalat" w:cs="Arial"/>
              </w:rPr>
              <w:t>հարթեցում</w:t>
            </w:r>
            <w:proofErr w:type="spellEnd"/>
            <w:r w:rsidRPr="00EE42B7">
              <w:rPr>
                <w:rFonts w:ascii="GHEA Grapalat" w:hAnsi="GHEA Grapalat" w:cs="Arial"/>
              </w:rPr>
              <w:t xml:space="preserve"> ց/ ա </w:t>
            </w:r>
            <w:proofErr w:type="spellStart"/>
            <w:r w:rsidRPr="00EE42B7">
              <w:rPr>
                <w:rFonts w:ascii="GHEA Grapalat" w:hAnsi="GHEA Grapalat" w:cs="Arial"/>
              </w:rPr>
              <w:t>շաղախով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2F929043"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4B52B44" w14:textId="77777777" w:rsidR="00EE42B7" w:rsidRPr="00EE42B7" w:rsidRDefault="00EE42B7" w:rsidP="00EE42B7">
            <w:pPr>
              <w:jc w:val="center"/>
              <w:rPr>
                <w:rFonts w:ascii="GHEA Grapalat" w:hAnsi="GHEA Grapalat" w:cs="Arial"/>
              </w:rPr>
            </w:pPr>
            <w:r w:rsidRPr="00EE42B7">
              <w:rPr>
                <w:rFonts w:ascii="GHEA Grapalat" w:hAnsi="GHEA Grapalat" w:cs="Arial"/>
              </w:rPr>
              <w:t>76.0</w:t>
            </w:r>
          </w:p>
        </w:tc>
        <w:tc>
          <w:tcPr>
            <w:tcW w:w="1360" w:type="dxa"/>
            <w:tcBorders>
              <w:top w:val="nil"/>
              <w:left w:val="nil"/>
              <w:bottom w:val="single" w:sz="4" w:space="0" w:color="auto"/>
              <w:right w:val="single" w:sz="4" w:space="0" w:color="auto"/>
            </w:tcBorders>
            <w:shd w:val="clear" w:color="auto" w:fill="auto"/>
            <w:vAlign w:val="center"/>
            <w:hideMark/>
          </w:tcPr>
          <w:p w14:paraId="554989C6"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auto" w:fill="auto"/>
            <w:vAlign w:val="center"/>
            <w:hideMark/>
          </w:tcPr>
          <w:p w14:paraId="01374202" w14:textId="77777777" w:rsidR="00EE42B7" w:rsidRPr="00EE42B7" w:rsidRDefault="00EE42B7" w:rsidP="00EE42B7">
            <w:pPr>
              <w:jc w:val="center"/>
              <w:rPr>
                <w:rFonts w:ascii="GHEA Grapalat" w:hAnsi="GHEA Grapalat" w:cs="Arial"/>
              </w:rPr>
            </w:pPr>
            <w:r w:rsidRPr="00EE42B7">
              <w:rPr>
                <w:rFonts w:ascii="GHEA Grapalat" w:hAnsi="GHEA Grapalat" w:cs="Arial"/>
              </w:rPr>
              <w:t>228.00</w:t>
            </w:r>
          </w:p>
        </w:tc>
      </w:tr>
      <w:tr w:rsidR="00EE42B7" w:rsidRPr="00EE42B7" w14:paraId="550CF8A8" w14:textId="77777777" w:rsidTr="00EE42B7">
        <w:trPr>
          <w:trHeight w:val="6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83E4D58" w14:textId="77777777" w:rsidR="00EE42B7" w:rsidRPr="00EE42B7" w:rsidRDefault="00EE42B7" w:rsidP="00EE42B7">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6929FD30"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հատակի</w:t>
            </w:r>
            <w:proofErr w:type="spellEnd"/>
            <w:r w:rsidRPr="00EE42B7">
              <w:rPr>
                <w:rFonts w:ascii="GHEA Grapalat" w:hAnsi="GHEA Grapalat" w:cs="Arial"/>
              </w:rPr>
              <w:t xml:space="preserve"> </w:t>
            </w:r>
            <w:proofErr w:type="spellStart"/>
            <w:r w:rsidRPr="00EE42B7">
              <w:rPr>
                <w:rFonts w:ascii="GHEA Grapalat" w:hAnsi="GHEA Grapalat" w:cs="Arial"/>
              </w:rPr>
              <w:t>երեսապատում</w:t>
            </w:r>
            <w:proofErr w:type="spellEnd"/>
            <w:r w:rsidRPr="00EE42B7">
              <w:rPr>
                <w:rFonts w:ascii="GHEA Grapalat" w:hAnsi="GHEA Grapalat" w:cs="Arial"/>
              </w:rPr>
              <w:t xml:space="preserve"> </w:t>
            </w:r>
            <w:proofErr w:type="spellStart"/>
            <w:r w:rsidRPr="00EE42B7">
              <w:rPr>
                <w:rFonts w:ascii="GHEA Grapalat" w:hAnsi="GHEA Grapalat" w:cs="Arial"/>
              </w:rPr>
              <w:t>սալիկներով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0AE2FA93"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0B38E9A"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43728270" w14:textId="77777777" w:rsidR="00EE42B7" w:rsidRPr="00EE42B7" w:rsidRDefault="00EE42B7" w:rsidP="00EE42B7">
            <w:pPr>
              <w:jc w:val="center"/>
              <w:rPr>
                <w:rFonts w:ascii="GHEA Grapalat" w:hAnsi="GHEA Grapalat" w:cs="Arial"/>
              </w:rPr>
            </w:pPr>
            <w:r w:rsidRPr="00EE42B7">
              <w:rPr>
                <w:rFonts w:ascii="GHEA Grapalat" w:hAnsi="GHEA Grapalat" w:cs="Arial"/>
              </w:rPr>
              <w:t>13.00</w:t>
            </w:r>
          </w:p>
        </w:tc>
        <w:tc>
          <w:tcPr>
            <w:tcW w:w="1740" w:type="dxa"/>
            <w:tcBorders>
              <w:top w:val="nil"/>
              <w:left w:val="nil"/>
              <w:bottom w:val="single" w:sz="4" w:space="0" w:color="auto"/>
              <w:right w:val="single" w:sz="4" w:space="0" w:color="auto"/>
            </w:tcBorders>
            <w:shd w:val="clear" w:color="auto" w:fill="auto"/>
            <w:vAlign w:val="center"/>
            <w:hideMark/>
          </w:tcPr>
          <w:p w14:paraId="1B02CA06" w14:textId="77777777" w:rsidR="00EE42B7" w:rsidRPr="00EE42B7" w:rsidRDefault="00EE42B7" w:rsidP="00EE42B7">
            <w:pPr>
              <w:jc w:val="center"/>
              <w:rPr>
                <w:rFonts w:ascii="GHEA Grapalat" w:hAnsi="GHEA Grapalat" w:cs="Arial"/>
              </w:rPr>
            </w:pPr>
            <w:r w:rsidRPr="00EE42B7">
              <w:rPr>
                <w:rFonts w:ascii="GHEA Grapalat" w:hAnsi="GHEA Grapalat" w:cs="Arial"/>
              </w:rPr>
              <w:t>143.00</w:t>
            </w:r>
          </w:p>
        </w:tc>
      </w:tr>
      <w:tr w:rsidR="00EE42B7" w:rsidRPr="00EE42B7" w14:paraId="0A8EE31C" w14:textId="77777777" w:rsidTr="00EE42B7">
        <w:trPr>
          <w:trHeight w:val="6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DAC32E0" w14:textId="77777777" w:rsidR="00EE42B7" w:rsidRPr="00EE42B7" w:rsidRDefault="00EE42B7" w:rsidP="00EE42B7">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0228A028" w14:textId="77777777" w:rsidR="00EE42B7" w:rsidRPr="00EE42B7" w:rsidRDefault="00EE42B7" w:rsidP="00EE42B7">
            <w:pPr>
              <w:rPr>
                <w:rFonts w:ascii="GHEA Grapalat" w:hAnsi="GHEA Grapalat" w:cs="Arial"/>
              </w:rPr>
            </w:pPr>
            <w:r w:rsidRPr="00EE42B7">
              <w:rPr>
                <w:rFonts w:ascii="GHEA Grapalat" w:hAnsi="GHEA Grapalat" w:cs="Arial"/>
              </w:rPr>
              <w:t>Î</w:t>
            </w:r>
            <w:r w:rsidRPr="00EE42B7">
              <w:rPr>
                <w:rFonts w:ascii="Arial Armenian" w:hAnsi="Arial Armenian" w:cs="Arial"/>
              </w:rPr>
              <w:t xml:space="preserve">³ËáíÇ ³é³ëï³ÕÝ»ñÇ Çñ³Ï³Ý³óáõÙ </w:t>
            </w:r>
            <w:proofErr w:type="spellStart"/>
            <w:r w:rsidRPr="00EE42B7">
              <w:rPr>
                <w:rFonts w:ascii="Arial" w:hAnsi="Arial" w:cs="Arial"/>
              </w:rPr>
              <w:t>պլաստմասե</w:t>
            </w:r>
            <w:proofErr w:type="spellEnd"/>
            <w:r w:rsidRPr="00EE42B7">
              <w:rPr>
                <w:rFonts w:ascii="Arial Armenian" w:hAnsi="Arial Armenian" w:cs="Arial"/>
              </w:rPr>
              <w:t xml:space="preserve"> </w:t>
            </w:r>
            <w:proofErr w:type="spellStart"/>
            <w:r w:rsidRPr="00EE42B7">
              <w:rPr>
                <w:rFonts w:ascii="Arial" w:hAnsi="Arial" w:cs="Arial"/>
              </w:rPr>
              <w:t>վահաններով</w:t>
            </w:r>
            <w:r w:rsidRPr="00EE42B7">
              <w:rPr>
                <w:rFonts w:ascii="Arial Armenian" w:hAnsi="Arial Armenian" w:cs="Arial"/>
              </w:rPr>
              <w:t>-</w:t>
            </w:r>
            <w:r w:rsidRPr="00EE42B7">
              <w:rPr>
                <w:rFonts w:ascii="Arial" w:hAnsi="Arial" w:cs="Arial"/>
              </w:rPr>
              <w:t>սան</w:t>
            </w:r>
            <w:proofErr w:type="spellEnd"/>
            <w:r w:rsidRPr="00EE42B7">
              <w:rPr>
                <w:rFonts w:ascii="Arial Armenian" w:hAnsi="Arial Armenian" w:cs="Arial"/>
              </w:rPr>
              <w:t xml:space="preserve"> </w:t>
            </w:r>
            <w:proofErr w:type="spellStart"/>
            <w:r w:rsidRPr="00EE42B7">
              <w:rPr>
                <w:rFonts w:ascii="Arial" w:hAnsi="Arial" w:cs="Arial"/>
              </w:rPr>
              <w:t>հանգույցներում</w:t>
            </w:r>
            <w:proofErr w:type="spellEnd"/>
            <w:r w:rsidRPr="00EE42B7">
              <w:rPr>
                <w:rFonts w:ascii="Arial Armenian" w:hAnsi="Arial Armenian" w:cs="Arial"/>
              </w:rPr>
              <w:t>/</w:t>
            </w:r>
            <w:r w:rsidRPr="00EE42B7">
              <w:rPr>
                <w:rFonts w:ascii="Arial Armenian" w:hAnsi="Arial Armenian" w:cs="Arial Armenian"/>
              </w:rPr>
              <w:t>ÑÇÙÝ³ÏÙ³ËùÇ</w:t>
            </w:r>
            <w:r w:rsidRPr="00EE42B7">
              <w:rPr>
                <w:rFonts w:ascii="Arial Armenian" w:hAnsi="Arial Armenian" w:cs="Arial"/>
              </w:rPr>
              <w:t xml:space="preserve"> </w:t>
            </w:r>
            <w:r w:rsidRPr="00EE42B7">
              <w:rPr>
                <w:rFonts w:ascii="Arial Armenian" w:hAnsi="Arial Armenian" w:cs="Arial Armenian"/>
              </w:rPr>
              <w:t>Çñ³Ï³Ý³óÙ³Ùµ</w:t>
            </w:r>
            <w:r w:rsidRPr="00EE42B7">
              <w:rPr>
                <w:rFonts w:ascii="Arial Armenian" w:hAnsi="Arial Armenian" w:cs="Arial"/>
              </w:rPr>
              <w:t>/</w:t>
            </w:r>
          </w:p>
        </w:tc>
        <w:tc>
          <w:tcPr>
            <w:tcW w:w="940" w:type="dxa"/>
            <w:tcBorders>
              <w:top w:val="single" w:sz="4" w:space="0" w:color="auto"/>
              <w:left w:val="nil"/>
              <w:bottom w:val="nil"/>
              <w:right w:val="single" w:sz="4" w:space="0" w:color="auto"/>
            </w:tcBorders>
            <w:shd w:val="clear" w:color="auto" w:fill="auto"/>
            <w:vAlign w:val="center"/>
            <w:hideMark/>
          </w:tcPr>
          <w:p w14:paraId="6B94DDD8"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490F93F8" w14:textId="77777777" w:rsidR="00EE42B7" w:rsidRPr="00EE42B7" w:rsidRDefault="00EE42B7" w:rsidP="00EE42B7">
            <w:pPr>
              <w:jc w:val="center"/>
              <w:rPr>
                <w:rFonts w:ascii="GHEA Grapalat" w:hAnsi="GHEA Grapalat" w:cs="Arial"/>
              </w:rPr>
            </w:pPr>
            <w:r w:rsidRPr="00EE42B7">
              <w:rPr>
                <w:rFonts w:ascii="GHEA Grapalat" w:hAnsi="GHEA Grapalat" w:cs="Arial"/>
              </w:rPr>
              <w:t>11.0</w:t>
            </w:r>
          </w:p>
        </w:tc>
        <w:tc>
          <w:tcPr>
            <w:tcW w:w="1360" w:type="dxa"/>
            <w:tcBorders>
              <w:top w:val="nil"/>
              <w:left w:val="nil"/>
              <w:bottom w:val="single" w:sz="4" w:space="0" w:color="auto"/>
              <w:right w:val="single" w:sz="4" w:space="0" w:color="auto"/>
            </w:tcBorders>
            <w:shd w:val="clear" w:color="auto" w:fill="auto"/>
            <w:vAlign w:val="center"/>
            <w:hideMark/>
          </w:tcPr>
          <w:p w14:paraId="75AC5C3E" w14:textId="77777777" w:rsidR="00EE42B7" w:rsidRPr="00EE42B7" w:rsidRDefault="00EE42B7" w:rsidP="00EE42B7">
            <w:pPr>
              <w:jc w:val="center"/>
              <w:rPr>
                <w:rFonts w:ascii="GHEA Grapalat" w:hAnsi="GHEA Grapalat" w:cs="Arial"/>
              </w:rPr>
            </w:pPr>
            <w:r w:rsidRPr="00EE42B7">
              <w:rPr>
                <w:rFonts w:ascii="GHEA Grapalat" w:hAnsi="GHEA Grapalat" w:cs="Arial"/>
              </w:rPr>
              <w:t>4.60</w:t>
            </w:r>
          </w:p>
        </w:tc>
        <w:tc>
          <w:tcPr>
            <w:tcW w:w="1740" w:type="dxa"/>
            <w:tcBorders>
              <w:top w:val="nil"/>
              <w:left w:val="nil"/>
              <w:bottom w:val="single" w:sz="4" w:space="0" w:color="auto"/>
              <w:right w:val="single" w:sz="4" w:space="0" w:color="auto"/>
            </w:tcBorders>
            <w:shd w:val="clear" w:color="auto" w:fill="auto"/>
            <w:vAlign w:val="center"/>
            <w:hideMark/>
          </w:tcPr>
          <w:p w14:paraId="705BBDD7" w14:textId="77777777" w:rsidR="00EE42B7" w:rsidRPr="00EE42B7" w:rsidRDefault="00EE42B7" w:rsidP="00EE42B7">
            <w:pPr>
              <w:jc w:val="center"/>
              <w:rPr>
                <w:rFonts w:ascii="GHEA Grapalat" w:hAnsi="GHEA Grapalat" w:cs="Arial"/>
              </w:rPr>
            </w:pPr>
            <w:r w:rsidRPr="00EE42B7">
              <w:rPr>
                <w:rFonts w:ascii="GHEA Grapalat" w:hAnsi="GHEA Grapalat" w:cs="Arial"/>
              </w:rPr>
              <w:t>50.60</w:t>
            </w:r>
          </w:p>
        </w:tc>
      </w:tr>
      <w:tr w:rsidR="00EE42B7" w:rsidRPr="00EE42B7" w14:paraId="223D0033" w14:textId="77777777" w:rsidTr="00EE42B7">
        <w:trPr>
          <w:trHeight w:val="6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AB6258" w14:textId="77777777" w:rsidR="00EE42B7" w:rsidRPr="00EE42B7" w:rsidRDefault="00EE42B7" w:rsidP="00EE42B7">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17E89427"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պատերի</w:t>
            </w:r>
            <w:proofErr w:type="spellEnd"/>
            <w:r w:rsidRPr="00EE42B7">
              <w:rPr>
                <w:rFonts w:ascii="GHEA Grapalat" w:hAnsi="GHEA Grapalat" w:cs="Arial"/>
              </w:rPr>
              <w:t xml:space="preserve">  </w:t>
            </w:r>
            <w:proofErr w:type="spellStart"/>
            <w:r w:rsidRPr="00EE42B7">
              <w:rPr>
                <w:rFonts w:ascii="GHEA Grapalat" w:hAnsi="GHEA Grapalat" w:cs="Arial"/>
              </w:rPr>
              <w:t>երեսապատում</w:t>
            </w:r>
            <w:proofErr w:type="spellEnd"/>
            <w:r w:rsidRPr="00EE42B7">
              <w:rPr>
                <w:rFonts w:ascii="GHEA Grapalat" w:hAnsi="GHEA Grapalat" w:cs="Arial"/>
              </w:rPr>
              <w:t xml:space="preserve"> </w:t>
            </w:r>
            <w:proofErr w:type="spellStart"/>
            <w:r w:rsidRPr="00EE42B7">
              <w:rPr>
                <w:rFonts w:ascii="GHEA Grapalat" w:hAnsi="GHEA Grapalat" w:cs="Arial"/>
              </w:rPr>
              <w:t>սալիկներով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08848E6"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7618A41" w14:textId="77777777" w:rsidR="00EE42B7" w:rsidRPr="00EE42B7" w:rsidRDefault="00EE42B7" w:rsidP="00EE42B7">
            <w:pPr>
              <w:jc w:val="center"/>
              <w:rPr>
                <w:rFonts w:ascii="GHEA Grapalat" w:hAnsi="GHEA Grapalat" w:cs="Arial"/>
              </w:rPr>
            </w:pPr>
            <w:r w:rsidRPr="00EE42B7">
              <w:rPr>
                <w:rFonts w:ascii="GHEA Grapalat" w:hAnsi="GHEA Grapalat" w:cs="Arial"/>
              </w:rPr>
              <w:t>76.00</w:t>
            </w:r>
          </w:p>
        </w:tc>
        <w:tc>
          <w:tcPr>
            <w:tcW w:w="1360" w:type="dxa"/>
            <w:tcBorders>
              <w:top w:val="nil"/>
              <w:left w:val="nil"/>
              <w:bottom w:val="single" w:sz="4" w:space="0" w:color="auto"/>
              <w:right w:val="single" w:sz="4" w:space="0" w:color="auto"/>
            </w:tcBorders>
            <w:shd w:val="clear" w:color="auto" w:fill="auto"/>
            <w:vAlign w:val="center"/>
            <w:hideMark/>
          </w:tcPr>
          <w:p w14:paraId="1401AC45" w14:textId="77777777" w:rsidR="00EE42B7" w:rsidRPr="00EE42B7" w:rsidRDefault="00EE42B7" w:rsidP="00EE42B7">
            <w:pPr>
              <w:jc w:val="center"/>
              <w:rPr>
                <w:rFonts w:ascii="GHEA Grapalat" w:hAnsi="GHEA Grapalat" w:cs="Arial"/>
              </w:rPr>
            </w:pPr>
            <w:r w:rsidRPr="00EE42B7">
              <w:rPr>
                <w:rFonts w:ascii="GHEA Grapalat" w:hAnsi="GHEA Grapalat" w:cs="Arial"/>
              </w:rPr>
              <w:t>11.00</w:t>
            </w:r>
          </w:p>
        </w:tc>
        <w:tc>
          <w:tcPr>
            <w:tcW w:w="1740" w:type="dxa"/>
            <w:tcBorders>
              <w:top w:val="nil"/>
              <w:left w:val="nil"/>
              <w:bottom w:val="single" w:sz="4" w:space="0" w:color="auto"/>
              <w:right w:val="single" w:sz="4" w:space="0" w:color="auto"/>
            </w:tcBorders>
            <w:shd w:val="clear" w:color="auto" w:fill="auto"/>
            <w:vAlign w:val="center"/>
            <w:hideMark/>
          </w:tcPr>
          <w:p w14:paraId="1F3A7F93" w14:textId="77777777" w:rsidR="00EE42B7" w:rsidRPr="00EE42B7" w:rsidRDefault="00EE42B7" w:rsidP="00EE42B7">
            <w:pPr>
              <w:jc w:val="center"/>
              <w:rPr>
                <w:rFonts w:ascii="GHEA Grapalat" w:hAnsi="GHEA Grapalat" w:cs="Arial"/>
              </w:rPr>
            </w:pPr>
            <w:r w:rsidRPr="00EE42B7">
              <w:rPr>
                <w:rFonts w:ascii="GHEA Grapalat" w:hAnsi="GHEA Grapalat" w:cs="Arial"/>
              </w:rPr>
              <w:t>836.00</w:t>
            </w:r>
          </w:p>
        </w:tc>
      </w:tr>
      <w:tr w:rsidR="00EE42B7" w:rsidRPr="00EE42B7" w14:paraId="34F22EA5" w14:textId="77777777" w:rsidTr="00EE42B7">
        <w:trPr>
          <w:trHeight w:val="6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3D572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61465175"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single" w:sz="4" w:space="0" w:color="auto"/>
              <w:left w:val="nil"/>
              <w:bottom w:val="nil"/>
              <w:right w:val="nil"/>
            </w:tcBorders>
            <w:shd w:val="clear" w:color="auto" w:fill="auto"/>
            <w:vAlign w:val="center"/>
            <w:hideMark/>
          </w:tcPr>
          <w:p w14:paraId="61AFD5DC"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31AC4964"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39884D7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3D1049F6"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26188.70</w:t>
            </w:r>
          </w:p>
        </w:tc>
      </w:tr>
      <w:tr w:rsidR="00EE42B7" w:rsidRPr="00EE42B7" w14:paraId="77CE35AB" w14:textId="77777777" w:rsidTr="00EE42B7">
        <w:trPr>
          <w:trHeight w:val="66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49F4465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3B3B1547"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Դռներ</w:t>
            </w:r>
            <w:proofErr w:type="spellEnd"/>
          </w:p>
        </w:tc>
        <w:tc>
          <w:tcPr>
            <w:tcW w:w="940" w:type="dxa"/>
            <w:tcBorders>
              <w:top w:val="single" w:sz="4" w:space="0" w:color="auto"/>
              <w:left w:val="nil"/>
              <w:bottom w:val="single" w:sz="4" w:space="0" w:color="auto"/>
              <w:right w:val="nil"/>
            </w:tcBorders>
            <w:shd w:val="clear" w:color="000000" w:fill="D9D9D9"/>
            <w:vAlign w:val="center"/>
            <w:hideMark/>
          </w:tcPr>
          <w:p w14:paraId="64AC1BEF"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39B8832E"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768D5001"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26431D77"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5945A70C" w14:textId="77777777" w:rsidTr="00EE42B7">
        <w:trPr>
          <w:trHeight w:val="103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CEDE05A"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1</w:t>
            </w:r>
          </w:p>
        </w:tc>
        <w:tc>
          <w:tcPr>
            <w:tcW w:w="6060" w:type="dxa"/>
            <w:tcBorders>
              <w:top w:val="nil"/>
              <w:left w:val="nil"/>
              <w:bottom w:val="nil"/>
              <w:right w:val="single" w:sz="4" w:space="0" w:color="auto"/>
            </w:tcBorders>
            <w:shd w:val="clear" w:color="auto" w:fill="auto"/>
            <w:vAlign w:val="center"/>
            <w:hideMark/>
          </w:tcPr>
          <w:p w14:paraId="0CC4A0A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Սանհանգույցի</w:t>
            </w:r>
            <w:proofErr w:type="spellEnd"/>
            <w:r w:rsidRPr="00EE42B7">
              <w:rPr>
                <w:rFonts w:ascii="GHEA Grapalat" w:hAnsi="GHEA Grapalat" w:cs="Arial"/>
              </w:rPr>
              <w:t xml:space="preserve"> </w:t>
            </w:r>
            <w:proofErr w:type="spellStart"/>
            <w:r w:rsidRPr="00EE42B7">
              <w:rPr>
                <w:rFonts w:ascii="GHEA Grapalat" w:hAnsi="GHEA Grapalat" w:cs="Arial"/>
              </w:rPr>
              <w:t>դռների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-10 </w:t>
            </w:r>
            <w:proofErr w:type="spellStart"/>
            <w:r w:rsidRPr="00EE42B7">
              <w:rPr>
                <w:rFonts w:ascii="GHEA Grapalat" w:hAnsi="GHEA Grapalat" w:cs="Arial"/>
              </w:rPr>
              <w:t>հատ</w:t>
            </w:r>
            <w:proofErr w:type="spellEnd"/>
          </w:p>
        </w:tc>
        <w:tc>
          <w:tcPr>
            <w:tcW w:w="940" w:type="dxa"/>
            <w:tcBorders>
              <w:top w:val="nil"/>
              <w:left w:val="nil"/>
              <w:bottom w:val="nil"/>
              <w:right w:val="single" w:sz="4" w:space="0" w:color="auto"/>
            </w:tcBorders>
            <w:shd w:val="clear" w:color="auto" w:fill="auto"/>
            <w:vAlign w:val="center"/>
            <w:hideMark/>
          </w:tcPr>
          <w:p w14:paraId="6E541D34"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nil"/>
              <w:right w:val="single" w:sz="4" w:space="0" w:color="auto"/>
            </w:tcBorders>
            <w:shd w:val="clear" w:color="auto" w:fill="auto"/>
            <w:vAlign w:val="center"/>
            <w:hideMark/>
          </w:tcPr>
          <w:p w14:paraId="2BF13B5E" w14:textId="77777777" w:rsidR="00EE42B7" w:rsidRPr="00EE42B7" w:rsidRDefault="00EE42B7" w:rsidP="00EE42B7">
            <w:pPr>
              <w:jc w:val="center"/>
              <w:rPr>
                <w:rFonts w:ascii="GHEA Grapalat" w:hAnsi="GHEA Grapalat" w:cs="Arial"/>
              </w:rPr>
            </w:pPr>
            <w:r w:rsidRPr="00EE42B7">
              <w:rPr>
                <w:rFonts w:ascii="GHEA Grapalat" w:hAnsi="GHEA Grapalat" w:cs="Arial"/>
              </w:rPr>
              <w:t>16.0</w:t>
            </w:r>
          </w:p>
        </w:tc>
        <w:tc>
          <w:tcPr>
            <w:tcW w:w="1360" w:type="dxa"/>
            <w:tcBorders>
              <w:top w:val="nil"/>
              <w:left w:val="nil"/>
              <w:bottom w:val="single" w:sz="4" w:space="0" w:color="auto"/>
              <w:right w:val="single" w:sz="4" w:space="0" w:color="auto"/>
            </w:tcBorders>
            <w:shd w:val="clear" w:color="auto" w:fill="auto"/>
            <w:vAlign w:val="center"/>
            <w:hideMark/>
          </w:tcPr>
          <w:p w14:paraId="607F5924" w14:textId="77777777" w:rsidR="00EE42B7" w:rsidRPr="00EE42B7" w:rsidRDefault="00EE42B7" w:rsidP="00EE42B7">
            <w:pPr>
              <w:jc w:val="center"/>
              <w:rPr>
                <w:rFonts w:ascii="GHEA Grapalat" w:hAnsi="GHEA Grapalat" w:cs="Arial"/>
              </w:rPr>
            </w:pPr>
            <w:r w:rsidRPr="00EE42B7">
              <w:rPr>
                <w:rFonts w:ascii="GHEA Grapalat" w:hAnsi="GHEA Grapalat" w:cs="Arial"/>
              </w:rPr>
              <w:t>46.00</w:t>
            </w:r>
          </w:p>
        </w:tc>
        <w:tc>
          <w:tcPr>
            <w:tcW w:w="1740" w:type="dxa"/>
            <w:tcBorders>
              <w:top w:val="nil"/>
              <w:left w:val="nil"/>
              <w:bottom w:val="single" w:sz="4" w:space="0" w:color="auto"/>
              <w:right w:val="single" w:sz="4" w:space="0" w:color="auto"/>
            </w:tcBorders>
            <w:shd w:val="clear" w:color="auto" w:fill="auto"/>
            <w:vAlign w:val="center"/>
            <w:hideMark/>
          </w:tcPr>
          <w:p w14:paraId="108BABAC" w14:textId="77777777" w:rsidR="00EE42B7" w:rsidRPr="00EE42B7" w:rsidRDefault="00EE42B7" w:rsidP="00EE42B7">
            <w:pPr>
              <w:jc w:val="center"/>
              <w:rPr>
                <w:rFonts w:ascii="GHEA Grapalat" w:hAnsi="GHEA Grapalat" w:cs="Arial"/>
              </w:rPr>
            </w:pPr>
            <w:r w:rsidRPr="00EE42B7">
              <w:rPr>
                <w:rFonts w:ascii="GHEA Grapalat" w:hAnsi="GHEA Grapalat" w:cs="Arial"/>
              </w:rPr>
              <w:t>736.00</w:t>
            </w:r>
          </w:p>
        </w:tc>
      </w:tr>
      <w:tr w:rsidR="00EE42B7" w:rsidRPr="00EE42B7" w14:paraId="15A30B06" w14:textId="77777777" w:rsidTr="00EE42B7">
        <w:trPr>
          <w:trHeight w:val="103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0264EB9"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38A70778"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Նոր</w:t>
            </w:r>
            <w:proofErr w:type="spellEnd"/>
            <w:r w:rsidRPr="00EE42B7">
              <w:rPr>
                <w:rFonts w:ascii="GHEA Grapalat" w:hAnsi="GHEA Grapalat" w:cs="Arial"/>
              </w:rPr>
              <w:t xml:space="preserve"> </w:t>
            </w:r>
            <w:proofErr w:type="spellStart"/>
            <w:r w:rsidRPr="00EE42B7">
              <w:rPr>
                <w:rFonts w:ascii="GHEA Grapalat" w:hAnsi="GHEA Grapalat" w:cs="Arial"/>
              </w:rPr>
              <w:t>դռների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ՄԴՖ 0.9*2.0- 48 </w:t>
            </w:r>
            <w:proofErr w:type="spellStart"/>
            <w:r w:rsidRPr="00EE42B7">
              <w:rPr>
                <w:rFonts w:ascii="GHEA Grapalat" w:hAnsi="GHEA Grapalat" w:cs="Arial"/>
              </w:rPr>
              <w:t>հատ</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7AD64E86"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0A8F52E9" w14:textId="77777777" w:rsidR="00EE42B7" w:rsidRPr="00EE42B7" w:rsidRDefault="00EE42B7" w:rsidP="00EE42B7">
            <w:pPr>
              <w:jc w:val="center"/>
              <w:rPr>
                <w:rFonts w:ascii="GHEA Grapalat" w:hAnsi="GHEA Grapalat" w:cs="Arial"/>
              </w:rPr>
            </w:pPr>
            <w:r w:rsidRPr="00EE42B7">
              <w:rPr>
                <w:rFonts w:ascii="GHEA Grapalat" w:hAnsi="GHEA Grapalat" w:cs="Arial"/>
              </w:rPr>
              <w:t>93.4</w:t>
            </w:r>
          </w:p>
        </w:tc>
        <w:tc>
          <w:tcPr>
            <w:tcW w:w="1360" w:type="dxa"/>
            <w:tcBorders>
              <w:top w:val="nil"/>
              <w:left w:val="nil"/>
              <w:bottom w:val="single" w:sz="4" w:space="0" w:color="auto"/>
              <w:right w:val="single" w:sz="4" w:space="0" w:color="auto"/>
            </w:tcBorders>
            <w:shd w:val="clear" w:color="auto" w:fill="auto"/>
            <w:vAlign w:val="center"/>
            <w:hideMark/>
          </w:tcPr>
          <w:p w14:paraId="376C5B3C" w14:textId="77777777" w:rsidR="00EE42B7" w:rsidRPr="00EE42B7" w:rsidRDefault="00EE42B7" w:rsidP="00EE42B7">
            <w:pPr>
              <w:jc w:val="center"/>
              <w:rPr>
                <w:rFonts w:ascii="GHEA Grapalat" w:hAnsi="GHEA Grapalat" w:cs="Arial"/>
              </w:rPr>
            </w:pPr>
            <w:r w:rsidRPr="00EE42B7">
              <w:rPr>
                <w:rFonts w:ascii="GHEA Grapalat" w:hAnsi="GHEA Grapalat" w:cs="Arial"/>
              </w:rPr>
              <w:t>54.00</w:t>
            </w:r>
          </w:p>
        </w:tc>
        <w:tc>
          <w:tcPr>
            <w:tcW w:w="1740" w:type="dxa"/>
            <w:tcBorders>
              <w:top w:val="nil"/>
              <w:left w:val="nil"/>
              <w:bottom w:val="single" w:sz="4" w:space="0" w:color="auto"/>
              <w:right w:val="single" w:sz="4" w:space="0" w:color="auto"/>
            </w:tcBorders>
            <w:shd w:val="clear" w:color="auto" w:fill="auto"/>
            <w:vAlign w:val="center"/>
            <w:hideMark/>
          </w:tcPr>
          <w:p w14:paraId="52F4D52D" w14:textId="77777777" w:rsidR="00EE42B7" w:rsidRPr="00EE42B7" w:rsidRDefault="00EE42B7" w:rsidP="00EE42B7">
            <w:pPr>
              <w:jc w:val="center"/>
              <w:rPr>
                <w:rFonts w:ascii="GHEA Grapalat" w:hAnsi="GHEA Grapalat" w:cs="Arial"/>
              </w:rPr>
            </w:pPr>
            <w:r w:rsidRPr="00EE42B7">
              <w:rPr>
                <w:rFonts w:ascii="GHEA Grapalat" w:hAnsi="GHEA Grapalat" w:cs="Arial"/>
              </w:rPr>
              <w:t>5043.60</w:t>
            </w:r>
          </w:p>
        </w:tc>
      </w:tr>
      <w:tr w:rsidR="00EE42B7" w:rsidRPr="00EE42B7" w14:paraId="7BC7321D" w14:textId="77777777" w:rsidTr="00EE42B7">
        <w:trPr>
          <w:trHeight w:val="66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AEA9955"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0509158B"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Նոր</w:t>
            </w:r>
            <w:proofErr w:type="spellEnd"/>
            <w:r w:rsidRPr="00EE42B7">
              <w:rPr>
                <w:rFonts w:ascii="GHEA Grapalat" w:hAnsi="GHEA Grapalat" w:cs="Arial"/>
              </w:rPr>
              <w:t xml:space="preserve"> </w:t>
            </w:r>
            <w:proofErr w:type="spellStart"/>
            <w:r w:rsidRPr="00EE42B7">
              <w:rPr>
                <w:rFonts w:ascii="GHEA Grapalat" w:hAnsi="GHEA Grapalat" w:cs="Arial"/>
              </w:rPr>
              <w:t>ապակե</w:t>
            </w:r>
            <w:proofErr w:type="spellEnd"/>
            <w:r w:rsidRPr="00EE42B7">
              <w:rPr>
                <w:rFonts w:ascii="GHEA Grapalat" w:hAnsi="GHEA Grapalat" w:cs="Arial"/>
              </w:rPr>
              <w:t xml:space="preserve"> </w:t>
            </w:r>
            <w:proofErr w:type="spellStart"/>
            <w:r w:rsidRPr="00EE42B7">
              <w:rPr>
                <w:rFonts w:ascii="GHEA Grapalat" w:hAnsi="GHEA Grapalat" w:cs="Arial"/>
              </w:rPr>
              <w:t>դռների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1.3*2.0-1հատ                                                                                                                                                                                                                                                                                                                                                                                                                                                                      </w:t>
            </w:r>
          </w:p>
        </w:tc>
        <w:tc>
          <w:tcPr>
            <w:tcW w:w="940" w:type="dxa"/>
            <w:tcBorders>
              <w:top w:val="single" w:sz="4" w:space="0" w:color="auto"/>
              <w:left w:val="nil"/>
              <w:bottom w:val="nil"/>
              <w:right w:val="single" w:sz="4" w:space="0" w:color="auto"/>
            </w:tcBorders>
            <w:shd w:val="clear" w:color="auto" w:fill="auto"/>
            <w:vAlign w:val="center"/>
            <w:hideMark/>
          </w:tcPr>
          <w:p w14:paraId="488C29CC"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2C48B5" w14:textId="77777777" w:rsidR="00EE42B7" w:rsidRPr="00EE42B7" w:rsidRDefault="00EE42B7" w:rsidP="00EE42B7">
            <w:pPr>
              <w:jc w:val="center"/>
              <w:rPr>
                <w:rFonts w:ascii="GHEA Grapalat" w:hAnsi="GHEA Grapalat" w:cs="Arial"/>
              </w:rPr>
            </w:pPr>
            <w:r w:rsidRPr="00EE42B7">
              <w:rPr>
                <w:rFonts w:ascii="GHEA Grapalat" w:hAnsi="GHEA Grapalat" w:cs="Arial"/>
              </w:rPr>
              <w:t>2.60</w:t>
            </w:r>
          </w:p>
        </w:tc>
        <w:tc>
          <w:tcPr>
            <w:tcW w:w="1360" w:type="dxa"/>
            <w:tcBorders>
              <w:top w:val="nil"/>
              <w:left w:val="nil"/>
              <w:bottom w:val="single" w:sz="4" w:space="0" w:color="auto"/>
              <w:right w:val="single" w:sz="4" w:space="0" w:color="auto"/>
            </w:tcBorders>
            <w:shd w:val="clear" w:color="auto" w:fill="auto"/>
            <w:vAlign w:val="center"/>
            <w:hideMark/>
          </w:tcPr>
          <w:p w14:paraId="71EE1A2C" w14:textId="77777777" w:rsidR="00EE42B7" w:rsidRPr="00EE42B7" w:rsidRDefault="00EE42B7" w:rsidP="00EE42B7">
            <w:pPr>
              <w:jc w:val="center"/>
              <w:rPr>
                <w:rFonts w:ascii="GHEA Grapalat" w:hAnsi="GHEA Grapalat" w:cs="Arial"/>
              </w:rPr>
            </w:pPr>
            <w:r w:rsidRPr="00EE42B7">
              <w:rPr>
                <w:rFonts w:ascii="GHEA Grapalat" w:hAnsi="GHEA Grapalat" w:cs="Arial"/>
              </w:rPr>
              <w:t>58.00</w:t>
            </w:r>
          </w:p>
        </w:tc>
        <w:tc>
          <w:tcPr>
            <w:tcW w:w="1740" w:type="dxa"/>
            <w:tcBorders>
              <w:top w:val="nil"/>
              <w:left w:val="nil"/>
              <w:bottom w:val="single" w:sz="4" w:space="0" w:color="auto"/>
              <w:right w:val="single" w:sz="4" w:space="0" w:color="auto"/>
            </w:tcBorders>
            <w:shd w:val="clear" w:color="auto" w:fill="auto"/>
            <w:vAlign w:val="center"/>
            <w:hideMark/>
          </w:tcPr>
          <w:p w14:paraId="566F02B1" w14:textId="77777777" w:rsidR="00EE42B7" w:rsidRPr="00EE42B7" w:rsidRDefault="00EE42B7" w:rsidP="00EE42B7">
            <w:pPr>
              <w:jc w:val="center"/>
              <w:rPr>
                <w:rFonts w:ascii="GHEA Grapalat" w:hAnsi="GHEA Grapalat" w:cs="Arial"/>
              </w:rPr>
            </w:pPr>
            <w:r w:rsidRPr="00EE42B7">
              <w:rPr>
                <w:rFonts w:ascii="GHEA Grapalat" w:hAnsi="GHEA Grapalat" w:cs="Arial"/>
              </w:rPr>
              <w:t>150.80</w:t>
            </w:r>
          </w:p>
        </w:tc>
      </w:tr>
      <w:tr w:rsidR="00EE42B7" w:rsidRPr="00EE42B7" w14:paraId="2CBB1B91" w14:textId="77777777" w:rsidTr="00EE42B7">
        <w:trPr>
          <w:trHeight w:val="9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DA7F5E"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1055044E"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Մուտքի</w:t>
            </w:r>
            <w:proofErr w:type="spellEnd"/>
            <w:r w:rsidRPr="00EE42B7">
              <w:rPr>
                <w:rFonts w:ascii="GHEA Grapalat" w:hAnsi="GHEA Grapalat" w:cs="Arial"/>
              </w:rPr>
              <w:t xml:space="preserve"> </w:t>
            </w:r>
            <w:proofErr w:type="spellStart"/>
            <w:r w:rsidRPr="00EE42B7">
              <w:rPr>
                <w:rFonts w:ascii="GHEA Grapalat" w:hAnsi="GHEA Grapalat" w:cs="Arial"/>
              </w:rPr>
              <w:t>նոր</w:t>
            </w:r>
            <w:proofErr w:type="spellEnd"/>
            <w:r w:rsidRPr="00EE42B7">
              <w:rPr>
                <w:rFonts w:ascii="GHEA Grapalat" w:hAnsi="GHEA Grapalat" w:cs="Arial"/>
              </w:rPr>
              <w:t xml:space="preserve"> </w:t>
            </w:r>
            <w:proofErr w:type="spellStart"/>
            <w:r w:rsidRPr="00EE42B7">
              <w:rPr>
                <w:rFonts w:ascii="GHEA Grapalat" w:hAnsi="GHEA Grapalat" w:cs="Arial"/>
              </w:rPr>
              <w:t>ապակե</w:t>
            </w:r>
            <w:proofErr w:type="spellEnd"/>
            <w:r w:rsidRPr="00EE42B7">
              <w:rPr>
                <w:rFonts w:ascii="GHEA Grapalat" w:hAnsi="GHEA Grapalat" w:cs="Arial"/>
              </w:rPr>
              <w:t xml:space="preserve"> </w:t>
            </w:r>
            <w:proofErr w:type="spellStart"/>
            <w:r w:rsidRPr="00EE42B7">
              <w:rPr>
                <w:rFonts w:ascii="GHEA Grapalat" w:hAnsi="GHEA Grapalat" w:cs="Arial"/>
              </w:rPr>
              <w:t>դռների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3.0*3.0-1հատ                                                                                                                                                                                                                                                                                                                                                                                                                                                                      </w:t>
            </w:r>
          </w:p>
        </w:tc>
        <w:tc>
          <w:tcPr>
            <w:tcW w:w="940" w:type="dxa"/>
            <w:tcBorders>
              <w:top w:val="single" w:sz="4" w:space="0" w:color="auto"/>
              <w:left w:val="nil"/>
              <w:bottom w:val="nil"/>
              <w:right w:val="single" w:sz="4" w:space="0" w:color="auto"/>
            </w:tcBorders>
            <w:shd w:val="clear" w:color="auto" w:fill="auto"/>
            <w:vAlign w:val="center"/>
            <w:hideMark/>
          </w:tcPr>
          <w:p w14:paraId="2892DEEE"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nil"/>
              <w:left w:val="nil"/>
              <w:bottom w:val="single" w:sz="4" w:space="0" w:color="auto"/>
              <w:right w:val="single" w:sz="4" w:space="0" w:color="auto"/>
            </w:tcBorders>
            <w:shd w:val="clear" w:color="auto" w:fill="auto"/>
            <w:vAlign w:val="center"/>
            <w:hideMark/>
          </w:tcPr>
          <w:p w14:paraId="257F2BF3" w14:textId="77777777" w:rsidR="00EE42B7" w:rsidRPr="00EE42B7" w:rsidRDefault="00EE42B7" w:rsidP="00EE42B7">
            <w:pPr>
              <w:jc w:val="center"/>
              <w:rPr>
                <w:rFonts w:ascii="GHEA Grapalat" w:hAnsi="GHEA Grapalat" w:cs="Arial"/>
              </w:rPr>
            </w:pPr>
            <w:r w:rsidRPr="00EE42B7">
              <w:rPr>
                <w:rFonts w:ascii="GHEA Grapalat" w:hAnsi="GHEA Grapalat" w:cs="Arial"/>
              </w:rPr>
              <w:t>9.00</w:t>
            </w:r>
          </w:p>
        </w:tc>
        <w:tc>
          <w:tcPr>
            <w:tcW w:w="1360" w:type="dxa"/>
            <w:tcBorders>
              <w:top w:val="nil"/>
              <w:left w:val="nil"/>
              <w:bottom w:val="single" w:sz="4" w:space="0" w:color="auto"/>
              <w:right w:val="single" w:sz="4" w:space="0" w:color="auto"/>
            </w:tcBorders>
            <w:shd w:val="clear" w:color="auto" w:fill="auto"/>
            <w:vAlign w:val="center"/>
            <w:hideMark/>
          </w:tcPr>
          <w:p w14:paraId="1AC5DACD" w14:textId="77777777" w:rsidR="00EE42B7" w:rsidRPr="00EE42B7" w:rsidRDefault="00EE42B7" w:rsidP="00EE42B7">
            <w:pPr>
              <w:jc w:val="center"/>
              <w:rPr>
                <w:rFonts w:ascii="GHEA Grapalat" w:hAnsi="GHEA Grapalat" w:cs="Arial"/>
              </w:rPr>
            </w:pPr>
            <w:r w:rsidRPr="00EE42B7">
              <w:rPr>
                <w:rFonts w:ascii="GHEA Grapalat" w:hAnsi="GHEA Grapalat" w:cs="Arial"/>
              </w:rPr>
              <w:t>130.00</w:t>
            </w:r>
          </w:p>
        </w:tc>
        <w:tc>
          <w:tcPr>
            <w:tcW w:w="1740" w:type="dxa"/>
            <w:tcBorders>
              <w:top w:val="nil"/>
              <w:left w:val="nil"/>
              <w:bottom w:val="single" w:sz="4" w:space="0" w:color="auto"/>
              <w:right w:val="single" w:sz="4" w:space="0" w:color="auto"/>
            </w:tcBorders>
            <w:shd w:val="clear" w:color="auto" w:fill="auto"/>
            <w:vAlign w:val="center"/>
            <w:hideMark/>
          </w:tcPr>
          <w:p w14:paraId="3367B5ED" w14:textId="77777777" w:rsidR="00EE42B7" w:rsidRPr="00EE42B7" w:rsidRDefault="00EE42B7" w:rsidP="00EE42B7">
            <w:pPr>
              <w:jc w:val="center"/>
              <w:rPr>
                <w:rFonts w:ascii="GHEA Grapalat" w:hAnsi="GHEA Grapalat" w:cs="Arial"/>
              </w:rPr>
            </w:pPr>
            <w:r w:rsidRPr="00EE42B7">
              <w:rPr>
                <w:rFonts w:ascii="GHEA Grapalat" w:hAnsi="GHEA Grapalat" w:cs="Arial"/>
              </w:rPr>
              <w:t>1170.00</w:t>
            </w:r>
          </w:p>
        </w:tc>
      </w:tr>
      <w:tr w:rsidR="00EE42B7" w:rsidRPr="00EE42B7" w14:paraId="7D60B1D4" w14:textId="77777777" w:rsidTr="00EE42B7">
        <w:trPr>
          <w:trHeight w:val="9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11D54A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nil"/>
              <w:right w:val="nil"/>
            </w:tcBorders>
            <w:shd w:val="clear" w:color="auto" w:fill="auto"/>
            <w:vAlign w:val="center"/>
            <w:hideMark/>
          </w:tcPr>
          <w:p w14:paraId="7D466A3A"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single" w:sz="4" w:space="0" w:color="auto"/>
              <w:left w:val="nil"/>
              <w:bottom w:val="nil"/>
              <w:right w:val="nil"/>
            </w:tcBorders>
            <w:shd w:val="clear" w:color="auto" w:fill="auto"/>
            <w:vAlign w:val="center"/>
            <w:hideMark/>
          </w:tcPr>
          <w:p w14:paraId="11663D2B"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1A45451C"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6E78F64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318CB0A0"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7100.40</w:t>
            </w:r>
          </w:p>
        </w:tc>
      </w:tr>
      <w:tr w:rsidR="00EE42B7" w:rsidRPr="00EE42B7" w14:paraId="47FC51EA" w14:textId="77777777" w:rsidTr="00EE42B7">
        <w:trPr>
          <w:trHeight w:val="78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01930BB4"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nil"/>
            </w:tcBorders>
            <w:shd w:val="clear" w:color="000000" w:fill="D9D9D9"/>
            <w:vAlign w:val="center"/>
            <w:hideMark/>
          </w:tcPr>
          <w:p w14:paraId="0134AB45"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Ծածկիի</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ուժեղացում</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մետաղական</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կարկասով</w:t>
            </w:r>
            <w:proofErr w:type="spellEnd"/>
          </w:p>
        </w:tc>
        <w:tc>
          <w:tcPr>
            <w:tcW w:w="940" w:type="dxa"/>
            <w:tcBorders>
              <w:top w:val="single" w:sz="4" w:space="0" w:color="auto"/>
              <w:left w:val="nil"/>
              <w:bottom w:val="single" w:sz="4" w:space="0" w:color="auto"/>
              <w:right w:val="nil"/>
            </w:tcBorders>
            <w:shd w:val="clear" w:color="000000" w:fill="D9D9D9"/>
            <w:vAlign w:val="center"/>
            <w:hideMark/>
          </w:tcPr>
          <w:p w14:paraId="5C9B365B"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4981208D"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79CAAA7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6EFBABD7"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4DC0D594" w14:textId="77777777" w:rsidTr="00EE42B7">
        <w:trPr>
          <w:trHeight w:val="9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DF4CC2"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auto" w:fill="auto"/>
            <w:vAlign w:val="center"/>
            <w:hideMark/>
          </w:tcPr>
          <w:p w14:paraId="529084A5"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Բետոն</w:t>
            </w:r>
            <w:proofErr w:type="spellEnd"/>
            <w:r w:rsidRPr="00EE42B7">
              <w:rPr>
                <w:rFonts w:ascii="GHEA Grapalat" w:hAnsi="GHEA Grapalat" w:cs="Arial"/>
              </w:rPr>
              <w:t xml:space="preserve"> B  25 </w:t>
            </w:r>
            <w:proofErr w:type="spellStart"/>
            <w:r w:rsidRPr="00EE42B7">
              <w:rPr>
                <w:rFonts w:ascii="GHEA Grapalat" w:hAnsi="GHEA Grapalat" w:cs="Arial"/>
              </w:rPr>
              <w:t>դասի</w:t>
            </w:r>
            <w:proofErr w:type="spellEnd"/>
          </w:p>
        </w:tc>
        <w:tc>
          <w:tcPr>
            <w:tcW w:w="940" w:type="dxa"/>
            <w:tcBorders>
              <w:top w:val="nil"/>
              <w:left w:val="nil"/>
              <w:bottom w:val="nil"/>
              <w:right w:val="single" w:sz="4" w:space="0" w:color="auto"/>
            </w:tcBorders>
            <w:shd w:val="clear" w:color="auto" w:fill="auto"/>
            <w:vAlign w:val="center"/>
            <w:hideMark/>
          </w:tcPr>
          <w:p w14:paraId="0D3D8370"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auto" w:fill="auto"/>
            <w:vAlign w:val="center"/>
            <w:hideMark/>
          </w:tcPr>
          <w:p w14:paraId="0BE81CD5" w14:textId="77777777" w:rsidR="00EE42B7" w:rsidRPr="00EE42B7" w:rsidRDefault="00EE42B7" w:rsidP="00EE42B7">
            <w:pPr>
              <w:jc w:val="center"/>
              <w:rPr>
                <w:rFonts w:ascii="GHEA Grapalat" w:hAnsi="GHEA Grapalat" w:cs="Arial"/>
              </w:rPr>
            </w:pPr>
            <w:r w:rsidRPr="00EE42B7">
              <w:rPr>
                <w:rFonts w:ascii="GHEA Grapalat" w:hAnsi="GHEA Grapalat" w:cs="Arial"/>
              </w:rPr>
              <w:t>4.0</w:t>
            </w:r>
          </w:p>
        </w:tc>
        <w:tc>
          <w:tcPr>
            <w:tcW w:w="1360" w:type="dxa"/>
            <w:tcBorders>
              <w:top w:val="nil"/>
              <w:left w:val="nil"/>
              <w:bottom w:val="single" w:sz="4" w:space="0" w:color="auto"/>
              <w:right w:val="single" w:sz="4" w:space="0" w:color="auto"/>
            </w:tcBorders>
            <w:shd w:val="clear" w:color="auto" w:fill="auto"/>
            <w:vAlign w:val="center"/>
            <w:hideMark/>
          </w:tcPr>
          <w:p w14:paraId="62A6D33F" w14:textId="77777777" w:rsidR="00EE42B7" w:rsidRPr="00EE42B7" w:rsidRDefault="00EE42B7" w:rsidP="00EE42B7">
            <w:pPr>
              <w:jc w:val="center"/>
              <w:rPr>
                <w:rFonts w:ascii="GHEA Grapalat" w:hAnsi="GHEA Grapalat" w:cs="Arial"/>
              </w:rPr>
            </w:pPr>
            <w:r w:rsidRPr="00EE42B7">
              <w:rPr>
                <w:rFonts w:ascii="GHEA Grapalat" w:hAnsi="GHEA Grapalat" w:cs="Arial"/>
              </w:rPr>
              <w:t>50.00</w:t>
            </w:r>
          </w:p>
        </w:tc>
        <w:tc>
          <w:tcPr>
            <w:tcW w:w="1740" w:type="dxa"/>
            <w:tcBorders>
              <w:top w:val="nil"/>
              <w:left w:val="nil"/>
              <w:bottom w:val="single" w:sz="4" w:space="0" w:color="auto"/>
              <w:right w:val="single" w:sz="4" w:space="0" w:color="auto"/>
            </w:tcBorders>
            <w:shd w:val="clear" w:color="auto" w:fill="auto"/>
            <w:vAlign w:val="center"/>
            <w:hideMark/>
          </w:tcPr>
          <w:p w14:paraId="3502F6BF" w14:textId="77777777" w:rsidR="00EE42B7" w:rsidRPr="00EE42B7" w:rsidRDefault="00EE42B7" w:rsidP="00EE42B7">
            <w:pPr>
              <w:jc w:val="center"/>
              <w:rPr>
                <w:rFonts w:ascii="GHEA Grapalat" w:hAnsi="GHEA Grapalat" w:cs="Arial"/>
              </w:rPr>
            </w:pPr>
            <w:r w:rsidRPr="00EE42B7">
              <w:rPr>
                <w:rFonts w:ascii="GHEA Grapalat" w:hAnsi="GHEA Grapalat" w:cs="Arial"/>
              </w:rPr>
              <w:t>200.00</w:t>
            </w:r>
          </w:p>
        </w:tc>
      </w:tr>
      <w:tr w:rsidR="00EE42B7" w:rsidRPr="00EE42B7" w14:paraId="3AC1066E" w14:textId="77777777" w:rsidTr="00EE42B7">
        <w:trPr>
          <w:trHeight w:val="34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9CE6096"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7D5C41D1"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Ամրան</w:t>
            </w:r>
            <w:proofErr w:type="spellEnd"/>
            <w:r w:rsidRPr="00EE42B7">
              <w:rPr>
                <w:rFonts w:ascii="GHEA Grapalat" w:hAnsi="GHEA Grapalat" w:cs="Arial"/>
              </w:rPr>
              <w:t xml:space="preserve"> Փ8 AC</w:t>
            </w:r>
          </w:p>
        </w:tc>
        <w:tc>
          <w:tcPr>
            <w:tcW w:w="940" w:type="dxa"/>
            <w:tcBorders>
              <w:top w:val="single" w:sz="4" w:space="0" w:color="auto"/>
              <w:left w:val="nil"/>
              <w:bottom w:val="nil"/>
              <w:right w:val="single" w:sz="4" w:space="0" w:color="auto"/>
            </w:tcBorders>
            <w:shd w:val="clear" w:color="auto" w:fill="auto"/>
            <w:vAlign w:val="center"/>
            <w:hideMark/>
          </w:tcPr>
          <w:p w14:paraId="5755DB59"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կգ</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13CCB8E1" w14:textId="77777777" w:rsidR="00EE42B7" w:rsidRPr="00EE42B7" w:rsidRDefault="00EE42B7" w:rsidP="00EE42B7">
            <w:pPr>
              <w:jc w:val="center"/>
              <w:rPr>
                <w:rFonts w:ascii="GHEA Grapalat" w:hAnsi="GHEA Grapalat" w:cs="Arial"/>
              </w:rPr>
            </w:pPr>
            <w:r w:rsidRPr="00EE42B7">
              <w:rPr>
                <w:rFonts w:ascii="GHEA Grapalat" w:hAnsi="GHEA Grapalat" w:cs="Arial"/>
              </w:rPr>
              <w:t>99.0</w:t>
            </w:r>
          </w:p>
        </w:tc>
        <w:tc>
          <w:tcPr>
            <w:tcW w:w="1360" w:type="dxa"/>
            <w:tcBorders>
              <w:top w:val="nil"/>
              <w:left w:val="nil"/>
              <w:bottom w:val="single" w:sz="4" w:space="0" w:color="auto"/>
              <w:right w:val="single" w:sz="4" w:space="0" w:color="auto"/>
            </w:tcBorders>
            <w:shd w:val="clear" w:color="auto" w:fill="auto"/>
            <w:vAlign w:val="center"/>
            <w:hideMark/>
          </w:tcPr>
          <w:p w14:paraId="2FDD5785" w14:textId="77777777" w:rsidR="00EE42B7" w:rsidRPr="00EE42B7" w:rsidRDefault="00EE42B7" w:rsidP="00EE42B7">
            <w:pPr>
              <w:jc w:val="center"/>
              <w:rPr>
                <w:rFonts w:ascii="GHEA Grapalat" w:hAnsi="GHEA Grapalat" w:cs="Arial"/>
              </w:rPr>
            </w:pPr>
            <w:r w:rsidRPr="00EE42B7">
              <w:rPr>
                <w:rFonts w:ascii="GHEA Grapalat" w:hAnsi="GHEA Grapalat" w:cs="Arial"/>
              </w:rPr>
              <w:t>0.46</w:t>
            </w:r>
          </w:p>
        </w:tc>
        <w:tc>
          <w:tcPr>
            <w:tcW w:w="1740" w:type="dxa"/>
            <w:tcBorders>
              <w:top w:val="nil"/>
              <w:left w:val="nil"/>
              <w:bottom w:val="single" w:sz="4" w:space="0" w:color="auto"/>
              <w:right w:val="single" w:sz="4" w:space="0" w:color="auto"/>
            </w:tcBorders>
            <w:shd w:val="clear" w:color="auto" w:fill="auto"/>
            <w:vAlign w:val="center"/>
            <w:hideMark/>
          </w:tcPr>
          <w:p w14:paraId="5973639B" w14:textId="77777777" w:rsidR="00EE42B7" w:rsidRPr="00EE42B7" w:rsidRDefault="00EE42B7" w:rsidP="00EE42B7">
            <w:pPr>
              <w:jc w:val="center"/>
              <w:rPr>
                <w:rFonts w:ascii="GHEA Grapalat" w:hAnsi="GHEA Grapalat" w:cs="Arial"/>
              </w:rPr>
            </w:pPr>
            <w:r w:rsidRPr="00EE42B7">
              <w:rPr>
                <w:rFonts w:ascii="GHEA Grapalat" w:hAnsi="GHEA Grapalat" w:cs="Arial"/>
              </w:rPr>
              <w:t>45.54</w:t>
            </w:r>
          </w:p>
        </w:tc>
      </w:tr>
      <w:tr w:rsidR="00EE42B7" w:rsidRPr="00EE42B7" w14:paraId="6E5B4384" w14:textId="77777777" w:rsidTr="00EE42B7">
        <w:trPr>
          <w:trHeight w:val="6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206AA0"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auto" w:fill="auto"/>
            <w:vAlign w:val="center"/>
            <w:hideMark/>
          </w:tcPr>
          <w:p w14:paraId="68A74C99"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Մետաղական</w:t>
            </w:r>
            <w:proofErr w:type="spellEnd"/>
            <w:r w:rsidRPr="00EE42B7">
              <w:rPr>
                <w:rFonts w:ascii="GHEA Grapalat" w:hAnsi="GHEA Grapalat" w:cs="Arial"/>
              </w:rPr>
              <w:t xml:space="preserve"> </w:t>
            </w:r>
            <w:proofErr w:type="spellStart"/>
            <w:r w:rsidRPr="00EE42B7">
              <w:rPr>
                <w:rFonts w:ascii="GHEA Grapalat" w:hAnsi="GHEA Grapalat" w:cs="Arial"/>
              </w:rPr>
              <w:t>էլեմենտներից</w:t>
            </w:r>
            <w:proofErr w:type="spellEnd"/>
            <w:r w:rsidRPr="00EE42B7">
              <w:rPr>
                <w:rFonts w:ascii="GHEA Grapalat" w:hAnsi="GHEA Grapalat" w:cs="Arial"/>
              </w:rPr>
              <w:t xml:space="preserve"> </w:t>
            </w:r>
            <w:proofErr w:type="spellStart"/>
            <w:r w:rsidRPr="00EE42B7">
              <w:rPr>
                <w:rFonts w:ascii="GHEA Grapalat" w:hAnsi="GHEA Grapalat" w:cs="Arial"/>
              </w:rPr>
              <w:t>հիմնակմաղքի</w:t>
            </w:r>
            <w:proofErr w:type="spellEnd"/>
            <w:r w:rsidRPr="00EE42B7">
              <w:rPr>
                <w:rFonts w:ascii="GHEA Grapalat" w:hAnsi="GHEA Grapalat" w:cs="Arial"/>
              </w:rPr>
              <w:t xml:space="preserve"> </w:t>
            </w:r>
            <w:proofErr w:type="spellStart"/>
            <w:r w:rsidRPr="00EE42B7">
              <w:rPr>
                <w:rFonts w:ascii="GHEA Grapalat" w:hAnsi="GHEA Grapalat" w:cs="Arial"/>
              </w:rPr>
              <w:t>ներկոմ</w:t>
            </w:r>
            <w:proofErr w:type="spellEnd"/>
            <w:r w:rsidRPr="00EE42B7">
              <w:rPr>
                <w:rFonts w:ascii="GHEA Grapalat" w:hAnsi="GHEA Grapalat" w:cs="Arial"/>
              </w:rPr>
              <w:t xml:space="preserve">  </w:t>
            </w:r>
            <w:proofErr w:type="spellStart"/>
            <w:r w:rsidRPr="00EE42B7">
              <w:rPr>
                <w:rFonts w:ascii="GHEA Grapalat" w:hAnsi="GHEA Grapalat" w:cs="Arial"/>
              </w:rPr>
              <w:t>հակակոռոզյոն</w:t>
            </w:r>
            <w:proofErr w:type="spellEnd"/>
            <w:r w:rsidRPr="00EE42B7">
              <w:rPr>
                <w:rFonts w:ascii="GHEA Grapalat" w:hAnsi="GHEA Grapalat" w:cs="Arial"/>
              </w:rPr>
              <w:t xml:space="preserve"> </w:t>
            </w:r>
            <w:proofErr w:type="spellStart"/>
            <w:r w:rsidRPr="00EE42B7">
              <w:rPr>
                <w:rFonts w:ascii="GHEA Grapalat" w:hAnsi="GHEA Grapalat" w:cs="Arial"/>
              </w:rPr>
              <w:t>ներկով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75326691"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2995B27A" w14:textId="77777777" w:rsidR="00EE42B7" w:rsidRPr="00EE42B7" w:rsidRDefault="00EE42B7" w:rsidP="00EE42B7">
            <w:pPr>
              <w:jc w:val="center"/>
              <w:rPr>
                <w:rFonts w:ascii="GHEA Grapalat" w:hAnsi="GHEA Grapalat" w:cs="Arial"/>
              </w:rPr>
            </w:pPr>
            <w:r w:rsidRPr="00EE42B7">
              <w:rPr>
                <w:rFonts w:ascii="GHEA Grapalat" w:hAnsi="GHEA Grapalat" w:cs="Arial"/>
              </w:rPr>
              <w:t>120.0</w:t>
            </w:r>
          </w:p>
        </w:tc>
        <w:tc>
          <w:tcPr>
            <w:tcW w:w="1360" w:type="dxa"/>
            <w:tcBorders>
              <w:top w:val="nil"/>
              <w:left w:val="nil"/>
              <w:bottom w:val="single" w:sz="4" w:space="0" w:color="auto"/>
              <w:right w:val="single" w:sz="4" w:space="0" w:color="auto"/>
            </w:tcBorders>
            <w:shd w:val="clear" w:color="auto" w:fill="auto"/>
            <w:vAlign w:val="center"/>
            <w:hideMark/>
          </w:tcPr>
          <w:p w14:paraId="6EECB813" w14:textId="77777777" w:rsidR="00EE42B7" w:rsidRPr="00EE42B7" w:rsidRDefault="00EE42B7" w:rsidP="00EE42B7">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0A5EB53B" w14:textId="77777777" w:rsidR="00EE42B7" w:rsidRPr="00EE42B7" w:rsidRDefault="00EE42B7" w:rsidP="00EE42B7">
            <w:pPr>
              <w:jc w:val="center"/>
              <w:rPr>
                <w:rFonts w:ascii="GHEA Grapalat" w:hAnsi="GHEA Grapalat" w:cs="Arial"/>
              </w:rPr>
            </w:pPr>
            <w:r w:rsidRPr="00EE42B7">
              <w:rPr>
                <w:rFonts w:ascii="GHEA Grapalat" w:hAnsi="GHEA Grapalat" w:cs="Arial"/>
              </w:rPr>
              <w:t>180.00</w:t>
            </w:r>
          </w:p>
        </w:tc>
      </w:tr>
      <w:tr w:rsidR="00EE42B7" w:rsidRPr="00EE42B7" w14:paraId="134B2CF3" w14:textId="77777777" w:rsidTr="00EE42B7">
        <w:trPr>
          <w:trHeight w:val="78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E3A09CD"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5396D836"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Մետաղական</w:t>
            </w:r>
            <w:proofErr w:type="spellEnd"/>
            <w:r w:rsidRPr="00EE42B7">
              <w:rPr>
                <w:rFonts w:ascii="GHEA Grapalat" w:hAnsi="GHEA Grapalat" w:cs="Arial"/>
              </w:rPr>
              <w:t xml:space="preserve"> </w:t>
            </w:r>
            <w:proofErr w:type="spellStart"/>
            <w:r w:rsidRPr="00EE42B7">
              <w:rPr>
                <w:rFonts w:ascii="GHEA Grapalat" w:hAnsi="GHEA Grapalat" w:cs="Arial"/>
              </w:rPr>
              <w:t>էլեմենտներից</w:t>
            </w:r>
            <w:proofErr w:type="spellEnd"/>
            <w:r w:rsidRPr="00EE42B7">
              <w:rPr>
                <w:rFonts w:ascii="GHEA Grapalat" w:hAnsi="GHEA Grapalat" w:cs="Arial"/>
              </w:rPr>
              <w:t xml:space="preserve"> </w:t>
            </w:r>
            <w:proofErr w:type="spellStart"/>
            <w:r w:rsidRPr="00EE42B7">
              <w:rPr>
                <w:rFonts w:ascii="GHEA Grapalat" w:hAnsi="GHEA Grapalat" w:cs="Arial"/>
              </w:rPr>
              <w:t>ցանց</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CF1682E" w14:textId="77777777" w:rsidR="00EE42B7" w:rsidRPr="00EE42B7" w:rsidRDefault="00EE42B7" w:rsidP="00EE42B7">
            <w:pPr>
              <w:jc w:val="center"/>
              <w:rPr>
                <w:rFonts w:ascii="GHEA Grapalat" w:hAnsi="GHEA Grapalat" w:cs="Arial"/>
              </w:rPr>
            </w:pPr>
            <w:r w:rsidRPr="00EE42B7">
              <w:rPr>
                <w:rFonts w:ascii="GHEA Grapalat" w:hAnsi="GHEA Grapalat" w:cs="Arial"/>
              </w:rPr>
              <w:t>տ</w:t>
            </w:r>
          </w:p>
        </w:tc>
        <w:tc>
          <w:tcPr>
            <w:tcW w:w="1240" w:type="dxa"/>
            <w:tcBorders>
              <w:top w:val="single" w:sz="4" w:space="0" w:color="auto"/>
              <w:left w:val="nil"/>
              <w:bottom w:val="nil"/>
              <w:right w:val="single" w:sz="4" w:space="0" w:color="auto"/>
            </w:tcBorders>
            <w:shd w:val="clear" w:color="auto" w:fill="auto"/>
            <w:vAlign w:val="center"/>
            <w:hideMark/>
          </w:tcPr>
          <w:p w14:paraId="3436A160" w14:textId="77777777" w:rsidR="00EE42B7" w:rsidRPr="00EE42B7" w:rsidRDefault="00EE42B7" w:rsidP="00EE42B7">
            <w:pPr>
              <w:jc w:val="center"/>
              <w:rPr>
                <w:rFonts w:ascii="GHEA Grapalat" w:hAnsi="GHEA Grapalat" w:cs="Arial"/>
              </w:rPr>
            </w:pPr>
            <w:r w:rsidRPr="00EE42B7">
              <w:rPr>
                <w:rFonts w:ascii="GHEA Grapalat" w:hAnsi="GHEA Grapalat" w:cs="Arial"/>
              </w:rPr>
              <w:t>0.8</w:t>
            </w:r>
          </w:p>
        </w:tc>
        <w:tc>
          <w:tcPr>
            <w:tcW w:w="1360" w:type="dxa"/>
            <w:tcBorders>
              <w:top w:val="nil"/>
              <w:left w:val="nil"/>
              <w:bottom w:val="single" w:sz="4" w:space="0" w:color="auto"/>
              <w:right w:val="single" w:sz="4" w:space="0" w:color="auto"/>
            </w:tcBorders>
            <w:shd w:val="clear" w:color="auto" w:fill="auto"/>
            <w:vAlign w:val="center"/>
            <w:hideMark/>
          </w:tcPr>
          <w:p w14:paraId="2ED9B299" w14:textId="77777777" w:rsidR="00EE42B7" w:rsidRPr="00EE42B7" w:rsidRDefault="00EE42B7" w:rsidP="00EE42B7">
            <w:pPr>
              <w:jc w:val="center"/>
              <w:rPr>
                <w:rFonts w:ascii="GHEA Grapalat" w:hAnsi="GHEA Grapalat" w:cs="Arial"/>
              </w:rPr>
            </w:pPr>
            <w:r w:rsidRPr="00EE42B7">
              <w:rPr>
                <w:rFonts w:ascii="GHEA Grapalat" w:hAnsi="GHEA Grapalat" w:cs="Arial"/>
              </w:rPr>
              <w:t>900.00</w:t>
            </w:r>
          </w:p>
        </w:tc>
        <w:tc>
          <w:tcPr>
            <w:tcW w:w="1740" w:type="dxa"/>
            <w:tcBorders>
              <w:top w:val="nil"/>
              <w:left w:val="nil"/>
              <w:bottom w:val="single" w:sz="4" w:space="0" w:color="auto"/>
              <w:right w:val="single" w:sz="4" w:space="0" w:color="auto"/>
            </w:tcBorders>
            <w:shd w:val="clear" w:color="auto" w:fill="auto"/>
            <w:vAlign w:val="center"/>
            <w:hideMark/>
          </w:tcPr>
          <w:p w14:paraId="70A55F70" w14:textId="77777777" w:rsidR="00EE42B7" w:rsidRPr="00EE42B7" w:rsidRDefault="00EE42B7" w:rsidP="00EE42B7">
            <w:pPr>
              <w:jc w:val="center"/>
              <w:rPr>
                <w:rFonts w:ascii="GHEA Grapalat" w:hAnsi="GHEA Grapalat" w:cs="Arial"/>
              </w:rPr>
            </w:pPr>
            <w:r w:rsidRPr="00EE42B7">
              <w:rPr>
                <w:rFonts w:ascii="GHEA Grapalat" w:hAnsi="GHEA Grapalat" w:cs="Arial"/>
              </w:rPr>
              <w:t>720.00</w:t>
            </w:r>
          </w:p>
        </w:tc>
      </w:tr>
      <w:tr w:rsidR="00EE42B7" w:rsidRPr="00EE42B7" w14:paraId="7F684A2C" w14:textId="77777777" w:rsidTr="00EE42B7">
        <w:trPr>
          <w:trHeight w:val="115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081110"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3E8361CA"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Մետաղական</w:t>
            </w:r>
            <w:proofErr w:type="spellEnd"/>
            <w:r w:rsidRPr="00EE42B7">
              <w:rPr>
                <w:rFonts w:ascii="GHEA Grapalat" w:hAnsi="GHEA Grapalat" w:cs="Arial"/>
              </w:rPr>
              <w:t xml:space="preserve"> </w:t>
            </w:r>
            <w:proofErr w:type="spellStart"/>
            <w:r w:rsidRPr="00EE42B7">
              <w:rPr>
                <w:rFonts w:ascii="GHEA Grapalat" w:hAnsi="GHEA Grapalat" w:cs="Arial"/>
              </w:rPr>
              <w:t>էլեմենտներից</w:t>
            </w:r>
            <w:proofErr w:type="spellEnd"/>
            <w:r w:rsidRPr="00EE42B7">
              <w:rPr>
                <w:rFonts w:ascii="GHEA Grapalat" w:hAnsi="GHEA Grapalat" w:cs="Arial"/>
              </w:rPr>
              <w:t xml:space="preserve"> </w:t>
            </w:r>
            <w:proofErr w:type="spellStart"/>
            <w:r w:rsidRPr="00EE42B7">
              <w:rPr>
                <w:rFonts w:ascii="GHEA Grapalat" w:hAnsi="GHEA Grapalat" w:cs="Arial"/>
              </w:rPr>
              <w:t>հիմնակմաղքի</w:t>
            </w:r>
            <w:proofErr w:type="spellEnd"/>
            <w:r w:rsidRPr="00EE42B7">
              <w:rPr>
                <w:rFonts w:ascii="GHEA Grapalat" w:hAnsi="GHEA Grapalat" w:cs="Arial"/>
              </w:rPr>
              <w:t xml:space="preserve"> </w:t>
            </w:r>
            <w:proofErr w:type="spellStart"/>
            <w:r w:rsidRPr="00EE42B7">
              <w:rPr>
                <w:rFonts w:ascii="GHEA Grapalat" w:hAnsi="GHEA Grapalat" w:cs="Arial"/>
              </w:rPr>
              <w:t>իրականացում</w:t>
            </w:r>
            <w:proofErr w:type="spellEnd"/>
            <w:r w:rsidRPr="00EE42B7">
              <w:rPr>
                <w:rFonts w:ascii="GHEA Grapalat" w:hAnsi="GHEA Grapalat" w:cs="Arial"/>
              </w:rPr>
              <w:t xml:space="preserve"> </w:t>
            </w:r>
            <w:proofErr w:type="spellStart"/>
            <w:r w:rsidRPr="00EE42B7">
              <w:rPr>
                <w:rFonts w:ascii="GHEA Grapalat" w:hAnsi="GHEA Grapalat" w:cs="Arial"/>
              </w:rPr>
              <w:t>առաջին</w:t>
            </w:r>
            <w:proofErr w:type="spellEnd"/>
            <w:r w:rsidRPr="00EE42B7">
              <w:rPr>
                <w:rFonts w:ascii="GHEA Grapalat" w:hAnsi="GHEA Grapalat" w:cs="Arial"/>
              </w:rPr>
              <w:t xml:space="preserve"> </w:t>
            </w:r>
            <w:proofErr w:type="spellStart"/>
            <w:r w:rsidRPr="00EE42B7">
              <w:rPr>
                <w:rFonts w:ascii="GHEA Grapalat" w:hAnsi="GHEA Grapalat" w:cs="Arial"/>
              </w:rPr>
              <w:t>հարկի</w:t>
            </w:r>
            <w:proofErr w:type="spellEnd"/>
            <w:r w:rsidRPr="00EE42B7">
              <w:rPr>
                <w:rFonts w:ascii="GHEA Grapalat" w:hAnsi="GHEA Grapalat" w:cs="Arial"/>
              </w:rPr>
              <w:t xml:space="preserve"> </w:t>
            </w:r>
            <w:proofErr w:type="spellStart"/>
            <w:r w:rsidRPr="00EE42B7">
              <w:rPr>
                <w:rFonts w:ascii="GHEA Grapalat" w:hAnsi="GHEA Grapalat" w:cs="Arial"/>
              </w:rPr>
              <w:t>ծածկի</w:t>
            </w:r>
            <w:proofErr w:type="spellEnd"/>
            <w:r w:rsidRPr="00EE42B7">
              <w:rPr>
                <w:rFonts w:ascii="GHEA Grapalat" w:hAnsi="GHEA Grapalat" w:cs="Arial"/>
              </w:rPr>
              <w:t xml:space="preserve"> </w:t>
            </w:r>
            <w:proofErr w:type="spellStart"/>
            <w:r w:rsidRPr="00EE42B7">
              <w:rPr>
                <w:rFonts w:ascii="GHEA Grapalat" w:hAnsi="GHEA Grapalat" w:cs="Arial"/>
              </w:rPr>
              <w:t>տակ</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14B4717" w14:textId="77777777" w:rsidR="00EE42B7" w:rsidRPr="00EE42B7" w:rsidRDefault="00EE42B7" w:rsidP="00EE42B7">
            <w:pPr>
              <w:jc w:val="center"/>
              <w:rPr>
                <w:rFonts w:ascii="GHEA Grapalat" w:hAnsi="GHEA Grapalat" w:cs="Arial"/>
              </w:rPr>
            </w:pPr>
            <w:r w:rsidRPr="00EE42B7">
              <w:rPr>
                <w:rFonts w:ascii="GHEA Grapalat" w:hAnsi="GHEA Grapalat" w:cs="Arial"/>
              </w:rPr>
              <w:t>տ</w:t>
            </w:r>
          </w:p>
        </w:tc>
        <w:tc>
          <w:tcPr>
            <w:tcW w:w="1240" w:type="dxa"/>
            <w:tcBorders>
              <w:top w:val="single" w:sz="4" w:space="0" w:color="auto"/>
              <w:left w:val="nil"/>
              <w:bottom w:val="nil"/>
              <w:right w:val="single" w:sz="4" w:space="0" w:color="auto"/>
            </w:tcBorders>
            <w:shd w:val="clear" w:color="auto" w:fill="auto"/>
            <w:vAlign w:val="center"/>
            <w:hideMark/>
          </w:tcPr>
          <w:p w14:paraId="4FF32CD9" w14:textId="77777777" w:rsidR="00EE42B7" w:rsidRPr="00EE42B7" w:rsidRDefault="00EE42B7" w:rsidP="00EE42B7">
            <w:pPr>
              <w:jc w:val="center"/>
              <w:rPr>
                <w:rFonts w:ascii="GHEA Grapalat" w:hAnsi="GHEA Grapalat" w:cs="Arial"/>
              </w:rPr>
            </w:pPr>
            <w:r w:rsidRPr="00EE42B7">
              <w:rPr>
                <w:rFonts w:ascii="GHEA Grapalat" w:hAnsi="GHEA Grapalat" w:cs="Arial"/>
              </w:rPr>
              <w:t>7.012</w:t>
            </w:r>
          </w:p>
        </w:tc>
        <w:tc>
          <w:tcPr>
            <w:tcW w:w="1360" w:type="dxa"/>
            <w:tcBorders>
              <w:top w:val="nil"/>
              <w:left w:val="nil"/>
              <w:bottom w:val="single" w:sz="4" w:space="0" w:color="auto"/>
              <w:right w:val="single" w:sz="4" w:space="0" w:color="auto"/>
            </w:tcBorders>
            <w:shd w:val="clear" w:color="auto" w:fill="auto"/>
            <w:vAlign w:val="center"/>
            <w:hideMark/>
          </w:tcPr>
          <w:p w14:paraId="3F0C6576" w14:textId="77777777" w:rsidR="00EE42B7" w:rsidRPr="00EE42B7" w:rsidRDefault="00EE42B7" w:rsidP="00EE42B7">
            <w:pPr>
              <w:jc w:val="center"/>
              <w:rPr>
                <w:rFonts w:ascii="GHEA Grapalat" w:hAnsi="GHEA Grapalat" w:cs="Arial"/>
              </w:rPr>
            </w:pPr>
            <w:r w:rsidRPr="00EE42B7">
              <w:rPr>
                <w:rFonts w:ascii="GHEA Grapalat" w:hAnsi="GHEA Grapalat" w:cs="Arial"/>
              </w:rPr>
              <w:t>900.00</w:t>
            </w:r>
          </w:p>
        </w:tc>
        <w:tc>
          <w:tcPr>
            <w:tcW w:w="1740" w:type="dxa"/>
            <w:tcBorders>
              <w:top w:val="nil"/>
              <w:left w:val="nil"/>
              <w:bottom w:val="single" w:sz="4" w:space="0" w:color="auto"/>
              <w:right w:val="single" w:sz="4" w:space="0" w:color="auto"/>
            </w:tcBorders>
            <w:shd w:val="clear" w:color="auto" w:fill="auto"/>
            <w:vAlign w:val="center"/>
            <w:hideMark/>
          </w:tcPr>
          <w:p w14:paraId="599D3788" w14:textId="77777777" w:rsidR="00EE42B7" w:rsidRPr="00EE42B7" w:rsidRDefault="00EE42B7" w:rsidP="00EE42B7">
            <w:pPr>
              <w:jc w:val="center"/>
              <w:rPr>
                <w:rFonts w:ascii="GHEA Grapalat" w:hAnsi="GHEA Grapalat" w:cs="Arial"/>
              </w:rPr>
            </w:pPr>
            <w:r w:rsidRPr="00EE42B7">
              <w:rPr>
                <w:rFonts w:ascii="GHEA Grapalat" w:hAnsi="GHEA Grapalat" w:cs="Arial"/>
              </w:rPr>
              <w:t>6310.80</w:t>
            </w:r>
          </w:p>
        </w:tc>
      </w:tr>
      <w:tr w:rsidR="00EE42B7" w:rsidRPr="00EE42B7" w14:paraId="2B03BF32" w14:textId="77777777" w:rsidTr="00EE42B7">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EF27E28"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17DEAE42" w14:textId="77777777" w:rsidR="00EE42B7" w:rsidRPr="00EE42B7" w:rsidRDefault="00EE42B7" w:rsidP="00EE42B7">
            <w:pPr>
              <w:rPr>
                <w:rFonts w:ascii="GHEA Grapalat" w:hAnsi="GHEA Grapalat" w:cs="Arial"/>
                <w:b/>
                <w:bCs/>
                <w:i/>
                <w:iCs/>
              </w:rPr>
            </w:pPr>
            <w:proofErr w:type="spellStart"/>
            <w:r w:rsidRPr="00EE42B7">
              <w:rPr>
                <w:rFonts w:ascii="GHEA Grapalat" w:hAnsi="GHEA Grapalat" w:cs="Arial"/>
                <w:b/>
                <w:bCs/>
                <w:i/>
                <w:iCs/>
              </w:rPr>
              <w:t>Ընդամենը</w:t>
            </w:r>
            <w:proofErr w:type="spellEnd"/>
            <w:r w:rsidRPr="00EE42B7">
              <w:rPr>
                <w:rFonts w:ascii="GHEA Grapalat" w:hAnsi="GHEA Grapalat" w:cs="Arial"/>
                <w:b/>
                <w:bCs/>
                <w:i/>
                <w:iCs/>
              </w:rPr>
              <w:t xml:space="preserve">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54CFD8C4"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44BBB949"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70BFF67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0F5E2D7D"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7456.34</w:t>
            </w:r>
          </w:p>
        </w:tc>
      </w:tr>
      <w:tr w:rsidR="00EE42B7" w:rsidRPr="00EE42B7" w14:paraId="555A04B0" w14:textId="77777777" w:rsidTr="00EE42B7">
        <w:trPr>
          <w:trHeight w:val="3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49CAB023"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7FD419C9"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Ջեռուցում</w:t>
            </w:r>
            <w:proofErr w:type="spellEnd"/>
          </w:p>
        </w:tc>
        <w:tc>
          <w:tcPr>
            <w:tcW w:w="940" w:type="dxa"/>
            <w:tcBorders>
              <w:top w:val="nil"/>
              <w:left w:val="nil"/>
              <w:bottom w:val="single" w:sz="4" w:space="0" w:color="auto"/>
              <w:right w:val="single" w:sz="4" w:space="0" w:color="auto"/>
            </w:tcBorders>
            <w:shd w:val="clear" w:color="000000" w:fill="D9D9D9"/>
            <w:vAlign w:val="center"/>
            <w:hideMark/>
          </w:tcPr>
          <w:p w14:paraId="06EE2384"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78D53D37"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279A6503"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6921EBA5"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1BDF4070" w14:textId="77777777" w:rsidTr="00EE42B7">
        <w:trPr>
          <w:trHeight w:val="91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972B56B"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1</w:t>
            </w:r>
          </w:p>
        </w:tc>
        <w:tc>
          <w:tcPr>
            <w:tcW w:w="6060" w:type="dxa"/>
            <w:tcBorders>
              <w:top w:val="nil"/>
              <w:left w:val="nil"/>
              <w:bottom w:val="nil"/>
              <w:right w:val="single" w:sz="4" w:space="0" w:color="auto"/>
            </w:tcBorders>
            <w:shd w:val="clear" w:color="000000" w:fill="FFFFFF"/>
            <w:vAlign w:val="center"/>
            <w:hideMark/>
          </w:tcPr>
          <w:p w14:paraId="40A6AFC6"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Մանրահատակի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մասնակի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վերանորոգում</w:t>
            </w:r>
            <w:proofErr w:type="spellEnd"/>
            <w:r w:rsidRPr="00EE42B7">
              <w:rPr>
                <w:rFonts w:ascii="GHEA Grapalat" w:hAnsi="GHEA Grapalat" w:cs="Arial"/>
                <w:sz w:val="26"/>
                <w:szCs w:val="26"/>
              </w:rPr>
              <w:t xml:space="preserve"> </w:t>
            </w:r>
          </w:p>
        </w:tc>
        <w:tc>
          <w:tcPr>
            <w:tcW w:w="940" w:type="dxa"/>
            <w:tcBorders>
              <w:top w:val="nil"/>
              <w:left w:val="nil"/>
              <w:bottom w:val="nil"/>
              <w:right w:val="single" w:sz="4" w:space="0" w:color="auto"/>
            </w:tcBorders>
            <w:shd w:val="clear" w:color="auto" w:fill="auto"/>
            <w:vAlign w:val="center"/>
            <w:hideMark/>
          </w:tcPr>
          <w:p w14:paraId="55B219F7"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3</w:t>
            </w:r>
          </w:p>
        </w:tc>
        <w:tc>
          <w:tcPr>
            <w:tcW w:w="1240" w:type="dxa"/>
            <w:tcBorders>
              <w:top w:val="nil"/>
              <w:left w:val="nil"/>
              <w:bottom w:val="nil"/>
              <w:right w:val="single" w:sz="4" w:space="0" w:color="auto"/>
            </w:tcBorders>
            <w:shd w:val="clear" w:color="000000" w:fill="FFFFFF"/>
            <w:vAlign w:val="center"/>
            <w:hideMark/>
          </w:tcPr>
          <w:p w14:paraId="2C9B0D2C"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5</w:t>
            </w:r>
          </w:p>
        </w:tc>
        <w:tc>
          <w:tcPr>
            <w:tcW w:w="1360" w:type="dxa"/>
            <w:tcBorders>
              <w:top w:val="nil"/>
              <w:left w:val="nil"/>
              <w:bottom w:val="single" w:sz="4" w:space="0" w:color="auto"/>
              <w:right w:val="single" w:sz="4" w:space="0" w:color="auto"/>
            </w:tcBorders>
            <w:shd w:val="clear" w:color="000000" w:fill="FFFFFF"/>
            <w:vAlign w:val="center"/>
            <w:hideMark/>
          </w:tcPr>
          <w:p w14:paraId="53550ECD"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000000" w:fill="FFFFFF"/>
            <w:vAlign w:val="center"/>
            <w:hideMark/>
          </w:tcPr>
          <w:p w14:paraId="0125A2B2" w14:textId="77777777" w:rsidR="00EE42B7" w:rsidRPr="00EE42B7" w:rsidRDefault="00EE42B7" w:rsidP="00EE42B7">
            <w:pPr>
              <w:jc w:val="center"/>
              <w:rPr>
                <w:rFonts w:ascii="GHEA Grapalat" w:hAnsi="GHEA Grapalat" w:cs="Arial"/>
              </w:rPr>
            </w:pPr>
            <w:r w:rsidRPr="00EE42B7">
              <w:rPr>
                <w:rFonts w:ascii="GHEA Grapalat" w:hAnsi="GHEA Grapalat" w:cs="Arial"/>
              </w:rPr>
              <w:t>15.00</w:t>
            </w:r>
          </w:p>
        </w:tc>
      </w:tr>
      <w:tr w:rsidR="00EE42B7" w:rsidRPr="00EE42B7" w14:paraId="583DBFC3" w14:textId="77777777" w:rsidTr="00EE42B7">
        <w:trPr>
          <w:trHeight w:val="70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EB7BDE3"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auto" w:fill="auto"/>
            <w:vAlign w:val="center"/>
            <w:hideMark/>
          </w:tcPr>
          <w:p w14:paraId="49FC9175"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Գոյություն</w:t>
            </w:r>
            <w:proofErr w:type="spellEnd"/>
            <w:r w:rsidRPr="00EE42B7">
              <w:rPr>
                <w:rFonts w:ascii="GHEA Grapalat" w:hAnsi="GHEA Grapalat" w:cs="Arial"/>
              </w:rPr>
              <w:t xml:space="preserve"> </w:t>
            </w:r>
            <w:proofErr w:type="spellStart"/>
            <w:r w:rsidRPr="00EE42B7">
              <w:rPr>
                <w:rFonts w:ascii="GHEA Grapalat" w:hAnsi="GHEA Grapalat" w:cs="Arial"/>
              </w:rPr>
              <w:t>ունեցող</w:t>
            </w:r>
            <w:proofErr w:type="spellEnd"/>
            <w:r w:rsidRPr="00EE42B7">
              <w:rPr>
                <w:rFonts w:ascii="GHEA Grapalat" w:hAnsi="GHEA Grapalat" w:cs="Arial"/>
              </w:rPr>
              <w:t xml:space="preserve"> </w:t>
            </w:r>
            <w:proofErr w:type="spellStart"/>
            <w:r w:rsidRPr="00EE42B7">
              <w:rPr>
                <w:rFonts w:ascii="GHEA Grapalat" w:hAnsi="GHEA Grapalat" w:cs="Arial"/>
              </w:rPr>
              <w:t>ջեռուցման</w:t>
            </w:r>
            <w:proofErr w:type="spellEnd"/>
            <w:r w:rsidRPr="00EE42B7">
              <w:rPr>
                <w:rFonts w:ascii="GHEA Grapalat" w:hAnsi="GHEA Grapalat" w:cs="Arial"/>
              </w:rPr>
              <w:t xml:space="preserve"> </w:t>
            </w:r>
            <w:proofErr w:type="spellStart"/>
            <w:r w:rsidRPr="00EE42B7">
              <w:rPr>
                <w:rFonts w:ascii="GHEA Grapalat" w:hAnsi="GHEA Grapalat" w:cs="Arial"/>
              </w:rPr>
              <w:t>խողովակնեի</w:t>
            </w:r>
            <w:proofErr w:type="spellEnd"/>
            <w:r w:rsidRPr="00EE42B7">
              <w:rPr>
                <w:rFonts w:ascii="GHEA Grapalat" w:hAnsi="GHEA Grapalat" w:cs="Arial"/>
              </w:rPr>
              <w:t xml:space="preserve"> ,</w:t>
            </w:r>
            <w:proofErr w:type="spellStart"/>
            <w:r w:rsidRPr="00EE42B7">
              <w:rPr>
                <w:rFonts w:ascii="GHEA Grapalat" w:hAnsi="GHEA Grapalat" w:cs="Arial"/>
              </w:rPr>
              <w:t>մարտկոցների</w:t>
            </w:r>
            <w:proofErr w:type="spellEnd"/>
            <w:r w:rsidRPr="00EE42B7">
              <w:rPr>
                <w:rFonts w:ascii="GHEA Grapalat" w:hAnsi="GHEA Grapalat" w:cs="Arial"/>
              </w:rPr>
              <w:t xml:space="preserve"> </w:t>
            </w:r>
            <w:proofErr w:type="spellStart"/>
            <w:r w:rsidRPr="00EE42B7">
              <w:rPr>
                <w:rFonts w:ascii="GHEA Grapalat" w:hAnsi="GHEA Grapalat" w:cs="Arial"/>
              </w:rPr>
              <w:t>ապամոնտաժում</w:t>
            </w:r>
            <w:proofErr w:type="spellEnd"/>
            <w:r w:rsidRPr="00EE42B7">
              <w:rPr>
                <w:rFonts w:ascii="GHEA Grapalat" w:hAnsi="GHEA Grapalat" w:cs="Arial"/>
              </w:rPr>
              <w:t xml:space="preserve"> և </w:t>
            </w:r>
            <w:proofErr w:type="spellStart"/>
            <w:r w:rsidRPr="00EE42B7">
              <w:rPr>
                <w:rFonts w:ascii="GHEA Grapalat" w:hAnsi="GHEA Grapalat" w:cs="Arial"/>
              </w:rPr>
              <w:t>մոնտաժում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79650B85"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կետ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3477DB3D" w14:textId="77777777" w:rsidR="00EE42B7" w:rsidRPr="00EE42B7" w:rsidRDefault="00EE42B7" w:rsidP="00EE42B7">
            <w:pPr>
              <w:jc w:val="center"/>
              <w:rPr>
                <w:rFonts w:ascii="GHEA Grapalat" w:hAnsi="GHEA Grapalat" w:cs="Arial"/>
              </w:rPr>
            </w:pPr>
            <w:r w:rsidRPr="00EE42B7">
              <w:rPr>
                <w:rFonts w:ascii="GHEA Grapalat" w:hAnsi="GHEA Grapalat" w:cs="Arial"/>
              </w:rPr>
              <w:t>160.0</w:t>
            </w:r>
          </w:p>
        </w:tc>
        <w:tc>
          <w:tcPr>
            <w:tcW w:w="1360" w:type="dxa"/>
            <w:tcBorders>
              <w:top w:val="nil"/>
              <w:left w:val="nil"/>
              <w:bottom w:val="single" w:sz="4" w:space="0" w:color="auto"/>
              <w:right w:val="single" w:sz="4" w:space="0" w:color="auto"/>
            </w:tcBorders>
            <w:shd w:val="clear" w:color="auto" w:fill="auto"/>
            <w:vAlign w:val="center"/>
            <w:hideMark/>
          </w:tcPr>
          <w:p w14:paraId="7522789E" w14:textId="77777777" w:rsidR="00EE42B7" w:rsidRPr="00EE42B7" w:rsidRDefault="00EE42B7" w:rsidP="00EE42B7">
            <w:pPr>
              <w:jc w:val="center"/>
              <w:rPr>
                <w:rFonts w:ascii="GHEA Grapalat" w:hAnsi="GHEA Grapalat" w:cs="Arial"/>
              </w:rPr>
            </w:pPr>
            <w:r w:rsidRPr="00EE42B7">
              <w:rPr>
                <w:rFonts w:ascii="GHEA Grapalat" w:hAnsi="GHEA Grapalat" w:cs="Arial"/>
              </w:rPr>
              <w:t>1.25</w:t>
            </w:r>
          </w:p>
        </w:tc>
        <w:tc>
          <w:tcPr>
            <w:tcW w:w="1740" w:type="dxa"/>
            <w:tcBorders>
              <w:top w:val="nil"/>
              <w:left w:val="nil"/>
              <w:bottom w:val="single" w:sz="4" w:space="0" w:color="auto"/>
              <w:right w:val="single" w:sz="4" w:space="0" w:color="auto"/>
            </w:tcBorders>
            <w:shd w:val="clear" w:color="auto" w:fill="auto"/>
            <w:vAlign w:val="center"/>
            <w:hideMark/>
          </w:tcPr>
          <w:p w14:paraId="467A2DD9" w14:textId="77777777" w:rsidR="00EE42B7" w:rsidRPr="00EE42B7" w:rsidRDefault="00EE42B7" w:rsidP="00EE42B7">
            <w:pPr>
              <w:jc w:val="center"/>
              <w:rPr>
                <w:rFonts w:ascii="GHEA Grapalat" w:hAnsi="GHEA Grapalat" w:cs="Arial"/>
              </w:rPr>
            </w:pPr>
            <w:r w:rsidRPr="00EE42B7">
              <w:rPr>
                <w:rFonts w:ascii="GHEA Grapalat" w:hAnsi="GHEA Grapalat" w:cs="Arial"/>
              </w:rPr>
              <w:t>200.00</w:t>
            </w:r>
          </w:p>
        </w:tc>
      </w:tr>
      <w:tr w:rsidR="00EE42B7" w:rsidRPr="00EE42B7" w14:paraId="2F4B4649" w14:textId="77777777" w:rsidTr="00EE42B7">
        <w:trPr>
          <w:trHeight w:val="67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3F2853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19EC6B1D" w14:textId="77777777" w:rsidR="00EE42B7" w:rsidRPr="00EE42B7" w:rsidRDefault="00EE42B7" w:rsidP="00EE42B7">
            <w:pPr>
              <w:rPr>
                <w:rFonts w:ascii="GHEA Grapalat" w:hAnsi="GHEA Grapalat" w:cs="Arial"/>
                <w:b/>
                <w:bCs/>
                <w:i/>
                <w:iCs/>
              </w:rPr>
            </w:pPr>
            <w:proofErr w:type="spellStart"/>
            <w:r w:rsidRPr="00EE42B7">
              <w:rPr>
                <w:rFonts w:ascii="GHEA Grapalat" w:hAnsi="GHEA Grapalat" w:cs="Arial"/>
                <w:b/>
                <w:bCs/>
                <w:i/>
                <w:iCs/>
              </w:rPr>
              <w:t>Ընդամենը</w:t>
            </w:r>
            <w:proofErr w:type="spellEnd"/>
            <w:r w:rsidRPr="00EE42B7">
              <w:rPr>
                <w:rFonts w:ascii="GHEA Grapalat" w:hAnsi="GHEA Grapalat" w:cs="Arial"/>
                <w:b/>
                <w:bCs/>
                <w:i/>
                <w:iCs/>
              </w:rPr>
              <w:t xml:space="preserve">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1DD607DC"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36F851F9"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6F6D8922"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5832C8B9"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215.00</w:t>
            </w:r>
          </w:p>
        </w:tc>
      </w:tr>
      <w:tr w:rsidR="00EE42B7" w:rsidRPr="00EE42B7" w14:paraId="6627C32B" w14:textId="77777777" w:rsidTr="00EE42B7">
        <w:trPr>
          <w:trHeight w:val="375"/>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75D439A1"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69B3D0E5"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Էլեկտրականություն</w:t>
            </w:r>
            <w:proofErr w:type="spellEnd"/>
          </w:p>
        </w:tc>
        <w:tc>
          <w:tcPr>
            <w:tcW w:w="940" w:type="dxa"/>
            <w:tcBorders>
              <w:top w:val="nil"/>
              <w:left w:val="nil"/>
              <w:bottom w:val="single" w:sz="4" w:space="0" w:color="auto"/>
              <w:right w:val="single" w:sz="4" w:space="0" w:color="auto"/>
            </w:tcBorders>
            <w:shd w:val="clear" w:color="000000" w:fill="D9D9D9"/>
            <w:vAlign w:val="center"/>
            <w:hideMark/>
          </w:tcPr>
          <w:p w14:paraId="3261C153"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6B4268B6"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6DB80CF8"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48D673DD"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047C34F5" w14:textId="77777777" w:rsidTr="00EE42B7">
        <w:trPr>
          <w:trHeight w:val="46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E773951"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000000" w:fill="FFFFFF"/>
            <w:vAlign w:val="center"/>
            <w:hideMark/>
          </w:tcPr>
          <w:p w14:paraId="5EDE9318"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մետաղական</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արկղ</w:t>
            </w:r>
            <w:proofErr w:type="spellEnd"/>
          </w:p>
        </w:tc>
        <w:tc>
          <w:tcPr>
            <w:tcW w:w="940" w:type="dxa"/>
            <w:tcBorders>
              <w:top w:val="nil"/>
              <w:left w:val="nil"/>
              <w:bottom w:val="nil"/>
              <w:right w:val="single" w:sz="4" w:space="0" w:color="auto"/>
            </w:tcBorders>
            <w:shd w:val="clear" w:color="000000" w:fill="FFFFFF"/>
            <w:vAlign w:val="center"/>
            <w:hideMark/>
          </w:tcPr>
          <w:p w14:paraId="1BBDE22D"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nil"/>
              <w:left w:val="nil"/>
              <w:bottom w:val="nil"/>
              <w:right w:val="single" w:sz="4" w:space="0" w:color="auto"/>
            </w:tcBorders>
            <w:shd w:val="clear" w:color="000000" w:fill="FFFFFF"/>
            <w:vAlign w:val="center"/>
            <w:hideMark/>
          </w:tcPr>
          <w:p w14:paraId="5E9AA5BF"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1</w:t>
            </w:r>
          </w:p>
        </w:tc>
        <w:tc>
          <w:tcPr>
            <w:tcW w:w="1360" w:type="dxa"/>
            <w:tcBorders>
              <w:top w:val="nil"/>
              <w:left w:val="nil"/>
              <w:bottom w:val="single" w:sz="4" w:space="0" w:color="auto"/>
              <w:right w:val="single" w:sz="4" w:space="0" w:color="auto"/>
            </w:tcBorders>
            <w:shd w:val="clear" w:color="000000" w:fill="FFFFFF"/>
            <w:vAlign w:val="center"/>
            <w:hideMark/>
          </w:tcPr>
          <w:p w14:paraId="6DD58293" w14:textId="77777777" w:rsidR="00EE42B7" w:rsidRPr="00EE42B7" w:rsidRDefault="00EE42B7" w:rsidP="00EE42B7">
            <w:pPr>
              <w:jc w:val="center"/>
              <w:rPr>
                <w:rFonts w:ascii="GHEA Grapalat" w:hAnsi="GHEA Grapalat" w:cs="Arial"/>
              </w:rPr>
            </w:pPr>
            <w:r w:rsidRPr="00EE42B7">
              <w:rPr>
                <w:rFonts w:ascii="GHEA Grapalat" w:hAnsi="GHEA Grapalat" w:cs="Arial"/>
              </w:rPr>
              <w:t>120.00</w:t>
            </w:r>
          </w:p>
        </w:tc>
        <w:tc>
          <w:tcPr>
            <w:tcW w:w="1740" w:type="dxa"/>
            <w:tcBorders>
              <w:top w:val="nil"/>
              <w:left w:val="nil"/>
              <w:bottom w:val="single" w:sz="4" w:space="0" w:color="auto"/>
              <w:right w:val="single" w:sz="4" w:space="0" w:color="auto"/>
            </w:tcBorders>
            <w:shd w:val="clear" w:color="000000" w:fill="FFFFFF"/>
            <w:vAlign w:val="center"/>
            <w:hideMark/>
          </w:tcPr>
          <w:p w14:paraId="32FF3AB6" w14:textId="77777777" w:rsidR="00EE42B7" w:rsidRPr="00EE42B7" w:rsidRDefault="00EE42B7" w:rsidP="00EE42B7">
            <w:pPr>
              <w:jc w:val="center"/>
              <w:rPr>
                <w:rFonts w:ascii="GHEA Grapalat" w:hAnsi="GHEA Grapalat" w:cs="Arial"/>
              </w:rPr>
            </w:pPr>
            <w:r w:rsidRPr="00EE42B7">
              <w:rPr>
                <w:rFonts w:ascii="GHEA Grapalat" w:hAnsi="GHEA Grapalat" w:cs="Arial"/>
              </w:rPr>
              <w:t>120.00</w:t>
            </w:r>
          </w:p>
        </w:tc>
      </w:tr>
      <w:tr w:rsidR="00EE42B7" w:rsidRPr="00EE42B7" w14:paraId="7D83A62A" w14:textId="77777777" w:rsidTr="00EE42B7">
        <w:trPr>
          <w:trHeight w:val="57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C085081"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000000" w:fill="FFFFFF"/>
            <w:vAlign w:val="center"/>
            <w:hideMark/>
          </w:tcPr>
          <w:p w14:paraId="560532DD"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Մալուխ</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պնղնձե</w:t>
            </w:r>
            <w:proofErr w:type="spellEnd"/>
            <w:r w:rsidRPr="00EE42B7">
              <w:rPr>
                <w:rFonts w:ascii="GHEA Grapalat" w:hAnsi="GHEA Grapalat" w:cs="Arial"/>
                <w:sz w:val="26"/>
                <w:szCs w:val="26"/>
              </w:rPr>
              <w:t xml:space="preserve"> ВВГ </w:t>
            </w:r>
            <w:proofErr w:type="spellStart"/>
            <w:r w:rsidRPr="00EE42B7">
              <w:rPr>
                <w:rFonts w:ascii="GHEA Grapalat" w:hAnsi="GHEA Grapalat" w:cs="Arial"/>
                <w:sz w:val="26"/>
                <w:szCs w:val="26"/>
              </w:rPr>
              <w:t>нг</w:t>
            </w:r>
            <w:proofErr w:type="spellEnd"/>
            <w:r w:rsidRPr="00EE42B7">
              <w:rPr>
                <w:rFonts w:ascii="GHEA Grapalat" w:hAnsi="GHEA Grapalat" w:cs="Arial"/>
                <w:sz w:val="26"/>
                <w:szCs w:val="26"/>
              </w:rPr>
              <w:t xml:space="preserve"> LS 3 * 1,5</w:t>
            </w:r>
          </w:p>
        </w:tc>
        <w:tc>
          <w:tcPr>
            <w:tcW w:w="940" w:type="dxa"/>
            <w:tcBorders>
              <w:top w:val="single" w:sz="4" w:space="0" w:color="auto"/>
              <w:left w:val="nil"/>
              <w:bottom w:val="nil"/>
              <w:right w:val="single" w:sz="4" w:space="0" w:color="auto"/>
            </w:tcBorders>
            <w:shd w:val="clear" w:color="000000" w:fill="FFFFFF"/>
            <w:vAlign w:val="center"/>
            <w:hideMark/>
          </w:tcPr>
          <w:p w14:paraId="207D2580"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7C145179"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1500</w:t>
            </w:r>
          </w:p>
        </w:tc>
        <w:tc>
          <w:tcPr>
            <w:tcW w:w="1360" w:type="dxa"/>
            <w:tcBorders>
              <w:top w:val="nil"/>
              <w:left w:val="nil"/>
              <w:bottom w:val="single" w:sz="4" w:space="0" w:color="auto"/>
              <w:right w:val="single" w:sz="4" w:space="0" w:color="auto"/>
            </w:tcBorders>
            <w:shd w:val="clear" w:color="000000" w:fill="FFFFFF"/>
            <w:vAlign w:val="center"/>
            <w:hideMark/>
          </w:tcPr>
          <w:p w14:paraId="32869514" w14:textId="77777777" w:rsidR="00EE42B7" w:rsidRPr="00EE42B7" w:rsidRDefault="00EE42B7" w:rsidP="00EE42B7">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000000" w:fill="FFFFFF"/>
            <w:vAlign w:val="center"/>
            <w:hideMark/>
          </w:tcPr>
          <w:p w14:paraId="7011FF7F" w14:textId="77777777" w:rsidR="00EE42B7" w:rsidRPr="00EE42B7" w:rsidRDefault="00EE42B7" w:rsidP="00EE42B7">
            <w:pPr>
              <w:jc w:val="center"/>
              <w:rPr>
                <w:rFonts w:ascii="GHEA Grapalat" w:hAnsi="GHEA Grapalat" w:cs="Arial"/>
              </w:rPr>
            </w:pPr>
            <w:r w:rsidRPr="00EE42B7">
              <w:rPr>
                <w:rFonts w:ascii="GHEA Grapalat" w:hAnsi="GHEA Grapalat" w:cs="Arial"/>
              </w:rPr>
              <w:t>750.00</w:t>
            </w:r>
          </w:p>
        </w:tc>
      </w:tr>
      <w:tr w:rsidR="00EE42B7" w:rsidRPr="00EE42B7" w14:paraId="53BC85D3" w14:textId="77777777" w:rsidTr="00EE42B7">
        <w:trPr>
          <w:trHeight w:val="7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E8AA35A"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000000" w:fill="FFFFFF"/>
            <w:vAlign w:val="center"/>
            <w:hideMark/>
          </w:tcPr>
          <w:p w14:paraId="67A9848A"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Մալուխ</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պնղնձե</w:t>
            </w:r>
            <w:proofErr w:type="spellEnd"/>
            <w:r w:rsidRPr="00EE42B7">
              <w:rPr>
                <w:rFonts w:ascii="GHEA Grapalat" w:hAnsi="GHEA Grapalat" w:cs="Arial"/>
                <w:sz w:val="26"/>
                <w:szCs w:val="26"/>
              </w:rPr>
              <w:t xml:space="preserve"> ВВГ </w:t>
            </w:r>
            <w:proofErr w:type="spellStart"/>
            <w:r w:rsidRPr="00EE42B7">
              <w:rPr>
                <w:rFonts w:ascii="GHEA Grapalat" w:hAnsi="GHEA Grapalat" w:cs="Arial"/>
                <w:sz w:val="26"/>
                <w:szCs w:val="26"/>
              </w:rPr>
              <w:t>нг</w:t>
            </w:r>
            <w:proofErr w:type="spellEnd"/>
            <w:r w:rsidRPr="00EE42B7">
              <w:rPr>
                <w:rFonts w:ascii="GHEA Grapalat" w:hAnsi="GHEA Grapalat" w:cs="Arial"/>
                <w:sz w:val="26"/>
                <w:szCs w:val="26"/>
              </w:rPr>
              <w:t xml:space="preserve"> LS 3 * 2,5</w:t>
            </w:r>
          </w:p>
        </w:tc>
        <w:tc>
          <w:tcPr>
            <w:tcW w:w="940" w:type="dxa"/>
            <w:tcBorders>
              <w:top w:val="single" w:sz="4" w:space="0" w:color="auto"/>
              <w:left w:val="nil"/>
              <w:bottom w:val="nil"/>
              <w:right w:val="single" w:sz="4" w:space="0" w:color="auto"/>
            </w:tcBorders>
            <w:shd w:val="clear" w:color="000000" w:fill="FFFFFF"/>
            <w:vAlign w:val="center"/>
            <w:hideMark/>
          </w:tcPr>
          <w:p w14:paraId="6D4EA1F5"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7CA82F8F"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300</w:t>
            </w:r>
          </w:p>
        </w:tc>
        <w:tc>
          <w:tcPr>
            <w:tcW w:w="1360" w:type="dxa"/>
            <w:tcBorders>
              <w:top w:val="nil"/>
              <w:left w:val="nil"/>
              <w:bottom w:val="single" w:sz="4" w:space="0" w:color="auto"/>
              <w:right w:val="single" w:sz="4" w:space="0" w:color="auto"/>
            </w:tcBorders>
            <w:shd w:val="clear" w:color="000000" w:fill="FFFFFF"/>
            <w:vAlign w:val="center"/>
            <w:hideMark/>
          </w:tcPr>
          <w:p w14:paraId="5B356F04" w14:textId="77777777" w:rsidR="00EE42B7" w:rsidRPr="00EE42B7" w:rsidRDefault="00EE42B7" w:rsidP="00EE42B7">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000000" w:fill="FFFFFF"/>
            <w:vAlign w:val="center"/>
            <w:hideMark/>
          </w:tcPr>
          <w:p w14:paraId="2BF0E637" w14:textId="77777777" w:rsidR="00EE42B7" w:rsidRPr="00EE42B7" w:rsidRDefault="00EE42B7" w:rsidP="00EE42B7">
            <w:pPr>
              <w:jc w:val="center"/>
              <w:rPr>
                <w:rFonts w:ascii="GHEA Grapalat" w:hAnsi="GHEA Grapalat" w:cs="Arial"/>
              </w:rPr>
            </w:pPr>
            <w:r w:rsidRPr="00EE42B7">
              <w:rPr>
                <w:rFonts w:ascii="GHEA Grapalat" w:hAnsi="GHEA Grapalat" w:cs="Arial"/>
              </w:rPr>
              <w:t>180.00</w:t>
            </w:r>
          </w:p>
        </w:tc>
      </w:tr>
      <w:tr w:rsidR="00EE42B7" w:rsidRPr="00EE42B7" w14:paraId="3BF455B8" w14:textId="77777777" w:rsidTr="00EE42B7">
        <w:trPr>
          <w:trHeight w:val="9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266D230"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000000" w:fill="FFFFFF"/>
            <w:vAlign w:val="center"/>
            <w:hideMark/>
          </w:tcPr>
          <w:p w14:paraId="3D9A2972"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Մալուխ</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պնղնձե</w:t>
            </w:r>
            <w:proofErr w:type="spellEnd"/>
            <w:r w:rsidRPr="00EE42B7">
              <w:rPr>
                <w:rFonts w:ascii="GHEA Grapalat" w:hAnsi="GHEA Grapalat" w:cs="Arial"/>
                <w:sz w:val="26"/>
                <w:szCs w:val="26"/>
              </w:rPr>
              <w:t xml:space="preserve"> ВВГ </w:t>
            </w:r>
            <w:proofErr w:type="spellStart"/>
            <w:r w:rsidRPr="00EE42B7">
              <w:rPr>
                <w:rFonts w:ascii="GHEA Grapalat" w:hAnsi="GHEA Grapalat" w:cs="Arial"/>
                <w:sz w:val="26"/>
                <w:szCs w:val="26"/>
              </w:rPr>
              <w:t>нг</w:t>
            </w:r>
            <w:proofErr w:type="spellEnd"/>
            <w:r w:rsidRPr="00EE42B7">
              <w:rPr>
                <w:rFonts w:ascii="GHEA Grapalat" w:hAnsi="GHEA Grapalat" w:cs="Arial"/>
                <w:sz w:val="26"/>
                <w:szCs w:val="26"/>
              </w:rPr>
              <w:t xml:space="preserve"> LS 3 *4</w:t>
            </w:r>
          </w:p>
        </w:tc>
        <w:tc>
          <w:tcPr>
            <w:tcW w:w="940" w:type="dxa"/>
            <w:tcBorders>
              <w:top w:val="single" w:sz="4" w:space="0" w:color="auto"/>
              <w:left w:val="nil"/>
              <w:bottom w:val="nil"/>
              <w:right w:val="single" w:sz="4" w:space="0" w:color="auto"/>
            </w:tcBorders>
            <w:shd w:val="clear" w:color="000000" w:fill="FFFFFF"/>
            <w:vAlign w:val="center"/>
            <w:hideMark/>
          </w:tcPr>
          <w:p w14:paraId="5E34C21F"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29080996"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200</w:t>
            </w:r>
          </w:p>
        </w:tc>
        <w:tc>
          <w:tcPr>
            <w:tcW w:w="1360" w:type="dxa"/>
            <w:tcBorders>
              <w:top w:val="nil"/>
              <w:left w:val="nil"/>
              <w:bottom w:val="single" w:sz="4" w:space="0" w:color="auto"/>
              <w:right w:val="single" w:sz="4" w:space="0" w:color="auto"/>
            </w:tcBorders>
            <w:shd w:val="clear" w:color="000000" w:fill="FFFFFF"/>
            <w:vAlign w:val="center"/>
            <w:hideMark/>
          </w:tcPr>
          <w:p w14:paraId="34648FAB" w14:textId="77777777" w:rsidR="00EE42B7" w:rsidRPr="00EE42B7" w:rsidRDefault="00EE42B7" w:rsidP="00EE42B7">
            <w:pPr>
              <w:jc w:val="center"/>
              <w:rPr>
                <w:rFonts w:ascii="GHEA Grapalat" w:hAnsi="GHEA Grapalat" w:cs="Arial"/>
              </w:rPr>
            </w:pPr>
            <w:r w:rsidRPr="00EE42B7">
              <w:rPr>
                <w:rFonts w:ascii="GHEA Grapalat" w:hAnsi="GHEA Grapalat" w:cs="Arial"/>
              </w:rPr>
              <w:t>1.20</w:t>
            </w:r>
          </w:p>
        </w:tc>
        <w:tc>
          <w:tcPr>
            <w:tcW w:w="1740" w:type="dxa"/>
            <w:tcBorders>
              <w:top w:val="nil"/>
              <w:left w:val="nil"/>
              <w:bottom w:val="single" w:sz="4" w:space="0" w:color="auto"/>
              <w:right w:val="single" w:sz="4" w:space="0" w:color="auto"/>
            </w:tcBorders>
            <w:shd w:val="clear" w:color="000000" w:fill="FFFFFF"/>
            <w:vAlign w:val="center"/>
            <w:hideMark/>
          </w:tcPr>
          <w:p w14:paraId="10E8543D" w14:textId="77777777" w:rsidR="00EE42B7" w:rsidRPr="00EE42B7" w:rsidRDefault="00EE42B7" w:rsidP="00EE42B7">
            <w:pPr>
              <w:jc w:val="center"/>
              <w:rPr>
                <w:rFonts w:ascii="GHEA Grapalat" w:hAnsi="GHEA Grapalat" w:cs="Arial"/>
              </w:rPr>
            </w:pPr>
            <w:r w:rsidRPr="00EE42B7">
              <w:rPr>
                <w:rFonts w:ascii="GHEA Grapalat" w:hAnsi="GHEA Grapalat" w:cs="Arial"/>
              </w:rPr>
              <w:t>240.00</w:t>
            </w:r>
          </w:p>
        </w:tc>
      </w:tr>
      <w:tr w:rsidR="00EE42B7" w:rsidRPr="00EE42B7" w14:paraId="6FECA1D9" w14:textId="77777777" w:rsidTr="00EE42B7">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789381B"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000000" w:fill="FFFFFF"/>
            <w:vAlign w:val="center"/>
            <w:hideMark/>
          </w:tcPr>
          <w:p w14:paraId="563A297E"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Մալուխ</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պնղնձե</w:t>
            </w:r>
            <w:proofErr w:type="spellEnd"/>
            <w:r w:rsidRPr="00EE42B7">
              <w:rPr>
                <w:rFonts w:ascii="GHEA Grapalat" w:hAnsi="GHEA Grapalat" w:cs="Arial"/>
                <w:sz w:val="26"/>
                <w:szCs w:val="26"/>
              </w:rPr>
              <w:t xml:space="preserve"> AВВГ 4 * 35</w:t>
            </w:r>
          </w:p>
        </w:tc>
        <w:tc>
          <w:tcPr>
            <w:tcW w:w="940" w:type="dxa"/>
            <w:tcBorders>
              <w:top w:val="single" w:sz="4" w:space="0" w:color="auto"/>
              <w:left w:val="nil"/>
              <w:bottom w:val="nil"/>
              <w:right w:val="single" w:sz="4" w:space="0" w:color="auto"/>
            </w:tcBorders>
            <w:shd w:val="clear" w:color="000000" w:fill="FFFFFF"/>
            <w:vAlign w:val="center"/>
            <w:hideMark/>
          </w:tcPr>
          <w:p w14:paraId="10569DC5"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65EF3D9F"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15</w:t>
            </w:r>
          </w:p>
        </w:tc>
        <w:tc>
          <w:tcPr>
            <w:tcW w:w="1360" w:type="dxa"/>
            <w:tcBorders>
              <w:top w:val="nil"/>
              <w:left w:val="nil"/>
              <w:bottom w:val="single" w:sz="4" w:space="0" w:color="auto"/>
              <w:right w:val="single" w:sz="4" w:space="0" w:color="auto"/>
            </w:tcBorders>
            <w:shd w:val="clear" w:color="000000" w:fill="FFFFFF"/>
            <w:vAlign w:val="center"/>
            <w:hideMark/>
          </w:tcPr>
          <w:p w14:paraId="261BD94D" w14:textId="77777777" w:rsidR="00EE42B7" w:rsidRPr="00EE42B7" w:rsidRDefault="00EE42B7" w:rsidP="00EE42B7">
            <w:pPr>
              <w:jc w:val="center"/>
              <w:rPr>
                <w:rFonts w:ascii="GHEA Grapalat" w:hAnsi="GHEA Grapalat" w:cs="Arial"/>
              </w:rPr>
            </w:pPr>
            <w:r w:rsidRPr="00EE42B7">
              <w:rPr>
                <w:rFonts w:ascii="GHEA Grapalat" w:hAnsi="GHEA Grapalat" w:cs="Arial"/>
              </w:rPr>
              <w:t>2.50</w:t>
            </w:r>
          </w:p>
        </w:tc>
        <w:tc>
          <w:tcPr>
            <w:tcW w:w="1740" w:type="dxa"/>
            <w:tcBorders>
              <w:top w:val="nil"/>
              <w:left w:val="nil"/>
              <w:bottom w:val="single" w:sz="4" w:space="0" w:color="auto"/>
              <w:right w:val="single" w:sz="4" w:space="0" w:color="auto"/>
            </w:tcBorders>
            <w:shd w:val="clear" w:color="000000" w:fill="FFFFFF"/>
            <w:vAlign w:val="center"/>
            <w:hideMark/>
          </w:tcPr>
          <w:p w14:paraId="156C1EF7" w14:textId="77777777" w:rsidR="00EE42B7" w:rsidRPr="00EE42B7" w:rsidRDefault="00EE42B7" w:rsidP="00EE42B7">
            <w:pPr>
              <w:jc w:val="center"/>
              <w:rPr>
                <w:rFonts w:ascii="GHEA Grapalat" w:hAnsi="GHEA Grapalat" w:cs="Arial"/>
              </w:rPr>
            </w:pPr>
            <w:r w:rsidRPr="00EE42B7">
              <w:rPr>
                <w:rFonts w:ascii="GHEA Grapalat" w:hAnsi="GHEA Grapalat" w:cs="Arial"/>
              </w:rPr>
              <w:t>37.50</w:t>
            </w:r>
          </w:p>
        </w:tc>
      </w:tr>
      <w:tr w:rsidR="00EE42B7" w:rsidRPr="00EE42B7" w14:paraId="58C0EF64" w14:textId="77777777" w:rsidTr="00EE42B7">
        <w:trPr>
          <w:trHeight w:val="6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40A03E8"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6060" w:type="dxa"/>
            <w:tcBorders>
              <w:top w:val="single" w:sz="4" w:space="0" w:color="auto"/>
              <w:left w:val="nil"/>
              <w:bottom w:val="nil"/>
              <w:right w:val="single" w:sz="4" w:space="0" w:color="auto"/>
            </w:tcBorders>
            <w:shd w:val="clear" w:color="000000" w:fill="FFFFFF"/>
            <w:vAlign w:val="center"/>
            <w:hideMark/>
          </w:tcPr>
          <w:p w14:paraId="6F44C1B5"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Ավտոմատ</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անջատիչ</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3BC82235"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07D52300"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5</w:t>
            </w:r>
          </w:p>
        </w:tc>
        <w:tc>
          <w:tcPr>
            <w:tcW w:w="1360" w:type="dxa"/>
            <w:tcBorders>
              <w:top w:val="nil"/>
              <w:left w:val="nil"/>
              <w:bottom w:val="single" w:sz="4" w:space="0" w:color="auto"/>
              <w:right w:val="single" w:sz="4" w:space="0" w:color="auto"/>
            </w:tcBorders>
            <w:shd w:val="clear" w:color="000000" w:fill="FFFFFF"/>
            <w:vAlign w:val="center"/>
            <w:hideMark/>
          </w:tcPr>
          <w:p w14:paraId="16AC5F04" w14:textId="77777777" w:rsidR="00EE42B7" w:rsidRPr="00EE42B7" w:rsidRDefault="00EE42B7" w:rsidP="00EE42B7">
            <w:pPr>
              <w:jc w:val="center"/>
              <w:rPr>
                <w:rFonts w:ascii="GHEA Grapalat" w:hAnsi="GHEA Grapalat" w:cs="Arial"/>
              </w:rPr>
            </w:pPr>
            <w:r w:rsidRPr="00EE42B7">
              <w:rPr>
                <w:rFonts w:ascii="GHEA Grapalat" w:hAnsi="GHEA Grapalat" w:cs="Arial"/>
              </w:rPr>
              <w:t>30.00</w:t>
            </w:r>
          </w:p>
        </w:tc>
        <w:tc>
          <w:tcPr>
            <w:tcW w:w="1740" w:type="dxa"/>
            <w:tcBorders>
              <w:top w:val="nil"/>
              <w:left w:val="nil"/>
              <w:bottom w:val="single" w:sz="4" w:space="0" w:color="auto"/>
              <w:right w:val="single" w:sz="4" w:space="0" w:color="auto"/>
            </w:tcBorders>
            <w:shd w:val="clear" w:color="000000" w:fill="FFFFFF"/>
            <w:vAlign w:val="center"/>
            <w:hideMark/>
          </w:tcPr>
          <w:p w14:paraId="6DC5CFC7" w14:textId="77777777" w:rsidR="00EE42B7" w:rsidRPr="00EE42B7" w:rsidRDefault="00EE42B7" w:rsidP="00EE42B7">
            <w:pPr>
              <w:jc w:val="center"/>
              <w:rPr>
                <w:rFonts w:ascii="GHEA Grapalat" w:hAnsi="GHEA Grapalat" w:cs="Arial"/>
              </w:rPr>
            </w:pPr>
            <w:r w:rsidRPr="00EE42B7">
              <w:rPr>
                <w:rFonts w:ascii="GHEA Grapalat" w:hAnsi="GHEA Grapalat" w:cs="Arial"/>
              </w:rPr>
              <w:t>150.00</w:t>
            </w:r>
          </w:p>
        </w:tc>
      </w:tr>
      <w:tr w:rsidR="00EE42B7" w:rsidRPr="00EE42B7" w14:paraId="572C1C1E" w14:textId="77777777" w:rsidTr="00EE42B7">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CACB0F5" w14:textId="77777777" w:rsidR="00EE42B7" w:rsidRPr="00EE42B7" w:rsidRDefault="00EE42B7" w:rsidP="00EE42B7">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000000" w:fill="FFFFFF"/>
            <w:vAlign w:val="center"/>
            <w:hideMark/>
          </w:tcPr>
          <w:p w14:paraId="080D9AD9"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կցորդիչ</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0CFA236B"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732D7644"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4</w:t>
            </w:r>
          </w:p>
        </w:tc>
        <w:tc>
          <w:tcPr>
            <w:tcW w:w="1360" w:type="dxa"/>
            <w:tcBorders>
              <w:top w:val="nil"/>
              <w:left w:val="nil"/>
              <w:bottom w:val="single" w:sz="4" w:space="0" w:color="auto"/>
              <w:right w:val="single" w:sz="4" w:space="0" w:color="auto"/>
            </w:tcBorders>
            <w:shd w:val="clear" w:color="000000" w:fill="FFFFFF"/>
            <w:vAlign w:val="center"/>
            <w:hideMark/>
          </w:tcPr>
          <w:p w14:paraId="321F09F6" w14:textId="77777777" w:rsidR="00EE42B7" w:rsidRPr="00EE42B7" w:rsidRDefault="00EE42B7" w:rsidP="00EE42B7">
            <w:pPr>
              <w:jc w:val="center"/>
              <w:rPr>
                <w:rFonts w:ascii="GHEA Grapalat" w:hAnsi="GHEA Grapalat" w:cs="Arial"/>
              </w:rPr>
            </w:pPr>
            <w:r w:rsidRPr="00EE42B7">
              <w:rPr>
                <w:rFonts w:ascii="GHEA Grapalat" w:hAnsi="GHEA Grapalat" w:cs="Arial"/>
              </w:rPr>
              <w:t>26.00</w:t>
            </w:r>
          </w:p>
        </w:tc>
        <w:tc>
          <w:tcPr>
            <w:tcW w:w="1740" w:type="dxa"/>
            <w:tcBorders>
              <w:top w:val="nil"/>
              <w:left w:val="nil"/>
              <w:bottom w:val="single" w:sz="4" w:space="0" w:color="auto"/>
              <w:right w:val="single" w:sz="4" w:space="0" w:color="auto"/>
            </w:tcBorders>
            <w:shd w:val="clear" w:color="000000" w:fill="FFFFFF"/>
            <w:vAlign w:val="center"/>
            <w:hideMark/>
          </w:tcPr>
          <w:p w14:paraId="6BCDF490" w14:textId="77777777" w:rsidR="00EE42B7" w:rsidRPr="00EE42B7" w:rsidRDefault="00EE42B7" w:rsidP="00EE42B7">
            <w:pPr>
              <w:jc w:val="center"/>
              <w:rPr>
                <w:rFonts w:ascii="GHEA Grapalat" w:hAnsi="GHEA Grapalat" w:cs="Arial"/>
              </w:rPr>
            </w:pPr>
            <w:r w:rsidRPr="00EE42B7">
              <w:rPr>
                <w:rFonts w:ascii="GHEA Grapalat" w:hAnsi="GHEA Grapalat" w:cs="Arial"/>
              </w:rPr>
              <w:t>104.00</w:t>
            </w:r>
          </w:p>
        </w:tc>
      </w:tr>
      <w:tr w:rsidR="00EE42B7" w:rsidRPr="00EE42B7" w14:paraId="6BCF6A3F" w14:textId="77777777" w:rsidTr="00EE42B7">
        <w:trPr>
          <w:trHeight w:val="7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23F82A4"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000000" w:fill="FFFFFF"/>
            <w:vAlign w:val="center"/>
            <w:hideMark/>
          </w:tcPr>
          <w:p w14:paraId="69839BF3"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Վարդակատակի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ապամոնտաժում</w:t>
            </w:r>
            <w:proofErr w:type="spellEnd"/>
            <w:r w:rsidRPr="00EE42B7">
              <w:rPr>
                <w:rFonts w:ascii="GHEA Grapalat" w:hAnsi="GHEA Grapalat" w:cs="Arial"/>
                <w:sz w:val="26"/>
                <w:szCs w:val="26"/>
              </w:rPr>
              <w:t xml:space="preserve"> և </w:t>
            </w:r>
            <w:proofErr w:type="spellStart"/>
            <w:r w:rsidRPr="00EE42B7">
              <w:rPr>
                <w:rFonts w:ascii="GHEA Grapalat" w:hAnsi="GHEA Grapalat" w:cs="Arial"/>
                <w:sz w:val="26"/>
                <w:szCs w:val="26"/>
              </w:rPr>
              <w:t>նորի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տեղադրում</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7902B954"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788CB59C"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314</w:t>
            </w:r>
          </w:p>
        </w:tc>
        <w:tc>
          <w:tcPr>
            <w:tcW w:w="1360" w:type="dxa"/>
            <w:tcBorders>
              <w:top w:val="nil"/>
              <w:left w:val="nil"/>
              <w:bottom w:val="single" w:sz="4" w:space="0" w:color="auto"/>
              <w:right w:val="single" w:sz="4" w:space="0" w:color="auto"/>
            </w:tcBorders>
            <w:shd w:val="clear" w:color="000000" w:fill="FFFFFF"/>
            <w:vAlign w:val="center"/>
            <w:hideMark/>
          </w:tcPr>
          <w:p w14:paraId="492029AB" w14:textId="77777777" w:rsidR="00EE42B7" w:rsidRPr="00EE42B7" w:rsidRDefault="00EE42B7" w:rsidP="00EE42B7">
            <w:pPr>
              <w:jc w:val="center"/>
              <w:rPr>
                <w:rFonts w:ascii="GHEA Grapalat" w:hAnsi="GHEA Grapalat" w:cs="Arial"/>
              </w:rPr>
            </w:pPr>
            <w:r w:rsidRPr="00EE42B7">
              <w:rPr>
                <w:rFonts w:ascii="GHEA Grapalat" w:hAnsi="GHEA Grapalat" w:cs="Arial"/>
              </w:rPr>
              <w:t>0.60</w:t>
            </w:r>
          </w:p>
        </w:tc>
        <w:tc>
          <w:tcPr>
            <w:tcW w:w="1740" w:type="dxa"/>
            <w:tcBorders>
              <w:top w:val="nil"/>
              <w:left w:val="nil"/>
              <w:bottom w:val="single" w:sz="4" w:space="0" w:color="auto"/>
              <w:right w:val="single" w:sz="4" w:space="0" w:color="auto"/>
            </w:tcBorders>
            <w:shd w:val="clear" w:color="000000" w:fill="FFFFFF"/>
            <w:vAlign w:val="center"/>
            <w:hideMark/>
          </w:tcPr>
          <w:p w14:paraId="71EB52AB" w14:textId="77777777" w:rsidR="00EE42B7" w:rsidRPr="00EE42B7" w:rsidRDefault="00EE42B7" w:rsidP="00EE42B7">
            <w:pPr>
              <w:jc w:val="center"/>
              <w:rPr>
                <w:rFonts w:ascii="GHEA Grapalat" w:hAnsi="GHEA Grapalat" w:cs="Arial"/>
              </w:rPr>
            </w:pPr>
            <w:r w:rsidRPr="00EE42B7">
              <w:rPr>
                <w:rFonts w:ascii="GHEA Grapalat" w:hAnsi="GHEA Grapalat" w:cs="Arial"/>
              </w:rPr>
              <w:t>188.40</w:t>
            </w:r>
          </w:p>
        </w:tc>
      </w:tr>
      <w:tr w:rsidR="00EE42B7" w:rsidRPr="00EE42B7" w14:paraId="1BC39982" w14:textId="77777777" w:rsidTr="00EE42B7">
        <w:trPr>
          <w:trHeight w:val="96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F2BE41B"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000000" w:fill="FFFFFF"/>
            <w:vAlign w:val="center"/>
            <w:hideMark/>
          </w:tcPr>
          <w:p w14:paraId="21DAA4F8"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Վարդակների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ապամոնտաժում</w:t>
            </w:r>
            <w:proofErr w:type="spellEnd"/>
            <w:r w:rsidRPr="00EE42B7">
              <w:rPr>
                <w:rFonts w:ascii="GHEA Grapalat" w:hAnsi="GHEA Grapalat" w:cs="Arial"/>
                <w:sz w:val="26"/>
                <w:szCs w:val="26"/>
              </w:rPr>
              <w:t xml:space="preserve"> և </w:t>
            </w:r>
            <w:proofErr w:type="spellStart"/>
            <w:r w:rsidRPr="00EE42B7">
              <w:rPr>
                <w:rFonts w:ascii="GHEA Grapalat" w:hAnsi="GHEA Grapalat" w:cs="Arial"/>
                <w:sz w:val="26"/>
                <w:szCs w:val="26"/>
              </w:rPr>
              <w:t>նորի</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տեղադրում</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5BF78AAB"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428FB463"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314</w:t>
            </w:r>
          </w:p>
        </w:tc>
        <w:tc>
          <w:tcPr>
            <w:tcW w:w="1360" w:type="dxa"/>
            <w:tcBorders>
              <w:top w:val="nil"/>
              <w:left w:val="nil"/>
              <w:bottom w:val="single" w:sz="4" w:space="0" w:color="auto"/>
              <w:right w:val="single" w:sz="4" w:space="0" w:color="auto"/>
            </w:tcBorders>
            <w:shd w:val="clear" w:color="000000" w:fill="FFFFFF"/>
            <w:vAlign w:val="center"/>
            <w:hideMark/>
          </w:tcPr>
          <w:p w14:paraId="1E0813E2" w14:textId="77777777" w:rsidR="00EE42B7" w:rsidRPr="00EE42B7" w:rsidRDefault="00EE42B7" w:rsidP="00EE42B7">
            <w:pPr>
              <w:jc w:val="center"/>
              <w:rPr>
                <w:rFonts w:ascii="GHEA Grapalat" w:hAnsi="GHEA Grapalat" w:cs="Arial"/>
              </w:rPr>
            </w:pPr>
            <w:r w:rsidRPr="00EE42B7">
              <w:rPr>
                <w:rFonts w:ascii="GHEA Grapalat" w:hAnsi="GHEA Grapalat" w:cs="Arial"/>
              </w:rPr>
              <w:t>0.55</w:t>
            </w:r>
          </w:p>
        </w:tc>
        <w:tc>
          <w:tcPr>
            <w:tcW w:w="1740" w:type="dxa"/>
            <w:tcBorders>
              <w:top w:val="nil"/>
              <w:left w:val="nil"/>
              <w:bottom w:val="single" w:sz="4" w:space="0" w:color="auto"/>
              <w:right w:val="single" w:sz="4" w:space="0" w:color="auto"/>
            </w:tcBorders>
            <w:shd w:val="clear" w:color="000000" w:fill="FFFFFF"/>
            <w:vAlign w:val="center"/>
            <w:hideMark/>
          </w:tcPr>
          <w:p w14:paraId="36EF7761" w14:textId="77777777" w:rsidR="00EE42B7" w:rsidRPr="00EE42B7" w:rsidRDefault="00EE42B7" w:rsidP="00EE42B7">
            <w:pPr>
              <w:jc w:val="center"/>
              <w:rPr>
                <w:rFonts w:ascii="GHEA Grapalat" w:hAnsi="GHEA Grapalat" w:cs="Arial"/>
              </w:rPr>
            </w:pPr>
            <w:r w:rsidRPr="00EE42B7">
              <w:rPr>
                <w:rFonts w:ascii="GHEA Grapalat" w:hAnsi="GHEA Grapalat" w:cs="Arial"/>
              </w:rPr>
              <w:t>172.70</w:t>
            </w:r>
          </w:p>
        </w:tc>
      </w:tr>
      <w:tr w:rsidR="00EE42B7" w:rsidRPr="00EE42B7" w14:paraId="5A081CBC" w14:textId="77777777" w:rsidTr="00EE42B7">
        <w:trPr>
          <w:trHeight w:val="82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9E4DED4" w14:textId="77777777" w:rsidR="00EE42B7" w:rsidRPr="00EE42B7" w:rsidRDefault="00EE42B7" w:rsidP="00EE42B7">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000000" w:fill="FFFFFF"/>
            <w:vAlign w:val="center"/>
            <w:hideMark/>
          </w:tcPr>
          <w:p w14:paraId="1C453340" w14:textId="77777777" w:rsidR="00EE42B7" w:rsidRPr="00EE42B7" w:rsidRDefault="00EE42B7" w:rsidP="00EE42B7">
            <w:pPr>
              <w:rPr>
                <w:rFonts w:ascii="GHEA Grapalat" w:hAnsi="GHEA Grapalat" w:cs="Arial"/>
                <w:sz w:val="26"/>
                <w:szCs w:val="26"/>
              </w:rPr>
            </w:pPr>
            <w:r w:rsidRPr="00EE42B7">
              <w:rPr>
                <w:rFonts w:ascii="GHEA Grapalat" w:hAnsi="GHEA Grapalat" w:cs="Arial"/>
                <w:sz w:val="26"/>
                <w:szCs w:val="26"/>
              </w:rPr>
              <w:t xml:space="preserve">ՊԱՄ </w:t>
            </w:r>
            <w:proofErr w:type="spellStart"/>
            <w:r w:rsidRPr="00EE42B7">
              <w:rPr>
                <w:rFonts w:ascii="GHEA Grapalat" w:hAnsi="GHEA Grapalat" w:cs="Arial"/>
                <w:sz w:val="26"/>
                <w:szCs w:val="26"/>
              </w:rPr>
              <w:t>սարքավորում</w:t>
            </w:r>
            <w:proofErr w:type="spellEnd"/>
            <w:r w:rsidRPr="00EE42B7">
              <w:rPr>
                <w:rFonts w:ascii="GHEA Grapalat" w:hAnsi="GHEA Grapalat" w:cs="Arial"/>
                <w:sz w:val="26"/>
                <w:szCs w:val="26"/>
              </w:rPr>
              <w:t xml:space="preserve">  250 Ա</w:t>
            </w:r>
          </w:p>
        </w:tc>
        <w:tc>
          <w:tcPr>
            <w:tcW w:w="940" w:type="dxa"/>
            <w:tcBorders>
              <w:top w:val="single" w:sz="4" w:space="0" w:color="auto"/>
              <w:left w:val="nil"/>
              <w:bottom w:val="nil"/>
              <w:right w:val="single" w:sz="4" w:space="0" w:color="auto"/>
            </w:tcBorders>
            <w:shd w:val="clear" w:color="000000" w:fill="FFFFFF"/>
            <w:vAlign w:val="center"/>
            <w:hideMark/>
          </w:tcPr>
          <w:p w14:paraId="25CBD5A0"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17CF1785"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1</w:t>
            </w:r>
          </w:p>
        </w:tc>
        <w:tc>
          <w:tcPr>
            <w:tcW w:w="1360" w:type="dxa"/>
            <w:tcBorders>
              <w:top w:val="nil"/>
              <w:left w:val="nil"/>
              <w:bottom w:val="single" w:sz="4" w:space="0" w:color="auto"/>
              <w:right w:val="single" w:sz="4" w:space="0" w:color="auto"/>
            </w:tcBorders>
            <w:shd w:val="clear" w:color="000000" w:fill="FFFFFF"/>
            <w:vAlign w:val="center"/>
            <w:hideMark/>
          </w:tcPr>
          <w:p w14:paraId="7EC60C39" w14:textId="77777777" w:rsidR="00EE42B7" w:rsidRPr="00EE42B7" w:rsidRDefault="00EE42B7" w:rsidP="00EE42B7">
            <w:pPr>
              <w:jc w:val="center"/>
              <w:rPr>
                <w:rFonts w:ascii="GHEA Grapalat" w:hAnsi="GHEA Grapalat" w:cs="Arial"/>
              </w:rPr>
            </w:pPr>
            <w:r w:rsidRPr="00EE42B7">
              <w:rPr>
                <w:rFonts w:ascii="GHEA Grapalat" w:hAnsi="GHEA Grapalat" w:cs="Arial"/>
              </w:rPr>
              <w:t>40.00</w:t>
            </w:r>
          </w:p>
        </w:tc>
        <w:tc>
          <w:tcPr>
            <w:tcW w:w="1740" w:type="dxa"/>
            <w:tcBorders>
              <w:top w:val="nil"/>
              <w:left w:val="nil"/>
              <w:bottom w:val="single" w:sz="4" w:space="0" w:color="auto"/>
              <w:right w:val="single" w:sz="4" w:space="0" w:color="auto"/>
            </w:tcBorders>
            <w:shd w:val="clear" w:color="000000" w:fill="FFFFFF"/>
            <w:vAlign w:val="center"/>
            <w:hideMark/>
          </w:tcPr>
          <w:p w14:paraId="0ECFEEC8" w14:textId="77777777" w:rsidR="00EE42B7" w:rsidRPr="00EE42B7" w:rsidRDefault="00EE42B7" w:rsidP="00EE42B7">
            <w:pPr>
              <w:jc w:val="center"/>
              <w:rPr>
                <w:rFonts w:ascii="GHEA Grapalat" w:hAnsi="GHEA Grapalat" w:cs="Arial"/>
              </w:rPr>
            </w:pPr>
            <w:r w:rsidRPr="00EE42B7">
              <w:rPr>
                <w:rFonts w:ascii="GHEA Grapalat" w:hAnsi="GHEA Grapalat" w:cs="Arial"/>
              </w:rPr>
              <w:t>40.00</w:t>
            </w:r>
          </w:p>
        </w:tc>
      </w:tr>
      <w:tr w:rsidR="00EE42B7" w:rsidRPr="00EE42B7" w14:paraId="25BAD5BC" w14:textId="77777777" w:rsidTr="00EE42B7">
        <w:trPr>
          <w:trHeight w:val="5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4434D57"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11</w:t>
            </w:r>
          </w:p>
        </w:tc>
        <w:tc>
          <w:tcPr>
            <w:tcW w:w="6060" w:type="dxa"/>
            <w:tcBorders>
              <w:top w:val="single" w:sz="4" w:space="0" w:color="auto"/>
              <w:left w:val="nil"/>
              <w:bottom w:val="nil"/>
              <w:right w:val="single" w:sz="4" w:space="0" w:color="auto"/>
            </w:tcBorders>
            <w:shd w:val="clear" w:color="000000" w:fill="FFFFFF"/>
            <w:vAlign w:val="center"/>
            <w:hideMark/>
          </w:tcPr>
          <w:p w14:paraId="24FAAB7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Անջատիչ</w:t>
            </w:r>
            <w:proofErr w:type="spellEnd"/>
            <w:r w:rsidRPr="00EE42B7">
              <w:rPr>
                <w:rFonts w:ascii="GHEA Grapalat" w:hAnsi="GHEA Grapalat" w:cs="Arial"/>
              </w:rPr>
              <w:t xml:space="preserve"> 2 - </w:t>
            </w:r>
            <w:proofErr w:type="spellStart"/>
            <w:r w:rsidRPr="00EE42B7">
              <w:rPr>
                <w:rFonts w:ascii="GHEA Grapalat" w:hAnsi="GHEA Grapalat" w:cs="Arial"/>
              </w:rPr>
              <w:t>տեղանի</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3F8FE7AA"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0EB747E4" w14:textId="77777777" w:rsidR="00EE42B7" w:rsidRPr="00EE42B7" w:rsidRDefault="00EE42B7" w:rsidP="00EE42B7">
            <w:pPr>
              <w:jc w:val="center"/>
              <w:rPr>
                <w:rFonts w:ascii="GHEA Grapalat" w:hAnsi="GHEA Grapalat" w:cs="Arial"/>
              </w:rPr>
            </w:pPr>
            <w:r w:rsidRPr="00EE42B7">
              <w:rPr>
                <w:rFonts w:ascii="GHEA Grapalat" w:hAnsi="GHEA Grapalat" w:cs="Arial"/>
              </w:rPr>
              <w:t>60</w:t>
            </w:r>
          </w:p>
        </w:tc>
        <w:tc>
          <w:tcPr>
            <w:tcW w:w="1360" w:type="dxa"/>
            <w:tcBorders>
              <w:top w:val="nil"/>
              <w:left w:val="nil"/>
              <w:bottom w:val="single" w:sz="4" w:space="0" w:color="auto"/>
              <w:right w:val="single" w:sz="4" w:space="0" w:color="auto"/>
            </w:tcBorders>
            <w:shd w:val="clear" w:color="auto" w:fill="auto"/>
            <w:vAlign w:val="center"/>
            <w:hideMark/>
          </w:tcPr>
          <w:p w14:paraId="284DB538" w14:textId="77777777" w:rsidR="00EE42B7" w:rsidRPr="00EE42B7" w:rsidRDefault="00EE42B7" w:rsidP="00EE42B7">
            <w:pPr>
              <w:jc w:val="center"/>
              <w:rPr>
                <w:rFonts w:ascii="GHEA Grapalat" w:hAnsi="GHEA Grapalat" w:cs="Arial"/>
              </w:rPr>
            </w:pPr>
            <w:r w:rsidRPr="00EE42B7">
              <w:rPr>
                <w:rFonts w:ascii="GHEA Grapalat" w:hAnsi="GHEA Grapalat" w:cs="Arial"/>
              </w:rPr>
              <w:t>0.55</w:t>
            </w:r>
          </w:p>
        </w:tc>
        <w:tc>
          <w:tcPr>
            <w:tcW w:w="1740" w:type="dxa"/>
            <w:tcBorders>
              <w:top w:val="nil"/>
              <w:left w:val="nil"/>
              <w:bottom w:val="single" w:sz="4" w:space="0" w:color="auto"/>
              <w:right w:val="single" w:sz="4" w:space="0" w:color="auto"/>
            </w:tcBorders>
            <w:shd w:val="clear" w:color="auto" w:fill="auto"/>
            <w:vAlign w:val="center"/>
            <w:hideMark/>
          </w:tcPr>
          <w:p w14:paraId="482DF272" w14:textId="77777777" w:rsidR="00EE42B7" w:rsidRPr="00EE42B7" w:rsidRDefault="00EE42B7" w:rsidP="00EE42B7">
            <w:pPr>
              <w:jc w:val="center"/>
              <w:rPr>
                <w:rFonts w:ascii="GHEA Grapalat" w:hAnsi="GHEA Grapalat" w:cs="Arial"/>
              </w:rPr>
            </w:pPr>
            <w:r w:rsidRPr="00EE42B7">
              <w:rPr>
                <w:rFonts w:ascii="GHEA Grapalat" w:hAnsi="GHEA Grapalat" w:cs="Arial"/>
              </w:rPr>
              <w:t>33.00</w:t>
            </w:r>
          </w:p>
        </w:tc>
      </w:tr>
      <w:tr w:rsidR="00EE42B7" w:rsidRPr="00EE42B7" w14:paraId="5CEE4F5A" w14:textId="77777777" w:rsidTr="00EE42B7">
        <w:trPr>
          <w:trHeight w:val="4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BA64A5E" w14:textId="77777777" w:rsidR="00EE42B7" w:rsidRPr="00EE42B7" w:rsidRDefault="00EE42B7" w:rsidP="00EE42B7">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000000" w:fill="FFFFFF"/>
            <w:vAlign w:val="center"/>
            <w:hideMark/>
          </w:tcPr>
          <w:p w14:paraId="057FAD0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Անցքերի</w:t>
            </w:r>
            <w:proofErr w:type="spellEnd"/>
            <w:r w:rsidRPr="00EE42B7">
              <w:rPr>
                <w:rFonts w:ascii="GHEA Grapalat" w:hAnsi="GHEA Grapalat" w:cs="Arial"/>
              </w:rPr>
              <w:t xml:space="preserve"> </w:t>
            </w:r>
            <w:proofErr w:type="spellStart"/>
            <w:r w:rsidRPr="00EE42B7">
              <w:rPr>
                <w:rFonts w:ascii="GHEA Grapalat" w:hAnsi="GHEA Grapalat" w:cs="Arial"/>
              </w:rPr>
              <w:t>բացում</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000000" w:fill="FFFFFF"/>
            <w:vAlign w:val="center"/>
            <w:hideMark/>
          </w:tcPr>
          <w:p w14:paraId="0E1E8858"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4461496C" w14:textId="77777777" w:rsidR="00EE42B7" w:rsidRPr="00EE42B7" w:rsidRDefault="00EE42B7" w:rsidP="00EE42B7">
            <w:pPr>
              <w:jc w:val="center"/>
              <w:rPr>
                <w:rFonts w:ascii="GHEA Grapalat" w:hAnsi="GHEA Grapalat" w:cs="Arial"/>
              </w:rPr>
            </w:pPr>
            <w:r w:rsidRPr="00EE42B7">
              <w:rPr>
                <w:rFonts w:ascii="GHEA Grapalat" w:hAnsi="GHEA Grapalat" w:cs="Arial"/>
              </w:rPr>
              <w:t>30</w:t>
            </w:r>
          </w:p>
        </w:tc>
        <w:tc>
          <w:tcPr>
            <w:tcW w:w="1360" w:type="dxa"/>
            <w:tcBorders>
              <w:top w:val="nil"/>
              <w:left w:val="nil"/>
              <w:bottom w:val="single" w:sz="4" w:space="0" w:color="auto"/>
              <w:right w:val="single" w:sz="4" w:space="0" w:color="auto"/>
            </w:tcBorders>
            <w:shd w:val="clear" w:color="auto" w:fill="auto"/>
            <w:vAlign w:val="center"/>
            <w:hideMark/>
          </w:tcPr>
          <w:p w14:paraId="634A8993" w14:textId="77777777" w:rsidR="00EE42B7" w:rsidRPr="00EE42B7" w:rsidRDefault="00EE42B7" w:rsidP="00EE42B7">
            <w:pPr>
              <w:jc w:val="center"/>
              <w:rPr>
                <w:rFonts w:ascii="GHEA Grapalat" w:hAnsi="GHEA Grapalat" w:cs="Arial"/>
              </w:rPr>
            </w:pPr>
            <w:r w:rsidRPr="00EE42B7">
              <w:rPr>
                <w:rFonts w:ascii="GHEA Grapalat" w:hAnsi="GHEA Grapalat" w:cs="Arial"/>
              </w:rPr>
              <w:t>2.00</w:t>
            </w:r>
          </w:p>
        </w:tc>
        <w:tc>
          <w:tcPr>
            <w:tcW w:w="1740" w:type="dxa"/>
            <w:tcBorders>
              <w:top w:val="nil"/>
              <w:left w:val="nil"/>
              <w:bottom w:val="single" w:sz="4" w:space="0" w:color="auto"/>
              <w:right w:val="single" w:sz="4" w:space="0" w:color="auto"/>
            </w:tcBorders>
            <w:shd w:val="clear" w:color="auto" w:fill="auto"/>
            <w:vAlign w:val="center"/>
            <w:hideMark/>
          </w:tcPr>
          <w:p w14:paraId="3D8CC856" w14:textId="77777777" w:rsidR="00EE42B7" w:rsidRPr="00EE42B7" w:rsidRDefault="00EE42B7" w:rsidP="00EE42B7">
            <w:pPr>
              <w:jc w:val="center"/>
              <w:rPr>
                <w:rFonts w:ascii="GHEA Grapalat" w:hAnsi="GHEA Grapalat" w:cs="Arial"/>
              </w:rPr>
            </w:pPr>
            <w:r w:rsidRPr="00EE42B7">
              <w:rPr>
                <w:rFonts w:ascii="GHEA Grapalat" w:hAnsi="GHEA Grapalat" w:cs="Arial"/>
              </w:rPr>
              <w:t>60.00</w:t>
            </w:r>
          </w:p>
        </w:tc>
      </w:tr>
      <w:tr w:rsidR="00EE42B7" w:rsidRPr="00EE42B7" w14:paraId="58B47951" w14:textId="77777777" w:rsidTr="00EE42B7">
        <w:trPr>
          <w:trHeight w:val="52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D670DCE" w14:textId="77777777" w:rsidR="00EE42B7" w:rsidRPr="00EE42B7" w:rsidRDefault="00EE42B7" w:rsidP="00EE42B7">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000000" w:fill="FFFFFF"/>
            <w:vAlign w:val="center"/>
            <w:hideMark/>
          </w:tcPr>
          <w:p w14:paraId="35897712"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Բաժանաման</w:t>
            </w:r>
            <w:proofErr w:type="spellEnd"/>
            <w:r w:rsidRPr="00EE42B7">
              <w:rPr>
                <w:rFonts w:ascii="GHEA Grapalat" w:hAnsi="GHEA Grapalat" w:cs="Arial"/>
              </w:rPr>
              <w:t xml:space="preserve"> </w:t>
            </w:r>
            <w:proofErr w:type="spellStart"/>
            <w:r w:rsidRPr="00EE42B7">
              <w:rPr>
                <w:rFonts w:ascii="GHEA Grapalat" w:hAnsi="GHEA Grapalat" w:cs="Arial"/>
              </w:rPr>
              <w:t>տուփ</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75A9C235"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կոմ</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0C8C4ED6" w14:textId="77777777" w:rsidR="00EE42B7" w:rsidRPr="00EE42B7" w:rsidRDefault="00EE42B7" w:rsidP="00EE42B7">
            <w:pPr>
              <w:jc w:val="center"/>
              <w:rPr>
                <w:rFonts w:ascii="GHEA Grapalat" w:hAnsi="GHEA Grapalat" w:cs="Arial"/>
              </w:rPr>
            </w:pPr>
            <w:r w:rsidRPr="00EE42B7">
              <w:rPr>
                <w:rFonts w:ascii="GHEA Grapalat" w:hAnsi="GHEA Grapalat" w:cs="Arial"/>
              </w:rPr>
              <w:t>10.0</w:t>
            </w:r>
          </w:p>
        </w:tc>
        <w:tc>
          <w:tcPr>
            <w:tcW w:w="1360" w:type="dxa"/>
            <w:tcBorders>
              <w:top w:val="nil"/>
              <w:left w:val="nil"/>
              <w:bottom w:val="single" w:sz="4" w:space="0" w:color="auto"/>
              <w:right w:val="single" w:sz="4" w:space="0" w:color="auto"/>
            </w:tcBorders>
            <w:shd w:val="clear" w:color="auto" w:fill="auto"/>
            <w:vAlign w:val="center"/>
            <w:hideMark/>
          </w:tcPr>
          <w:p w14:paraId="7DB92AA6" w14:textId="77777777" w:rsidR="00EE42B7" w:rsidRPr="00EE42B7" w:rsidRDefault="00EE42B7" w:rsidP="00EE42B7">
            <w:pPr>
              <w:jc w:val="center"/>
              <w:rPr>
                <w:rFonts w:ascii="GHEA Grapalat" w:hAnsi="GHEA Grapalat" w:cs="Arial"/>
              </w:rPr>
            </w:pPr>
            <w:r w:rsidRPr="00EE42B7">
              <w:rPr>
                <w:rFonts w:ascii="GHEA Grapalat" w:hAnsi="GHEA Grapalat" w:cs="Arial"/>
              </w:rPr>
              <w:t>1.50</w:t>
            </w:r>
          </w:p>
        </w:tc>
        <w:tc>
          <w:tcPr>
            <w:tcW w:w="1740" w:type="dxa"/>
            <w:tcBorders>
              <w:top w:val="nil"/>
              <w:left w:val="nil"/>
              <w:bottom w:val="single" w:sz="4" w:space="0" w:color="auto"/>
              <w:right w:val="single" w:sz="4" w:space="0" w:color="auto"/>
            </w:tcBorders>
            <w:shd w:val="clear" w:color="auto" w:fill="auto"/>
            <w:vAlign w:val="center"/>
            <w:hideMark/>
          </w:tcPr>
          <w:p w14:paraId="43A62A60" w14:textId="77777777" w:rsidR="00EE42B7" w:rsidRPr="00EE42B7" w:rsidRDefault="00EE42B7" w:rsidP="00EE42B7">
            <w:pPr>
              <w:jc w:val="center"/>
              <w:rPr>
                <w:rFonts w:ascii="GHEA Grapalat" w:hAnsi="GHEA Grapalat" w:cs="Arial"/>
              </w:rPr>
            </w:pPr>
            <w:r w:rsidRPr="00EE42B7">
              <w:rPr>
                <w:rFonts w:ascii="GHEA Grapalat" w:hAnsi="GHEA Grapalat" w:cs="Arial"/>
              </w:rPr>
              <w:t>15.00</w:t>
            </w:r>
          </w:p>
        </w:tc>
      </w:tr>
      <w:tr w:rsidR="00EE42B7" w:rsidRPr="00EE42B7" w14:paraId="61F068F4" w14:textId="77777777" w:rsidTr="00EE42B7">
        <w:trPr>
          <w:trHeight w:val="6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E9F0D77" w14:textId="77777777" w:rsidR="00EE42B7" w:rsidRPr="00EE42B7" w:rsidRDefault="00EE42B7" w:rsidP="00EE42B7">
            <w:pPr>
              <w:jc w:val="center"/>
              <w:rPr>
                <w:rFonts w:ascii="GHEA Grapalat" w:hAnsi="GHEA Grapalat" w:cs="Arial"/>
              </w:rPr>
            </w:pPr>
            <w:r w:rsidRPr="00EE42B7">
              <w:rPr>
                <w:rFonts w:ascii="GHEA Grapalat" w:hAnsi="GHEA Grapalat" w:cs="Arial"/>
              </w:rPr>
              <w:t>14</w:t>
            </w:r>
          </w:p>
        </w:tc>
        <w:tc>
          <w:tcPr>
            <w:tcW w:w="6060" w:type="dxa"/>
            <w:tcBorders>
              <w:top w:val="single" w:sz="4" w:space="0" w:color="auto"/>
              <w:left w:val="nil"/>
              <w:bottom w:val="nil"/>
              <w:right w:val="single" w:sz="4" w:space="0" w:color="auto"/>
            </w:tcBorders>
            <w:shd w:val="clear" w:color="000000" w:fill="FFFFFF"/>
            <w:vAlign w:val="center"/>
            <w:hideMark/>
          </w:tcPr>
          <w:p w14:paraId="56D45D6E"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հեռաղոսակապի</w:t>
            </w:r>
            <w:proofErr w:type="spellEnd"/>
            <w:r w:rsidRPr="00EE42B7">
              <w:rPr>
                <w:rFonts w:ascii="GHEA Grapalat" w:hAnsi="GHEA Grapalat" w:cs="Arial"/>
              </w:rPr>
              <w:t xml:space="preserve"> </w:t>
            </w:r>
            <w:proofErr w:type="spellStart"/>
            <w:r w:rsidRPr="00EE42B7">
              <w:rPr>
                <w:rFonts w:ascii="GHEA Grapalat" w:hAnsi="GHEA Grapalat" w:cs="Arial"/>
              </w:rPr>
              <w:t>ինտեռնետ</w:t>
            </w:r>
            <w:proofErr w:type="spellEnd"/>
            <w:r w:rsidRPr="00EE42B7">
              <w:rPr>
                <w:rFonts w:ascii="GHEA Grapalat" w:hAnsi="GHEA Grapalat" w:cs="Arial"/>
              </w:rPr>
              <w:t xml:space="preserve"> </w:t>
            </w:r>
            <w:proofErr w:type="spellStart"/>
            <w:r w:rsidRPr="00EE42B7">
              <w:rPr>
                <w:rFonts w:ascii="GHEA Grapalat" w:hAnsi="GHEA Grapalat" w:cs="Arial"/>
              </w:rPr>
              <w:t>կապի</w:t>
            </w:r>
            <w:proofErr w:type="spellEnd"/>
            <w:r w:rsidRPr="00EE42B7">
              <w:rPr>
                <w:rFonts w:ascii="GHEA Grapalat" w:hAnsi="GHEA Grapalat" w:cs="Arial"/>
              </w:rPr>
              <w:t xml:space="preserve"> </w:t>
            </w:r>
            <w:proofErr w:type="spellStart"/>
            <w:r w:rsidRPr="00EE42B7">
              <w:rPr>
                <w:rFonts w:ascii="GHEA Grapalat" w:hAnsi="GHEA Grapalat" w:cs="Arial"/>
              </w:rPr>
              <w:t>մալուխների</w:t>
            </w:r>
            <w:proofErr w:type="spellEnd"/>
            <w:r w:rsidRPr="00EE42B7">
              <w:rPr>
                <w:rFonts w:ascii="GHEA Grapalat" w:hAnsi="GHEA Grapalat" w:cs="Arial"/>
              </w:rPr>
              <w:t xml:space="preserve"> </w:t>
            </w:r>
            <w:proofErr w:type="spellStart"/>
            <w:r w:rsidRPr="00EE42B7">
              <w:rPr>
                <w:rFonts w:ascii="GHEA Grapalat" w:hAnsi="GHEA Grapalat" w:cs="Arial"/>
              </w:rPr>
              <w:t>մոնտաժում</w:t>
            </w:r>
            <w:proofErr w:type="spellEnd"/>
            <w:r w:rsidRPr="00EE42B7">
              <w:rPr>
                <w:rFonts w:ascii="GHEA Grapalat" w:hAnsi="GHEA Grapalat" w:cs="Arial"/>
              </w:rPr>
              <w:t xml:space="preserve"> </w:t>
            </w:r>
            <w:proofErr w:type="spellStart"/>
            <w:r w:rsidRPr="00EE42B7">
              <w:rPr>
                <w:rFonts w:ascii="GHEA Grapalat" w:hAnsi="GHEA Grapalat" w:cs="Arial"/>
              </w:rPr>
              <w:t>ներառյալ</w:t>
            </w:r>
            <w:proofErr w:type="spellEnd"/>
            <w:r w:rsidRPr="00EE42B7">
              <w:rPr>
                <w:rFonts w:ascii="GHEA Grapalat" w:hAnsi="GHEA Grapalat" w:cs="Arial"/>
              </w:rPr>
              <w:t xml:space="preserve"> </w:t>
            </w:r>
            <w:proofErr w:type="spellStart"/>
            <w:r w:rsidRPr="00EE42B7">
              <w:rPr>
                <w:rFonts w:ascii="GHEA Grapalat" w:hAnsi="GHEA Grapalat" w:cs="Arial"/>
              </w:rPr>
              <w:t>կցորդիչներն</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000000" w:fill="FFFFFF"/>
            <w:vAlign w:val="center"/>
            <w:hideMark/>
          </w:tcPr>
          <w:p w14:paraId="2C111E94" w14:textId="77777777" w:rsidR="00EE42B7" w:rsidRPr="00EE42B7" w:rsidRDefault="00EE42B7" w:rsidP="00EE42B7">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000000" w:fill="FFFFFF"/>
            <w:vAlign w:val="center"/>
            <w:hideMark/>
          </w:tcPr>
          <w:p w14:paraId="27CED089" w14:textId="77777777" w:rsidR="00EE42B7" w:rsidRPr="00EE42B7" w:rsidRDefault="00EE42B7" w:rsidP="00EE42B7">
            <w:pPr>
              <w:jc w:val="center"/>
              <w:rPr>
                <w:rFonts w:ascii="GHEA Grapalat" w:hAnsi="GHEA Grapalat" w:cs="Arial"/>
              </w:rPr>
            </w:pPr>
            <w:r w:rsidRPr="00EE42B7">
              <w:rPr>
                <w:rFonts w:ascii="GHEA Grapalat" w:hAnsi="GHEA Grapalat" w:cs="Arial"/>
              </w:rPr>
              <w:t>2780.0</w:t>
            </w:r>
          </w:p>
        </w:tc>
        <w:tc>
          <w:tcPr>
            <w:tcW w:w="1360" w:type="dxa"/>
            <w:tcBorders>
              <w:top w:val="nil"/>
              <w:left w:val="nil"/>
              <w:bottom w:val="single" w:sz="4" w:space="0" w:color="auto"/>
              <w:right w:val="single" w:sz="4" w:space="0" w:color="auto"/>
            </w:tcBorders>
            <w:shd w:val="clear" w:color="auto" w:fill="auto"/>
            <w:vAlign w:val="center"/>
            <w:hideMark/>
          </w:tcPr>
          <w:p w14:paraId="4422D729" w14:textId="77777777" w:rsidR="00EE42B7" w:rsidRPr="00EE42B7" w:rsidRDefault="00EE42B7" w:rsidP="00EE42B7">
            <w:pPr>
              <w:jc w:val="center"/>
              <w:rPr>
                <w:rFonts w:ascii="GHEA Grapalat" w:hAnsi="GHEA Grapalat" w:cs="Arial"/>
              </w:rPr>
            </w:pPr>
            <w:r w:rsidRPr="00EE42B7">
              <w:rPr>
                <w:rFonts w:ascii="GHEA Grapalat" w:hAnsi="GHEA Grapalat" w:cs="Arial"/>
              </w:rPr>
              <w:t>0.50</w:t>
            </w:r>
          </w:p>
        </w:tc>
        <w:tc>
          <w:tcPr>
            <w:tcW w:w="1740" w:type="dxa"/>
            <w:tcBorders>
              <w:top w:val="nil"/>
              <w:left w:val="nil"/>
              <w:bottom w:val="single" w:sz="4" w:space="0" w:color="auto"/>
              <w:right w:val="single" w:sz="4" w:space="0" w:color="auto"/>
            </w:tcBorders>
            <w:shd w:val="clear" w:color="auto" w:fill="auto"/>
            <w:vAlign w:val="center"/>
            <w:hideMark/>
          </w:tcPr>
          <w:p w14:paraId="07A50D00" w14:textId="77777777" w:rsidR="00EE42B7" w:rsidRPr="00EE42B7" w:rsidRDefault="00EE42B7" w:rsidP="00EE42B7">
            <w:pPr>
              <w:jc w:val="center"/>
              <w:rPr>
                <w:rFonts w:ascii="GHEA Grapalat" w:hAnsi="GHEA Grapalat" w:cs="Arial"/>
              </w:rPr>
            </w:pPr>
            <w:r w:rsidRPr="00EE42B7">
              <w:rPr>
                <w:rFonts w:ascii="GHEA Grapalat" w:hAnsi="GHEA Grapalat" w:cs="Arial"/>
              </w:rPr>
              <w:t>1390.00</w:t>
            </w:r>
          </w:p>
        </w:tc>
      </w:tr>
      <w:tr w:rsidR="00EE42B7" w:rsidRPr="00EE42B7" w14:paraId="1341FA08" w14:textId="77777777" w:rsidTr="00EE42B7">
        <w:trPr>
          <w:trHeight w:val="7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EF73C12" w14:textId="77777777" w:rsidR="00EE42B7" w:rsidRPr="00EE42B7" w:rsidRDefault="00EE42B7" w:rsidP="00EE42B7">
            <w:pPr>
              <w:jc w:val="center"/>
              <w:rPr>
                <w:rFonts w:ascii="GHEA Grapalat" w:hAnsi="GHEA Grapalat" w:cs="Arial"/>
              </w:rPr>
            </w:pPr>
            <w:r w:rsidRPr="00EE42B7">
              <w:rPr>
                <w:rFonts w:ascii="GHEA Grapalat" w:hAnsi="GHEA Grapalat" w:cs="Arial"/>
              </w:rPr>
              <w:t>15</w:t>
            </w:r>
          </w:p>
        </w:tc>
        <w:tc>
          <w:tcPr>
            <w:tcW w:w="6060" w:type="dxa"/>
            <w:tcBorders>
              <w:top w:val="single" w:sz="4" w:space="0" w:color="auto"/>
              <w:left w:val="nil"/>
              <w:bottom w:val="nil"/>
              <w:right w:val="single" w:sz="4" w:space="0" w:color="auto"/>
            </w:tcBorders>
            <w:shd w:val="clear" w:color="000000" w:fill="FFFFFF"/>
            <w:vAlign w:val="center"/>
            <w:hideMark/>
          </w:tcPr>
          <w:p w14:paraId="4DC859C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Լեդ</w:t>
            </w:r>
            <w:proofErr w:type="spellEnd"/>
            <w:r w:rsidRPr="00EE42B7">
              <w:rPr>
                <w:rFonts w:ascii="GHEA Grapalat" w:hAnsi="GHEA Grapalat" w:cs="Arial"/>
              </w:rPr>
              <w:t xml:space="preserve"> </w:t>
            </w:r>
            <w:proofErr w:type="spellStart"/>
            <w:r w:rsidRPr="00EE42B7">
              <w:rPr>
                <w:rFonts w:ascii="GHEA Grapalat" w:hAnsi="GHEA Grapalat" w:cs="Arial"/>
              </w:rPr>
              <w:t>լույսեր</w:t>
            </w:r>
            <w:proofErr w:type="spellEnd"/>
            <w:r w:rsidRPr="00EE42B7">
              <w:rPr>
                <w:rFonts w:ascii="GHEA Grapalat" w:hAnsi="GHEA Grapalat" w:cs="Arial"/>
              </w:rPr>
              <w:t xml:space="preserve"> 15Վտ </w:t>
            </w:r>
            <w:proofErr w:type="spellStart"/>
            <w:r w:rsidRPr="00EE42B7">
              <w:rPr>
                <w:rFonts w:ascii="GHEA Grapalat" w:hAnsi="GHEA Grapalat" w:cs="Arial"/>
              </w:rPr>
              <w:t>հզորությամբ</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1A29F075"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55FA69F5" w14:textId="77777777" w:rsidR="00EE42B7" w:rsidRPr="00EE42B7" w:rsidRDefault="00EE42B7" w:rsidP="00EE42B7">
            <w:pPr>
              <w:jc w:val="center"/>
              <w:rPr>
                <w:rFonts w:ascii="GHEA Grapalat" w:hAnsi="GHEA Grapalat" w:cs="Arial"/>
              </w:rPr>
            </w:pPr>
            <w:r w:rsidRPr="00EE42B7">
              <w:rPr>
                <w:rFonts w:ascii="GHEA Grapalat" w:hAnsi="GHEA Grapalat" w:cs="Arial"/>
              </w:rPr>
              <w:t>164</w:t>
            </w:r>
          </w:p>
        </w:tc>
        <w:tc>
          <w:tcPr>
            <w:tcW w:w="1360" w:type="dxa"/>
            <w:tcBorders>
              <w:top w:val="nil"/>
              <w:left w:val="nil"/>
              <w:bottom w:val="single" w:sz="4" w:space="0" w:color="auto"/>
              <w:right w:val="single" w:sz="4" w:space="0" w:color="auto"/>
            </w:tcBorders>
            <w:shd w:val="clear" w:color="auto" w:fill="auto"/>
            <w:vAlign w:val="center"/>
            <w:hideMark/>
          </w:tcPr>
          <w:p w14:paraId="02BFB15A" w14:textId="77777777" w:rsidR="00EE42B7" w:rsidRPr="00EE42B7" w:rsidRDefault="00EE42B7" w:rsidP="00EE42B7">
            <w:pPr>
              <w:jc w:val="center"/>
              <w:rPr>
                <w:rFonts w:ascii="GHEA Grapalat" w:hAnsi="GHEA Grapalat" w:cs="Arial"/>
              </w:rPr>
            </w:pPr>
            <w:r w:rsidRPr="00EE42B7">
              <w:rPr>
                <w:rFonts w:ascii="GHEA Grapalat" w:hAnsi="GHEA Grapalat" w:cs="Arial"/>
              </w:rPr>
              <w:t>8.50</w:t>
            </w:r>
          </w:p>
        </w:tc>
        <w:tc>
          <w:tcPr>
            <w:tcW w:w="1740" w:type="dxa"/>
            <w:tcBorders>
              <w:top w:val="nil"/>
              <w:left w:val="nil"/>
              <w:bottom w:val="single" w:sz="4" w:space="0" w:color="auto"/>
              <w:right w:val="single" w:sz="4" w:space="0" w:color="auto"/>
            </w:tcBorders>
            <w:shd w:val="clear" w:color="auto" w:fill="auto"/>
            <w:vAlign w:val="center"/>
            <w:hideMark/>
          </w:tcPr>
          <w:p w14:paraId="0F0378E7" w14:textId="77777777" w:rsidR="00EE42B7" w:rsidRPr="00EE42B7" w:rsidRDefault="00EE42B7" w:rsidP="00EE42B7">
            <w:pPr>
              <w:jc w:val="center"/>
              <w:rPr>
                <w:rFonts w:ascii="GHEA Grapalat" w:hAnsi="GHEA Grapalat" w:cs="Arial"/>
              </w:rPr>
            </w:pPr>
            <w:r w:rsidRPr="00EE42B7">
              <w:rPr>
                <w:rFonts w:ascii="GHEA Grapalat" w:hAnsi="GHEA Grapalat" w:cs="Arial"/>
              </w:rPr>
              <w:t>1394.00</w:t>
            </w:r>
          </w:p>
        </w:tc>
      </w:tr>
      <w:tr w:rsidR="00EE42B7" w:rsidRPr="00EE42B7" w14:paraId="5658E20A" w14:textId="77777777" w:rsidTr="00EE42B7">
        <w:trPr>
          <w:trHeight w:val="115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521D3A7"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5DC1AA33" w14:textId="77777777" w:rsidR="00EE42B7" w:rsidRPr="00EE42B7" w:rsidRDefault="00EE42B7" w:rsidP="00EE42B7">
            <w:pPr>
              <w:rPr>
                <w:rFonts w:ascii="GHEA Grapalat" w:hAnsi="GHEA Grapalat" w:cs="Arial"/>
                <w:b/>
                <w:bCs/>
                <w:i/>
                <w:iCs/>
              </w:rPr>
            </w:pPr>
            <w:proofErr w:type="spellStart"/>
            <w:r w:rsidRPr="00EE42B7">
              <w:rPr>
                <w:rFonts w:ascii="GHEA Grapalat" w:hAnsi="GHEA Grapalat" w:cs="Arial"/>
                <w:b/>
                <w:bCs/>
                <w:i/>
                <w:iCs/>
              </w:rPr>
              <w:t>Ընդամենը</w:t>
            </w:r>
            <w:proofErr w:type="spellEnd"/>
            <w:r w:rsidRPr="00EE42B7">
              <w:rPr>
                <w:rFonts w:ascii="GHEA Grapalat" w:hAnsi="GHEA Grapalat" w:cs="Arial"/>
                <w:b/>
                <w:bCs/>
                <w:i/>
                <w:iCs/>
              </w:rPr>
              <w:t xml:space="preserve">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69AB3C05"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692A6F52"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1BFD7F06"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66FEC1AC"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4874.60</w:t>
            </w:r>
          </w:p>
        </w:tc>
      </w:tr>
      <w:tr w:rsidR="00EE42B7" w:rsidRPr="00EE42B7" w14:paraId="72254E88" w14:textId="77777777" w:rsidTr="00EE42B7">
        <w:trPr>
          <w:trHeight w:val="1050"/>
        </w:trPr>
        <w:tc>
          <w:tcPr>
            <w:tcW w:w="895" w:type="dxa"/>
            <w:tcBorders>
              <w:top w:val="nil"/>
              <w:left w:val="single" w:sz="4" w:space="0" w:color="auto"/>
              <w:bottom w:val="single" w:sz="4" w:space="0" w:color="auto"/>
              <w:right w:val="single" w:sz="4" w:space="0" w:color="auto"/>
            </w:tcBorders>
            <w:shd w:val="clear" w:color="000000" w:fill="D9D9D9"/>
            <w:vAlign w:val="center"/>
            <w:hideMark/>
          </w:tcPr>
          <w:p w14:paraId="2AE46B7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D9D9D9"/>
            <w:vAlign w:val="center"/>
            <w:hideMark/>
          </w:tcPr>
          <w:p w14:paraId="17FB2878" w14:textId="77777777" w:rsidR="00EE42B7" w:rsidRPr="00EE42B7" w:rsidRDefault="00EE42B7" w:rsidP="00EE42B7">
            <w:pPr>
              <w:rPr>
                <w:rFonts w:ascii="GHEA Grapalat" w:hAnsi="GHEA Grapalat" w:cs="Arial"/>
                <w:b/>
                <w:bCs/>
                <w:sz w:val="26"/>
                <w:szCs w:val="26"/>
              </w:rPr>
            </w:pPr>
            <w:proofErr w:type="spellStart"/>
            <w:r w:rsidRPr="00EE42B7">
              <w:rPr>
                <w:rFonts w:ascii="GHEA Grapalat" w:hAnsi="GHEA Grapalat" w:cs="Arial"/>
                <w:b/>
                <w:bCs/>
                <w:sz w:val="26"/>
                <w:szCs w:val="26"/>
              </w:rPr>
              <w:t>Այլ</w:t>
            </w:r>
            <w:proofErr w:type="spellEnd"/>
            <w:r w:rsidRPr="00EE42B7">
              <w:rPr>
                <w:rFonts w:ascii="GHEA Grapalat" w:hAnsi="GHEA Grapalat" w:cs="Arial"/>
                <w:b/>
                <w:bCs/>
                <w:sz w:val="26"/>
                <w:szCs w:val="26"/>
              </w:rPr>
              <w:t xml:space="preserve"> </w:t>
            </w:r>
            <w:proofErr w:type="spellStart"/>
            <w:r w:rsidRPr="00EE42B7">
              <w:rPr>
                <w:rFonts w:ascii="GHEA Grapalat" w:hAnsi="GHEA Grapalat" w:cs="Arial"/>
                <w:b/>
                <w:bCs/>
                <w:sz w:val="26"/>
                <w:szCs w:val="26"/>
              </w:rPr>
              <w:t>աշխատանքներ</w:t>
            </w:r>
            <w:proofErr w:type="spellEnd"/>
          </w:p>
        </w:tc>
        <w:tc>
          <w:tcPr>
            <w:tcW w:w="940" w:type="dxa"/>
            <w:tcBorders>
              <w:top w:val="nil"/>
              <w:left w:val="nil"/>
              <w:bottom w:val="single" w:sz="4" w:space="0" w:color="auto"/>
              <w:right w:val="single" w:sz="4" w:space="0" w:color="auto"/>
            </w:tcBorders>
            <w:shd w:val="clear" w:color="000000" w:fill="D9D9D9"/>
            <w:vAlign w:val="center"/>
            <w:hideMark/>
          </w:tcPr>
          <w:p w14:paraId="194C4994"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240" w:type="dxa"/>
            <w:tcBorders>
              <w:top w:val="nil"/>
              <w:left w:val="nil"/>
              <w:bottom w:val="single" w:sz="4" w:space="0" w:color="auto"/>
              <w:right w:val="single" w:sz="4" w:space="0" w:color="auto"/>
            </w:tcBorders>
            <w:shd w:val="clear" w:color="000000" w:fill="D9D9D9"/>
            <w:vAlign w:val="center"/>
            <w:hideMark/>
          </w:tcPr>
          <w:p w14:paraId="1EAF7F45" w14:textId="77777777" w:rsidR="00EE42B7" w:rsidRPr="00EE42B7" w:rsidRDefault="00EE42B7" w:rsidP="00EE42B7">
            <w:pPr>
              <w:jc w:val="center"/>
              <w:rPr>
                <w:rFonts w:ascii="GHEA Grapalat" w:hAnsi="GHEA Grapalat" w:cs="Arial"/>
                <w:b/>
                <w:bCs/>
                <w:sz w:val="26"/>
                <w:szCs w:val="26"/>
              </w:rPr>
            </w:pPr>
            <w:r w:rsidRPr="00EE42B7">
              <w:rPr>
                <w:rFonts w:ascii="Calibri" w:hAnsi="Calibri" w:cs="Calibri"/>
                <w:b/>
                <w:bCs/>
                <w:sz w:val="26"/>
                <w:szCs w:val="26"/>
              </w:rPr>
              <w:t> </w:t>
            </w:r>
          </w:p>
        </w:tc>
        <w:tc>
          <w:tcPr>
            <w:tcW w:w="1360" w:type="dxa"/>
            <w:tcBorders>
              <w:top w:val="nil"/>
              <w:left w:val="nil"/>
              <w:bottom w:val="single" w:sz="4" w:space="0" w:color="auto"/>
              <w:right w:val="single" w:sz="4" w:space="0" w:color="auto"/>
            </w:tcBorders>
            <w:shd w:val="clear" w:color="000000" w:fill="D9D9D9"/>
            <w:vAlign w:val="center"/>
            <w:hideMark/>
          </w:tcPr>
          <w:p w14:paraId="4DB23F0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D9D9D9"/>
            <w:vAlign w:val="center"/>
            <w:hideMark/>
          </w:tcPr>
          <w:p w14:paraId="4A27C109" w14:textId="77777777" w:rsidR="00EE42B7" w:rsidRPr="00EE42B7" w:rsidRDefault="00EE42B7" w:rsidP="00EE42B7">
            <w:pPr>
              <w:jc w:val="center"/>
              <w:rPr>
                <w:rFonts w:ascii="GHEA Grapalat" w:hAnsi="GHEA Grapalat" w:cs="Arial"/>
              </w:rPr>
            </w:pPr>
            <w:r w:rsidRPr="00EE42B7">
              <w:rPr>
                <w:rFonts w:ascii="Calibri" w:hAnsi="Calibri" w:cs="Calibri"/>
              </w:rPr>
              <w:t> </w:t>
            </w:r>
          </w:p>
        </w:tc>
      </w:tr>
      <w:tr w:rsidR="00EE42B7" w:rsidRPr="00EE42B7" w14:paraId="64D57739" w14:textId="77777777" w:rsidTr="00EE42B7">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C42B690" w14:textId="77777777" w:rsidR="00EE42B7" w:rsidRPr="00EE42B7" w:rsidRDefault="00EE42B7" w:rsidP="00EE42B7">
            <w:pPr>
              <w:jc w:val="center"/>
              <w:rPr>
                <w:rFonts w:ascii="GHEA Grapalat" w:hAnsi="GHEA Grapalat" w:cs="Arial"/>
              </w:rPr>
            </w:pPr>
            <w:r w:rsidRPr="00EE42B7">
              <w:rPr>
                <w:rFonts w:ascii="GHEA Grapalat" w:hAnsi="GHEA Grapalat" w:cs="Arial"/>
              </w:rPr>
              <w:t>1</w:t>
            </w:r>
          </w:p>
        </w:tc>
        <w:tc>
          <w:tcPr>
            <w:tcW w:w="6060" w:type="dxa"/>
            <w:tcBorders>
              <w:top w:val="nil"/>
              <w:left w:val="nil"/>
              <w:bottom w:val="nil"/>
              <w:right w:val="single" w:sz="4" w:space="0" w:color="auto"/>
            </w:tcBorders>
            <w:shd w:val="clear" w:color="000000" w:fill="FFFFFF"/>
            <w:vAlign w:val="center"/>
            <w:hideMark/>
          </w:tcPr>
          <w:p w14:paraId="46626F3B"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Փական</w:t>
            </w:r>
            <w:proofErr w:type="spellEnd"/>
            <w:r w:rsidRPr="00EE42B7">
              <w:rPr>
                <w:rFonts w:ascii="GHEA Grapalat" w:hAnsi="GHEA Grapalat" w:cs="Arial"/>
                <w:sz w:val="26"/>
                <w:szCs w:val="26"/>
              </w:rPr>
              <w:t xml:space="preserve">  de20 </w:t>
            </w:r>
          </w:p>
        </w:tc>
        <w:tc>
          <w:tcPr>
            <w:tcW w:w="940" w:type="dxa"/>
            <w:tcBorders>
              <w:top w:val="nil"/>
              <w:left w:val="nil"/>
              <w:bottom w:val="nil"/>
              <w:right w:val="single" w:sz="4" w:space="0" w:color="auto"/>
            </w:tcBorders>
            <w:shd w:val="clear" w:color="000000" w:fill="FFFFFF"/>
            <w:vAlign w:val="center"/>
            <w:hideMark/>
          </w:tcPr>
          <w:p w14:paraId="4951F7C2"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nil"/>
              <w:left w:val="nil"/>
              <w:bottom w:val="nil"/>
              <w:right w:val="single" w:sz="4" w:space="0" w:color="auto"/>
            </w:tcBorders>
            <w:shd w:val="clear" w:color="000000" w:fill="FFFFFF"/>
            <w:vAlign w:val="center"/>
            <w:hideMark/>
          </w:tcPr>
          <w:p w14:paraId="689AB8B2"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15</w:t>
            </w:r>
          </w:p>
        </w:tc>
        <w:tc>
          <w:tcPr>
            <w:tcW w:w="1360" w:type="dxa"/>
            <w:tcBorders>
              <w:top w:val="nil"/>
              <w:left w:val="nil"/>
              <w:bottom w:val="single" w:sz="4" w:space="0" w:color="auto"/>
              <w:right w:val="single" w:sz="4" w:space="0" w:color="auto"/>
            </w:tcBorders>
            <w:shd w:val="clear" w:color="000000" w:fill="FFFFFF"/>
            <w:vAlign w:val="center"/>
            <w:hideMark/>
          </w:tcPr>
          <w:p w14:paraId="12AC8219" w14:textId="77777777" w:rsidR="00EE42B7" w:rsidRPr="00EE42B7" w:rsidRDefault="00EE42B7" w:rsidP="00EE42B7">
            <w:pPr>
              <w:jc w:val="center"/>
              <w:rPr>
                <w:rFonts w:ascii="GHEA Grapalat" w:hAnsi="GHEA Grapalat" w:cs="Arial"/>
              </w:rPr>
            </w:pPr>
            <w:r w:rsidRPr="00EE42B7">
              <w:rPr>
                <w:rFonts w:ascii="GHEA Grapalat" w:hAnsi="GHEA Grapalat" w:cs="Arial"/>
              </w:rPr>
              <w:t>2.20</w:t>
            </w:r>
          </w:p>
        </w:tc>
        <w:tc>
          <w:tcPr>
            <w:tcW w:w="1740" w:type="dxa"/>
            <w:tcBorders>
              <w:top w:val="nil"/>
              <w:left w:val="nil"/>
              <w:bottom w:val="single" w:sz="4" w:space="0" w:color="auto"/>
              <w:right w:val="single" w:sz="4" w:space="0" w:color="auto"/>
            </w:tcBorders>
            <w:shd w:val="clear" w:color="000000" w:fill="FFFFFF"/>
            <w:vAlign w:val="center"/>
            <w:hideMark/>
          </w:tcPr>
          <w:p w14:paraId="7F07AF1A" w14:textId="77777777" w:rsidR="00EE42B7" w:rsidRPr="00EE42B7" w:rsidRDefault="00EE42B7" w:rsidP="00EE42B7">
            <w:pPr>
              <w:jc w:val="center"/>
              <w:rPr>
                <w:rFonts w:ascii="GHEA Grapalat" w:hAnsi="GHEA Grapalat" w:cs="Arial"/>
              </w:rPr>
            </w:pPr>
            <w:r w:rsidRPr="00EE42B7">
              <w:rPr>
                <w:rFonts w:ascii="GHEA Grapalat" w:hAnsi="GHEA Grapalat" w:cs="Arial"/>
              </w:rPr>
              <w:t>33.00</w:t>
            </w:r>
          </w:p>
        </w:tc>
      </w:tr>
      <w:tr w:rsidR="00EE42B7" w:rsidRPr="00EE42B7" w14:paraId="63C62638" w14:textId="77777777" w:rsidTr="00EE42B7">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C4BAC6E" w14:textId="77777777" w:rsidR="00EE42B7" w:rsidRPr="00EE42B7" w:rsidRDefault="00EE42B7" w:rsidP="00EE42B7">
            <w:pPr>
              <w:jc w:val="center"/>
              <w:rPr>
                <w:rFonts w:ascii="GHEA Grapalat" w:hAnsi="GHEA Grapalat" w:cs="Arial"/>
              </w:rPr>
            </w:pPr>
            <w:r w:rsidRPr="00EE42B7">
              <w:rPr>
                <w:rFonts w:ascii="GHEA Grapalat" w:hAnsi="GHEA Grapalat" w:cs="Arial"/>
              </w:rPr>
              <w:t>2</w:t>
            </w:r>
          </w:p>
        </w:tc>
        <w:tc>
          <w:tcPr>
            <w:tcW w:w="6060" w:type="dxa"/>
            <w:tcBorders>
              <w:top w:val="single" w:sz="4" w:space="0" w:color="auto"/>
              <w:left w:val="nil"/>
              <w:bottom w:val="nil"/>
              <w:right w:val="single" w:sz="4" w:space="0" w:color="auto"/>
            </w:tcBorders>
            <w:shd w:val="clear" w:color="000000" w:fill="FFFFFF"/>
            <w:vAlign w:val="center"/>
            <w:hideMark/>
          </w:tcPr>
          <w:p w14:paraId="2E22F94A"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Փական</w:t>
            </w:r>
            <w:proofErr w:type="spellEnd"/>
            <w:r w:rsidRPr="00EE42B7">
              <w:rPr>
                <w:rFonts w:ascii="GHEA Grapalat" w:hAnsi="GHEA Grapalat" w:cs="Arial"/>
                <w:sz w:val="26"/>
                <w:szCs w:val="26"/>
              </w:rPr>
              <w:t xml:space="preserve">  de25 </w:t>
            </w:r>
          </w:p>
        </w:tc>
        <w:tc>
          <w:tcPr>
            <w:tcW w:w="940" w:type="dxa"/>
            <w:tcBorders>
              <w:top w:val="single" w:sz="4" w:space="0" w:color="auto"/>
              <w:left w:val="nil"/>
              <w:bottom w:val="nil"/>
              <w:right w:val="single" w:sz="4" w:space="0" w:color="auto"/>
            </w:tcBorders>
            <w:shd w:val="clear" w:color="000000" w:fill="FFFFFF"/>
            <w:vAlign w:val="center"/>
            <w:hideMark/>
          </w:tcPr>
          <w:p w14:paraId="0EC25325" w14:textId="77777777" w:rsidR="00EE42B7" w:rsidRPr="00EE42B7" w:rsidRDefault="00EE42B7" w:rsidP="00EE42B7">
            <w:pPr>
              <w:jc w:val="center"/>
              <w:rPr>
                <w:rFonts w:ascii="GHEA Grapalat" w:hAnsi="GHEA Grapalat" w:cs="Arial"/>
                <w:sz w:val="26"/>
                <w:szCs w:val="26"/>
              </w:rPr>
            </w:pPr>
            <w:proofErr w:type="spellStart"/>
            <w:r w:rsidRPr="00EE42B7">
              <w:rPr>
                <w:rFonts w:ascii="GHEA Grapalat" w:hAnsi="GHEA Grapalat" w:cs="Arial"/>
                <w:sz w:val="26"/>
                <w:szCs w:val="26"/>
              </w:rPr>
              <w:t>հատ</w:t>
            </w:r>
            <w:proofErr w:type="spellEnd"/>
          </w:p>
        </w:tc>
        <w:tc>
          <w:tcPr>
            <w:tcW w:w="1240" w:type="dxa"/>
            <w:tcBorders>
              <w:top w:val="single" w:sz="4" w:space="0" w:color="auto"/>
              <w:left w:val="nil"/>
              <w:bottom w:val="nil"/>
              <w:right w:val="single" w:sz="4" w:space="0" w:color="auto"/>
            </w:tcBorders>
            <w:shd w:val="clear" w:color="000000" w:fill="FFFFFF"/>
            <w:vAlign w:val="center"/>
            <w:hideMark/>
          </w:tcPr>
          <w:p w14:paraId="4FFC5BF3"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4</w:t>
            </w:r>
          </w:p>
        </w:tc>
        <w:tc>
          <w:tcPr>
            <w:tcW w:w="1360" w:type="dxa"/>
            <w:tcBorders>
              <w:top w:val="nil"/>
              <w:left w:val="nil"/>
              <w:bottom w:val="single" w:sz="4" w:space="0" w:color="auto"/>
              <w:right w:val="single" w:sz="4" w:space="0" w:color="auto"/>
            </w:tcBorders>
            <w:shd w:val="clear" w:color="000000" w:fill="FFFFFF"/>
            <w:vAlign w:val="center"/>
            <w:hideMark/>
          </w:tcPr>
          <w:p w14:paraId="1F606B3F"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740" w:type="dxa"/>
            <w:tcBorders>
              <w:top w:val="nil"/>
              <w:left w:val="nil"/>
              <w:bottom w:val="single" w:sz="4" w:space="0" w:color="auto"/>
              <w:right w:val="single" w:sz="4" w:space="0" w:color="auto"/>
            </w:tcBorders>
            <w:shd w:val="clear" w:color="000000" w:fill="FFFFFF"/>
            <w:vAlign w:val="center"/>
            <w:hideMark/>
          </w:tcPr>
          <w:p w14:paraId="50FF0DED" w14:textId="77777777" w:rsidR="00EE42B7" w:rsidRPr="00EE42B7" w:rsidRDefault="00EE42B7" w:rsidP="00EE42B7">
            <w:pPr>
              <w:jc w:val="center"/>
              <w:rPr>
                <w:rFonts w:ascii="GHEA Grapalat" w:hAnsi="GHEA Grapalat" w:cs="Arial"/>
              </w:rPr>
            </w:pPr>
            <w:r w:rsidRPr="00EE42B7">
              <w:rPr>
                <w:rFonts w:ascii="GHEA Grapalat" w:hAnsi="GHEA Grapalat" w:cs="Arial"/>
              </w:rPr>
              <w:t>12.00</w:t>
            </w:r>
          </w:p>
        </w:tc>
      </w:tr>
      <w:tr w:rsidR="00EE42B7" w:rsidRPr="00EE42B7" w14:paraId="62C1EB7B" w14:textId="77777777" w:rsidTr="00EE42B7">
        <w:trPr>
          <w:trHeight w:val="10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3B52C7A" w14:textId="77777777" w:rsidR="00EE42B7" w:rsidRPr="00EE42B7" w:rsidRDefault="00EE42B7" w:rsidP="00EE42B7">
            <w:pPr>
              <w:jc w:val="center"/>
              <w:rPr>
                <w:rFonts w:ascii="GHEA Grapalat" w:hAnsi="GHEA Grapalat" w:cs="Arial"/>
              </w:rPr>
            </w:pPr>
            <w:r w:rsidRPr="00EE42B7">
              <w:rPr>
                <w:rFonts w:ascii="GHEA Grapalat" w:hAnsi="GHEA Grapalat" w:cs="Arial"/>
              </w:rPr>
              <w:t>3</w:t>
            </w:r>
          </w:p>
        </w:tc>
        <w:tc>
          <w:tcPr>
            <w:tcW w:w="6060" w:type="dxa"/>
            <w:tcBorders>
              <w:top w:val="single" w:sz="4" w:space="0" w:color="auto"/>
              <w:left w:val="nil"/>
              <w:bottom w:val="nil"/>
              <w:right w:val="single" w:sz="4" w:space="0" w:color="auto"/>
            </w:tcBorders>
            <w:shd w:val="clear" w:color="000000" w:fill="FFFFFF"/>
            <w:vAlign w:val="center"/>
            <w:hideMark/>
          </w:tcPr>
          <w:p w14:paraId="18782102" w14:textId="77777777" w:rsidR="00EE42B7" w:rsidRPr="00EE42B7" w:rsidRDefault="00EE42B7" w:rsidP="00EE42B7">
            <w:pPr>
              <w:rPr>
                <w:rFonts w:ascii="GHEA Grapalat" w:hAnsi="GHEA Grapalat" w:cs="Arial"/>
                <w:sz w:val="26"/>
                <w:szCs w:val="26"/>
              </w:rPr>
            </w:pPr>
            <w:proofErr w:type="spellStart"/>
            <w:r w:rsidRPr="00EE42B7">
              <w:rPr>
                <w:rFonts w:ascii="GHEA Grapalat" w:hAnsi="GHEA Grapalat" w:cs="Arial"/>
                <w:sz w:val="26"/>
                <w:szCs w:val="26"/>
              </w:rPr>
              <w:t>Պոլիպրոպիլենե</w:t>
            </w:r>
            <w:proofErr w:type="spellEnd"/>
            <w:r w:rsidRPr="00EE42B7">
              <w:rPr>
                <w:rFonts w:ascii="GHEA Grapalat" w:hAnsi="GHEA Grapalat" w:cs="Arial"/>
                <w:sz w:val="26"/>
                <w:szCs w:val="26"/>
              </w:rPr>
              <w:t xml:space="preserve"> PPR </w:t>
            </w:r>
            <w:proofErr w:type="spellStart"/>
            <w:r w:rsidRPr="00EE42B7">
              <w:rPr>
                <w:rFonts w:ascii="GHEA Grapalat" w:hAnsi="GHEA Grapalat" w:cs="Arial"/>
                <w:sz w:val="26"/>
                <w:szCs w:val="26"/>
              </w:rPr>
              <w:t>խողովակներ</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ռետինե</w:t>
            </w:r>
            <w:proofErr w:type="spellEnd"/>
            <w:r w:rsidRPr="00EE42B7">
              <w:rPr>
                <w:rFonts w:ascii="GHEA Grapalat" w:hAnsi="GHEA Grapalat" w:cs="Arial"/>
                <w:sz w:val="26"/>
                <w:szCs w:val="26"/>
              </w:rPr>
              <w:t xml:space="preserve"> </w:t>
            </w:r>
            <w:proofErr w:type="spellStart"/>
            <w:r w:rsidRPr="00EE42B7">
              <w:rPr>
                <w:rFonts w:ascii="GHEA Grapalat" w:hAnsi="GHEA Grapalat" w:cs="Arial"/>
                <w:sz w:val="26"/>
                <w:szCs w:val="26"/>
              </w:rPr>
              <w:t>ջերմամեկուսիչով</w:t>
            </w:r>
            <w:proofErr w:type="spellEnd"/>
            <w:r w:rsidRPr="00EE42B7">
              <w:rPr>
                <w:rFonts w:ascii="GHEA Grapalat" w:hAnsi="GHEA Grapalat" w:cs="Arial"/>
                <w:sz w:val="26"/>
                <w:szCs w:val="26"/>
              </w:rPr>
              <w:t xml:space="preserve"> de20x2,3 </w:t>
            </w:r>
            <w:proofErr w:type="spellStart"/>
            <w:r w:rsidRPr="00EE42B7">
              <w:rPr>
                <w:rFonts w:ascii="GHEA Grapalat" w:hAnsi="GHEA Grapalat" w:cs="Arial"/>
                <w:sz w:val="26"/>
                <w:szCs w:val="26"/>
              </w:rPr>
              <w:t>փորձարկումով</w:t>
            </w:r>
            <w:proofErr w:type="spellEnd"/>
          </w:p>
        </w:tc>
        <w:tc>
          <w:tcPr>
            <w:tcW w:w="940" w:type="dxa"/>
            <w:tcBorders>
              <w:top w:val="single" w:sz="4" w:space="0" w:color="auto"/>
              <w:left w:val="nil"/>
              <w:bottom w:val="nil"/>
              <w:right w:val="single" w:sz="4" w:space="0" w:color="auto"/>
            </w:tcBorders>
            <w:shd w:val="clear" w:color="000000" w:fill="FFFFFF"/>
            <w:vAlign w:val="center"/>
            <w:hideMark/>
          </w:tcPr>
          <w:p w14:paraId="539717A7"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մ</w:t>
            </w:r>
          </w:p>
        </w:tc>
        <w:tc>
          <w:tcPr>
            <w:tcW w:w="1240" w:type="dxa"/>
            <w:tcBorders>
              <w:top w:val="single" w:sz="4" w:space="0" w:color="auto"/>
              <w:left w:val="nil"/>
              <w:bottom w:val="nil"/>
              <w:right w:val="single" w:sz="4" w:space="0" w:color="auto"/>
            </w:tcBorders>
            <w:shd w:val="clear" w:color="000000" w:fill="FFFFFF"/>
            <w:vAlign w:val="center"/>
            <w:hideMark/>
          </w:tcPr>
          <w:p w14:paraId="667337E9" w14:textId="77777777" w:rsidR="00EE42B7" w:rsidRPr="00EE42B7" w:rsidRDefault="00EE42B7" w:rsidP="00EE42B7">
            <w:pPr>
              <w:jc w:val="center"/>
              <w:rPr>
                <w:rFonts w:ascii="GHEA Grapalat" w:hAnsi="GHEA Grapalat" w:cs="Arial"/>
                <w:sz w:val="26"/>
                <w:szCs w:val="26"/>
              </w:rPr>
            </w:pPr>
            <w:r w:rsidRPr="00EE42B7">
              <w:rPr>
                <w:rFonts w:ascii="GHEA Grapalat" w:hAnsi="GHEA Grapalat" w:cs="Arial"/>
                <w:sz w:val="26"/>
                <w:szCs w:val="26"/>
              </w:rPr>
              <w:t>32</w:t>
            </w:r>
          </w:p>
        </w:tc>
        <w:tc>
          <w:tcPr>
            <w:tcW w:w="1360" w:type="dxa"/>
            <w:tcBorders>
              <w:top w:val="nil"/>
              <w:left w:val="nil"/>
              <w:bottom w:val="single" w:sz="4" w:space="0" w:color="auto"/>
              <w:right w:val="single" w:sz="4" w:space="0" w:color="auto"/>
            </w:tcBorders>
            <w:shd w:val="clear" w:color="000000" w:fill="FFFFFF"/>
            <w:vAlign w:val="center"/>
            <w:hideMark/>
          </w:tcPr>
          <w:p w14:paraId="6D34C21B" w14:textId="77777777" w:rsidR="00EE42B7" w:rsidRPr="00EE42B7" w:rsidRDefault="00EE42B7" w:rsidP="00EE42B7">
            <w:pPr>
              <w:jc w:val="center"/>
              <w:rPr>
                <w:rFonts w:ascii="GHEA Grapalat" w:hAnsi="GHEA Grapalat" w:cs="Arial"/>
              </w:rPr>
            </w:pPr>
            <w:r w:rsidRPr="00EE42B7">
              <w:rPr>
                <w:rFonts w:ascii="GHEA Grapalat" w:hAnsi="GHEA Grapalat" w:cs="Arial"/>
              </w:rPr>
              <w:t>2.20</w:t>
            </w:r>
          </w:p>
        </w:tc>
        <w:tc>
          <w:tcPr>
            <w:tcW w:w="1740" w:type="dxa"/>
            <w:tcBorders>
              <w:top w:val="nil"/>
              <w:left w:val="nil"/>
              <w:bottom w:val="single" w:sz="4" w:space="0" w:color="auto"/>
              <w:right w:val="single" w:sz="4" w:space="0" w:color="auto"/>
            </w:tcBorders>
            <w:shd w:val="clear" w:color="000000" w:fill="FFFFFF"/>
            <w:vAlign w:val="center"/>
            <w:hideMark/>
          </w:tcPr>
          <w:p w14:paraId="1C076532" w14:textId="77777777" w:rsidR="00EE42B7" w:rsidRPr="00EE42B7" w:rsidRDefault="00EE42B7" w:rsidP="00EE42B7">
            <w:pPr>
              <w:jc w:val="center"/>
              <w:rPr>
                <w:rFonts w:ascii="GHEA Grapalat" w:hAnsi="GHEA Grapalat" w:cs="Arial"/>
              </w:rPr>
            </w:pPr>
            <w:r w:rsidRPr="00EE42B7">
              <w:rPr>
                <w:rFonts w:ascii="GHEA Grapalat" w:hAnsi="GHEA Grapalat" w:cs="Arial"/>
              </w:rPr>
              <w:t>70.40</w:t>
            </w:r>
          </w:p>
        </w:tc>
      </w:tr>
      <w:tr w:rsidR="00EE42B7" w:rsidRPr="00EE42B7" w14:paraId="780215C8" w14:textId="77777777" w:rsidTr="00EE42B7">
        <w:trPr>
          <w:trHeight w:val="87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473AFFD"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6060" w:type="dxa"/>
            <w:tcBorders>
              <w:top w:val="single" w:sz="4" w:space="0" w:color="auto"/>
              <w:left w:val="nil"/>
              <w:bottom w:val="nil"/>
              <w:right w:val="single" w:sz="4" w:space="0" w:color="auto"/>
            </w:tcBorders>
            <w:shd w:val="clear" w:color="auto" w:fill="auto"/>
            <w:vAlign w:val="center"/>
            <w:hideMark/>
          </w:tcPr>
          <w:p w14:paraId="253362B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Պոլիպրոպիլենե</w:t>
            </w:r>
            <w:proofErr w:type="spellEnd"/>
            <w:r w:rsidRPr="00EE42B7">
              <w:rPr>
                <w:rFonts w:ascii="GHEA Grapalat" w:hAnsi="GHEA Grapalat" w:cs="Arial"/>
              </w:rPr>
              <w:t xml:space="preserve"> PPR </w:t>
            </w:r>
            <w:proofErr w:type="spellStart"/>
            <w:r w:rsidRPr="00EE42B7">
              <w:rPr>
                <w:rFonts w:ascii="GHEA Grapalat" w:hAnsi="GHEA Grapalat" w:cs="Arial"/>
              </w:rPr>
              <w:t>խողովակներ</w:t>
            </w:r>
            <w:proofErr w:type="spellEnd"/>
            <w:r w:rsidRPr="00EE42B7">
              <w:rPr>
                <w:rFonts w:ascii="GHEA Grapalat" w:hAnsi="GHEA Grapalat" w:cs="Arial"/>
              </w:rPr>
              <w:t xml:space="preserve"> </w:t>
            </w:r>
            <w:proofErr w:type="spellStart"/>
            <w:r w:rsidRPr="00EE42B7">
              <w:rPr>
                <w:rFonts w:ascii="GHEA Grapalat" w:hAnsi="GHEA Grapalat" w:cs="Arial"/>
              </w:rPr>
              <w:t>ռետինե</w:t>
            </w:r>
            <w:proofErr w:type="spellEnd"/>
            <w:r w:rsidRPr="00EE42B7">
              <w:rPr>
                <w:rFonts w:ascii="GHEA Grapalat" w:hAnsi="GHEA Grapalat" w:cs="Arial"/>
              </w:rPr>
              <w:t xml:space="preserve"> </w:t>
            </w:r>
            <w:proofErr w:type="spellStart"/>
            <w:r w:rsidRPr="00EE42B7">
              <w:rPr>
                <w:rFonts w:ascii="GHEA Grapalat" w:hAnsi="GHEA Grapalat" w:cs="Arial"/>
              </w:rPr>
              <w:t>ջերմամեկուսիչով</w:t>
            </w:r>
            <w:proofErr w:type="spellEnd"/>
            <w:r w:rsidRPr="00EE42B7">
              <w:rPr>
                <w:rFonts w:ascii="GHEA Grapalat" w:hAnsi="GHEA Grapalat" w:cs="Arial"/>
              </w:rPr>
              <w:t xml:space="preserve"> de25x2,3 </w:t>
            </w:r>
            <w:proofErr w:type="spellStart"/>
            <w:r w:rsidRPr="00EE42B7">
              <w:rPr>
                <w:rFonts w:ascii="GHEA Grapalat" w:hAnsi="GHEA Grapalat" w:cs="Arial"/>
              </w:rPr>
              <w:t>փորձարկումով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3F5FC0BB" w14:textId="77777777" w:rsidR="00EE42B7" w:rsidRPr="00EE42B7" w:rsidRDefault="00EE42B7" w:rsidP="00EE42B7">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57719821" w14:textId="77777777" w:rsidR="00EE42B7" w:rsidRPr="00EE42B7" w:rsidRDefault="00EE42B7" w:rsidP="00EE42B7">
            <w:pPr>
              <w:jc w:val="center"/>
              <w:rPr>
                <w:rFonts w:ascii="GHEA Grapalat" w:hAnsi="GHEA Grapalat" w:cs="Arial"/>
              </w:rPr>
            </w:pPr>
            <w:r w:rsidRPr="00EE42B7">
              <w:rPr>
                <w:rFonts w:ascii="GHEA Grapalat" w:hAnsi="GHEA Grapalat" w:cs="Arial"/>
              </w:rPr>
              <w:t>30.0</w:t>
            </w:r>
          </w:p>
        </w:tc>
        <w:tc>
          <w:tcPr>
            <w:tcW w:w="1360" w:type="dxa"/>
            <w:tcBorders>
              <w:top w:val="nil"/>
              <w:left w:val="nil"/>
              <w:bottom w:val="single" w:sz="4" w:space="0" w:color="auto"/>
              <w:right w:val="single" w:sz="4" w:space="0" w:color="auto"/>
            </w:tcBorders>
            <w:shd w:val="clear" w:color="auto" w:fill="auto"/>
            <w:vAlign w:val="center"/>
            <w:hideMark/>
          </w:tcPr>
          <w:p w14:paraId="3BE60DCB" w14:textId="77777777" w:rsidR="00EE42B7" w:rsidRPr="00EE42B7" w:rsidRDefault="00EE42B7" w:rsidP="00EE42B7">
            <w:pPr>
              <w:jc w:val="center"/>
              <w:rPr>
                <w:rFonts w:ascii="GHEA Grapalat" w:hAnsi="GHEA Grapalat" w:cs="Arial"/>
              </w:rPr>
            </w:pPr>
            <w:r w:rsidRPr="00EE42B7">
              <w:rPr>
                <w:rFonts w:ascii="GHEA Grapalat" w:hAnsi="GHEA Grapalat" w:cs="Arial"/>
              </w:rPr>
              <w:t>5.00</w:t>
            </w:r>
          </w:p>
        </w:tc>
        <w:tc>
          <w:tcPr>
            <w:tcW w:w="1740" w:type="dxa"/>
            <w:tcBorders>
              <w:top w:val="nil"/>
              <w:left w:val="nil"/>
              <w:bottom w:val="single" w:sz="4" w:space="0" w:color="auto"/>
              <w:right w:val="single" w:sz="4" w:space="0" w:color="auto"/>
            </w:tcBorders>
            <w:shd w:val="clear" w:color="auto" w:fill="auto"/>
            <w:vAlign w:val="center"/>
            <w:hideMark/>
          </w:tcPr>
          <w:p w14:paraId="03ABFC7E" w14:textId="77777777" w:rsidR="00EE42B7" w:rsidRPr="00EE42B7" w:rsidRDefault="00EE42B7" w:rsidP="00EE42B7">
            <w:pPr>
              <w:jc w:val="center"/>
              <w:rPr>
                <w:rFonts w:ascii="GHEA Grapalat" w:hAnsi="GHEA Grapalat" w:cs="Arial"/>
              </w:rPr>
            </w:pPr>
            <w:r w:rsidRPr="00EE42B7">
              <w:rPr>
                <w:rFonts w:ascii="GHEA Grapalat" w:hAnsi="GHEA Grapalat" w:cs="Arial"/>
              </w:rPr>
              <w:t>150.00</w:t>
            </w:r>
          </w:p>
        </w:tc>
      </w:tr>
      <w:tr w:rsidR="00EE42B7" w:rsidRPr="00EE42B7" w14:paraId="1AEBBF94" w14:textId="77777777" w:rsidTr="00EE42B7">
        <w:trPr>
          <w:trHeight w:val="67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30A99B6" w14:textId="77777777" w:rsidR="00EE42B7" w:rsidRPr="00EE42B7" w:rsidRDefault="00EE42B7" w:rsidP="00EE42B7">
            <w:pPr>
              <w:jc w:val="center"/>
              <w:rPr>
                <w:rFonts w:ascii="GHEA Grapalat" w:hAnsi="GHEA Grapalat" w:cs="Arial"/>
              </w:rPr>
            </w:pPr>
            <w:r w:rsidRPr="00EE42B7">
              <w:rPr>
                <w:rFonts w:ascii="GHEA Grapalat" w:hAnsi="GHEA Grapalat" w:cs="Arial"/>
              </w:rPr>
              <w:t>5</w:t>
            </w:r>
          </w:p>
        </w:tc>
        <w:tc>
          <w:tcPr>
            <w:tcW w:w="6060" w:type="dxa"/>
            <w:tcBorders>
              <w:top w:val="single" w:sz="4" w:space="0" w:color="auto"/>
              <w:left w:val="nil"/>
              <w:bottom w:val="nil"/>
              <w:right w:val="single" w:sz="4" w:space="0" w:color="auto"/>
            </w:tcBorders>
            <w:shd w:val="clear" w:color="auto" w:fill="auto"/>
            <w:vAlign w:val="center"/>
            <w:hideMark/>
          </w:tcPr>
          <w:p w14:paraId="48B79EE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Պոլիվինիքլորիդե</w:t>
            </w:r>
            <w:proofErr w:type="spellEnd"/>
            <w:r w:rsidRPr="00EE42B7">
              <w:rPr>
                <w:rFonts w:ascii="GHEA Grapalat" w:hAnsi="GHEA Grapalat" w:cs="Arial"/>
              </w:rPr>
              <w:t xml:space="preserve"> </w:t>
            </w:r>
            <w:proofErr w:type="spellStart"/>
            <w:r w:rsidRPr="00EE42B7">
              <w:rPr>
                <w:rFonts w:ascii="GHEA Grapalat" w:hAnsi="GHEA Grapalat" w:cs="Arial"/>
              </w:rPr>
              <w:t>կոյուղու</w:t>
            </w:r>
            <w:proofErr w:type="spellEnd"/>
            <w:r w:rsidRPr="00EE42B7">
              <w:rPr>
                <w:rFonts w:ascii="GHEA Grapalat" w:hAnsi="GHEA Grapalat" w:cs="Arial"/>
              </w:rPr>
              <w:t xml:space="preserve"> </w:t>
            </w:r>
            <w:proofErr w:type="spellStart"/>
            <w:r w:rsidRPr="00EE42B7">
              <w:rPr>
                <w:rFonts w:ascii="GHEA Grapalat" w:hAnsi="GHEA Grapalat" w:cs="Arial"/>
              </w:rPr>
              <w:t>խողովակների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Փ=50, </w:t>
            </w:r>
            <w:proofErr w:type="spellStart"/>
            <w:r w:rsidRPr="00EE42B7">
              <w:rPr>
                <w:rFonts w:ascii="GHEA Grapalat" w:hAnsi="GHEA Grapalat" w:cs="Arial"/>
              </w:rPr>
              <w:t>ռետինե</w:t>
            </w:r>
            <w:proofErr w:type="spellEnd"/>
            <w:r w:rsidRPr="00EE42B7">
              <w:rPr>
                <w:rFonts w:ascii="GHEA Grapalat" w:hAnsi="GHEA Grapalat" w:cs="Arial"/>
              </w:rPr>
              <w:t xml:space="preserve"> </w:t>
            </w:r>
            <w:proofErr w:type="spellStart"/>
            <w:r w:rsidRPr="00EE42B7">
              <w:rPr>
                <w:rFonts w:ascii="GHEA Grapalat" w:hAnsi="GHEA Grapalat" w:cs="Arial"/>
              </w:rPr>
              <w:t>սեղմիչ</w:t>
            </w:r>
            <w:proofErr w:type="spellEnd"/>
            <w:r w:rsidRPr="00EE42B7">
              <w:rPr>
                <w:rFonts w:ascii="GHEA Grapalat" w:hAnsi="GHEA Grapalat" w:cs="Arial"/>
              </w:rPr>
              <w:t xml:space="preserve"> </w:t>
            </w:r>
            <w:proofErr w:type="spellStart"/>
            <w:r w:rsidRPr="00EE42B7">
              <w:rPr>
                <w:rFonts w:ascii="GHEA Grapalat" w:hAnsi="GHEA Grapalat" w:cs="Arial"/>
              </w:rPr>
              <w:t>օղակներով</w:t>
            </w:r>
            <w:proofErr w:type="spellEnd"/>
            <w:r w:rsidRPr="00EE42B7">
              <w:rPr>
                <w:rFonts w:ascii="GHEA Grapalat" w:hAnsi="GHEA Grapalat" w:cs="Arial"/>
              </w:rPr>
              <w:t xml:space="preserve"> </w:t>
            </w:r>
            <w:proofErr w:type="spellStart"/>
            <w:r w:rsidRPr="00EE42B7">
              <w:rPr>
                <w:rFonts w:ascii="GHEA Grapalat" w:hAnsi="GHEA Grapalat" w:cs="Arial"/>
              </w:rPr>
              <w:t>փորձարկումով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4758D2B3"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3597FD63" w14:textId="77777777" w:rsidR="00EE42B7" w:rsidRPr="00EE42B7" w:rsidRDefault="00EE42B7" w:rsidP="00EE42B7">
            <w:pPr>
              <w:jc w:val="center"/>
              <w:rPr>
                <w:rFonts w:ascii="GHEA Grapalat" w:hAnsi="GHEA Grapalat" w:cs="Arial"/>
              </w:rPr>
            </w:pPr>
            <w:r w:rsidRPr="00EE42B7">
              <w:rPr>
                <w:rFonts w:ascii="GHEA Grapalat" w:hAnsi="GHEA Grapalat" w:cs="Arial"/>
              </w:rPr>
              <w:t>10.0</w:t>
            </w:r>
          </w:p>
        </w:tc>
        <w:tc>
          <w:tcPr>
            <w:tcW w:w="1360" w:type="dxa"/>
            <w:tcBorders>
              <w:top w:val="nil"/>
              <w:left w:val="nil"/>
              <w:bottom w:val="single" w:sz="4" w:space="0" w:color="auto"/>
              <w:right w:val="single" w:sz="4" w:space="0" w:color="auto"/>
            </w:tcBorders>
            <w:shd w:val="clear" w:color="auto" w:fill="auto"/>
            <w:vAlign w:val="center"/>
            <w:hideMark/>
          </w:tcPr>
          <w:p w14:paraId="22E08912" w14:textId="77777777" w:rsidR="00EE42B7" w:rsidRPr="00EE42B7" w:rsidRDefault="00EE42B7" w:rsidP="00EE42B7">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1AF743AB" w14:textId="77777777" w:rsidR="00EE42B7" w:rsidRPr="00EE42B7" w:rsidRDefault="00EE42B7" w:rsidP="00EE42B7">
            <w:pPr>
              <w:jc w:val="center"/>
              <w:rPr>
                <w:rFonts w:ascii="GHEA Grapalat" w:hAnsi="GHEA Grapalat" w:cs="Arial"/>
              </w:rPr>
            </w:pPr>
            <w:r w:rsidRPr="00EE42B7">
              <w:rPr>
                <w:rFonts w:ascii="GHEA Grapalat" w:hAnsi="GHEA Grapalat" w:cs="Arial"/>
              </w:rPr>
              <w:t>13.00</w:t>
            </w:r>
          </w:p>
        </w:tc>
      </w:tr>
      <w:tr w:rsidR="00EE42B7" w:rsidRPr="00EE42B7" w14:paraId="2F8F856D" w14:textId="77777777" w:rsidTr="00EE42B7">
        <w:trPr>
          <w:trHeight w:val="13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1215D0A" w14:textId="77777777" w:rsidR="00EE42B7" w:rsidRPr="00EE42B7" w:rsidRDefault="00EE42B7" w:rsidP="00EE42B7">
            <w:pPr>
              <w:jc w:val="center"/>
              <w:rPr>
                <w:rFonts w:ascii="GHEA Grapalat" w:hAnsi="GHEA Grapalat" w:cs="Arial"/>
              </w:rPr>
            </w:pPr>
            <w:r w:rsidRPr="00EE42B7">
              <w:rPr>
                <w:rFonts w:ascii="GHEA Grapalat" w:hAnsi="GHEA Grapalat" w:cs="Arial"/>
              </w:rPr>
              <w:lastRenderedPageBreak/>
              <w:t>6</w:t>
            </w:r>
          </w:p>
        </w:tc>
        <w:tc>
          <w:tcPr>
            <w:tcW w:w="6060" w:type="dxa"/>
            <w:tcBorders>
              <w:top w:val="single" w:sz="4" w:space="0" w:color="auto"/>
              <w:left w:val="nil"/>
              <w:bottom w:val="nil"/>
              <w:right w:val="single" w:sz="4" w:space="0" w:color="auto"/>
            </w:tcBorders>
            <w:shd w:val="clear" w:color="auto" w:fill="auto"/>
            <w:vAlign w:val="center"/>
            <w:hideMark/>
          </w:tcPr>
          <w:p w14:paraId="57FB4563"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Պոլիվինիքլորիդե</w:t>
            </w:r>
            <w:proofErr w:type="spellEnd"/>
            <w:r w:rsidRPr="00EE42B7">
              <w:rPr>
                <w:rFonts w:ascii="GHEA Grapalat" w:hAnsi="GHEA Grapalat" w:cs="Arial"/>
              </w:rPr>
              <w:t xml:space="preserve"> </w:t>
            </w:r>
            <w:proofErr w:type="spellStart"/>
            <w:r w:rsidRPr="00EE42B7">
              <w:rPr>
                <w:rFonts w:ascii="GHEA Grapalat" w:hAnsi="GHEA Grapalat" w:cs="Arial"/>
              </w:rPr>
              <w:t>կոյուղու</w:t>
            </w:r>
            <w:proofErr w:type="spellEnd"/>
            <w:r w:rsidRPr="00EE42B7">
              <w:rPr>
                <w:rFonts w:ascii="GHEA Grapalat" w:hAnsi="GHEA Grapalat" w:cs="Arial"/>
              </w:rPr>
              <w:t xml:space="preserve"> </w:t>
            </w:r>
            <w:proofErr w:type="spellStart"/>
            <w:r w:rsidRPr="00EE42B7">
              <w:rPr>
                <w:rFonts w:ascii="GHEA Grapalat" w:hAnsi="GHEA Grapalat" w:cs="Arial"/>
              </w:rPr>
              <w:t>ձևավոր</w:t>
            </w:r>
            <w:proofErr w:type="spellEnd"/>
            <w:r w:rsidRPr="00EE42B7">
              <w:rPr>
                <w:rFonts w:ascii="GHEA Grapalat" w:hAnsi="GHEA Grapalat" w:cs="Arial"/>
              </w:rPr>
              <w:t xml:space="preserve"> </w:t>
            </w:r>
            <w:proofErr w:type="spellStart"/>
            <w:r w:rsidRPr="00EE42B7">
              <w:rPr>
                <w:rFonts w:ascii="GHEA Grapalat" w:hAnsi="GHEA Grapalat" w:cs="Arial"/>
              </w:rPr>
              <w:t>մասերի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Փ=50 , </w:t>
            </w:r>
            <w:proofErr w:type="spellStart"/>
            <w:r w:rsidRPr="00EE42B7">
              <w:rPr>
                <w:rFonts w:ascii="GHEA Grapalat" w:hAnsi="GHEA Grapalat" w:cs="Arial"/>
              </w:rPr>
              <w:t>ռետինե</w:t>
            </w:r>
            <w:proofErr w:type="spellEnd"/>
            <w:r w:rsidRPr="00EE42B7">
              <w:rPr>
                <w:rFonts w:ascii="GHEA Grapalat" w:hAnsi="GHEA Grapalat" w:cs="Arial"/>
              </w:rPr>
              <w:t xml:space="preserve"> </w:t>
            </w:r>
            <w:proofErr w:type="spellStart"/>
            <w:r w:rsidRPr="00EE42B7">
              <w:rPr>
                <w:rFonts w:ascii="GHEA Grapalat" w:hAnsi="GHEA Grapalat" w:cs="Arial"/>
              </w:rPr>
              <w:t>սեղմիչ</w:t>
            </w:r>
            <w:proofErr w:type="spellEnd"/>
            <w:r w:rsidRPr="00EE42B7">
              <w:rPr>
                <w:rFonts w:ascii="GHEA Grapalat" w:hAnsi="GHEA Grapalat" w:cs="Arial"/>
              </w:rPr>
              <w:t xml:space="preserve"> </w:t>
            </w:r>
            <w:proofErr w:type="spellStart"/>
            <w:r w:rsidRPr="00EE42B7">
              <w:rPr>
                <w:rFonts w:ascii="GHEA Grapalat" w:hAnsi="GHEA Grapalat" w:cs="Arial"/>
              </w:rPr>
              <w:t>օղակներով</w:t>
            </w:r>
            <w:proofErr w:type="spellEnd"/>
            <w:r w:rsidRPr="00EE42B7">
              <w:rPr>
                <w:rFonts w:ascii="GHEA Grapalat" w:hAnsi="GHEA Grapalat" w:cs="Arial"/>
              </w:rPr>
              <w:t xml:space="preserve"> </w:t>
            </w:r>
            <w:proofErr w:type="spellStart"/>
            <w:r w:rsidRPr="00EE42B7">
              <w:rPr>
                <w:rFonts w:ascii="GHEA Grapalat" w:hAnsi="GHEA Grapalat" w:cs="Arial"/>
              </w:rPr>
              <w:t>փորձարկումով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5DA1D15D"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23E9B3EE" w14:textId="77777777" w:rsidR="00EE42B7" w:rsidRPr="00EE42B7" w:rsidRDefault="00EE42B7" w:rsidP="00EE42B7">
            <w:pPr>
              <w:jc w:val="center"/>
              <w:rPr>
                <w:rFonts w:ascii="GHEA Grapalat" w:hAnsi="GHEA Grapalat" w:cs="Arial"/>
              </w:rPr>
            </w:pPr>
            <w:r w:rsidRPr="00EE42B7">
              <w:rPr>
                <w:rFonts w:ascii="GHEA Grapalat" w:hAnsi="GHEA Grapalat" w:cs="Arial"/>
              </w:rPr>
              <w:t>5.0</w:t>
            </w:r>
          </w:p>
        </w:tc>
        <w:tc>
          <w:tcPr>
            <w:tcW w:w="1360" w:type="dxa"/>
            <w:tcBorders>
              <w:top w:val="nil"/>
              <w:left w:val="nil"/>
              <w:bottom w:val="single" w:sz="4" w:space="0" w:color="auto"/>
              <w:right w:val="single" w:sz="4" w:space="0" w:color="auto"/>
            </w:tcBorders>
            <w:shd w:val="clear" w:color="auto" w:fill="auto"/>
            <w:vAlign w:val="center"/>
            <w:hideMark/>
          </w:tcPr>
          <w:p w14:paraId="57A86E74" w14:textId="77777777" w:rsidR="00EE42B7" w:rsidRPr="00EE42B7" w:rsidRDefault="00EE42B7" w:rsidP="00EE42B7">
            <w:pPr>
              <w:jc w:val="center"/>
              <w:rPr>
                <w:rFonts w:ascii="GHEA Grapalat" w:hAnsi="GHEA Grapalat" w:cs="Arial"/>
              </w:rPr>
            </w:pPr>
            <w:r w:rsidRPr="00EE42B7">
              <w:rPr>
                <w:rFonts w:ascii="GHEA Grapalat" w:hAnsi="GHEA Grapalat" w:cs="Arial"/>
              </w:rPr>
              <w:t>1.30</w:t>
            </w:r>
          </w:p>
        </w:tc>
        <w:tc>
          <w:tcPr>
            <w:tcW w:w="1740" w:type="dxa"/>
            <w:tcBorders>
              <w:top w:val="nil"/>
              <w:left w:val="nil"/>
              <w:bottom w:val="single" w:sz="4" w:space="0" w:color="auto"/>
              <w:right w:val="single" w:sz="4" w:space="0" w:color="auto"/>
            </w:tcBorders>
            <w:shd w:val="clear" w:color="auto" w:fill="auto"/>
            <w:vAlign w:val="center"/>
            <w:hideMark/>
          </w:tcPr>
          <w:p w14:paraId="73A22C6F" w14:textId="77777777" w:rsidR="00EE42B7" w:rsidRPr="00EE42B7" w:rsidRDefault="00EE42B7" w:rsidP="00EE42B7">
            <w:pPr>
              <w:jc w:val="center"/>
              <w:rPr>
                <w:rFonts w:ascii="GHEA Grapalat" w:hAnsi="GHEA Grapalat" w:cs="Arial"/>
              </w:rPr>
            </w:pPr>
            <w:r w:rsidRPr="00EE42B7">
              <w:rPr>
                <w:rFonts w:ascii="GHEA Grapalat" w:hAnsi="GHEA Grapalat" w:cs="Arial"/>
              </w:rPr>
              <w:t>6.50</w:t>
            </w:r>
          </w:p>
        </w:tc>
      </w:tr>
      <w:tr w:rsidR="00EE42B7" w:rsidRPr="00EE42B7" w14:paraId="3BA08E3E" w14:textId="77777777" w:rsidTr="00EE42B7">
        <w:trPr>
          <w:trHeight w:val="109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FFE7E0A" w14:textId="77777777" w:rsidR="00EE42B7" w:rsidRPr="00EE42B7" w:rsidRDefault="00EE42B7" w:rsidP="00EE42B7">
            <w:pPr>
              <w:jc w:val="center"/>
              <w:rPr>
                <w:rFonts w:ascii="GHEA Grapalat" w:hAnsi="GHEA Grapalat" w:cs="Arial"/>
              </w:rPr>
            </w:pPr>
            <w:r w:rsidRPr="00EE42B7">
              <w:rPr>
                <w:rFonts w:ascii="GHEA Grapalat" w:hAnsi="GHEA Grapalat" w:cs="Arial"/>
              </w:rPr>
              <w:t>7</w:t>
            </w:r>
          </w:p>
        </w:tc>
        <w:tc>
          <w:tcPr>
            <w:tcW w:w="6060" w:type="dxa"/>
            <w:tcBorders>
              <w:top w:val="single" w:sz="4" w:space="0" w:color="auto"/>
              <w:left w:val="nil"/>
              <w:bottom w:val="nil"/>
              <w:right w:val="single" w:sz="4" w:space="0" w:color="auto"/>
            </w:tcBorders>
            <w:shd w:val="clear" w:color="auto" w:fill="auto"/>
            <w:vAlign w:val="center"/>
            <w:hideMark/>
          </w:tcPr>
          <w:p w14:paraId="51361E7F"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Պոլիվինիքլորիդե</w:t>
            </w:r>
            <w:proofErr w:type="spellEnd"/>
            <w:r w:rsidRPr="00EE42B7">
              <w:rPr>
                <w:rFonts w:ascii="GHEA Grapalat" w:hAnsi="GHEA Grapalat" w:cs="Arial"/>
              </w:rPr>
              <w:t xml:space="preserve"> </w:t>
            </w:r>
            <w:proofErr w:type="spellStart"/>
            <w:r w:rsidRPr="00EE42B7">
              <w:rPr>
                <w:rFonts w:ascii="GHEA Grapalat" w:hAnsi="GHEA Grapalat" w:cs="Arial"/>
              </w:rPr>
              <w:t>կոյուղու</w:t>
            </w:r>
            <w:proofErr w:type="spellEnd"/>
            <w:r w:rsidRPr="00EE42B7">
              <w:rPr>
                <w:rFonts w:ascii="GHEA Grapalat" w:hAnsi="GHEA Grapalat" w:cs="Arial"/>
              </w:rPr>
              <w:t xml:space="preserve"> </w:t>
            </w:r>
            <w:proofErr w:type="spellStart"/>
            <w:r w:rsidRPr="00EE42B7">
              <w:rPr>
                <w:rFonts w:ascii="GHEA Grapalat" w:hAnsi="GHEA Grapalat" w:cs="Arial"/>
              </w:rPr>
              <w:t>ձևավոր</w:t>
            </w:r>
            <w:proofErr w:type="spellEnd"/>
            <w:r w:rsidRPr="00EE42B7">
              <w:rPr>
                <w:rFonts w:ascii="GHEA Grapalat" w:hAnsi="GHEA Grapalat" w:cs="Arial"/>
              </w:rPr>
              <w:t xml:space="preserve"> </w:t>
            </w:r>
            <w:proofErr w:type="spellStart"/>
            <w:r w:rsidRPr="00EE42B7">
              <w:rPr>
                <w:rFonts w:ascii="GHEA Grapalat" w:hAnsi="GHEA Grapalat" w:cs="Arial"/>
              </w:rPr>
              <w:t>մասերի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Փ=110, </w:t>
            </w:r>
            <w:proofErr w:type="spellStart"/>
            <w:r w:rsidRPr="00EE42B7">
              <w:rPr>
                <w:rFonts w:ascii="GHEA Grapalat" w:hAnsi="GHEA Grapalat" w:cs="Arial"/>
              </w:rPr>
              <w:t>ռետինե</w:t>
            </w:r>
            <w:proofErr w:type="spellEnd"/>
            <w:r w:rsidRPr="00EE42B7">
              <w:rPr>
                <w:rFonts w:ascii="GHEA Grapalat" w:hAnsi="GHEA Grapalat" w:cs="Arial"/>
              </w:rPr>
              <w:t xml:space="preserve"> </w:t>
            </w:r>
            <w:proofErr w:type="spellStart"/>
            <w:r w:rsidRPr="00EE42B7">
              <w:rPr>
                <w:rFonts w:ascii="GHEA Grapalat" w:hAnsi="GHEA Grapalat" w:cs="Arial"/>
              </w:rPr>
              <w:t>սեղմիչ</w:t>
            </w:r>
            <w:proofErr w:type="spellEnd"/>
            <w:r w:rsidRPr="00EE42B7">
              <w:rPr>
                <w:rFonts w:ascii="GHEA Grapalat" w:hAnsi="GHEA Grapalat" w:cs="Arial"/>
              </w:rPr>
              <w:t xml:space="preserve"> </w:t>
            </w:r>
            <w:proofErr w:type="spellStart"/>
            <w:r w:rsidRPr="00EE42B7">
              <w:rPr>
                <w:rFonts w:ascii="GHEA Grapalat" w:hAnsi="GHEA Grapalat" w:cs="Arial"/>
              </w:rPr>
              <w:t>օղակներով</w:t>
            </w:r>
            <w:proofErr w:type="spellEnd"/>
            <w:r w:rsidRPr="00EE42B7">
              <w:rPr>
                <w:rFonts w:ascii="GHEA Grapalat" w:hAnsi="GHEA Grapalat" w:cs="Arial"/>
              </w:rPr>
              <w:t xml:space="preserve"> </w:t>
            </w:r>
            <w:proofErr w:type="spellStart"/>
            <w:r w:rsidRPr="00EE42B7">
              <w:rPr>
                <w:rFonts w:ascii="GHEA Grapalat" w:hAnsi="GHEA Grapalat" w:cs="Arial"/>
              </w:rPr>
              <w:t>փորձարկումով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243CD850"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4D43374C" w14:textId="77777777" w:rsidR="00EE42B7" w:rsidRPr="00EE42B7" w:rsidRDefault="00EE42B7" w:rsidP="00EE42B7">
            <w:pPr>
              <w:jc w:val="center"/>
              <w:rPr>
                <w:rFonts w:ascii="GHEA Grapalat" w:hAnsi="GHEA Grapalat" w:cs="Arial"/>
              </w:rPr>
            </w:pPr>
            <w:r w:rsidRPr="00EE42B7">
              <w:rPr>
                <w:rFonts w:ascii="GHEA Grapalat" w:hAnsi="GHEA Grapalat" w:cs="Arial"/>
              </w:rPr>
              <w:t>5.0</w:t>
            </w:r>
          </w:p>
        </w:tc>
        <w:tc>
          <w:tcPr>
            <w:tcW w:w="1360" w:type="dxa"/>
            <w:tcBorders>
              <w:top w:val="nil"/>
              <w:left w:val="nil"/>
              <w:bottom w:val="single" w:sz="4" w:space="0" w:color="auto"/>
              <w:right w:val="single" w:sz="4" w:space="0" w:color="auto"/>
            </w:tcBorders>
            <w:shd w:val="clear" w:color="auto" w:fill="auto"/>
            <w:vAlign w:val="center"/>
            <w:hideMark/>
          </w:tcPr>
          <w:p w14:paraId="26AD4E54" w14:textId="77777777" w:rsidR="00EE42B7" w:rsidRPr="00EE42B7" w:rsidRDefault="00EE42B7" w:rsidP="00EE42B7">
            <w:pPr>
              <w:jc w:val="center"/>
              <w:rPr>
                <w:rFonts w:ascii="GHEA Grapalat" w:hAnsi="GHEA Grapalat" w:cs="Arial"/>
              </w:rPr>
            </w:pPr>
            <w:r w:rsidRPr="00EE42B7">
              <w:rPr>
                <w:rFonts w:ascii="GHEA Grapalat" w:hAnsi="GHEA Grapalat" w:cs="Arial"/>
              </w:rPr>
              <w:t>1.65</w:t>
            </w:r>
          </w:p>
        </w:tc>
        <w:tc>
          <w:tcPr>
            <w:tcW w:w="1740" w:type="dxa"/>
            <w:tcBorders>
              <w:top w:val="nil"/>
              <w:left w:val="nil"/>
              <w:bottom w:val="single" w:sz="4" w:space="0" w:color="auto"/>
              <w:right w:val="single" w:sz="4" w:space="0" w:color="auto"/>
            </w:tcBorders>
            <w:shd w:val="clear" w:color="auto" w:fill="auto"/>
            <w:vAlign w:val="center"/>
            <w:hideMark/>
          </w:tcPr>
          <w:p w14:paraId="61A2BFAF" w14:textId="77777777" w:rsidR="00EE42B7" w:rsidRPr="00EE42B7" w:rsidRDefault="00EE42B7" w:rsidP="00EE42B7">
            <w:pPr>
              <w:jc w:val="center"/>
              <w:rPr>
                <w:rFonts w:ascii="GHEA Grapalat" w:hAnsi="GHEA Grapalat" w:cs="Arial"/>
              </w:rPr>
            </w:pPr>
            <w:r w:rsidRPr="00EE42B7">
              <w:rPr>
                <w:rFonts w:ascii="GHEA Grapalat" w:hAnsi="GHEA Grapalat" w:cs="Arial"/>
              </w:rPr>
              <w:t>8.25</w:t>
            </w:r>
          </w:p>
        </w:tc>
      </w:tr>
      <w:tr w:rsidR="00EE42B7" w:rsidRPr="00EE42B7" w14:paraId="2F1D67A6" w14:textId="77777777" w:rsidTr="00EE42B7">
        <w:trPr>
          <w:trHeight w:val="130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97DA90F" w14:textId="77777777" w:rsidR="00EE42B7" w:rsidRPr="00EE42B7" w:rsidRDefault="00EE42B7" w:rsidP="00EE42B7">
            <w:pPr>
              <w:jc w:val="center"/>
              <w:rPr>
                <w:rFonts w:ascii="GHEA Grapalat" w:hAnsi="GHEA Grapalat" w:cs="Arial"/>
              </w:rPr>
            </w:pPr>
            <w:r w:rsidRPr="00EE42B7">
              <w:rPr>
                <w:rFonts w:ascii="GHEA Grapalat" w:hAnsi="GHEA Grapalat" w:cs="Arial"/>
              </w:rPr>
              <w:t>8</w:t>
            </w:r>
          </w:p>
        </w:tc>
        <w:tc>
          <w:tcPr>
            <w:tcW w:w="6060" w:type="dxa"/>
            <w:tcBorders>
              <w:top w:val="single" w:sz="4" w:space="0" w:color="auto"/>
              <w:left w:val="nil"/>
              <w:bottom w:val="nil"/>
              <w:right w:val="single" w:sz="4" w:space="0" w:color="auto"/>
            </w:tcBorders>
            <w:shd w:val="clear" w:color="auto" w:fill="auto"/>
            <w:vAlign w:val="center"/>
            <w:hideMark/>
          </w:tcPr>
          <w:p w14:paraId="04CB5156"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Պոլիվինիքլորիդե</w:t>
            </w:r>
            <w:proofErr w:type="spellEnd"/>
            <w:r w:rsidRPr="00EE42B7">
              <w:rPr>
                <w:rFonts w:ascii="GHEA Grapalat" w:hAnsi="GHEA Grapalat" w:cs="Arial"/>
              </w:rPr>
              <w:t xml:space="preserve"> </w:t>
            </w:r>
            <w:proofErr w:type="spellStart"/>
            <w:r w:rsidRPr="00EE42B7">
              <w:rPr>
                <w:rFonts w:ascii="GHEA Grapalat" w:hAnsi="GHEA Grapalat" w:cs="Arial"/>
              </w:rPr>
              <w:t>կոյուղու</w:t>
            </w:r>
            <w:proofErr w:type="spellEnd"/>
            <w:r w:rsidRPr="00EE42B7">
              <w:rPr>
                <w:rFonts w:ascii="GHEA Grapalat" w:hAnsi="GHEA Grapalat" w:cs="Arial"/>
              </w:rPr>
              <w:t xml:space="preserve"> </w:t>
            </w:r>
            <w:proofErr w:type="spellStart"/>
            <w:r w:rsidRPr="00EE42B7">
              <w:rPr>
                <w:rFonts w:ascii="GHEA Grapalat" w:hAnsi="GHEA Grapalat" w:cs="Arial"/>
              </w:rPr>
              <w:t>խողովակների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r w:rsidRPr="00EE42B7">
              <w:rPr>
                <w:rFonts w:ascii="GHEA Grapalat" w:hAnsi="GHEA Grapalat" w:cs="Arial"/>
              </w:rPr>
              <w:t xml:space="preserve">  Փ=110, </w:t>
            </w:r>
            <w:proofErr w:type="spellStart"/>
            <w:r w:rsidRPr="00EE42B7">
              <w:rPr>
                <w:rFonts w:ascii="GHEA Grapalat" w:hAnsi="GHEA Grapalat" w:cs="Arial"/>
              </w:rPr>
              <w:t>ռետինե</w:t>
            </w:r>
            <w:proofErr w:type="spellEnd"/>
            <w:r w:rsidRPr="00EE42B7">
              <w:rPr>
                <w:rFonts w:ascii="GHEA Grapalat" w:hAnsi="GHEA Grapalat" w:cs="Arial"/>
              </w:rPr>
              <w:t xml:space="preserve"> </w:t>
            </w:r>
            <w:proofErr w:type="spellStart"/>
            <w:r w:rsidRPr="00EE42B7">
              <w:rPr>
                <w:rFonts w:ascii="GHEA Grapalat" w:hAnsi="GHEA Grapalat" w:cs="Arial"/>
              </w:rPr>
              <w:t>սեղմիչ</w:t>
            </w:r>
            <w:proofErr w:type="spellEnd"/>
            <w:r w:rsidRPr="00EE42B7">
              <w:rPr>
                <w:rFonts w:ascii="GHEA Grapalat" w:hAnsi="GHEA Grapalat" w:cs="Arial"/>
              </w:rPr>
              <w:t xml:space="preserve"> </w:t>
            </w:r>
            <w:proofErr w:type="spellStart"/>
            <w:r w:rsidRPr="00EE42B7">
              <w:rPr>
                <w:rFonts w:ascii="GHEA Grapalat" w:hAnsi="GHEA Grapalat" w:cs="Arial"/>
              </w:rPr>
              <w:t>օղակներով</w:t>
            </w:r>
            <w:proofErr w:type="spellEnd"/>
            <w:r w:rsidRPr="00EE42B7">
              <w:rPr>
                <w:rFonts w:ascii="GHEA Grapalat" w:hAnsi="GHEA Grapalat" w:cs="Arial"/>
              </w:rPr>
              <w:t xml:space="preserve"> </w:t>
            </w:r>
            <w:proofErr w:type="spellStart"/>
            <w:r w:rsidRPr="00EE42B7">
              <w:rPr>
                <w:rFonts w:ascii="GHEA Grapalat" w:hAnsi="GHEA Grapalat" w:cs="Arial"/>
              </w:rPr>
              <w:t>փորձարկումով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06FBFC27" w14:textId="77777777" w:rsidR="00EE42B7" w:rsidRPr="00EE42B7" w:rsidRDefault="00EE42B7" w:rsidP="00EE42B7">
            <w:pPr>
              <w:jc w:val="center"/>
              <w:rPr>
                <w:rFonts w:ascii="GHEA Grapalat" w:hAnsi="GHEA Grapalat" w:cs="Arial"/>
              </w:rPr>
            </w:pPr>
            <w:r w:rsidRPr="00EE42B7">
              <w:rPr>
                <w:rFonts w:ascii="GHEA Grapalat" w:hAnsi="GHEA Grapalat" w:cs="Arial"/>
              </w:rPr>
              <w:t>մ</w:t>
            </w:r>
          </w:p>
        </w:tc>
        <w:tc>
          <w:tcPr>
            <w:tcW w:w="1240" w:type="dxa"/>
            <w:tcBorders>
              <w:top w:val="single" w:sz="4" w:space="0" w:color="auto"/>
              <w:left w:val="nil"/>
              <w:bottom w:val="nil"/>
              <w:right w:val="single" w:sz="4" w:space="0" w:color="auto"/>
            </w:tcBorders>
            <w:shd w:val="clear" w:color="auto" w:fill="auto"/>
            <w:vAlign w:val="center"/>
            <w:hideMark/>
          </w:tcPr>
          <w:p w14:paraId="0C052895" w14:textId="77777777" w:rsidR="00EE42B7" w:rsidRPr="00EE42B7" w:rsidRDefault="00EE42B7" w:rsidP="00EE42B7">
            <w:pPr>
              <w:jc w:val="center"/>
              <w:rPr>
                <w:rFonts w:ascii="GHEA Grapalat" w:hAnsi="GHEA Grapalat" w:cs="Arial"/>
              </w:rPr>
            </w:pPr>
            <w:r w:rsidRPr="00EE42B7">
              <w:rPr>
                <w:rFonts w:ascii="GHEA Grapalat" w:hAnsi="GHEA Grapalat" w:cs="Arial"/>
              </w:rPr>
              <w:t>14.0</w:t>
            </w:r>
          </w:p>
        </w:tc>
        <w:tc>
          <w:tcPr>
            <w:tcW w:w="1360" w:type="dxa"/>
            <w:tcBorders>
              <w:top w:val="nil"/>
              <w:left w:val="nil"/>
              <w:bottom w:val="single" w:sz="4" w:space="0" w:color="auto"/>
              <w:right w:val="single" w:sz="4" w:space="0" w:color="auto"/>
            </w:tcBorders>
            <w:shd w:val="clear" w:color="auto" w:fill="auto"/>
            <w:vAlign w:val="center"/>
            <w:hideMark/>
          </w:tcPr>
          <w:p w14:paraId="3CF28963" w14:textId="77777777" w:rsidR="00EE42B7" w:rsidRPr="00EE42B7" w:rsidRDefault="00EE42B7" w:rsidP="00EE42B7">
            <w:pPr>
              <w:jc w:val="center"/>
              <w:rPr>
                <w:rFonts w:ascii="GHEA Grapalat" w:hAnsi="GHEA Grapalat" w:cs="Arial"/>
              </w:rPr>
            </w:pPr>
            <w:r w:rsidRPr="00EE42B7">
              <w:rPr>
                <w:rFonts w:ascii="GHEA Grapalat" w:hAnsi="GHEA Grapalat" w:cs="Arial"/>
              </w:rPr>
              <w:t>4.00</w:t>
            </w:r>
          </w:p>
        </w:tc>
        <w:tc>
          <w:tcPr>
            <w:tcW w:w="1740" w:type="dxa"/>
            <w:tcBorders>
              <w:top w:val="nil"/>
              <w:left w:val="nil"/>
              <w:bottom w:val="single" w:sz="4" w:space="0" w:color="auto"/>
              <w:right w:val="single" w:sz="4" w:space="0" w:color="auto"/>
            </w:tcBorders>
            <w:shd w:val="clear" w:color="auto" w:fill="auto"/>
            <w:vAlign w:val="center"/>
            <w:hideMark/>
          </w:tcPr>
          <w:p w14:paraId="3F8D69B7" w14:textId="77777777" w:rsidR="00EE42B7" w:rsidRPr="00EE42B7" w:rsidRDefault="00EE42B7" w:rsidP="00EE42B7">
            <w:pPr>
              <w:jc w:val="center"/>
              <w:rPr>
                <w:rFonts w:ascii="GHEA Grapalat" w:hAnsi="GHEA Grapalat" w:cs="Arial"/>
              </w:rPr>
            </w:pPr>
            <w:r w:rsidRPr="00EE42B7">
              <w:rPr>
                <w:rFonts w:ascii="GHEA Grapalat" w:hAnsi="GHEA Grapalat" w:cs="Arial"/>
              </w:rPr>
              <w:t>56.00</w:t>
            </w:r>
          </w:p>
        </w:tc>
      </w:tr>
      <w:tr w:rsidR="00EE42B7" w:rsidRPr="00EE42B7" w14:paraId="387B0FD9" w14:textId="77777777" w:rsidTr="00EE42B7">
        <w:trPr>
          <w:trHeight w:val="9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61E20CD" w14:textId="77777777" w:rsidR="00EE42B7" w:rsidRPr="00EE42B7" w:rsidRDefault="00EE42B7" w:rsidP="00EE42B7">
            <w:pPr>
              <w:jc w:val="center"/>
              <w:rPr>
                <w:rFonts w:ascii="GHEA Grapalat" w:hAnsi="GHEA Grapalat" w:cs="Arial"/>
              </w:rPr>
            </w:pPr>
            <w:r w:rsidRPr="00EE42B7">
              <w:rPr>
                <w:rFonts w:ascii="GHEA Grapalat" w:hAnsi="GHEA Grapalat" w:cs="Arial"/>
              </w:rPr>
              <w:t>9</w:t>
            </w:r>
          </w:p>
        </w:tc>
        <w:tc>
          <w:tcPr>
            <w:tcW w:w="6060" w:type="dxa"/>
            <w:tcBorders>
              <w:top w:val="single" w:sz="4" w:space="0" w:color="auto"/>
              <w:left w:val="nil"/>
              <w:bottom w:val="nil"/>
              <w:right w:val="single" w:sz="4" w:space="0" w:color="auto"/>
            </w:tcBorders>
            <w:shd w:val="clear" w:color="auto" w:fill="auto"/>
            <w:vAlign w:val="center"/>
            <w:hideMark/>
          </w:tcPr>
          <w:p w14:paraId="1CDD159E"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Լվացարան</w:t>
            </w:r>
            <w:proofErr w:type="spellEnd"/>
            <w:r w:rsidRPr="00EE42B7">
              <w:rPr>
                <w:rFonts w:ascii="GHEA Grapalat" w:hAnsi="GHEA Grapalat" w:cs="Arial"/>
              </w:rPr>
              <w:t xml:space="preserve"> </w:t>
            </w:r>
            <w:proofErr w:type="spellStart"/>
            <w:r w:rsidRPr="00EE42B7">
              <w:rPr>
                <w:rFonts w:ascii="GHEA Grapalat" w:hAnsi="GHEA Grapalat" w:cs="Arial"/>
              </w:rPr>
              <w:t>սիֆոնով</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68930A44" w14:textId="77777777" w:rsidR="00EE42B7" w:rsidRPr="00EE42B7" w:rsidRDefault="00EE42B7" w:rsidP="00EE42B7">
            <w:pPr>
              <w:jc w:val="center"/>
              <w:rPr>
                <w:rFonts w:ascii="GHEA Grapalat" w:hAnsi="GHEA Grapalat" w:cs="Arial"/>
              </w:rPr>
            </w:pPr>
            <w:r w:rsidRPr="00EE42B7">
              <w:rPr>
                <w:rFonts w:ascii="GHEA Grapalat" w:hAnsi="GHEA Grapalat" w:cs="Arial"/>
              </w:rPr>
              <w:t>կ-տ</w:t>
            </w:r>
          </w:p>
        </w:tc>
        <w:tc>
          <w:tcPr>
            <w:tcW w:w="1240" w:type="dxa"/>
            <w:tcBorders>
              <w:top w:val="single" w:sz="4" w:space="0" w:color="auto"/>
              <w:left w:val="nil"/>
              <w:bottom w:val="nil"/>
              <w:right w:val="single" w:sz="4" w:space="0" w:color="auto"/>
            </w:tcBorders>
            <w:shd w:val="clear" w:color="auto" w:fill="auto"/>
            <w:vAlign w:val="center"/>
            <w:hideMark/>
          </w:tcPr>
          <w:p w14:paraId="6BFDB18F"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1360" w:type="dxa"/>
            <w:tcBorders>
              <w:top w:val="nil"/>
              <w:left w:val="nil"/>
              <w:bottom w:val="single" w:sz="4" w:space="0" w:color="auto"/>
              <w:right w:val="single" w:sz="4" w:space="0" w:color="auto"/>
            </w:tcBorders>
            <w:shd w:val="clear" w:color="auto" w:fill="auto"/>
            <w:vAlign w:val="center"/>
            <w:hideMark/>
          </w:tcPr>
          <w:p w14:paraId="7E91B980" w14:textId="77777777" w:rsidR="00EE42B7" w:rsidRPr="00EE42B7" w:rsidRDefault="00EE42B7" w:rsidP="00EE42B7">
            <w:pPr>
              <w:jc w:val="center"/>
              <w:rPr>
                <w:rFonts w:ascii="GHEA Grapalat" w:hAnsi="GHEA Grapalat" w:cs="Arial"/>
              </w:rPr>
            </w:pPr>
            <w:r w:rsidRPr="00EE42B7">
              <w:rPr>
                <w:rFonts w:ascii="GHEA Grapalat" w:hAnsi="GHEA Grapalat" w:cs="Arial"/>
              </w:rPr>
              <w:t>28.00</w:t>
            </w:r>
          </w:p>
        </w:tc>
        <w:tc>
          <w:tcPr>
            <w:tcW w:w="1740" w:type="dxa"/>
            <w:tcBorders>
              <w:top w:val="nil"/>
              <w:left w:val="nil"/>
              <w:bottom w:val="single" w:sz="4" w:space="0" w:color="auto"/>
              <w:right w:val="single" w:sz="4" w:space="0" w:color="auto"/>
            </w:tcBorders>
            <w:shd w:val="clear" w:color="auto" w:fill="auto"/>
            <w:vAlign w:val="center"/>
            <w:hideMark/>
          </w:tcPr>
          <w:p w14:paraId="37865BC3" w14:textId="77777777" w:rsidR="00EE42B7" w:rsidRPr="00EE42B7" w:rsidRDefault="00EE42B7" w:rsidP="00EE42B7">
            <w:pPr>
              <w:jc w:val="center"/>
              <w:rPr>
                <w:rFonts w:ascii="GHEA Grapalat" w:hAnsi="GHEA Grapalat" w:cs="Arial"/>
              </w:rPr>
            </w:pPr>
            <w:r w:rsidRPr="00EE42B7">
              <w:rPr>
                <w:rFonts w:ascii="GHEA Grapalat" w:hAnsi="GHEA Grapalat" w:cs="Arial"/>
              </w:rPr>
              <w:t>168.00</w:t>
            </w:r>
          </w:p>
        </w:tc>
      </w:tr>
      <w:tr w:rsidR="00EE42B7" w:rsidRPr="00EE42B7" w14:paraId="562528BE" w14:textId="77777777" w:rsidTr="00EE42B7">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41BC0A9" w14:textId="77777777" w:rsidR="00EE42B7" w:rsidRPr="00EE42B7" w:rsidRDefault="00EE42B7" w:rsidP="00EE42B7">
            <w:pPr>
              <w:jc w:val="center"/>
              <w:rPr>
                <w:rFonts w:ascii="GHEA Grapalat" w:hAnsi="GHEA Grapalat" w:cs="Arial"/>
              </w:rPr>
            </w:pPr>
            <w:r w:rsidRPr="00EE42B7">
              <w:rPr>
                <w:rFonts w:ascii="GHEA Grapalat" w:hAnsi="GHEA Grapalat" w:cs="Arial"/>
              </w:rPr>
              <w:t>10</w:t>
            </w:r>
          </w:p>
        </w:tc>
        <w:tc>
          <w:tcPr>
            <w:tcW w:w="6060" w:type="dxa"/>
            <w:tcBorders>
              <w:top w:val="single" w:sz="4" w:space="0" w:color="auto"/>
              <w:left w:val="nil"/>
              <w:bottom w:val="nil"/>
              <w:right w:val="single" w:sz="4" w:space="0" w:color="auto"/>
            </w:tcBorders>
            <w:shd w:val="clear" w:color="auto" w:fill="auto"/>
            <w:vAlign w:val="center"/>
            <w:hideMark/>
          </w:tcPr>
          <w:p w14:paraId="17BB0284"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Զուգարանակոնք</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7C5C43BD" w14:textId="77777777" w:rsidR="00EE42B7" w:rsidRPr="00EE42B7" w:rsidRDefault="00EE42B7" w:rsidP="00EE42B7">
            <w:pPr>
              <w:jc w:val="center"/>
              <w:rPr>
                <w:rFonts w:ascii="GHEA Grapalat" w:hAnsi="GHEA Grapalat" w:cs="Arial"/>
              </w:rPr>
            </w:pPr>
            <w:r w:rsidRPr="00EE42B7">
              <w:rPr>
                <w:rFonts w:ascii="GHEA Grapalat" w:hAnsi="GHEA Grapalat" w:cs="Arial"/>
              </w:rPr>
              <w:t>կ-տ</w:t>
            </w:r>
          </w:p>
        </w:tc>
        <w:tc>
          <w:tcPr>
            <w:tcW w:w="1240" w:type="dxa"/>
            <w:tcBorders>
              <w:top w:val="single" w:sz="4" w:space="0" w:color="auto"/>
              <w:left w:val="nil"/>
              <w:bottom w:val="nil"/>
              <w:right w:val="single" w:sz="4" w:space="0" w:color="auto"/>
            </w:tcBorders>
            <w:shd w:val="clear" w:color="auto" w:fill="auto"/>
            <w:vAlign w:val="center"/>
            <w:hideMark/>
          </w:tcPr>
          <w:p w14:paraId="7A9F95EE" w14:textId="77777777" w:rsidR="00EE42B7" w:rsidRPr="00EE42B7" w:rsidRDefault="00EE42B7" w:rsidP="00EE42B7">
            <w:pPr>
              <w:jc w:val="center"/>
              <w:rPr>
                <w:rFonts w:ascii="GHEA Grapalat" w:hAnsi="GHEA Grapalat" w:cs="Arial"/>
              </w:rPr>
            </w:pPr>
            <w:r w:rsidRPr="00EE42B7">
              <w:rPr>
                <w:rFonts w:ascii="GHEA Grapalat" w:hAnsi="GHEA Grapalat" w:cs="Arial"/>
              </w:rPr>
              <w:t>6</w:t>
            </w:r>
          </w:p>
        </w:tc>
        <w:tc>
          <w:tcPr>
            <w:tcW w:w="1360" w:type="dxa"/>
            <w:tcBorders>
              <w:top w:val="nil"/>
              <w:left w:val="nil"/>
              <w:bottom w:val="single" w:sz="4" w:space="0" w:color="auto"/>
              <w:right w:val="single" w:sz="4" w:space="0" w:color="auto"/>
            </w:tcBorders>
            <w:shd w:val="clear" w:color="auto" w:fill="auto"/>
            <w:vAlign w:val="center"/>
            <w:hideMark/>
          </w:tcPr>
          <w:p w14:paraId="5747B76E" w14:textId="77777777" w:rsidR="00EE42B7" w:rsidRPr="00EE42B7" w:rsidRDefault="00EE42B7" w:rsidP="00EE42B7">
            <w:pPr>
              <w:jc w:val="center"/>
              <w:rPr>
                <w:rFonts w:ascii="GHEA Grapalat" w:hAnsi="GHEA Grapalat" w:cs="Arial"/>
              </w:rPr>
            </w:pPr>
            <w:r w:rsidRPr="00EE42B7">
              <w:rPr>
                <w:rFonts w:ascii="GHEA Grapalat" w:hAnsi="GHEA Grapalat" w:cs="Arial"/>
              </w:rPr>
              <w:t>60.00</w:t>
            </w:r>
          </w:p>
        </w:tc>
        <w:tc>
          <w:tcPr>
            <w:tcW w:w="1740" w:type="dxa"/>
            <w:tcBorders>
              <w:top w:val="nil"/>
              <w:left w:val="nil"/>
              <w:bottom w:val="single" w:sz="4" w:space="0" w:color="auto"/>
              <w:right w:val="single" w:sz="4" w:space="0" w:color="auto"/>
            </w:tcBorders>
            <w:shd w:val="clear" w:color="auto" w:fill="auto"/>
            <w:vAlign w:val="center"/>
            <w:hideMark/>
          </w:tcPr>
          <w:p w14:paraId="7554ED6B" w14:textId="77777777" w:rsidR="00EE42B7" w:rsidRPr="00EE42B7" w:rsidRDefault="00EE42B7" w:rsidP="00EE42B7">
            <w:pPr>
              <w:jc w:val="center"/>
              <w:rPr>
                <w:rFonts w:ascii="GHEA Grapalat" w:hAnsi="GHEA Grapalat" w:cs="Arial"/>
              </w:rPr>
            </w:pPr>
            <w:r w:rsidRPr="00EE42B7">
              <w:rPr>
                <w:rFonts w:ascii="GHEA Grapalat" w:hAnsi="GHEA Grapalat" w:cs="Arial"/>
              </w:rPr>
              <w:t>360.00</w:t>
            </w:r>
          </w:p>
        </w:tc>
      </w:tr>
      <w:tr w:rsidR="00EE42B7" w:rsidRPr="00EE42B7" w14:paraId="0D72F420" w14:textId="77777777" w:rsidTr="00EE42B7">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A98D910" w14:textId="77777777" w:rsidR="00EE42B7" w:rsidRPr="00EE42B7" w:rsidRDefault="00EE42B7" w:rsidP="00EE42B7">
            <w:pPr>
              <w:jc w:val="center"/>
              <w:rPr>
                <w:rFonts w:ascii="GHEA Grapalat" w:hAnsi="GHEA Grapalat" w:cs="Arial"/>
              </w:rPr>
            </w:pPr>
            <w:r w:rsidRPr="00EE42B7">
              <w:rPr>
                <w:rFonts w:ascii="GHEA Grapalat" w:hAnsi="GHEA Grapalat" w:cs="Arial"/>
              </w:rPr>
              <w:t>11</w:t>
            </w:r>
          </w:p>
        </w:tc>
        <w:tc>
          <w:tcPr>
            <w:tcW w:w="6060" w:type="dxa"/>
            <w:tcBorders>
              <w:top w:val="single" w:sz="4" w:space="0" w:color="auto"/>
              <w:left w:val="nil"/>
              <w:bottom w:val="nil"/>
              <w:right w:val="single" w:sz="4" w:space="0" w:color="auto"/>
            </w:tcBorders>
            <w:shd w:val="clear" w:color="auto" w:fill="auto"/>
            <w:vAlign w:val="center"/>
            <w:hideMark/>
          </w:tcPr>
          <w:p w14:paraId="04CC2511"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Սանհանգույցում</w:t>
            </w:r>
            <w:proofErr w:type="spellEnd"/>
            <w:r w:rsidRPr="00EE42B7">
              <w:rPr>
                <w:rFonts w:ascii="GHEA Grapalat" w:hAnsi="GHEA Grapalat" w:cs="Arial"/>
              </w:rPr>
              <w:t xml:space="preserve"> </w:t>
            </w:r>
            <w:proofErr w:type="spellStart"/>
            <w:r w:rsidRPr="00EE42B7">
              <w:rPr>
                <w:rFonts w:ascii="GHEA Grapalat" w:hAnsi="GHEA Grapalat" w:cs="Arial"/>
              </w:rPr>
              <w:t>հայելիների</w:t>
            </w:r>
            <w:proofErr w:type="spellEnd"/>
            <w:r w:rsidRPr="00EE42B7">
              <w:rPr>
                <w:rFonts w:ascii="GHEA Grapalat" w:hAnsi="GHEA Grapalat" w:cs="Arial"/>
              </w:rPr>
              <w:t xml:space="preserve"> </w:t>
            </w:r>
            <w:proofErr w:type="spellStart"/>
            <w:r w:rsidRPr="00EE42B7">
              <w:rPr>
                <w:rFonts w:ascii="GHEA Grapalat" w:hAnsi="GHEA Grapalat" w:cs="Arial"/>
              </w:rPr>
              <w:t>տեղադրում</w:t>
            </w:r>
            <w:proofErr w:type="spellEnd"/>
          </w:p>
        </w:tc>
        <w:tc>
          <w:tcPr>
            <w:tcW w:w="940" w:type="dxa"/>
            <w:tcBorders>
              <w:top w:val="single" w:sz="4" w:space="0" w:color="auto"/>
              <w:left w:val="nil"/>
              <w:bottom w:val="nil"/>
              <w:right w:val="single" w:sz="4" w:space="0" w:color="auto"/>
            </w:tcBorders>
            <w:shd w:val="clear" w:color="auto" w:fill="auto"/>
            <w:vAlign w:val="center"/>
            <w:hideMark/>
          </w:tcPr>
          <w:p w14:paraId="26B6A005" w14:textId="77777777" w:rsidR="00EE42B7" w:rsidRPr="00EE42B7" w:rsidRDefault="00EE42B7" w:rsidP="00EE42B7">
            <w:pPr>
              <w:jc w:val="center"/>
              <w:rPr>
                <w:rFonts w:ascii="GHEA Grapalat" w:hAnsi="GHEA Grapalat" w:cs="Arial"/>
              </w:rPr>
            </w:pPr>
            <w:proofErr w:type="spellStart"/>
            <w:r w:rsidRPr="00EE42B7">
              <w:rPr>
                <w:rFonts w:ascii="GHEA Grapalat" w:hAnsi="GHEA Grapalat" w:cs="Arial"/>
              </w:rPr>
              <w:t>հատ</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4725A50D" w14:textId="77777777" w:rsidR="00EE42B7" w:rsidRPr="00EE42B7" w:rsidRDefault="00EE42B7" w:rsidP="00EE42B7">
            <w:pPr>
              <w:jc w:val="center"/>
              <w:rPr>
                <w:rFonts w:ascii="GHEA Grapalat" w:hAnsi="GHEA Grapalat" w:cs="Arial"/>
              </w:rPr>
            </w:pPr>
            <w:r w:rsidRPr="00EE42B7">
              <w:rPr>
                <w:rFonts w:ascii="GHEA Grapalat" w:hAnsi="GHEA Grapalat" w:cs="Arial"/>
              </w:rPr>
              <w:t>4</w:t>
            </w:r>
          </w:p>
        </w:tc>
        <w:tc>
          <w:tcPr>
            <w:tcW w:w="1360" w:type="dxa"/>
            <w:tcBorders>
              <w:top w:val="nil"/>
              <w:left w:val="nil"/>
              <w:bottom w:val="single" w:sz="4" w:space="0" w:color="auto"/>
              <w:right w:val="single" w:sz="4" w:space="0" w:color="auto"/>
            </w:tcBorders>
            <w:shd w:val="clear" w:color="auto" w:fill="auto"/>
            <w:vAlign w:val="center"/>
            <w:hideMark/>
          </w:tcPr>
          <w:p w14:paraId="0A39B745" w14:textId="77777777" w:rsidR="00EE42B7" w:rsidRPr="00EE42B7" w:rsidRDefault="00EE42B7" w:rsidP="00EE42B7">
            <w:pPr>
              <w:jc w:val="center"/>
              <w:rPr>
                <w:rFonts w:ascii="GHEA Grapalat" w:hAnsi="GHEA Grapalat" w:cs="Arial"/>
              </w:rPr>
            </w:pPr>
            <w:r w:rsidRPr="00EE42B7">
              <w:rPr>
                <w:rFonts w:ascii="GHEA Grapalat" w:hAnsi="GHEA Grapalat" w:cs="Arial"/>
              </w:rPr>
              <w:t>20.00</w:t>
            </w:r>
          </w:p>
        </w:tc>
        <w:tc>
          <w:tcPr>
            <w:tcW w:w="1740" w:type="dxa"/>
            <w:tcBorders>
              <w:top w:val="nil"/>
              <w:left w:val="nil"/>
              <w:bottom w:val="single" w:sz="4" w:space="0" w:color="auto"/>
              <w:right w:val="single" w:sz="4" w:space="0" w:color="auto"/>
            </w:tcBorders>
            <w:shd w:val="clear" w:color="auto" w:fill="auto"/>
            <w:vAlign w:val="center"/>
            <w:hideMark/>
          </w:tcPr>
          <w:p w14:paraId="633899D9" w14:textId="77777777" w:rsidR="00EE42B7" w:rsidRPr="00EE42B7" w:rsidRDefault="00EE42B7" w:rsidP="00EE42B7">
            <w:pPr>
              <w:jc w:val="center"/>
              <w:rPr>
                <w:rFonts w:ascii="GHEA Grapalat" w:hAnsi="GHEA Grapalat" w:cs="Arial"/>
              </w:rPr>
            </w:pPr>
            <w:r w:rsidRPr="00EE42B7">
              <w:rPr>
                <w:rFonts w:ascii="GHEA Grapalat" w:hAnsi="GHEA Grapalat" w:cs="Arial"/>
              </w:rPr>
              <w:t>80.00</w:t>
            </w:r>
          </w:p>
        </w:tc>
      </w:tr>
      <w:tr w:rsidR="00EE42B7" w:rsidRPr="00EE42B7" w14:paraId="5062285C" w14:textId="77777777" w:rsidTr="00EE42B7">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E0C1E62" w14:textId="77777777" w:rsidR="00EE42B7" w:rsidRPr="00EE42B7" w:rsidRDefault="00EE42B7" w:rsidP="00EE42B7">
            <w:pPr>
              <w:jc w:val="center"/>
              <w:rPr>
                <w:rFonts w:ascii="GHEA Grapalat" w:hAnsi="GHEA Grapalat" w:cs="Arial"/>
              </w:rPr>
            </w:pPr>
            <w:r w:rsidRPr="00EE42B7">
              <w:rPr>
                <w:rFonts w:ascii="GHEA Grapalat" w:hAnsi="GHEA Grapalat" w:cs="Arial"/>
              </w:rPr>
              <w:t>12</w:t>
            </w:r>
          </w:p>
        </w:tc>
        <w:tc>
          <w:tcPr>
            <w:tcW w:w="6060" w:type="dxa"/>
            <w:tcBorders>
              <w:top w:val="single" w:sz="4" w:space="0" w:color="auto"/>
              <w:left w:val="nil"/>
              <w:bottom w:val="nil"/>
              <w:right w:val="single" w:sz="4" w:space="0" w:color="auto"/>
            </w:tcBorders>
            <w:shd w:val="clear" w:color="auto" w:fill="auto"/>
            <w:vAlign w:val="center"/>
            <w:hideMark/>
          </w:tcPr>
          <w:p w14:paraId="01F65645"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Մուտքի</w:t>
            </w:r>
            <w:proofErr w:type="spellEnd"/>
            <w:r w:rsidRPr="00EE42B7">
              <w:rPr>
                <w:rFonts w:ascii="GHEA Grapalat" w:hAnsi="GHEA Grapalat" w:cs="Arial"/>
              </w:rPr>
              <w:t xml:space="preserve"> </w:t>
            </w:r>
            <w:proofErr w:type="spellStart"/>
            <w:r w:rsidRPr="00EE42B7">
              <w:rPr>
                <w:rFonts w:ascii="GHEA Grapalat" w:hAnsi="GHEA Grapalat" w:cs="Arial"/>
              </w:rPr>
              <w:t>դռան</w:t>
            </w:r>
            <w:proofErr w:type="spellEnd"/>
            <w:r w:rsidRPr="00EE42B7">
              <w:rPr>
                <w:rFonts w:ascii="GHEA Grapalat" w:hAnsi="GHEA Grapalat" w:cs="Arial"/>
              </w:rPr>
              <w:t xml:space="preserve"> </w:t>
            </w:r>
            <w:proofErr w:type="spellStart"/>
            <w:r w:rsidRPr="00EE42B7">
              <w:rPr>
                <w:rFonts w:ascii="GHEA Grapalat" w:hAnsi="GHEA Grapalat" w:cs="Arial"/>
              </w:rPr>
              <w:t>շվաքարանի</w:t>
            </w:r>
            <w:proofErr w:type="spellEnd"/>
            <w:r w:rsidRPr="00EE42B7">
              <w:rPr>
                <w:rFonts w:ascii="GHEA Grapalat" w:hAnsi="GHEA Grapalat" w:cs="Arial"/>
              </w:rPr>
              <w:t xml:space="preserve"> </w:t>
            </w:r>
            <w:proofErr w:type="spellStart"/>
            <w:r w:rsidRPr="00EE42B7">
              <w:rPr>
                <w:rFonts w:ascii="GHEA Grapalat" w:hAnsi="GHEA Grapalat" w:cs="Arial"/>
              </w:rPr>
              <w:t>պատրաստում</w:t>
            </w:r>
            <w:proofErr w:type="spellEnd"/>
            <w:r w:rsidRPr="00EE42B7">
              <w:rPr>
                <w:rFonts w:ascii="GHEA Grapalat" w:hAnsi="GHEA Grapalat" w:cs="Arial"/>
              </w:rPr>
              <w:t xml:space="preserve"> և </w:t>
            </w:r>
            <w:proofErr w:type="spellStart"/>
            <w:r w:rsidRPr="00EE42B7">
              <w:rPr>
                <w:rFonts w:ascii="GHEA Grapalat" w:hAnsi="GHEA Grapalat" w:cs="Arial"/>
              </w:rPr>
              <w:t>տեղադրում</w:t>
            </w:r>
            <w:proofErr w:type="spellEnd"/>
            <w:r w:rsidRPr="00EE42B7">
              <w:rPr>
                <w:rFonts w:ascii="GHEA Grapalat" w:hAnsi="GHEA Grapalat" w:cs="Arial"/>
              </w:rPr>
              <w:t xml:space="preserve"> </w:t>
            </w:r>
            <w:proofErr w:type="spellStart"/>
            <w:r w:rsidRPr="00EE42B7">
              <w:rPr>
                <w:rFonts w:ascii="GHEA Grapalat" w:hAnsi="GHEA Grapalat" w:cs="Arial"/>
              </w:rPr>
              <w:t>թրծված</w:t>
            </w:r>
            <w:proofErr w:type="spellEnd"/>
            <w:r w:rsidRPr="00EE42B7">
              <w:rPr>
                <w:rFonts w:ascii="GHEA Grapalat" w:hAnsi="GHEA Grapalat" w:cs="Arial"/>
              </w:rPr>
              <w:t xml:space="preserve"> </w:t>
            </w:r>
            <w:proofErr w:type="spellStart"/>
            <w:r w:rsidRPr="00EE42B7">
              <w:rPr>
                <w:rFonts w:ascii="GHEA Grapalat" w:hAnsi="GHEA Grapalat" w:cs="Arial"/>
              </w:rPr>
              <w:t>ապակուց</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62583F2D"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6E7C7E55" w14:textId="77777777" w:rsidR="00EE42B7" w:rsidRPr="00EE42B7" w:rsidRDefault="00EE42B7" w:rsidP="00EE42B7">
            <w:pPr>
              <w:jc w:val="center"/>
              <w:rPr>
                <w:rFonts w:ascii="GHEA Grapalat" w:hAnsi="GHEA Grapalat" w:cs="Arial"/>
              </w:rPr>
            </w:pPr>
            <w:r w:rsidRPr="00EE42B7">
              <w:rPr>
                <w:rFonts w:ascii="GHEA Grapalat" w:hAnsi="GHEA Grapalat" w:cs="Arial"/>
              </w:rPr>
              <w:t>3.5</w:t>
            </w:r>
          </w:p>
        </w:tc>
        <w:tc>
          <w:tcPr>
            <w:tcW w:w="1360" w:type="dxa"/>
            <w:tcBorders>
              <w:top w:val="nil"/>
              <w:left w:val="nil"/>
              <w:bottom w:val="single" w:sz="4" w:space="0" w:color="auto"/>
              <w:right w:val="single" w:sz="4" w:space="0" w:color="auto"/>
            </w:tcBorders>
            <w:shd w:val="clear" w:color="auto" w:fill="auto"/>
            <w:vAlign w:val="center"/>
            <w:hideMark/>
          </w:tcPr>
          <w:p w14:paraId="390783AE" w14:textId="77777777" w:rsidR="00EE42B7" w:rsidRPr="00EE42B7" w:rsidRDefault="00EE42B7" w:rsidP="00EE42B7">
            <w:pPr>
              <w:jc w:val="center"/>
              <w:rPr>
                <w:rFonts w:ascii="GHEA Grapalat" w:hAnsi="GHEA Grapalat" w:cs="Arial"/>
              </w:rPr>
            </w:pPr>
            <w:r w:rsidRPr="00EE42B7">
              <w:rPr>
                <w:rFonts w:ascii="GHEA Grapalat" w:hAnsi="GHEA Grapalat" w:cs="Arial"/>
              </w:rPr>
              <w:t>80.00</w:t>
            </w:r>
          </w:p>
        </w:tc>
        <w:tc>
          <w:tcPr>
            <w:tcW w:w="1740" w:type="dxa"/>
            <w:tcBorders>
              <w:top w:val="nil"/>
              <w:left w:val="nil"/>
              <w:bottom w:val="single" w:sz="4" w:space="0" w:color="auto"/>
              <w:right w:val="single" w:sz="4" w:space="0" w:color="auto"/>
            </w:tcBorders>
            <w:shd w:val="clear" w:color="auto" w:fill="auto"/>
            <w:vAlign w:val="center"/>
            <w:hideMark/>
          </w:tcPr>
          <w:p w14:paraId="70538D57" w14:textId="77777777" w:rsidR="00EE42B7" w:rsidRPr="00EE42B7" w:rsidRDefault="00EE42B7" w:rsidP="00EE42B7">
            <w:pPr>
              <w:jc w:val="center"/>
              <w:rPr>
                <w:rFonts w:ascii="GHEA Grapalat" w:hAnsi="GHEA Grapalat" w:cs="Arial"/>
              </w:rPr>
            </w:pPr>
            <w:r w:rsidRPr="00EE42B7">
              <w:rPr>
                <w:rFonts w:ascii="GHEA Grapalat" w:hAnsi="GHEA Grapalat" w:cs="Arial"/>
              </w:rPr>
              <w:t>280.00</w:t>
            </w:r>
          </w:p>
        </w:tc>
      </w:tr>
      <w:tr w:rsidR="00EE42B7" w:rsidRPr="00EE42B7" w14:paraId="48A997D7" w14:textId="77777777" w:rsidTr="00EE42B7">
        <w:trPr>
          <w:trHeight w:val="6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0B31EAC" w14:textId="77777777" w:rsidR="00EE42B7" w:rsidRPr="00EE42B7" w:rsidRDefault="00EE42B7" w:rsidP="00EE42B7">
            <w:pPr>
              <w:jc w:val="center"/>
              <w:rPr>
                <w:rFonts w:ascii="GHEA Grapalat" w:hAnsi="GHEA Grapalat" w:cs="Arial"/>
              </w:rPr>
            </w:pPr>
            <w:r w:rsidRPr="00EE42B7">
              <w:rPr>
                <w:rFonts w:ascii="GHEA Grapalat" w:hAnsi="GHEA Grapalat" w:cs="Arial"/>
              </w:rPr>
              <w:t>13</w:t>
            </w:r>
          </w:p>
        </w:tc>
        <w:tc>
          <w:tcPr>
            <w:tcW w:w="6060" w:type="dxa"/>
            <w:tcBorders>
              <w:top w:val="single" w:sz="4" w:space="0" w:color="auto"/>
              <w:left w:val="nil"/>
              <w:bottom w:val="nil"/>
              <w:right w:val="single" w:sz="4" w:space="0" w:color="auto"/>
            </w:tcBorders>
            <w:shd w:val="clear" w:color="auto" w:fill="auto"/>
            <w:vAlign w:val="center"/>
            <w:hideMark/>
          </w:tcPr>
          <w:p w14:paraId="52AC90BD" w14:textId="77777777" w:rsidR="00EE42B7" w:rsidRPr="00EE42B7" w:rsidRDefault="00EE42B7" w:rsidP="00EE42B7">
            <w:pPr>
              <w:rPr>
                <w:rFonts w:ascii="GHEA Grapalat" w:hAnsi="GHEA Grapalat" w:cs="Arial"/>
              </w:rPr>
            </w:pPr>
            <w:proofErr w:type="spellStart"/>
            <w:r w:rsidRPr="00EE42B7">
              <w:rPr>
                <w:rFonts w:ascii="GHEA Grapalat" w:hAnsi="GHEA Grapalat" w:cs="Arial"/>
              </w:rPr>
              <w:t>Աստիճանի</w:t>
            </w:r>
            <w:proofErr w:type="spellEnd"/>
            <w:r w:rsidRPr="00EE42B7">
              <w:rPr>
                <w:rFonts w:ascii="GHEA Grapalat" w:hAnsi="GHEA Grapalat" w:cs="Arial"/>
              </w:rPr>
              <w:t xml:space="preserve"> </w:t>
            </w:r>
            <w:proofErr w:type="spellStart"/>
            <w:r w:rsidRPr="00EE42B7">
              <w:rPr>
                <w:rFonts w:ascii="GHEA Grapalat" w:hAnsi="GHEA Grapalat" w:cs="Arial"/>
              </w:rPr>
              <w:t>սալապատում</w:t>
            </w:r>
            <w:proofErr w:type="spellEnd"/>
            <w:r w:rsidRPr="00EE42B7">
              <w:rPr>
                <w:rFonts w:ascii="GHEA Grapalat" w:hAnsi="GHEA Grapalat" w:cs="Arial"/>
              </w:rPr>
              <w:t xml:space="preserve"> </w:t>
            </w:r>
            <w:proofErr w:type="spellStart"/>
            <w:r w:rsidRPr="00EE42B7">
              <w:rPr>
                <w:rFonts w:ascii="GHEA Grapalat" w:hAnsi="GHEA Grapalat" w:cs="Arial"/>
              </w:rPr>
              <w:t>կերամոգրանիտե</w:t>
            </w:r>
            <w:proofErr w:type="spellEnd"/>
            <w:r w:rsidRPr="00EE42B7">
              <w:rPr>
                <w:rFonts w:ascii="GHEA Grapalat" w:hAnsi="GHEA Grapalat" w:cs="Arial"/>
              </w:rPr>
              <w:t xml:space="preserve"> 10մմ </w:t>
            </w:r>
            <w:proofErr w:type="spellStart"/>
            <w:r w:rsidRPr="00EE42B7">
              <w:rPr>
                <w:rFonts w:ascii="GHEA Grapalat" w:hAnsi="GHEA Grapalat" w:cs="Arial"/>
              </w:rPr>
              <w:t>սալիկներով</w:t>
            </w:r>
            <w:proofErr w:type="spellEnd"/>
            <w:r w:rsidRPr="00EE42B7">
              <w:rPr>
                <w:rFonts w:ascii="GHEA Grapalat" w:hAnsi="GHEA Grapalat" w:cs="Arial"/>
              </w:rPr>
              <w:t xml:space="preserve">, </w:t>
            </w:r>
            <w:proofErr w:type="spellStart"/>
            <w:r w:rsidRPr="00EE42B7">
              <w:rPr>
                <w:rFonts w:ascii="GHEA Grapalat" w:hAnsi="GHEA Grapalat" w:cs="Arial"/>
              </w:rPr>
              <w:t>ամրացված</w:t>
            </w:r>
            <w:proofErr w:type="spellEnd"/>
            <w:r w:rsidRPr="00EE42B7">
              <w:rPr>
                <w:rFonts w:ascii="GHEA Grapalat" w:hAnsi="GHEA Grapalat" w:cs="Arial"/>
              </w:rPr>
              <w:t xml:space="preserve"> </w:t>
            </w:r>
            <w:proofErr w:type="spellStart"/>
            <w:r w:rsidRPr="00EE42B7">
              <w:rPr>
                <w:rFonts w:ascii="GHEA Grapalat" w:hAnsi="GHEA Grapalat" w:cs="Arial"/>
              </w:rPr>
              <w:t>սոսնձով</w:t>
            </w:r>
            <w:proofErr w:type="spellEnd"/>
            <w:r w:rsidRPr="00EE42B7">
              <w:rPr>
                <w:rFonts w:ascii="GHEA Grapalat" w:hAnsi="GHEA Grapalat" w:cs="Arial"/>
              </w:rPr>
              <w:t xml:space="preserve">   </w:t>
            </w:r>
          </w:p>
        </w:tc>
        <w:tc>
          <w:tcPr>
            <w:tcW w:w="940" w:type="dxa"/>
            <w:tcBorders>
              <w:top w:val="single" w:sz="4" w:space="0" w:color="auto"/>
              <w:left w:val="nil"/>
              <w:bottom w:val="nil"/>
              <w:right w:val="single" w:sz="4" w:space="0" w:color="auto"/>
            </w:tcBorders>
            <w:shd w:val="clear" w:color="auto" w:fill="auto"/>
            <w:vAlign w:val="center"/>
            <w:hideMark/>
          </w:tcPr>
          <w:p w14:paraId="41397DD9" w14:textId="77777777" w:rsidR="00EE42B7" w:rsidRPr="00EE42B7" w:rsidRDefault="00EE42B7" w:rsidP="00EE42B7">
            <w:pPr>
              <w:jc w:val="center"/>
              <w:rPr>
                <w:rFonts w:ascii="GHEA Grapalat" w:hAnsi="GHEA Grapalat" w:cs="Arial"/>
              </w:rPr>
            </w:pPr>
            <w:r w:rsidRPr="00EE42B7">
              <w:rPr>
                <w:rFonts w:ascii="GHEA Grapalat" w:hAnsi="GHEA Grapalat" w:cs="Arial"/>
              </w:rPr>
              <w:t>մ</w:t>
            </w:r>
            <w:r w:rsidRPr="00EE42B7">
              <w:rPr>
                <w:rFonts w:ascii="GHEA Grapalat" w:hAnsi="GHEA Grapalat" w:cs="Arial"/>
                <w:vertAlign w:val="superscript"/>
              </w:rPr>
              <w:t>2</w:t>
            </w:r>
          </w:p>
        </w:tc>
        <w:tc>
          <w:tcPr>
            <w:tcW w:w="1240" w:type="dxa"/>
            <w:tcBorders>
              <w:top w:val="single" w:sz="4" w:space="0" w:color="auto"/>
              <w:left w:val="nil"/>
              <w:bottom w:val="nil"/>
              <w:right w:val="single" w:sz="4" w:space="0" w:color="auto"/>
            </w:tcBorders>
            <w:shd w:val="clear" w:color="auto" w:fill="auto"/>
            <w:vAlign w:val="center"/>
            <w:hideMark/>
          </w:tcPr>
          <w:p w14:paraId="559DC9D8" w14:textId="77777777" w:rsidR="00EE42B7" w:rsidRPr="00EE42B7" w:rsidRDefault="00EE42B7" w:rsidP="00EE42B7">
            <w:pPr>
              <w:jc w:val="center"/>
              <w:rPr>
                <w:rFonts w:ascii="GHEA Grapalat" w:hAnsi="GHEA Grapalat" w:cs="Arial"/>
              </w:rPr>
            </w:pPr>
            <w:r w:rsidRPr="00EE42B7">
              <w:rPr>
                <w:rFonts w:ascii="GHEA Grapalat" w:hAnsi="GHEA Grapalat" w:cs="Arial"/>
              </w:rPr>
              <w:t>42</w:t>
            </w:r>
          </w:p>
        </w:tc>
        <w:tc>
          <w:tcPr>
            <w:tcW w:w="1360" w:type="dxa"/>
            <w:tcBorders>
              <w:top w:val="nil"/>
              <w:left w:val="nil"/>
              <w:bottom w:val="single" w:sz="4" w:space="0" w:color="auto"/>
              <w:right w:val="single" w:sz="4" w:space="0" w:color="auto"/>
            </w:tcBorders>
            <w:shd w:val="clear" w:color="auto" w:fill="auto"/>
            <w:vAlign w:val="center"/>
            <w:hideMark/>
          </w:tcPr>
          <w:p w14:paraId="21553F68" w14:textId="77777777" w:rsidR="00EE42B7" w:rsidRPr="00EE42B7" w:rsidRDefault="00EE42B7" w:rsidP="00EE42B7">
            <w:pPr>
              <w:jc w:val="center"/>
              <w:rPr>
                <w:rFonts w:ascii="GHEA Grapalat" w:hAnsi="GHEA Grapalat" w:cs="Arial"/>
              </w:rPr>
            </w:pPr>
            <w:r w:rsidRPr="00EE42B7">
              <w:rPr>
                <w:rFonts w:ascii="GHEA Grapalat" w:hAnsi="GHEA Grapalat" w:cs="Arial"/>
              </w:rPr>
              <w:t>13.50</w:t>
            </w:r>
          </w:p>
        </w:tc>
        <w:tc>
          <w:tcPr>
            <w:tcW w:w="1740" w:type="dxa"/>
            <w:tcBorders>
              <w:top w:val="nil"/>
              <w:left w:val="nil"/>
              <w:bottom w:val="single" w:sz="4" w:space="0" w:color="auto"/>
              <w:right w:val="single" w:sz="4" w:space="0" w:color="auto"/>
            </w:tcBorders>
            <w:shd w:val="clear" w:color="auto" w:fill="auto"/>
            <w:vAlign w:val="center"/>
            <w:hideMark/>
          </w:tcPr>
          <w:p w14:paraId="5E6E4DC0" w14:textId="77777777" w:rsidR="00EE42B7" w:rsidRPr="00EE42B7" w:rsidRDefault="00EE42B7" w:rsidP="00EE42B7">
            <w:pPr>
              <w:jc w:val="center"/>
              <w:rPr>
                <w:rFonts w:ascii="GHEA Grapalat" w:hAnsi="GHEA Grapalat" w:cs="Arial"/>
              </w:rPr>
            </w:pPr>
            <w:r w:rsidRPr="00EE42B7">
              <w:rPr>
                <w:rFonts w:ascii="GHEA Grapalat" w:hAnsi="GHEA Grapalat" w:cs="Arial"/>
              </w:rPr>
              <w:t>567.00</w:t>
            </w:r>
          </w:p>
        </w:tc>
      </w:tr>
      <w:tr w:rsidR="00EE42B7" w:rsidRPr="00EE42B7" w14:paraId="201CD353" w14:textId="77777777" w:rsidTr="00EE42B7">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D32EBD2"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single" w:sz="4" w:space="0" w:color="auto"/>
              <w:left w:val="nil"/>
              <w:bottom w:val="single" w:sz="4" w:space="0" w:color="auto"/>
              <w:right w:val="single" w:sz="4" w:space="0" w:color="auto"/>
            </w:tcBorders>
            <w:shd w:val="clear" w:color="000000" w:fill="FFFFFF"/>
            <w:vAlign w:val="center"/>
            <w:hideMark/>
          </w:tcPr>
          <w:p w14:paraId="158DB387" w14:textId="77777777" w:rsidR="00EE42B7" w:rsidRPr="00EE42B7" w:rsidRDefault="00EE42B7" w:rsidP="00EE42B7">
            <w:pPr>
              <w:rPr>
                <w:rFonts w:ascii="GHEA Grapalat" w:hAnsi="GHEA Grapalat" w:cs="Arial"/>
                <w:b/>
                <w:bCs/>
                <w:i/>
                <w:iCs/>
              </w:rPr>
            </w:pPr>
            <w:proofErr w:type="spellStart"/>
            <w:r w:rsidRPr="00EE42B7">
              <w:rPr>
                <w:rFonts w:ascii="GHEA Grapalat" w:hAnsi="GHEA Grapalat" w:cs="Arial"/>
                <w:b/>
                <w:bCs/>
                <w:i/>
                <w:iCs/>
              </w:rPr>
              <w:t>Ընդամենը</w:t>
            </w:r>
            <w:proofErr w:type="spellEnd"/>
            <w:r w:rsidRPr="00EE42B7">
              <w:rPr>
                <w:rFonts w:ascii="GHEA Grapalat" w:hAnsi="GHEA Grapalat" w:cs="Arial"/>
                <w:b/>
                <w:bCs/>
                <w:i/>
                <w:iCs/>
              </w:rPr>
              <w:t xml:space="preserve"> </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782D0C85"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73463948"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68107FCE"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5C03FD64"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1804.15</w:t>
            </w:r>
          </w:p>
        </w:tc>
      </w:tr>
      <w:tr w:rsidR="00EE42B7" w:rsidRPr="00EE42B7" w14:paraId="3342D540" w14:textId="77777777" w:rsidTr="00EE42B7">
        <w:trPr>
          <w:trHeight w:val="34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CE3E382"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000000" w:fill="FFFFFF"/>
            <w:vAlign w:val="center"/>
            <w:hideMark/>
          </w:tcPr>
          <w:p w14:paraId="1D9BA93A" w14:textId="77777777" w:rsidR="00EE42B7" w:rsidRPr="00EE42B7" w:rsidRDefault="00EE42B7" w:rsidP="00EE42B7">
            <w:pPr>
              <w:rPr>
                <w:rFonts w:ascii="GHEA Grapalat" w:hAnsi="GHEA Grapalat" w:cs="Arial"/>
                <w:b/>
                <w:bCs/>
                <w:i/>
                <w:iCs/>
              </w:rPr>
            </w:pPr>
            <w:proofErr w:type="spellStart"/>
            <w:r w:rsidRPr="00EE42B7">
              <w:rPr>
                <w:rFonts w:ascii="GHEA Grapalat" w:hAnsi="GHEA Grapalat" w:cs="Arial"/>
                <w:b/>
                <w:bCs/>
                <w:i/>
                <w:iCs/>
              </w:rPr>
              <w:t>Ընդամենը</w:t>
            </w:r>
            <w:proofErr w:type="spellEnd"/>
            <w:r w:rsidRPr="00EE42B7">
              <w:rPr>
                <w:rFonts w:ascii="GHEA Grapalat" w:hAnsi="GHEA Grapalat" w:cs="Arial"/>
                <w:b/>
                <w:bCs/>
                <w:i/>
                <w:iCs/>
              </w:rPr>
              <w:t xml:space="preserve"> </w:t>
            </w:r>
          </w:p>
        </w:tc>
        <w:tc>
          <w:tcPr>
            <w:tcW w:w="940" w:type="dxa"/>
            <w:tcBorders>
              <w:top w:val="nil"/>
              <w:left w:val="nil"/>
              <w:bottom w:val="single" w:sz="4" w:space="0" w:color="auto"/>
              <w:right w:val="single" w:sz="4" w:space="0" w:color="auto"/>
            </w:tcBorders>
            <w:shd w:val="clear" w:color="000000" w:fill="FFFFFF"/>
            <w:noWrap/>
            <w:vAlign w:val="center"/>
            <w:hideMark/>
          </w:tcPr>
          <w:p w14:paraId="77B7D5FB"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6298FC10" w14:textId="77777777" w:rsidR="00EE42B7" w:rsidRPr="00EE42B7" w:rsidRDefault="00EE42B7" w:rsidP="00EE42B7">
            <w:pPr>
              <w:jc w:val="center"/>
              <w:rPr>
                <w:rFonts w:ascii="GHEA Grapalat" w:hAnsi="GHEA Grapalat" w:cs="Arial"/>
                <w:i/>
                <w:iCs/>
              </w:rPr>
            </w:pPr>
            <w:r w:rsidRPr="00EE42B7">
              <w:rPr>
                <w:rFonts w:ascii="Calibri" w:hAnsi="Calibri" w:cs="Calibri"/>
                <w:i/>
                <w:iCs/>
              </w:rPr>
              <w:t> </w:t>
            </w:r>
          </w:p>
        </w:tc>
        <w:tc>
          <w:tcPr>
            <w:tcW w:w="1360" w:type="dxa"/>
            <w:tcBorders>
              <w:top w:val="nil"/>
              <w:left w:val="nil"/>
              <w:bottom w:val="single" w:sz="4" w:space="0" w:color="auto"/>
              <w:right w:val="single" w:sz="4" w:space="0" w:color="auto"/>
            </w:tcBorders>
            <w:shd w:val="clear" w:color="000000" w:fill="FFFFFF"/>
            <w:vAlign w:val="center"/>
            <w:hideMark/>
          </w:tcPr>
          <w:p w14:paraId="220AD1A6"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000000" w:fill="FFFFFF"/>
            <w:vAlign w:val="center"/>
            <w:hideMark/>
          </w:tcPr>
          <w:p w14:paraId="14198CFF"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63375.63</w:t>
            </w:r>
          </w:p>
        </w:tc>
      </w:tr>
      <w:tr w:rsidR="00EE42B7" w:rsidRPr="00EE42B7" w14:paraId="176BD341" w14:textId="77777777" w:rsidTr="00EE42B7">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5FBBE16"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auto" w:fill="auto"/>
            <w:noWrap/>
            <w:vAlign w:val="center"/>
            <w:hideMark/>
          </w:tcPr>
          <w:p w14:paraId="45B8108F" w14:textId="77777777" w:rsidR="00EE42B7" w:rsidRPr="00EE42B7" w:rsidRDefault="00EE42B7" w:rsidP="00EE42B7">
            <w:pPr>
              <w:rPr>
                <w:rFonts w:ascii="GHEA Grapalat" w:hAnsi="GHEA Grapalat" w:cs="Arial"/>
                <w:b/>
                <w:bCs/>
              </w:rPr>
            </w:pPr>
            <w:r w:rsidRPr="00EE42B7">
              <w:rPr>
                <w:rFonts w:ascii="GHEA Grapalat" w:hAnsi="GHEA Grapalat" w:cs="Arial"/>
                <w:b/>
                <w:bCs/>
              </w:rPr>
              <w:t>ԱԱՀ-</w:t>
            </w:r>
            <w:proofErr w:type="spellStart"/>
            <w:r w:rsidRPr="00EE42B7">
              <w:rPr>
                <w:rFonts w:ascii="GHEA Grapalat" w:hAnsi="GHEA Grapalat" w:cs="Arial"/>
                <w:b/>
                <w:bCs/>
              </w:rPr>
              <w:t>ով</w:t>
            </w:r>
            <w:proofErr w:type="spellEnd"/>
            <w:r w:rsidRPr="00EE42B7">
              <w:rPr>
                <w:rFonts w:ascii="GHEA Grapalat" w:hAnsi="GHEA Grapalat" w:cs="Arial"/>
                <w:b/>
                <w:bCs/>
              </w:rPr>
              <w:t xml:space="preserve"> 20%</w:t>
            </w:r>
          </w:p>
        </w:tc>
        <w:tc>
          <w:tcPr>
            <w:tcW w:w="940" w:type="dxa"/>
            <w:tcBorders>
              <w:top w:val="nil"/>
              <w:left w:val="nil"/>
              <w:bottom w:val="single" w:sz="4" w:space="0" w:color="auto"/>
              <w:right w:val="single" w:sz="4" w:space="0" w:color="auto"/>
            </w:tcBorders>
            <w:shd w:val="clear" w:color="auto" w:fill="auto"/>
            <w:vAlign w:val="center"/>
            <w:hideMark/>
          </w:tcPr>
          <w:p w14:paraId="41600B20"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1C97A7EA"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011174F5"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15C09048" w14:textId="77777777" w:rsidR="00EE42B7" w:rsidRPr="00EE42B7" w:rsidRDefault="00EE42B7" w:rsidP="00EE42B7">
            <w:pPr>
              <w:jc w:val="center"/>
              <w:rPr>
                <w:rFonts w:ascii="GHEA Grapalat" w:hAnsi="GHEA Grapalat" w:cs="Arial"/>
                <w:b/>
                <w:bCs/>
              </w:rPr>
            </w:pPr>
            <w:r w:rsidRPr="00EE42B7">
              <w:rPr>
                <w:rFonts w:ascii="GHEA Grapalat" w:hAnsi="GHEA Grapalat" w:cs="Arial"/>
                <w:b/>
                <w:bCs/>
              </w:rPr>
              <w:t>12,675.1</w:t>
            </w:r>
          </w:p>
        </w:tc>
      </w:tr>
      <w:tr w:rsidR="00EE42B7" w:rsidRPr="00EE42B7" w14:paraId="596EF29C" w14:textId="77777777" w:rsidTr="00EE42B7">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E943354"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6060" w:type="dxa"/>
            <w:tcBorders>
              <w:top w:val="nil"/>
              <w:left w:val="nil"/>
              <w:bottom w:val="single" w:sz="4" w:space="0" w:color="auto"/>
              <w:right w:val="single" w:sz="4" w:space="0" w:color="auto"/>
            </w:tcBorders>
            <w:shd w:val="clear" w:color="auto" w:fill="auto"/>
            <w:noWrap/>
            <w:vAlign w:val="center"/>
            <w:hideMark/>
          </w:tcPr>
          <w:p w14:paraId="3681DD05" w14:textId="77777777" w:rsidR="00EE42B7" w:rsidRPr="00EE42B7" w:rsidRDefault="00EE42B7" w:rsidP="00EE42B7">
            <w:pPr>
              <w:rPr>
                <w:rFonts w:ascii="GHEA Grapalat" w:hAnsi="GHEA Grapalat" w:cs="Arial"/>
                <w:b/>
                <w:bCs/>
              </w:rPr>
            </w:pPr>
            <w:proofErr w:type="spellStart"/>
            <w:r w:rsidRPr="00EE42B7">
              <w:rPr>
                <w:rFonts w:ascii="GHEA Grapalat" w:hAnsi="GHEA Grapalat" w:cs="Arial"/>
                <w:b/>
                <w:bCs/>
              </w:rPr>
              <w:t>Ընդամենը</w:t>
            </w:r>
            <w:proofErr w:type="spellEnd"/>
            <w:r w:rsidRPr="00EE42B7">
              <w:rPr>
                <w:rFonts w:ascii="GHEA Grapalat" w:hAnsi="GHEA Grapalat" w:cs="Arial"/>
                <w:b/>
                <w:bCs/>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2F08CD31"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240" w:type="dxa"/>
            <w:tcBorders>
              <w:top w:val="nil"/>
              <w:left w:val="nil"/>
              <w:bottom w:val="single" w:sz="4" w:space="0" w:color="auto"/>
              <w:right w:val="single" w:sz="4" w:space="0" w:color="auto"/>
            </w:tcBorders>
            <w:shd w:val="clear" w:color="auto" w:fill="auto"/>
            <w:vAlign w:val="center"/>
            <w:hideMark/>
          </w:tcPr>
          <w:p w14:paraId="7FB48DCA"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360" w:type="dxa"/>
            <w:tcBorders>
              <w:top w:val="nil"/>
              <w:left w:val="nil"/>
              <w:bottom w:val="single" w:sz="4" w:space="0" w:color="auto"/>
              <w:right w:val="single" w:sz="4" w:space="0" w:color="auto"/>
            </w:tcBorders>
            <w:shd w:val="clear" w:color="auto" w:fill="auto"/>
            <w:vAlign w:val="center"/>
            <w:hideMark/>
          </w:tcPr>
          <w:p w14:paraId="4CB0790A" w14:textId="77777777" w:rsidR="00EE42B7" w:rsidRPr="00EE42B7" w:rsidRDefault="00EE42B7" w:rsidP="00EE42B7">
            <w:pPr>
              <w:jc w:val="center"/>
              <w:rPr>
                <w:rFonts w:ascii="GHEA Grapalat" w:hAnsi="GHEA Grapalat" w:cs="Arial"/>
              </w:rPr>
            </w:pPr>
            <w:r w:rsidRPr="00EE42B7">
              <w:rPr>
                <w:rFonts w:ascii="Calibri" w:hAnsi="Calibri" w:cs="Calibri"/>
              </w:rPr>
              <w:t> </w:t>
            </w:r>
          </w:p>
        </w:tc>
        <w:tc>
          <w:tcPr>
            <w:tcW w:w="1740" w:type="dxa"/>
            <w:tcBorders>
              <w:top w:val="nil"/>
              <w:left w:val="nil"/>
              <w:bottom w:val="single" w:sz="4" w:space="0" w:color="auto"/>
              <w:right w:val="single" w:sz="4" w:space="0" w:color="auto"/>
            </w:tcBorders>
            <w:shd w:val="clear" w:color="auto" w:fill="auto"/>
            <w:vAlign w:val="center"/>
            <w:hideMark/>
          </w:tcPr>
          <w:p w14:paraId="29205BD0" w14:textId="77777777" w:rsidR="00EE42B7" w:rsidRPr="00EE42B7" w:rsidRDefault="00EE42B7" w:rsidP="00EE42B7">
            <w:pPr>
              <w:jc w:val="center"/>
              <w:rPr>
                <w:rFonts w:ascii="GHEA Grapalat" w:hAnsi="GHEA Grapalat" w:cs="Arial"/>
              </w:rPr>
            </w:pPr>
            <w:r w:rsidRPr="00EE42B7">
              <w:rPr>
                <w:rFonts w:ascii="GHEA Grapalat" w:hAnsi="GHEA Grapalat" w:cs="Arial"/>
              </w:rPr>
              <w:t>76,050.8</w:t>
            </w:r>
          </w:p>
        </w:tc>
      </w:tr>
    </w:tbl>
    <w:p w14:paraId="3C3BAC3E" w14:textId="77777777" w:rsidR="00546808" w:rsidRDefault="00546808" w:rsidP="00546808">
      <w:pPr>
        <w:ind w:left="-90"/>
        <w:jc w:val="center"/>
        <w:rPr>
          <w:rFonts w:ascii="GHEA Grapalat" w:hAnsi="GHEA Grapalat" w:cs="Sylfaen"/>
          <w:b/>
          <w:lang w:val="af-ZA"/>
        </w:rPr>
      </w:pPr>
    </w:p>
    <w:p w14:paraId="7E18F1CD" w14:textId="77777777" w:rsidR="001676F3" w:rsidRDefault="001676F3" w:rsidP="00A5748C">
      <w:pPr>
        <w:ind w:firstLine="567"/>
        <w:jc w:val="right"/>
        <w:rPr>
          <w:rFonts w:ascii="GHEA Grapalat" w:hAnsi="GHEA Grapalat"/>
          <w:i/>
          <w:lang w:val="pt-BR"/>
        </w:rPr>
      </w:pPr>
    </w:p>
    <w:p w14:paraId="30AFDD0C" w14:textId="77777777" w:rsidR="001676F3" w:rsidRDefault="001676F3" w:rsidP="00A5748C">
      <w:pPr>
        <w:ind w:firstLine="567"/>
        <w:jc w:val="right"/>
        <w:rPr>
          <w:rFonts w:ascii="GHEA Grapalat" w:hAnsi="GHEA Grapalat"/>
          <w:i/>
          <w:lang w:val="pt-BR"/>
        </w:rPr>
      </w:pPr>
    </w:p>
    <w:p w14:paraId="0B7F94C9" w14:textId="77777777" w:rsidR="001676F3" w:rsidRDefault="001676F3" w:rsidP="00A5748C">
      <w:pPr>
        <w:ind w:firstLine="567"/>
        <w:jc w:val="right"/>
        <w:rPr>
          <w:rFonts w:ascii="GHEA Grapalat" w:hAnsi="GHEA Grapalat"/>
          <w:i/>
          <w:lang w:val="pt-BR"/>
        </w:rPr>
      </w:pPr>
    </w:p>
    <w:p w14:paraId="79602B43" w14:textId="77777777" w:rsidR="001676F3" w:rsidRPr="00FB1EC7" w:rsidRDefault="001676F3"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lastRenderedPageBreak/>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A06E6C">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CA0DDD8" w14:textId="40C978E9" w:rsidR="008C1FC8" w:rsidRPr="002E63AA" w:rsidRDefault="00D72D59" w:rsidP="008C1FC8">
      <w:pPr>
        <w:ind w:firstLine="567"/>
        <w:jc w:val="center"/>
        <w:rPr>
          <w:rFonts w:ascii="GHEA Grapalat" w:hAnsi="GHEA Grapalat" w:cs="Sylfaen"/>
          <w:bCs/>
          <w:sz w:val="20"/>
          <w:lang w:val="pt-BR"/>
        </w:rPr>
      </w:pPr>
      <w:r w:rsidRPr="000524FC">
        <w:rPr>
          <w:rFonts w:ascii="GHEA Grapalat" w:hAnsi="GHEA Grapalat" w:cs="Sylfaen"/>
          <w:sz w:val="20"/>
          <w:szCs w:val="20"/>
          <w:lang w:val="pt-BR"/>
        </w:rPr>
        <w:t xml:space="preserve">Երևան քաղաքի Աջափնյակ վարչական շրջանի </w:t>
      </w:r>
      <w:r w:rsidR="002E63AA">
        <w:rPr>
          <w:rFonts w:ascii="GHEA Grapalat" w:hAnsi="GHEA Grapalat" w:cs="Sylfaen"/>
          <w:sz w:val="20"/>
          <w:szCs w:val="20"/>
          <w:lang w:val="pt-BR"/>
        </w:rPr>
        <w:t>վարչական</w:t>
      </w:r>
      <w:r w:rsidRPr="000524FC">
        <w:rPr>
          <w:rFonts w:ascii="GHEA Grapalat" w:hAnsi="GHEA Grapalat" w:cs="Sylfaen"/>
          <w:sz w:val="20"/>
          <w:szCs w:val="20"/>
          <w:lang w:val="pt-BR"/>
        </w:rPr>
        <w:t xml:space="preserve"> շենքի վերանորոգման</w:t>
      </w:r>
      <w:r w:rsidR="008C1FC8" w:rsidRPr="00FB1EC7">
        <w:rPr>
          <w:rFonts w:ascii="GHEA Grapalat" w:hAnsi="GHEA Grapalat" w:cs="Times Armenian"/>
          <w:b/>
          <w:sz w:val="20"/>
          <w:lang w:val="pt-BR"/>
        </w:rPr>
        <w:t xml:space="preserve"> </w:t>
      </w:r>
      <w:r w:rsidR="002E63AA" w:rsidRPr="002E63AA">
        <w:rPr>
          <w:rFonts w:ascii="GHEA Grapalat" w:hAnsi="GHEA Grapalat" w:cs="Sylfaen"/>
          <w:bCs/>
          <w:sz w:val="20"/>
          <w:lang w:val="pt-BR"/>
        </w:rPr>
        <w:t>աշխատանքների</w:t>
      </w:r>
      <w:r w:rsidR="002E63AA" w:rsidRPr="002E63AA">
        <w:rPr>
          <w:rFonts w:ascii="GHEA Grapalat" w:hAnsi="GHEA Grapalat" w:cs="Times Armenian"/>
          <w:bCs/>
          <w:sz w:val="20"/>
          <w:lang w:val="pt-BR"/>
        </w:rPr>
        <w:t xml:space="preserve"> </w:t>
      </w:r>
      <w:r w:rsidR="002E63AA" w:rsidRPr="002E63AA">
        <w:rPr>
          <w:rFonts w:ascii="GHEA Grapalat" w:hAnsi="GHEA Grapalat" w:cs="Sylfaen"/>
          <w:bCs/>
          <w:sz w:val="20"/>
          <w:lang w:val="pt-BR"/>
        </w:rPr>
        <w:t>կատարման</w:t>
      </w:r>
    </w:p>
    <w:tbl>
      <w:tblPr>
        <w:tblpPr w:leftFromText="180" w:rightFromText="180" w:vertAnchor="text" w:horzAnchor="margin" w:tblpY="326"/>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A031C9" w:rsidRPr="00B65BDD" w14:paraId="72F91B80" w14:textId="77777777" w:rsidTr="00A031C9">
        <w:trPr>
          <w:trHeight w:val="701"/>
        </w:trPr>
        <w:tc>
          <w:tcPr>
            <w:tcW w:w="648" w:type="dxa"/>
            <w:vMerge w:val="restart"/>
            <w:shd w:val="clear" w:color="auto" w:fill="auto"/>
            <w:vAlign w:val="center"/>
            <w:hideMark/>
          </w:tcPr>
          <w:p w14:paraId="61265703" w14:textId="77777777" w:rsidR="00A031C9" w:rsidRPr="00B65BDD" w:rsidRDefault="00A031C9" w:rsidP="00A031C9">
            <w:pPr>
              <w:jc w:val="center"/>
              <w:rPr>
                <w:rFonts w:ascii="GHEA Grapalat" w:hAnsi="GHEA Grapalat"/>
                <w:b/>
                <w:bCs/>
                <w:color w:val="000000"/>
                <w:sz w:val="20"/>
                <w:szCs w:val="20"/>
                <w:lang w:val="es-ES" w:eastAsia="ru-RU"/>
              </w:rPr>
            </w:pPr>
            <w:r w:rsidRPr="00B65BDD">
              <w:rPr>
                <w:rFonts w:ascii="GHEA Grapalat" w:hAnsi="GHEA Grapalat"/>
                <w:b/>
                <w:bCs/>
                <w:color w:val="000000"/>
                <w:sz w:val="20"/>
                <w:szCs w:val="20"/>
                <w:lang w:val="es-ES" w:eastAsia="ru-RU"/>
              </w:rPr>
              <w:t>No</w:t>
            </w:r>
          </w:p>
        </w:tc>
        <w:tc>
          <w:tcPr>
            <w:tcW w:w="3463" w:type="dxa"/>
            <w:vMerge w:val="restart"/>
            <w:shd w:val="clear" w:color="auto" w:fill="auto"/>
            <w:vAlign w:val="center"/>
            <w:hideMark/>
          </w:tcPr>
          <w:p w14:paraId="16E4FEB6"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Կապալառուիկողմիցկատարվելիքաշխատանքներիանվանումներ</w:t>
            </w:r>
            <w:r w:rsidRPr="00A031C9">
              <w:rPr>
                <w:rFonts w:ascii="GHEA Grapalat" w:hAnsi="GHEA Grapalat"/>
                <w:b/>
                <w:bCs/>
                <w:color w:val="000000"/>
                <w:sz w:val="22"/>
                <w:szCs w:val="22"/>
                <w:lang w:val="es-ES" w:eastAsia="ru-RU"/>
              </w:rPr>
              <w:br/>
            </w:r>
          </w:p>
        </w:tc>
        <w:tc>
          <w:tcPr>
            <w:tcW w:w="6437" w:type="dxa"/>
            <w:gridSpan w:val="2"/>
            <w:shd w:val="clear" w:color="auto" w:fill="auto"/>
            <w:vAlign w:val="center"/>
            <w:hideMark/>
          </w:tcPr>
          <w:p w14:paraId="6A0C3FD1"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Աշխատանքների</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կատարման</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ժամկետը</w:t>
            </w:r>
            <w:r w:rsidRPr="00A031C9">
              <w:rPr>
                <w:rFonts w:ascii="GHEA Grapalat" w:hAnsi="GHEA Grapalat"/>
                <w:b/>
                <w:bCs/>
                <w:color w:val="000000"/>
                <w:sz w:val="22"/>
                <w:szCs w:val="22"/>
                <w:lang w:val="es-ES" w:eastAsia="ru-RU"/>
              </w:rPr>
              <w:br/>
            </w:r>
          </w:p>
        </w:tc>
      </w:tr>
      <w:tr w:rsidR="00A031C9" w:rsidRPr="00B65BDD" w14:paraId="15E6FE8E" w14:textId="77777777" w:rsidTr="00A031C9">
        <w:trPr>
          <w:trHeight w:val="494"/>
        </w:trPr>
        <w:tc>
          <w:tcPr>
            <w:tcW w:w="648" w:type="dxa"/>
            <w:vMerge/>
            <w:vAlign w:val="center"/>
            <w:hideMark/>
          </w:tcPr>
          <w:p w14:paraId="59A0F0E3" w14:textId="77777777" w:rsidR="00A031C9" w:rsidRPr="00B65BDD" w:rsidRDefault="00A031C9" w:rsidP="00A031C9">
            <w:pPr>
              <w:rPr>
                <w:rFonts w:ascii="GHEA Grapalat" w:hAnsi="GHEA Grapalat"/>
                <w:b/>
                <w:bCs/>
                <w:color w:val="000000"/>
                <w:sz w:val="20"/>
                <w:szCs w:val="20"/>
                <w:lang w:val="es-ES" w:eastAsia="ru-RU"/>
              </w:rPr>
            </w:pPr>
          </w:p>
        </w:tc>
        <w:tc>
          <w:tcPr>
            <w:tcW w:w="3463" w:type="dxa"/>
            <w:vMerge/>
            <w:vAlign w:val="center"/>
            <w:hideMark/>
          </w:tcPr>
          <w:p w14:paraId="0E462A2E" w14:textId="77777777" w:rsidR="00A031C9" w:rsidRPr="00A031C9" w:rsidRDefault="00A031C9" w:rsidP="00A031C9">
            <w:pPr>
              <w:rPr>
                <w:rFonts w:ascii="GHEA Grapalat" w:hAnsi="GHEA Grapalat"/>
                <w:b/>
                <w:bCs/>
                <w:color w:val="000000"/>
                <w:sz w:val="22"/>
                <w:szCs w:val="22"/>
                <w:lang w:val="es-ES" w:eastAsia="ru-RU"/>
              </w:rPr>
            </w:pPr>
          </w:p>
        </w:tc>
        <w:tc>
          <w:tcPr>
            <w:tcW w:w="2977" w:type="dxa"/>
            <w:shd w:val="clear" w:color="auto" w:fill="auto"/>
            <w:vAlign w:val="center"/>
            <w:hideMark/>
          </w:tcPr>
          <w:p w14:paraId="34CCE7E6"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Սկիզբը</w:t>
            </w:r>
          </w:p>
        </w:tc>
        <w:tc>
          <w:tcPr>
            <w:tcW w:w="3460" w:type="dxa"/>
            <w:tcBorders>
              <w:bottom w:val="single" w:sz="4" w:space="0" w:color="auto"/>
            </w:tcBorders>
            <w:shd w:val="clear" w:color="auto" w:fill="auto"/>
            <w:vAlign w:val="center"/>
            <w:hideMark/>
          </w:tcPr>
          <w:p w14:paraId="33E93D72"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Ավարտը</w:t>
            </w:r>
          </w:p>
        </w:tc>
      </w:tr>
      <w:tr w:rsidR="00A031C9" w:rsidRPr="00B65BDD" w14:paraId="59F8F8A6" w14:textId="77777777" w:rsidTr="00A031C9">
        <w:trPr>
          <w:trHeight w:val="1430"/>
        </w:trPr>
        <w:tc>
          <w:tcPr>
            <w:tcW w:w="648" w:type="dxa"/>
            <w:shd w:val="clear" w:color="auto" w:fill="auto"/>
            <w:vAlign w:val="center"/>
          </w:tcPr>
          <w:p w14:paraId="59C053A5" w14:textId="77777777" w:rsidR="00A031C9" w:rsidRPr="00B65BDD" w:rsidRDefault="00A031C9" w:rsidP="00A031C9">
            <w:pPr>
              <w:jc w:val="center"/>
              <w:rPr>
                <w:rFonts w:ascii="GHEA Grapalat" w:hAnsi="GHEA Grapalat"/>
                <w:b/>
                <w:sz w:val="20"/>
                <w:szCs w:val="20"/>
                <w:lang w:val="hy-AM" w:eastAsia="ru-RU"/>
              </w:rPr>
            </w:pPr>
            <w:r w:rsidRPr="00B65BDD">
              <w:rPr>
                <w:rFonts w:ascii="GHEA Grapalat" w:hAnsi="GHEA Grapalat"/>
                <w:b/>
                <w:sz w:val="20"/>
                <w:szCs w:val="20"/>
                <w:lang w:val="hy-AM" w:eastAsia="ru-RU"/>
              </w:rPr>
              <w:t>1</w:t>
            </w:r>
          </w:p>
        </w:tc>
        <w:tc>
          <w:tcPr>
            <w:tcW w:w="3463" w:type="dxa"/>
            <w:shd w:val="clear" w:color="auto" w:fill="auto"/>
            <w:vAlign w:val="center"/>
          </w:tcPr>
          <w:p w14:paraId="4255B469" w14:textId="7CB2E96B" w:rsidR="00A031C9" w:rsidRPr="00A031C9" w:rsidRDefault="002E63AA" w:rsidP="00A031C9">
            <w:pPr>
              <w:jc w:val="center"/>
              <w:rPr>
                <w:rFonts w:ascii="GHEA Grapalat" w:hAnsi="GHEA Grapalat"/>
                <w:b/>
                <w:color w:val="FF0000"/>
                <w:sz w:val="22"/>
                <w:szCs w:val="22"/>
                <w:lang w:val="hy-AM" w:eastAsia="ru-RU"/>
              </w:rPr>
            </w:pPr>
            <w:r w:rsidRPr="000524FC">
              <w:rPr>
                <w:rFonts w:ascii="GHEA Grapalat" w:hAnsi="GHEA Grapalat" w:cs="Sylfaen"/>
                <w:sz w:val="20"/>
                <w:szCs w:val="20"/>
                <w:lang w:val="pt-BR"/>
              </w:rPr>
              <w:t xml:space="preserve">Երևան քաղաքի Աջափնյակ վարչական շրջանի </w:t>
            </w:r>
            <w:r>
              <w:rPr>
                <w:rFonts w:ascii="GHEA Grapalat" w:hAnsi="GHEA Grapalat" w:cs="Sylfaen"/>
                <w:sz w:val="20"/>
                <w:szCs w:val="20"/>
                <w:lang w:val="pt-BR"/>
              </w:rPr>
              <w:t>վարչական</w:t>
            </w:r>
            <w:r w:rsidRPr="000524FC">
              <w:rPr>
                <w:rFonts w:ascii="GHEA Grapalat" w:hAnsi="GHEA Grapalat" w:cs="Sylfaen"/>
                <w:sz w:val="20"/>
                <w:szCs w:val="20"/>
                <w:lang w:val="pt-BR"/>
              </w:rPr>
              <w:t xml:space="preserve"> շենքի վերանորոգման</w:t>
            </w:r>
            <w:r w:rsidRPr="00FB1EC7">
              <w:rPr>
                <w:rFonts w:ascii="GHEA Grapalat" w:hAnsi="GHEA Grapalat" w:cs="Times Armenian"/>
                <w:b/>
                <w:sz w:val="20"/>
                <w:lang w:val="pt-BR"/>
              </w:rPr>
              <w:t xml:space="preserve"> </w:t>
            </w:r>
            <w:r w:rsidRPr="002E63AA">
              <w:rPr>
                <w:rFonts w:ascii="GHEA Grapalat" w:hAnsi="GHEA Grapalat" w:cs="Sylfaen"/>
                <w:bCs/>
                <w:sz w:val="20"/>
                <w:lang w:val="pt-BR"/>
              </w:rPr>
              <w:t>աշխատանքների</w:t>
            </w:r>
          </w:p>
        </w:tc>
        <w:tc>
          <w:tcPr>
            <w:tcW w:w="2977" w:type="dxa"/>
            <w:shd w:val="clear" w:color="auto" w:fill="auto"/>
            <w:vAlign w:val="center"/>
          </w:tcPr>
          <w:p w14:paraId="6CF70752" w14:textId="77777777" w:rsidR="00A031C9" w:rsidRPr="00A031C9" w:rsidRDefault="00A031C9" w:rsidP="00A031C9">
            <w:pPr>
              <w:jc w:val="center"/>
              <w:rPr>
                <w:rFonts w:ascii="GHEA Grapalat" w:hAnsi="GHEA Grapalat"/>
                <w:sz w:val="22"/>
                <w:szCs w:val="22"/>
                <w:lang w:val="hy-AM" w:eastAsia="ru-RU"/>
              </w:rPr>
            </w:pPr>
            <w:r w:rsidRPr="00A031C9">
              <w:rPr>
                <w:rFonts w:ascii="GHEA Grapalat" w:hAnsi="GHEA Grapalat"/>
                <w:sz w:val="22"/>
                <w:szCs w:val="22"/>
                <w:lang w:val="hy-AM" w:eastAsia="ru-RU"/>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3460" w:type="dxa"/>
            <w:tcBorders>
              <w:bottom w:val="single" w:sz="4" w:space="0" w:color="auto"/>
            </w:tcBorders>
            <w:shd w:val="clear" w:color="auto" w:fill="auto"/>
            <w:vAlign w:val="center"/>
          </w:tcPr>
          <w:p w14:paraId="5BE0B333" w14:textId="77777777" w:rsidR="00A031C9" w:rsidRPr="00A031C9" w:rsidRDefault="00A031C9" w:rsidP="00A031C9">
            <w:pPr>
              <w:jc w:val="center"/>
              <w:rPr>
                <w:rFonts w:ascii="GHEA Grapalat" w:hAnsi="GHEA Grapalat"/>
                <w:sz w:val="22"/>
                <w:szCs w:val="22"/>
                <w:lang w:val="hy-AM" w:eastAsia="ru-RU"/>
              </w:rPr>
            </w:pPr>
          </w:p>
          <w:p w14:paraId="56478045" w14:textId="76B1B2F1" w:rsidR="00A031C9" w:rsidRPr="00A031C9" w:rsidRDefault="002E63AA" w:rsidP="00A031C9">
            <w:pPr>
              <w:jc w:val="center"/>
              <w:rPr>
                <w:rFonts w:ascii="GHEA Grapalat" w:hAnsi="GHEA Grapalat"/>
                <w:color w:val="0D0D0D" w:themeColor="text1" w:themeTint="F2"/>
                <w:sz w:val="22"/>
                <w:szCs w:val="22"/>
                <w:lang w:val="hy-AM" w:eastAsia="ru-RU"/>
              </w:rPr>
            </w:pPr>
            <w:r>
              <w:rPr>
                <w:rFonts w:ascii="GHEA Grapalat" w:hAnsi="GHEA Grapalat"/>
                <w:color w:val="0D0D0D" w:themeColor="text1" w:themeTint="F2"/>
                <w:sz w:val="22"/>
                <w:szCs w:val="22"/>
                <w:lang w:eastAsia="ru-RU"/>
              </w:rPr>
              <w:t>1</w:t>
            </w:r>
            <w:r w:rsidR="00AE1275">
              <w:rPr>
                <w:rFonts w:ascii="GHEA Grapalat" w:hAnsi="GHEA Grapalat"/>
                <w:color w:val="0D0D0D" w:themeColor="text1" w:themeTint="F2"/>
                <w:sz w:val="22"/>
                <w:szCs w:val="22"/>
                <w:lang w:eastAsia="ru-RU"/>
              </w:rPr>
              <w:t>6</w:t>
            </w:r>
            <w:r w:rsidR="00A031C9" w:rsidRPr="00A031C9">
              <w:rPr>
                <w:rFonts w:ascii="GHEA Grapalat" w:hAnsi="GHEA Grapalat"/>
                <w:color w:val="0D0D0D" w:themeColor="text1" w:themeTint="F2"/>
                <w:sz w:val="22"/>
                <w:szCs w:val="22"/>
                <w:lang w:eastAsia="ru-RU"/>
              </w:rPr>
              <w:t>0-</w:t>
            </w:r>
            <w:r w:rsidR="00A031C9" w:rsidRPr="00A031C9">
              <w:rPr>
                <w:rFonts w:ascii="GHEA Grapalat" w:hAnsi="GHEA Grapalat"/>
                <w:color w:val="0D0D0D" w:themeColor="text1" w:themeTint="F2"/>
                <w:sz w:val="22"/>
                <w:szCs w:val="22"/>
                <w:lang w:val="hy-AM" w:eastAsia="ru-RU"/>
              </w:rPr>
              <w:t>րդ օրացուցային օրը</w:t>
            </w:r>
            <w:r w:rsidR="00AE1275">
              <w:rPr>
                <w:rFonts w:ascii="GHEA Grapalat" w:hAnsi="GHEA Grapalat"/>
                <w:color w:val="0D0D0D" w:themeColor="text1" w:themeTint="F2"/>
                <w:sz w:val="22"/>
                <w:szCs w:val="22"/>
                <w:lang w:val="hy-AM" w:eastAsia="ru-RU"/>
              </w:rPr>
              <w:t xml:space="preserve"> ներառյալ</w:t>
            </w:r>
          </w:p>
          <w:p w14:paraId="1010C19E" w14:textId="77777777" w:rsidR="00A031C9" w:rsidRPr="00A031C9" w:rsidRDefault="00A031C9" w:rsidP="00A031C9">
            <w:pPr>
              <w:jc w:val="center"/>
              <w:rPr>
                <w:rFonts w:ascii="GHEA Grapalat" w:hAnsi="GHEA Grapalat"/>
                <w:color w:val="0D0D0D" w:themeColor="text1" w:themeTint="F2"/>
                <w:sz w:val="22"/>
                <w:szCs w:val="22"/>
                <w:lang w:val="hy-AM" w:eastAsia="ru-RU"/>
              </w:rPr>
            </w:pPr>
          </w:p>
          <w:p w14:paraId="6DE0891C" w14:textId="77777777" w:rsidR="00A031C9" w:rsidRPr="00A031C9" w:rsidRDefault="00A031C9" w:rsidP="00A031C9">
            <w:pPr>
              <w:jc w:val="center"/>
              <w:rPr>
                <w:rFonts w:ascii="GHEA Grapalat" w:hAnsi="GHEA Grapalat"/>
                <w:sz w:val="22"/>
                <w:szCs w:val="22"/>
                <w:lang w:val="hy-AM" w:eastAsia="ru-RU"/>
              </w:rPr>
            </w:pPr>
          </w:p>
        </w:tc>
      </w:tr>
    </w:tbl>
    <w:p w14:paraId="0FE65285" w14:textId="3EF1207F" w:rsidR="00F02279" w:rsidRDefault="00F02279"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1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578"/>
      </w:tblGrid>
      <w:tr w:rsidR="009C4C12" w:rsidRPr="00FA2E9A" w14:paraId="5C4B720E" w14:textId="77777777" w:rsidTr="009C4C12">
        <w:trPr>
          <w:trHeight w:val="548"/>
        </w:trPr>
        <w:tc>
          <w:tcPr>
            <w:tcW w:w="11160" w:type="dxa"/>
            <w:gridSpan w:val="16"/>
            <w:vAlign w:val="center"/>
          </w:tcPr>
          <w:p w14:paraId="23891085"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9C4C12" w:rsidRPr="00457AC6" w14:paraId="557F2402" w14:textId="77777777" w:rsidTr="009C4C12">
        <w:trPr>
          <w:trHeight w:val="809"/>
        </w:trPr>
        <w:tc>
          <w:tcPr>
            <w:tcW w:w="720" w:type="dxa"/>
            <w:vMerge w:val="restart"/>
            <w:vAlign w:val="center"/>
          </w:tcPr>
          <w:p w14:paraId="556359F7"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F7F36D7"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E67B557" w14:textId="77777777" w:rsidR="009C4C12" w:rsidRPr="00FA2E9A"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268" w:type="dxa"/>
            <w:gridSpan w:val="13"/>
            <w:vAlign w:val="center"/>
          </w:tcPr>
          <w:p w14:paraId="5BA49F46" w14:textId="77777777" w:rsidR="009C4C12" w:rsidRPr="00FA2E9A" w:rsidRDefault="009C4C12" w:rsidP="001C4DE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9C4C12" w:rsidRPr="00FA2E9A" w14:paraId="0D1E9730" w14:textId="77777777" w:rsidTr="009C4C12">
        <w:trPr>
          <w:cantSplit/>
          <w:trHeight w:val="1205"/>
        </w:trPr>
        <w:tc>
          <w:tcPr>
            <w:tcW w:w="720" w:type="dxa"/>
            <w:vMerge/>
          </w:tcPr>
          <w:p w14:paraId="099549EE" w14:textId="77777777" w:rsidR="009C4C12" w:rsidRPr="00C51AE9" w:rsidRDefault="009C4C12" w:rsidP="001C4DEB">
            <w:pPr>
              <w:jc w:val="center"/>
              <w:rPr>
                <w:rFonts w:ascii="GHEA Grapalat" w:hAnsi="GHEA Grapalat"/>
                <w:sz w:val="20"/>
                <w:szCs w:val="20"/>
                <w:lang w:val="es-ES"/>
              </w:rPr>
            </w:pPr>
          </w:p>
        </w:tc>
        <w:tc>
          <w:tcPr>
            <w:tcW w:w="1800" w:type="dxa"/>
            <w:vMerge/>
          </w:tcPr>
          <w:p w14:paraId="3F41E3D6" w14:textId="77777777" w:rsidR="009C4C12" w:rsidRPr="00FA2E9A" w:rsidRDefault="009C4C12" w:rsidP="001C4DEB">
            <w:pPr>
              <w:jc w:val="center"/>
              <w:rPr>
                <w:rFonts w:ascii="GHEA Grapalat" w:hAnsi="GHEA Grapalat"/>
                <w:sz w:val="20"/>
                <w:szCs w:val="20"/>
                <w:lang w:val="es-ES"/>
              </w:rPr>
            </w:pPr>
          </w:p>
        </w:tc>
        <w:tc>
          <w:tcPr>
            <w:tcW w:w="2372" w:type="dxa"/>
            <w:vMerge/>
          </w:tcPr>
          <w:p w14:paraId="5DCE614E" w14:textId="77777777" w:rsidR="009C4C12" w:rsidRPr="00FA2E9A" w:rsidRDefault="009C4C12" w:rsidP="001C4DEB">
            <w:pPr>
              <w:jc w:val="center"/>
              <w:rPr>
                <w:rFonts w:ascii="GHEA Grapalat" w:hAnsi="GHEA Grapalat"/>
                <w:sz w:val="20"/>
                <w:szCs w:val="20"/>
                <w:lang w:val="es-ES"/>
              </w:rPr>
            </w:pPr>
          </w:p>
        </w:tc>
        <w:tc>
          <w:tcPr>
            <w:tcW w:w="464" w:type="dxa"/>
            <w:textDirection w:val="btLr"/>
            <w:vAlign w:val="center"/>
          </w:tcPr>
          <w:p w14:paraId="5177E20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7F25ECB8"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F73D1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63EE7024"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4D51137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3A653FE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59527D0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4C936124"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D02759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726742E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E7E9891"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59AFEE3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78" w:type="dxa"/>
            <w:textDirection w:val="btLr"/>
            <w:vAlign w:val="center"/>
          </w:tcPr>
          <w:p w14:paraId="4D533B81" w14:textId="77777777" w:rsidR="009C4C12" w:rsidRPr="00FA2E9A" w:rsidRDefault="009C4C12" w:rsidP="001C4DE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A031C9" w:rsidRPr="00FA2E9A" w14:paraId="5351AC29" w14:textId="77777777" w:rsidTr="004A3E51">
        <w:trPr>
          <w:cantSplit/>
          <w:trHeight w:val="2141"/>
        </w:trPr>
        <w:tc>
          <w:tcPr>
            <w:tcW w:w="720" w:type="dxa"/>
            <w:vAlign w:val="center"/>
          </w:tcPr>
          <w:p w14:paraId="699ABF50" w14:textId="77777777" w:rsidR="00A031C9" w:rsidRPr="00D779CC" w:rsidRDefault="00A031C9" w:rsidP="00A031C9">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70AA46B6" w14:textId="3A0CB350" w:rsidR="00A031C9" w:rsidRPr="009C4C12" w:rsidRDefault="005B26FB" w:rsidP="00A031C9">
            <w:pPr>
              <w:jc w:val="center"/>
              <w:rPr>
                <w:rFonts w:ascii="GHEA Grapalat" w:hAnsi="GHEA Grapalat" w:cs="Sylfaen"/>
                <w:sz w:val="20"/>
                <w:szCs w:val="20"/>
                <w:lang w:val="hy-AM"/>
              </w:rPr>
            </w:pPr>
            <w:r>
              <w:rPr>
                <w:rFonts w:ascii="GHEA Grapalat" w:hAnsi="GHEA Grapalat" w:cs="Sylfaen"/>
                <w:sz w:val="20"/>
                <w:szCs w:val="20"/>
                <w:lang w:val="hy-AM"/>
              </w:rPr>
              <w:t>45461100/22</w:t>
            </w:r>
          </w:p>
          <w:p w14:paraId="4F67AE79" w14:textId="4BE9179B" w:rsidR="00A031C9" w:rsidRPr="009C4C12" w:rsidRDefault="00A031C9" w:rsidP="00A031C9">
            <w:pPr>
              <w:jc w:val="center"/>
              <w:rPr>
                <w:rFonts w:ascii="GHEA Grapalat" w:hAnsi="GHEA Grapalat" w:cs="Sylfaen"/>
                <w:sz w:val="20"/>
                <w:szCs w:val="20"/>
              </w:rPr>
            </w:pPr>
          </w:p>
        </w:tc>
        <w:tc>
          <w:tcPr>
            <w:tcW w:w="2372" w:type="dxa"/>
            <w:vAlign w:val="center"/>
          </w:tcPr>
          <w:p w14:paraId="579D499F" w14:textId="28FC1F36" w:rsidR="00A031C9" w:rsidRPr="009C4C12" w:rsidRDefault="005B26FB" w:rsidP="00A031C9">
            <w:pPr>
              <w:jc w:val="center"/>
              <w:rPr>
                <w:rFonts w:ascii="GHEA Grapalat" w:hAnsi="GHEA Grapalat" w:cs="Sylfaen"/>
                <w:color w:val="FF0000"/>
                <w:sz w:val="20"/>
                <w:szCs w:val="20"/>
              </w:rPr>
            </w:pPr>
            <w:r w:rsidRPr="000524FC">
              <w:rPr>
                <w:rFonts w:ascii="GHEA Grapalat" w:hAnsi="GHEA Grapalat" w:cs="Sylfaen"/>
                <w:sz w:val="20"/>
                <w:szCs w:val="20"/>
                <w:lang w:val="pt-BR"/>
              </w:rPr>
              <w:t xml:space="preserve">Երևան քաղաքի Աջափնյակ վարչական շրջանի </w:t>
            </w:r>
            <w:r>
              <w:rPr>
                <w:rFonts w:ascii="GHEA Grapalat" w:hAnsi="GHEA Grapalat" w:cs="Sylfaen"/>
                <w:sz w:val="20"/>
                <w:szCs w:val="20"/>
                <w:lang w:val="pt-BR"/>
              </w:rPr>
              <w:t>վարչական</w:t>
            </w:r>
            <w:r w:rsidRPr="000524FC">
              <w:rPr>
                <w:rFonts w:ascii="GHEA Grapalat" w:hAnsi="GHEA Grapalat" w:cs="Sylfaen"/>
                <w:sz w:val="20"/>
                <w:szCs w:val="20"/>
                <w:lang w:val="pt-BR"/>
              </w:rPr>
              <w:t xml:space="preserve"> շենքի վերանորոգման</w:t>
            </w:r>
            <w:r w:rsidRPr="00FB1EC7">
              <w:rPr>
                <w:rFonts w:ascii="GHEA Grapalat" w:hAnsi="GHEA Grapalat" w:cs="Times Armenian"/>
                <w:b/>
                <w:sz w:val="20"/>
                <w:lang w:val="pt-BR"/>
              </w:rPr>
              <w:t xml:space="preserve"> </w:t>
            </w:r>
            <w:r w:rsidRPr="002E63AA">
              <w:rPr>
                <w:rFonts w:ascii="GHEA Grapalat" w:hAnsi="GHEA Grapalat" w:cs="Sylfaen"/>
                <w:bCs/>
                <w:sz w:val="20"/>
                <w:lang w:val="pt-BR"/>
              </w:rPr>
              <w:t>աշխատանքների</w:t>
            </w:r>
          </w:p>
        </w:tc>
        <w:tc>
          <w:tcPr>
            <w:tcW w:w="464" w:type="dxa"/>
            <w:textDirection w:val="btLr"/>
            <w:vAlign w:val="center"/>
          </w:tcPr>
          <w:p w14:paraId="481E47A8" w14:textId="234ED569"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464" w:type="dxa"/>
            <w:textDirection w:val="btLr"/>
            <w:vAlign w:val="center"/>
          </w:tcPr>
          <w:p w14:paraId="4CAFCB47" w14:textId="09631886" w:rsidR="00A031C9" w:rsidRPr="00D779CC"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390" w:type="dxa"/>
            <w:textDirection w:val="btLr"/>
            <w:vAlign w:val="center"/>
          </w:tcPr>
          <w:p w14:paraId="0F163511" w14:textId="39B08F37"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540" w:type="dxa"/>
            <w:textDirection w:val="btLr"/>
          </w:tcPr>
          <w:p w14:paraId="61FE9195" w14:textId="4E7AD473" w:rsidR="00A031C9" w:rsidRPr="00D779CC"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450" w:type="dxa"/>
            <w:textDirection w:val="btLr"/>
          </w:tcPr>
          <w:p w14:paraId="7E23FB1C" w14:textId="63AEE4E1" w:rsidR="00A031C9" w:rsidRPr="00FE3327"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450" w:type="dxa"/>
            <w:textDirection w:val="btLr"/>
          </w:tcPr>
          <w:p w14:paraId="45655649" w14:textId="35CABA71" w:rsidR="00A031C9" w:rsidRPr="00D779CC"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69</w:t>
            </w:r>
            <w:r w:rsidR="00B83E7A" w:rsidRPr="00817317">
              <w:rPr>
                <w:rFonts w:ascii="GHEA Grapalat" w:hAnsi="GHEA Grapalat"/>
                <w:color w:val="000000"/>
                <w:sz w:val="20"/>
                <w:szCs w:val="20"/>
                <w:lang w:eastAsia="ru-RU"/>
              </w:rPr>
              <w:t>%</w:t>
            </w:r>
          </w:p>
        </w:tc>
        <w:tc>
          <w:tcPr>
            <w:tcW w:w="540" w:type="dxa"/>
            <w:textDirection w:val="btLr"/>
          </w:tcPr>
          <w:p w14:paraId="5BAC04C3" w14:textId="0CEDD106" w:rsidR="00A031C9" w:rsidRPr="00FE3327"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536" w:type="dxa"/>
            <w:textDirection w:val="btLr"/>
          </w:tcPr>
          <w:p w14:paraId="713F894C" w14:textId="1ECCA172" w:rsidR="00A031C9" w:rsidRPr="00D779CC"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464" w:type="dxa"/>
            <w:textDirection w:val="btLr"/>
          </w:tcPr>
          <w:p w14:paraId="2D832E5C" w14:textId="43E2BEC9" w:rsidR="00A031C9" w:rsidRPr="00FE3327" w:rsidRDefault="005B26FB"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464" w:type="dxa"/>
            <w:textDirection w:val="btLr"/>
            <w:vAlign w:val="center"/>
          </w:tcPr>
          <w:p w14:paraId="1C963BBE" w14:textId="5E40B1E7"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464" w:type="dxa"/>
            <w:textDirection w:val="btLr"/>
          </w:tcPr>
          <w:p w14:paraId="4A7EA3F7" w14:textId="72F5E26D"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464" w:type="dxa"/>
            <w:textDirection w:val="btLr"/>
          </w:tcPr>
          <w:p w14:paraId="7765208E" w14:textId="5DFC64EF" w:rsidR="00A031C9" w:rsidRPr="00D779CC"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578" w:type="dxa"/>
            <w:textDirection w:val="btLr"/>
          </w:tcPr>
          <w:p w14:paraId="7D9EE204" w14:textId="36B9100C"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5"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5"/>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A06E6C">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457AC6"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A06E6C">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37314" w14:textId="77777777" w:rsidR="00CB0655" w:rsidRDefault="00CB0655">
      <w:r>
        <w:separator/>
      </w:r>
    </w:p>
  </w:endnote>
  <w:endnote w:type="continuationSeparator" w:id="0">
    <w:p w14:paraId="72CA0AED" w14:textId="77777777" w:rsidR="00CB0655" w:rsidRDefault="00CB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4ADE9" w14:textId="77777777" w:rsidR="00CB0655" w:rsidRDefault="00CB0655">
      <w:r>
        <w:separator/>
      </w:r>
    </w:p>
  </w:footnote>
  <w:footnote w:type="continuationSeparator" w:id="0">
    <w:p w14:paraId="22CFED22" w14:textId="77777777" w:rsidR="00CB0655" w:rsidRDefault="00CB0655">
      <w:r>
        <w:continuationSeparator/>
      </w:r>
    </w:p>
  </w:footnote>
  <w:footnote w:id="1">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2">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3">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5">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6">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7">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8">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0">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1">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2">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3">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գնամն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առարկան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հանդիսանում</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շինարարական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աշխատանքների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կատարում</w:t>
      </w:r>
      <w:proofErr w:type="spellEnd"/>
      <w:r w:rsidRPr="001C336A">
        <w:rPr>
          <w:rFonts w:ascii="GHEA Grapalat" w:hAnsi="GHEA Grapalat" w:cs="Sylfaen"/>
          <w:i/>
          <w:sz w:val="16"/>
          <w:szCs w:val="16"/>
        </w:rPr>
        <w:t xml:space="preserve"> </w:t>
      </w:r>
    </w:p>
  </w:footnote>
  <w:footnote w:id="14">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974DD5" w:rsidDel="00856FDE" w:rsidRDefault="007D058E" w:rsidP="00B2572B">
      <w:pPr>
        <w:pStyle w:val="FootnoteText"/>
        <w:rPr>
          <w:del w:id="10" w:author="User" w:date="2019-05-26T09:57:00Z"/>
          <w:i/>
          <w:lang w:val="es-ES"/>
        </w:rPr>
      </w:pPr>
    </w:p>
  </w:footnote>
  <w:footnote w:id="15">
    <w:p w14:paraId="1A5BE8D5" w14:textId="77777777" w:rsidR="007D058E" w:rsidRPr="00342CD5" w:rsidDel="004D0559" w:rsidRDefault="007D058E" w:rsidP="00F02279">
      <w:pPr>
        <w:pStyle w:val="FootnoteText"/>
        <w:jc w:val="both"/>
        <w:rPr>
          <w:del w:id="11"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7">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8">
    <w:p w14:paraId="6D6D63AE" w14:textId="77777777" w:rsidR="007D058E" w:rsidRPr="00FC4820" w:rsidDel="001432D3" w:rsidRDefault="007D058E" w:rsidP="00F02279">
      <w:pPr>
        <w:pStyle w:val="FootnoteText"/>
        <w:jc w:val="both"/>
        <w:rPr>
          <w:del w:id="14"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9">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C5533"/>
    <w:multiLevelType w:val="hybridMultilevel"/>
    <w:tmpl w:val="9266EA78"/>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7"/>
  </w:num>
  <w:num w:numId="2" w16cid:durableId="647784105">
    <w:abstractNumId w:val="30"/>
    <w:lvlOverride w:ilvl="0">
      <w:startOverride w:val="1"/>
    </w:lvlOverride>
    <w:lvlOverride w:ilvl="1"/>
    <w:lvlOverride w:ilvl="2"/>
    <w:lvlOverride w:ilvl="3"/>
    <w:lvlOverride w:ilvl="4"/>
    <w:lvlOverride w:ilvl="5"/>
    <w:lvlOverride w:ilvl="6"/>
    <w:lvlOverride w:ilvl="7"/>
    <w:lvlOverride w:ilvl="8"/>
  </w:num>
  <w:num w:numId="3" w16cid:durableId="361177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6"/>
  </w:num>
  <w:num w:numId="7" w16cid:durableId="922185376">
    <w:abstractNumId w:val="24"/>
  </w:num>
  <w:num w:numId="8" w16cid:durableId="143158194">
    <w:abstractNumId w:val="9"/>
  </w:num>
  <w:num w:numId="9" w16cid:durableId="1122380007">
    <w:abstractNumId w:val="14"/>
  </w:num>
  <w:num w:numId="10" w16cid:durableId="779185851">
    <w:abstractNumId w:val="29"/>
  </w:num>
  <w:num w:numId="11" w16cid:durableId="1315720645">
    <w:abstractNumId w:val="18"/>
  </w:num>
  <w:num w:numId="12" w16cid:durableId="1255281175">
    <w:abstractNumId w:val="17"/>
  </w:num>
  <w:num w:numId="13" w16cid:durableId="831795712">
    <w:abstractNumId w:val="6"/>
  </w:num>
  <w:num w:numId="14" w16cid:durableId="1754471833">
    <w:abstractNumId w:val="36"/>
  </w:num>
  <w:num w:numId="15" w16cid:durableId="688608549">
    <w:abstractNumId w:val="10"/>
  </w:num>
  <w:num w:numId="16" w16cid:durableId="675229274">
    <w:abstractNumId w:val="12"/>
  </w:num>
  <w:num w:numId="17" w16cid:durableId="1918053211">
    <w:abstractNumId w:val="13"/>
  </w:num>
  <w:num w:numId="18" w16cid:durableId="154953217">
    <w:abstractNumId w:val="33"/>
  </w:num>
  <w:num w:numId="19" w16cid:durableId="2038892564">
    <w:abstractNumId w:val="21"/>
  </w:num>
  <w:num w:numId="20" w16cid:durableId="224606322">
    <w:abstractNumId w:val="2"/>
  </w:num>
  <w:num w:numId="21" w16cid:durableId="459226128">
    <w:abstractNumId w:val="8"/>
  </w:num>
  <w:num w:numId="22" w16cid:durableId="1661615189">
    <w:abstractNumId w:val="28"/>
  </w:num>
  <w:num w:numId="23" w16cid:durableId="1065224521">
    <w:abstractNumId w:val="38"/>
  </w:num>
  <w:num w:numId="24" w16cid:durableId="1592737053">
    <w:abstractNumId w:val="5"/>
  </w:num>
  <w:num w:numId="25" w16cid:durableId="1240675998">
    <w:abstractNumId w:val="34"/>
  </w:num>
  <w:num w:numId="26" w16cid:durableId="906569240">
    <w:abstractNumId w:val="7"/>
  </w:num>
  <w:num w:numId="27" w16cid:durableId="835847492">
    <w:abstractNumId w:val="1"/>
  </w:num>
  <w:num w:numId="28" w16cid:durableId="873735141">
    <w:abstractNumId w:val="22"/>
  </w:num>
  <w:num w:numId="29" w16cid:durableId="1156993939">
    <w:abstractNumId w:val="3"/>
  </w:num>
  <w:num w:numId="30" w16cid:durableId="1672902405">
    <w:abstractNumId w:val="26"/>
  </w:num>
  <w:num w:numId="31" w16cid:durableId="1305962079">
    <w:abstractNumId w:val="35"/>
  </w:num>
  <w:num w:numId="32" w16cid:durableId="696850219">
    <w:abstractNumId w:val="15"/>
  </w:num>
  <w:num w:numId="33" w16cid:durableId="2062896306">
    <w:abstractNumId w:val="20"/>
  </w:num>
  <w:num w:numId="34" w16cid:durableId="117839503">
    <w:abstractNumId w:val="37"/>
  </w:num>
  <w:num w:numId="35" w16cid:durableId="681475644">
    <w:abstractNumId w:val="23"/>
  </w:num>
  <w:num w:numId="36" w16cid:durableId="1692342493">
    <w:abstractNumId w:val="11"/>
  </w:num>
  <w:num w:numId="37" w16cid:durableId="1952979570">
    <w:abstractNumId w:val="32"/>
  </w:num>
  <w:num w:numId="38" w16cid:durableId="971599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96891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4D0A"/>
    <w:rsid w:val="00015FE1"/>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4FC"/>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C4A"/>
    <w:rsid w:val="000D3188"/>
    <w:rsid w:val="000D34C8"/>
    <w:rsid w:val="000D3B6D"/>
    <w:rsid w:val="000D4471"/>
    <w:rsid w:val="000D52A5"/>
    <w:rsid w:val="000D5766"/>
    <w:rsid w:val="000D590A"/>
    <w:rsid w:val="000D6A89"/>
    <w:rsid w:val="000D6C21"/>
    <w:rsid w:val="000D701E"/>
    <w:rsid w:val="000D77C1"/>
    <w:rsid w:val="000D7C6B"/>
    <w:rsid w:val="000D7E7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3EA9"/>
    <w:rsid w:val="000F494F"/>
    <w:rsid w:val="000F4B86"/>
    <w:rsid w:val="000F4D7B"/>
    <w:rsid w:val="000F5032"/>
    <w:rsid w:val="000F5900"/>
    <w:rsid w:val="000F660D"/>
    <w:rsid w:val="000F6E48"/>
    <w:rsid w:val="000F7026"/>
    <w:rsid w:val="000F74C4"/>
    <w:rsid w:val="000F785F"/>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2CA"/>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600"/>
    <w:rsid w:val="00133A5A"/>
    <w:rsid w:val="00133A7E"/>
    <w:rsid w:val="00133CE4"/>
    <w:rsid w:val="00134D6E"/>
    <w:rsid w:val="00134DC5"/>
    <w:rsid w:val="001355F9"/>
    <w:rsid w:val="00135840"/>
    <w:rsid w:val="00135B52"/>
    <w:rsid w:val="001366A9"/>
    <w:rsid w:val="001369CB"/>
    <w:rsid w:val="001377BA"/>
    <w:rsid w:val="00137A5C"/>
    <w:rsid w:val="001401C6"/>
    <w:rsid w:val="001402B5"/>
    <w:rsid w:val="001420CA"/>
    <w:rsid w:val="00142496"/>
    <w:rsid w:val="00142CE2"/>
    <w:rsid w:val="00143BD7"/>
    <w:rsid w:val="00143E8C"/>
    <w:rsid w:val="0014472E"/>
    <w:rsid w:val="00144A19"/>
    <w:rsid w:val="00144F73"/>
    <w:rsid w:val="0014555E"/>
    <w:rsid w:val="001458D6"/>
    <w:rsid w:val="00145CC3"/>
    <w:rsid w:val="0014615C"/>
    <w:rsid w:val="00146CA8"/>
    <w:rsid w:val="00146CF9"/>
    <w:rsid w:val="00146D17"/>
    <w:rsid w:val="00147C60"/>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6F3"/>
    <w:rsid w:val="001679A6"/>
    <w:rsid w:val="00167AA0"/>
    <w:rsid w:val="001724D7"/>
    <w:rsid w:val="00172BD7"/>
    <w:rsid w:val="001732FB"/>
    <w:rsid w:val="00174C7A"/>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ECE"/>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24C8"/>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66C"/>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406B"/>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3ECF"/>
    <w:rsid w:val="002B4FD9"/>
    <w:rsid w:val="002B5F87"/>
    <w:rsid w:val="002B6245"/>
    <w:rsid w:val="002B691C"/>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3309"/>
    <w:rsid w:val="002E4305"/>
    <w:rsid w:val="002E530A"/>
    <w:rsid w:val="002E531D"/>
    <w:rsid w:val="002E63AA"/>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1CF5"/>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89A"/>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BE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6CDB"/>
    <w:rsid w:val="003A7A32"/>
    <w:rsid w:val="003A7FC7"/>
    <w:rsid w:val="003B0939"/>
    <w:rsid w:val="003B0D6E"/>
    <w:rsid w:val="003B1FC0"/>
    <w:rsid w:val="003B3A13"/>
    <w:rsid w:val="003B45FC"/>
    <w:rsid w:val="003B47BB"/>
    <w:rsid w:val="003B4A74"/>
    <w:rsid w:val="003B585C"/>
    <w:rsid w:val="003B5A2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F8E"/>
    <w:rsid w:val="003D7FD7"/>
    <w:rsid w:val="003E01D5"/>
    <w:rsid w:val="003E029A"/>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57AC6"/>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8B3"/>
    <w:rsid w:val="004960B5"/>
    <w:rsid w:val="00496685"/>
    <w:rsid w:val="00496E18"/>
    <w:rsid w:val="00496E43"/>
    <w:rsid w:val="004974D8"/>
    <w:rsid w:val="004A0765"/>
    <w:rsid w:val="004A08E2"/>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40B"/>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525"/>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147"/>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450"/>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808"/>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7761E"/>
    <w:rsid w:val="00581057"/>
    <w:rsid w:val="005812BE"/>
    <w:rsid w:val="00581DC3"/>
    <w:rsid w:val="0058298C"/>
    <w:rsid w:val="00582FEB"/>
    <w:rsid w:val="00583092"/>
    <w:rsid w:val="00583117"/>
    <w:rsid w:val="00583392"/>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4FAA"/>
    <w:rsid w:val="005A51C8"/>
    <w:rsid w:val="005A5B64"/>
    <w:rsid w:val="005A64FF"/>
    <w:rsid w:val="005A7FD2"/>
    <w:rsid w:val="005B14BB"/>
    <w:rsid w:val="005B1797"/>
    <w:rsid w:val="005B18D8"/>
    <w:rsid w:val="005B1CFC"/>
    <w:rsid w:val="005B1DD6"/>
    <w:rsid w:val="005B1E95"/>
    <w:rsid w:val="005B20E7"/>
    <w:rsid w:val="005B26FB"/>
    <w:rsid w:val="005B598A"/>
    <w:rsid w:val="005B6B3E"/>
    <w:rsid w:val="005B7350"/>
    <w:rsid w:val="005C1C00"/>
    <w:rsid w:val="005C2865"/>
    <w:rsid w:val="005C4093"/>
    <w:rsid w:val="005C4C12"/>
    <w:rsid w:val="005C569A"/>
    <w:rsid w:val="005C596F"/>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2022"/>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2BA3"/>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7A56"/>
    <w:rsid w:val="0067102D"/>
    <w:rsid w:val="00671A82"/>
    <w:rsid w:val="00672163"/>
    <w:rsid w:val="0067229B"/>
    <w:rsid w:val="00672968"/>
    <w:rsid w:val="0067579A"/>
    <w:rsid w:val="00676178"/>
    <w:rsid w:val="00676337"/>
    <w:rsid w:val="00677658"/>
    <w:rsid w:val="00677C72"/>
    <w:rsid w:val="00680548"/>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A7854"/>
    <w:rsid w:val="006B0116"/>
    <w:rsid w:val="006B0566"/>
    <w:rsid w:val="006B14F3"/>
    <w:rsid w:val="006B2824"/>
    <w:rsid w:val="006B2F02"/>
    <w:rsid w:val="006B32F5"/>
    <w:rsid w:val="006B3E66"/>
    <w:rsid w:val="006B4238"/>
    <w:rsid w:val="006B5588"/>
    <w:rsid w:val="006B572D"/>
    <w:rsid w:val="006B5849"/>
    <w:rsid w:val="006B62F2"/>
    <w:rsid w:val="006B6951"/>
    <w:rsid w:val="006B739E"/>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3BA3"/>
    <w:rsid w:val="006C47B0"/>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C73"/>
    <w:rsid w:val="00712311"/>
    <w:rsid w:val="00712DB8"/>
    <w:rsid w:val="00712DEB"/>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4A5D"/>
    <w:rsid w:val="00735365"/>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BB9"/>
    <w:rsid w:val="007A518F"/>
    <w:rsid w:val="007A5810"/>
    <w:rsid w:val="007A5D9F"/>
    <w:rsid w:val="007A5E2D"/>
    <w:rsid w:val="007A7DEB"/>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2E68"/>
    <w:rsid w:val="0080437A"/>
    <w:rsid w:val="00804696"/>
    <w:rsid w:val="00805DEA"/>
    <w:rsid w:val="008061D6"/>
    <w:rsid w:val="00806303"/>
    <w:rsid w:val="008069F0"/>
    <w:rsid w:val="00807078"/>
    <w:rsid w:val="00807178"/>
    <w:rsid w:val="0080763E"/>
    <w:rsid w:val="00807F1E"/>
    <w:rsid w:val="00807F3B"/>
    <w:rsid w:val="008105B4"/>
    <w:rsid w:val="00810640"/>
    <w:rsid w:val="00811D16"/>
    <w:rsid w:val="0081201B"/>
    <w:rsid w:val="008128C9"/>
    <w:rsid w:val="0081381F"/>
    <w:rsid w:val="00814170"/>
    <w:rsid w:val="00814DBD"/>
    <w:rsid w:val="00816505"/>
    <w:rsid w:val="00817DAF"/>
    <w:rsid w:val="00820257"/>
    <w:rsid w:val="0082102B"/>
    <w:rsid w:val="00821921"/>
    <w:rsid w:val="00822119"/>
    <w:rsid w:val="008223F5"/>
    <w:rsid w:val="008225FF"/>
    <w:rsid w:val="00822942"/>
    <w:rsid w:val="008229D3"/>
    <w:rsid w:val="00824F68"/>
    <w:rsid w:val="008258A1"/>
    <w:rsid w:val="00825A7E"/>
    <w:rsid w:val="00825E63"/>
    <w:rsid w:val="00826193"/>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2A"/>
    <w:rsid w:val="008475F7"/>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69B4"/>
    <w:rsid w:val="008777DC"/>
    <w:rsid w:val="008777E0"/>
    <w:rsid w:val="00877F78"/>
    <w:rsid w:val="0088001E"/>
    <w:rsid w:val="00880500"/>
    <w:rsid w:val="00881B23"/>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053"/>
    <w:rsid w:val="00896212"/>
    <w:rsid w:val="0089622B"/>
    <w:rsid w:val="00896A13"/>
    <w:rsid w:val="008A0698"/>
    <w:rsid w:val="008A0AF2"/>
    <w:rsid w:val="008A0D1B"/>
    <w:rsid w:val="008A120F"/>
    <w:rsid w:val="008A1E8D"/>
    <w:rsid w:val="008A24FA"/>
    <w:rsid w:val="008A2FF1"/>
    <w:rsid w:val="008A345D"/>
    <w:rsid w:val="008A3652"/>
    <w:rsid w:val="008A3C43"/>
    <w:rsid w:val="008A403C"/>
    <w:rsid w:val="008A4DA3"/>
    <w:rsid w:val="008A4FFE"/>
    <w:rsid w:val="008A56AD"/>
    <w:rsid w:val="008A5CEA"/>
    <w:rsid w:val="008A73D0"/>
    <w:rsid w:val="008A7905"/>
    <w:rsid w:val="008B12AF"/>
    <w:rsid w:val="008B1605"/>
    <w:rsid w:val="008B1B4F"/>
    <w:rsid w:val="008B3AFA"/>
    <w:rsid w:val="008B4DB1"/>
    <w:rsid w:val="008B4FDA"/>
    <w:rsid w:val="008B5224"/>
    <w:rsid w:val="008B73CD"/>
    <w:rsid w:val="008C0804"/>
    <w:rsid w:val="008C0E12"/>
    <w:rsid w:val="008C17DA"/>
    <w:rsid w:val="008C1D72"/>
    <w:rsid w:val="008C1FC8"/>
    <w:rsid w:val="008C2E27"/>
    <w:rsid w:val="008C343E"/>
    <w:rsid w:val="008C353D"/>
    <w:rsid w:val="008C3893"/>
    <w:rsid w:val="008C417C"/>
    <w:rsid w:val="008C5FC1"/>
    <w:rsid w:val="008C5FEA"/>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D5B"/>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265"/>
    <w:rsid w:val="00926875"/>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1393"/>
    <w:rsid w:val="0095176C"/>
    <w:rsid w:val="0095199F"/>
    <w:rsid w:val="00952593"/>
    <w:rsid w:val="0095356C"/>
    <w:rsid w:val="009535ED"/>
    <w:rsid w:val="00953F12"/>
    <w:rsid w:val="00954B19"/>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DD5"/>
    <w:rsid w:val="009750D7"/>
    <w:rsid w:val="00975F7E"/>
    <w:rsid w:val="00976CDA"/>
    <w:rsid w:val="009771B9"/>
    <w:rsid w:val="009775DB"/>
    <w:rsid w:val="009813C4"/>
    <w:rsid w:val="00981540"/>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4C12"/>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80B"/>
    <w:rsid w:val="009E4A0F"/>
    <w:rsid w:val="009E4D53"/>
    <w:rsid w:val="009E7100"/>
    <w:rsid w:val="009F0660"/>
    <w:rsid w:val="009F06BA"/>
    <w:rsid w:val="009F08FC"/>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1BAA"/>
    <w:rsid w:val="00A0285A"/>
    <w:rsid w:val="00A031C9"/>
    <w:rsid w:val="00A04DB0"/>
    <w:rsid w:val="00A05038"/>
    <w:rsid w:val="00A06957"/>
    <w:rsid w:val="00A06E6C"/>
    <w:rsid w:val="00A0752B"/>
    <w:rsid w:val="00A10D1E"/>
    <w:rsid w:val="00A10D1F"/>
    <w:rsid w:val="00A112E2"/>
    <w:rsid w:val="00A1152B"/>
    <w:rsid w:val="00A11BD0"/>
    <w:rsid w:val="00A11BDE"/>
    <w:rsid w:val="00A11F49"/>
    <w:rsid w:val="00A1295D"/>
    <w:rsid w:val="00A12A5E"/>
    <w:rsid w:val="00A12C95"/>
    <w:rsid w:val="00A12E9C"/>
    <w:rsid w:val="00A132C6"/>
    <w:rsid w:val="00A14ED9"/>
    <w:rsid w:val="00A150A9"/>
    <w:rsid w:val="00A15223"/>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49C1"/>
    <w:rsid w:val="00A54C71"/>
    <w:rsid w:val="00A5512C"/>
    <w:rsid w:val="00A558B9"/>
    <w:rsid w:val="00A55E59"/>
    <w:rsid w:val="00A55FEE"/>
    <w:rsid w:val="00A569BF"/>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3F2F"/>
    <w:rsid w:val="00AC45C7"/>
    <w:rsid w:val="00AC4817"/>
    <w:rsid w:val="00AC4A7E"/>
    <w:rsid w:val="00AC4EAF"/>
    <w:rsid w:val="00AC5807"/>
    <w:rsid w:val="00AC743C"/>
    <w:rsid w:val="00AC7A2E"/>
    <w:rsid w:val="00AD0AB3"/>
    <w:rsid w:val="00AD0BEB"/>
    <w:rsid w:val="00AD1BFE"/>
    <w:rsid w:val="00AD305B"/>
    <w:rsid w:val="00AD34C9"/>
    <w:rsid w:val="00AD503B"/>
    <w:rsid w:val="00AD522C"/>
    <w:rsid w:val="00AD6D6A"/>
    <w:rsid w:val="00AD732D"/>
    <w:rsid w:val="00AD7B20"/>
    <w:rsid w:val="00AE1275"/>
    <w:rsid w:val="00AE1606"/>
    <w:rsid w:val="00AE210D"/>
    <w:rsid w:val="00AE224E"/>
    <w:rsid w:val="00AE26C8"/>
    <w:rsid w:val="00AE33D5"/>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1A8"/>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29"/>
    <w:rsid w:val="00B553D4"/>
    <w:rsid w:val="00B55AB3"/>
    <w:rsid w:val="00B56BA9"/>
    <w:rsid w:val="00B56F5B"/>
    <w:rsid w:val="00B5713B"/>
    <w:rsid w:val="00B57948"/>
    <w:rsid w:val="00B57B59"/>
    <w:rsid w:val="00B57D12"/>
    <w:rsid w:val="00B61677"/>
    <w:rsid w:val="00B62020"/>
    <w:rsid w:val="00B62122"/>
    <w:rsid w:val="00B62D06"/>
    <w:rsid w:val="00B62DDA"/>
    <w:rsid w:val="00B63037"/>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3E7A"/>
    <w:rsid w:val="00B84F37"/>
    <w:rsid w:val="00B853BF"/>
    <w:rsid w:val="00B86300"/>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0A36"/>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B7E78"/>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280"/>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655"/>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D043A"/>
    <w:rsid w:val="00CD1616"/>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378"/>
    <w:rsid w:val="00CF24D6"/>
    <w:rsid w:val="00CF30C0"/>
    <w:rsid w:val="00CF34D0"/>
    <w:rsid w:val="00CF3B8F"/>
    <w:rsid w:val="00CF3CF0"/>
    <w:rsid w:val="00CF7AC3"/>
    <w:rsid w:val="00D00401"/>
    <w:rsid w:val="00D0068C"/>
    <w:rsid w:val="00D008B5"/>
    <w:rsid w:val="00D00A61"/>
    <w:rsid w:val="00D00BED"/>
    <w:rsid w:val="00D01B3C"/>
    <w:rsid w:val="00D0210C"/>
    <w:rsid w:val="00D023EB"/>
    <w:rsid w:val="00D02861"/>
    <w:rsid w:val="00D03331"/>
    <w:rsid w:val="00D03E7C"/>
    <w:rsid w:val="00D048EE"/>
    <w:rsid w:val="00D04B17"/>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3D8"/>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7F67"/>
    <w:rsid w:val="00D71259"/>
    <w:rsid w:val="00D72D59"/>
    <w:rsid w:val="00D7354F"/>
    <w:rsid w:val="00D7435F"/>
    <w:rsid w:val="00D74CCE"/>
    <w:rsid w:val="00D758CA"/>
    <w:rsid w:val="00D75F27"/>
    <w:rsid w:val="00D76834"/>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3027"/>
    <w:rsid w:val="00D93180"/>
    <w:rsid w:val="00D9388B"/>
    <w:rsid w:val="00D94871"/>
    <w:rsid w:val="00D9650F"/>
    <w:rsid w:val="00D970D2"/>
    <w:rsid w:val="00D976EB"/>
    <w:rsid w:val="00DA0948"/>
    <w:rsid w:val="00DA0A4E"/>
    <w:rsid w:val="00DA0F94"/>
    <w:rsid w:val="00DA0FDD"/>
    <w:rsid w:val="00DA10C9"/>
    <w:rsid w:val="00DA1AF1"/>
    <w:rsid w:val="00DA2289"/>
    <w:rsid w:val="00DA2C85"/>
    <w:rsid w:val="00DA311C"/>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5182"/>
    <w:rsid w:val="00DF5FA7"/>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554C8"/>
    <w:rsid w:val="00E57C78"/>
    <w:rsid w:val="00E6008B"/>
    <w:rsid w:val="00E6021D"/>
    <w:rsid w:val="00E6044F"/>
    <w:rsid w:val="00E60526"/>
    <w:rsid w:val="00E61E2C"/>
    <w:rsid w:val="00E6289E"/>
    <w:rsid w:val="00E6367A"/>
    <w:rsid w:val="00E63C8D"/>
    <w:rsid w:val="00E64337"/>
    <w:rsid w:val="00E6441E"/>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5586"/>
    <w:rsid w:val="00E764D9"/>
    <w:rsid w:val="00E76580"/>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056"/>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42B7"/>
    <w:rsid w:val="00EE55F5"/>
    <w:rsid w:val="00EE5855"/>
    <w:rsid w:val="00EE5A09"/>
    <w:rsid w:val="00EE5DD1"/>
    <w:rsid w:val="00EE6B3E"/>
    <w:rsid w:val="00EE7019"/>
    <w:rsid w:val="00EE73A8"/>
    <w:rsid w:val="00EE7A99"/>
    <w:rsid w:val="00EF0EAF"/>
    <w:rsid w:val="00EF124E"/>
    <w:rsid w:val="00EF1AE2"/>
    <w:rsid w:val="00EF1E0E"/>
    <w:rsid w:val="00EF2159"/>
    <w:rsid w:val="00EF24C7"/>
    <w:rsid w:val="00EF273B"/>
    <w:rsid w:val="00EF2954"/>
    <w:rsid w:val="00EF299E"/>
    <w:rsid w:val="00EF2B43"/>
    <w:rsid w:val="00EF2D3C"/>
    <w:rsid w:val="00EF30BD"/>
    <w:rsid w:val="00EF352E"/>
    <w:rsid w:val="00EF3662"/>
    <w:rsid w:val="00EF4630"/>
    <w:rsid w:val="00EF4BBA"/>
    <w:rsid w:val="00EF5480"/>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AF3"/>
    <w:rsid w:val="00F21C25"/>
    <w:rsid w:val="00F23100"/>
    <w:rsid w:val="00F2360A"/>
    <w:rsid w:val="00F23A51"/>
    <w:rsid w:val="00F242D7"/>
    <w:rsid w:val="00F242DE"/>
    <w:rsid w:val="00F24327"/>
    <w:rsid w:val="00F24A51"/>
    <w:rsid w:val="00F24E9E"/>
    <w:rsid w:val="00F251EA"/>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94C"/>
    <w:rsid w:val="00F72552"/>
    <w:rsid w:val="00F72D88"/>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4B58"/>
    <w:rsid w:val="00F85DFC"/>
    <w:rsid w:val="00F85F62"/>
    <w:rsid w:val="00F86162"/>
    <w:rsid w:val="00F863F9"/>
    <w:rsid w:val="00F86789"/>
    <w:rsid w:val="00F86ED5"/>
    <w:rsid w:val="00F871C2"/>
    <w:rsid w:val="00F87473"/>
    <w:rsid w:val="00F90819"/>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C8D"/>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1DA"/>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86C"/>
    <w:rsid w:val="00FF3D6A"/>
    <w:rsid w:val="00FF3E3D"/>
    <w:rsid w:val="00FF3E93"/>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 w:type="character" w:styleId="UnresolvedMention">
    <w:name w:val="Unresolved Mention"/>
    <w:basedOn w:val="DefaultParagraphFont"/>
    <w:uiPriority w:val="99"/>
    <w:semiHidden/>
    <w:unhideWhenUsed/>
    <w:rsid w:val="000D2C4A"/>
    <w:rPr>
      <w:color w:val="605E5C"/>
      <w:shd w:val="clear" w:color="auto" w:fill="E1DFDD"/>
    </w:rPr>
  </w:style>
  <w:style w:type="paragraph" w:customStyle="1" w:styleId="xl164">
    <w:name w:val="xl16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rPr>
  </w:style>
  <w:style w:type="paragraph" w:customStyle="1" w:styleId="xl165">
    <w:name w:val="xl165"/>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6">
    <w:name w:val="xl16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67">
    <w:name w:val="xl167"/>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8">
    <w:name w:val="xl168"/>
    <w:basedOn w:val="Normal"/>
    <w:rsid w:val="00546808"/>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54680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1">
    <w:name w:val="xl17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2">
    <w:name w:val="xl172"/>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rPr>
  </w:style>
  <w:style w:type="paragraph" w:customStyle="1" w:styleId="xl173">
    <w:name w:val="xl173"/>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4">
    <w:name w:val="xl174"/>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5">
    <w:name w:val="xl17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6">
    <w:name w:val="xl17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7">
    <w:name w:val="xl177"/>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78">
    <w:name w:val="xl17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79">
    <w:name w:val="xl17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0">
    <w:name w:val="xl18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1">
    <w:name w:val="xl18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2">
    <w:name w:val="xl18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3">
    <w:name w:val="xl18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4">
    <w:name w:val="xl18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5">
    <w:name w:val="xl18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6">
    <w:name w:val="xl18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7">
    <w:name w:val="xl187"/>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8">
    <w:name w:val="xl18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9">
    <w:name w:val="xl18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0">
    <w:name w:val="xl19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1">
    <w:name w:val="xl19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2">
    <w:name w:val="xl19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3">
    <w:name w:val="xl19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4">
    <w:name w:val="xl19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5">
    <w:name w:val="xl19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6">
    <w:name w:val="xl19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7">
    <w:name w:val="xl197"/>
    <w:basedOn w:val="Normal"/>
    <w:rsid w:val="0054680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98">
    <w:name w:val="xl198"/>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9">
    <w:name w:val="xl199"/>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0">
    <w:name w:val="xl200"/>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1">
    <w:name w:val="xl20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2">
    <w:name w:val="xl202"/>
    <w:basedOn w:val="Normal"/>
    <w:rsid w:val="00546808"/>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3">
    <w:name w:val="xl20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4">
    <w:name w:val="xl204"/>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5">
    <w:name w:val="xl20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6">
    <w:name w:val="xl206"/>
    <w:basedOn w:val="Normal"/>
    <w:rsid w:val="00546808"/>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7">
    <w:name w:val="xl207"/>
    <w:basedOn w:val="Normal"/>
    <w:rsid w:val="00546808"/>
    <w:pPr>
      <w:pBdr>
        <w:lef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msonormal0">
    <w:name w:val="msonormal"/>
    <w:basedOn w:val="Normal"/>
    <w:rsid w:val="00EE42B7"/>
    <w:pPr>
      <w:spacing w:before="100" w:beforeAutospacing="1" w:after="100" w:afterAutospacing="1"/>
    </w:pPr>
  </w:style>
  <w:style w:type="paragraph" w:customStyle="1" w:styleId="xl208">
    <w:name w:val="xl208"/>
    <w:basedOn w:val="Normal"/>
    <w:rsid w:val="00EE42B7"/>
    <w:pPr>
      <w:pBdr>
        <w:top w:val="single" w:sz="4" w:space="0" w:color="auto"/>
      </w:pBdr>
      <w:spacing w:before="100" w:beforeAutospacing="1" w:after="100" w:afterAutospacing="1"/>
      <w:jc w:val="center"/>
      <w:textAlignment w:val="center"/>
    </w:pPr>
    <w:rPr>
      <w:rFonts w:ascii="GHEA Grapalat" w:hAnsi="GHEA Grapalat"/>
    </w:rPr>
  </w:style>
  <w:style w:type="paragraph" w:customStyle="1" w:styleId="xl209">
    <w:name w:val="xl209"/>
    <w:basedOn w:val="Normal"/>
    <w:rsid w:val="00EE42B7"/>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210">
    <w:name w:val="xl210"/>
    <w:basedOn w:val="Normal"/>
    <w:rsid w:val="00EE42B7"/>
    <w:pPr>
      <w:pBdr>
        <w:top w:val="single" w:sz="4" w:space="0" w:color="auto"/>
        <w:left w:val="single" w:sz="4" w:space="0" w:color="auto"/>
      </w:pBdr>
      <w:spacing w:before="100" w:beforeAutospacing="1" w:after="100" w:afterAutospacing="1"/>
      <w:textAlignment w:val="center"/>
    </w:pPr>
    <w:rPr>
      <w:rFonts w:ascii="GHEA Grapalat" w:hAnsi="GHEA Grapalat"/>
      <w:b/>
      <w:bCs/>
    </w:rPr>
  </w:style>
  <w:style w:type="paragraph" w:customStyle="1" w:styleId="xl211">
    <w:name w:val="xl211"/>
    <w:basedOn w:val="Normal"/>
    <w:rsid w:val="00EE4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rPr>
  </w:style>
  <w:style w:type="paragraph" w:customStyle="1" w:styleId="xl212">
    <w:name w:val="xl212"/>
    <w:basedOn w:val="Normal"/>
    <w:rsid w:val="00EE42B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6"/>
      <w:szCs w:val="26"/>
    </w:rPr>
  </w:style>
  <w:style w:type="paragraph" w:customStyle="1" w:styleId="xl213">
    <w:name w:val="xl213"/>
    <w:basedOn w:val="Normal"/>
    <w:rsid w:val="00EE42B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6"/>
      <w:szCs w:val="26"/>
    </w:rPr>
  </w:style>
  <w:style w:type="paragraph" w:customStyle="1" w:styleId="xl214">
    <w:name w:val="xl214"/>
    <w:basedOn w:val="Normal"/>
    <w:rsid w:val="00EE4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rPr>
  </w:style>
  <w:style w:type="paragraph" w:customStyle="1" w:styleId="xl215">
    <w:name w:val="xl215"/>
    <w:basedOn w:val="Normal"/>
    <w:rsid w:val="00EE42B7"/>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
    <w:name w:val="xl216"/>
    <w:basedOn w:val="Normal"/>
    <w:rsid w:val="00EE42B7"/>
    <w:pPr>
      <w:shd w:val="clear" w:color="000000" w:fill="FFFFFF"/>
      <w:spacing w:before="100" w:beforeAutospacing="1" w:after="100" w:afterAutospacing="1"/>
      <w:jc w:val="center"/>
      <w:textAlignment w:val="center"/>
    </w:pPr>
    <w:rPr>
      <w:rFonts w:ascii="GHEA Grapalat" w:hAnsi="GHEA Grapalat"/>
    </w:rPr>
  </w:style>
  <w:style w:type="paragraph" w:customStyle="1" w:styleId="xl217">
    <w:name w:val="xl217"/>
    <w:basedOn w:val="Normal"/>
    <w:rsid w:val="00EE42B7"/>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218">
    <w:name w:val="xl218"/>
    <w:basedOn w:val="Normal"/>
    <w:rsid w:val="00EE42B7"/>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219">
    <w:name w:val="xl219"/>
    <w:basedOn w:val="Normal"/>
    <w:rsid w:val="00EE4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b/>
      <w:bCs/>
      <w:i/>
      <w:iCs/>
    </w:rPr>
  </w:style>
  <w:style w:type="paragraph" w:customStyle="1" w:styleId="xl220">
    <w:name w:val="xl220"/>
    <w:basedOn w:val="Normal"/>
    <w:rsid w:val="00EE4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rPr>
  </w:style>
  <w:style w:type="paragraph" w:customStyle="1" w:styleId="xl221">
    <w:name w:val="xl221"/>
    <w:basedOn w:val="Normal"/>
    <w:rsid w:val="00EE42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rPr>
  </w:style>
  <w:style w:type="paragraph" w:customStyle="1" w:styleId="xl222">
    <w:name w:val="xl222"/>
    <w:basedOn w:val="Normal"/>
    <w:rsid w:val="00EE42B7"/>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GHEA Grapalat" w:hAnsi="GHEA Grapalat"/>
      <w:b/>
      <w:bCs/>
      <w:sz w:val="26"/>
      <w:szCs w:val="26"/>
    </w:rPr>
  </w:style>
  <w:style w:type="paragraph" w:customStyle="1" w:styleId="xl223">
    <w:name w:val="xl223"/>
    <w:basedOn w:val="Normal"/>
    <w:rsid w:val="00EE42B7"/>
    <w:pPr>
      <w:pBdr>
        <w:top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sz w:val="26"/>
      <w:szCs w:val="26"/>
    </w:rPr>
  </w:style>
  <w:style w:type="paragraph" w:customStyle="1" w:styleId="xl224">
    <w:name w:val="xl224"/>
    <w:basedOn w:val="Normal"/>
    <w:rsid w:val="00EE42B7"/>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38879456">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murad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71</Pages>
  <Words>21514</Words>
  <Characters>122634</Characters>
  <Application>Microsoft Office Word</Application>
  <DocSecurity>0</DocSecurity>
  <Lines>1021</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143861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385</cp:revision>
  <cp:lastPrinted>2022-12-28T05:49:00Z</cp:lastPrinted>
  <dcterms:created xsi:type="dcterms:W3CDTF">2022-10-31T11:39:00Z</dcterms:created>
  <dcterms:modified xsi:type="dcterms:W3CDTF">2024-06-14T04:46:00Z</dcterms:modified>
</cp:coreProperties>
</file>