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09DBDC39"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0E386F78" w14:textId="77777777" w:rsidR="009C56EE" w:rsidRDefault="009C56EE" w:rsidP="005727A9">
      <w:pPr>
        <w:pStyle w:val="BodyTextIndent"/>
        <w:spacing w:line="240" w:lineRule="auto"/>
        <w:jc w:val="center"/>
        <w:rPr>
          <w:rFonts w:ascii="GHEA Grapalat" w:hAnsi="GHEA Grapalat"/>
          <w:i w:val="0"/>
          <w:lang w:val="af-ZA"/>
        </w:rPr>
      </w:pPr>
    </w:p>
    <w:p w14:paraId="46CA6EAF" w14:textId="3BF3ACC9"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5F050BF6" w14:textId="471CD74A" w:rsidR="005727A9" w:rsidRPr="00F566BF" w:rsidRDefault="005727A9" w:rsidP="005727A9">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Pr="00F566BF">
        <w:rPr>
          <w:rFonts w:ascii="GHEA Grapalat" w:hAnsi="GHEA Grapalat"/>
          <w:i w:val="0"/>
          <w:lang w:val="af-ZA"/>
        </w:rPr>
        <w:t xml:space="preserve"> ՄԱՍԻՆ</w:t>
      </w:r>
    </w:p>
    <w:p w14:paraId="5FA8B4C8" w14:textId="77777777"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662C4362" w14:textId="5BE82491" w:rsidR="005727A9"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25</w:t>
      </w:r>
      <w:r w:rsidRPr="00F566BF">
        <w:rPr>
          <w:rFonts w:ascii="GHEA Grapalat" w:hAnsi="GHEA Grapalat"/>
          <w:i w:val="0"/>
          <w:lang w:val="af-ZA"/>
        </w:rPr>
        <w:t xml:space="preserve"> թվականի «</w:t>
      </w:r>
      <w:r w:rsidR="006F2123">
        <w:rPr>
          <w:rFonts w:ascii="GHEA Grapalat" w:hAnsi="GHEA Grapalat"/>
          <w:i w:val="0"/>
          <w:lang w:val="hy-AM"/>
        </w:rPr>
        <w:t>հունիսի</w:t>
      </w:r>
      <w:r w:rsidRPr="00F566BF">
        <w:rPr>
          <w:rFonts w:ascii="GHEA Grapalat" w:hAnsi="GHEA Grapalat"/>
          <w:i w:val="0"/>
          <w:lang w:val="af-ZA"/>
        </w:rPr>
        <w:t>» «</w:t>
      </w:r>
      <w:r w:rsidR="00ED70E7">
        <w:rPr>
          <w:rFonts w:ascii="GHEA Grapalat" w:hAnsi="GHEA Grapalat"/>
          <w:i w:val="0"/>
          <w:lang w:val="af-ZA"/>
        </w:rPr>
        <w:t>17</w:t>
      </w:r>
      <w:r w:rsidRPr="00F566BF">
        <w:rPr>
          <w:rFonts w:ascii="GHEA Grapalat" w:hAnsi="GHEA Grapalat"/>
          <w:i w:val="0"/>
          <w:lang w:val="af-ZA"/>
        </w:rPr>
        <w:t>» «</w:t>
      </w:r>
      <w:r>
        <w:rPr>
          <w:rFonts w:ascii="GHEA Grapalat" w:hAnsi="GHEA Grapalat"/>
          <w:i w:val="0"/>
          <w:lang w:val="af-ZA"/>
        </w:rPr>
        <w:t>2</w:t>
      </w:r>
      <w:r w:rsidRPr="00F566BF">
        <w:rPr>
          <w:rFonts w:ascii="GHEA Grapalat" w:hAnsi="GHEA Grapalat"/>
          <w:i w:val="0"/>
          <w:lang w:val="af-ZA"/>
        </w:rPr>
        <w:t>» որոշմամբ</w:t>
      </w:r>
    </w:p>
    <w:p w14:paraId="4B21E190" w14:textId="2457D6A6" w:rsidR="005727A9" w:rsidRPr="00221BAB" w:rsidRDefault="005727A9" w:rsidP="005727A9">
      <w:pPr>
        <w:pStyle w:val="BodyTextIndent"/>
        <w:spacing w:line="240" w:lineRule="auto"/>
        <w:jc w:val="center"/>
        <w:rPr>
          <w:rFonts w:ascii="GHEA Grapalat" w:hAnsi="GHEA Grapalat"/>
          <w:b/>
          <w:bCs/>
          <w:i w:val="0"/>
          <w:iCs/>
          <w:lang w:val="af-ZA"/>
        </w:rPr>
      </w:pPr>
      <w:r w:rsidRPr="00F566BF">
        <w:rPr>
          <w:rFonts w:ascii="GHEA Grapalat" w:hAnsi="GHEA Grapalat"/>
          <w:i w:val="0"/>
          <w:lang w:val="af-ZA"/>
        </w:rPr>
        <w:t xml:space="preserve"> </w:t>
      </w:r>
    </w:p>
    <w:p w14:paraId="759066F4" w14:textId="25DB0611" w:rsidR="005727A9" w:rsidRPr="00F566BF" w:rsidRDefault="005727A9" w:rsidP="005727A9">
      <w:pPr>
        <w:pStyle w:val="BodyTextIndent"/>
        <w:spacing w:line="240" w:lineRule="auto"/>
        <w:jc w:val="center"/>
        <w:rPr>
          <w:rFonts w:ascii="GHEA Grapalat" w:hAnsi="GHEA Grapalat"/>
          <w:i w:val="0"/>
          <w:lang w:val="af-ZA"/>
        </w:rPr>
      </w:pPr>
      <w:r w:rsidRPr="00F566BF">
        <w:rPr>
          <w:rFonts w:ascii="GHEA Grapalat" w:hAnsi="GHEA Grapalat"/>
          <w:i w:val="0"/>
          <w:lang w:val="af-ZA"/>
        </w:rPr>
        <w:t>Ընթացակարգի ծածկագիրը</w:t>
      </w:r>
      <w:r w:rsidRPr="00ED70E7">
        <w:rPr>
          <w:rFonts w:ascii="GHEA Grapalat" w:hAnsi="GHEA Grapalat"/>
          <w:i w:val="0"/>
          <w:lang w:val="af-ZA"/>
        </w:rPr>
        <w:t xml:space="preserve">` </w:t>
      </w:r>
      <w:r w:rsidR="00ED70E7">
        <w:rPr>
          <w:rFonts w:ascii="GHEA Grapalat" w:hAnsi="GHEA Grapalat"/>
          <w:i w:val="0"/>
          <w:lang w:val="hy-AM"/>
        </w:rPr>
        <w:t>ԵՔ-ԳՀԾՁԲ-25/117</w:t>
      </w:r>
      <w:r>
        <w:rPr>
          <w:rFonts w:ascii="GHEA Grapalat" w:hAnsi="GHEA Grapalat"/>
          <w:i w:val="0"/>
          <w:lang w:val="hy-AM"/>
        </w:rPr>
        <w:t xml:space="preserve">    </w:t>
      </w:r>
    </w:p>
    <w:p w14:paraId="1F4B7087" w14:textId="77777777" w:rsidR="005727A9" w:rsidRPr="00F566BF" w:rsidRDefault="005727A9" w:rsidP="005727A9">
      <w:pPr>
        <w:pStyle w:val="BodyTextIndent"/>
        <w:spacing w:line="240" w:lineRule="auto"/>
        <w:rPr>
          <w:rFonts w:ascii="GHEA Grapalat" w:hAnsi="GHEA Grapalat"/>
          <w:i w:val="0"/>
          <w:lang w:val="af-ZA"/>
        </w:rPr>
      </w:pPr>
    </w:p>
    <w:p w14:paraId="2C28C003" w14:textId="77777777" w:rsidR="005727A9" w:rsidRDefault="005727A9" w:rsidP="005727A9">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Pr>
          <w:rFonts w:ascii="GHEA Grapalat" w:hAnsi="GHEA Grapalat"/>
          <w:i w:val="0"/>
          <w:lang w:val="af-ZA"/>
        </w:rPr>
        <w:t xml:space="preserve">Պատվիրատուն` </w:t>
      </w:r>
      <w:r>
        <w:rPr>
          <w:rFonts w:ascii="GHEA Grapalat" w:hAnsi="GHEA Grapalat"/>
          <w:i w:val="0"/>
          <w:lang w:val="hy-AM"/>
        </w:rPr>
        <w:t>Երևանի քաղաքապետարանը,</w:t>
      </w:r>
      <w:r>
        <w:rPr>
          <w:rFonts w:ascii="GHEA Grapalat" w:hAnsi="GHEA Grapalat"/>
          <w:i w:val="0"/>
          <w:lang w:val="af-ZA"/>
        </w:rPr>
        <w:t xml:space="preserve"> որը գտնվում է</w:t>
      </w:r>
      <w:r>
        <w:rPr>
          <w:rFonts w:ascii="GHEA Grapalat" w:hAnsi="GHEA Grapalat"/>
          <w:i w:val="0"/>
          <w:lang w:val="hy-AM"/>
        </w:rPr>
        <w:t xml:space="preserve"> ք.</w:t>
      </w:r>
      <w:r>
        <w:rPr>
          <w:rFonts w:ascii="GHEA Grapalat" w:hAnsi="GHEA Grapalat"/>
          <w:i w:val="0"/>
          <w:lang w:val="af-ZA"/>
        </w:rPr>
        <w:t xml:space="preserve"> </w:t>
      </w:r>
      <w:r>
        <w:rPr>
          <w:rFonts w:ascii="GHEA Grapalat" w:hAnsi="GHEA Grapalat"/>
          <w:i w:val="0"/>
          <w:lang w:val="hy-AM"/>
        </w:rPr>
        <w:t>Երևան, Արգիշտիի 1</w:t>
      </w:r>
      <w:r>
        <w:rPr>
          <w:rFonts w:ascii="GHEA Grapalat" w:hAnsi="GHEA Grapalat"/>
          <w:i w:val="0"/>
          <w:lang w:val="af-ZA"/>
        </w:rPr>
        <w:t xml:space="preserve"> հասցեում, հայտարարում է գնանշման հարցում, որն իրականացվում է մեկ փուլով` էլեկտրոնային գնումների </w:t>
      </w:r>
      <w:r>
        <w:rPr>
          <w:rFonts w:ascii="GHEA Grapalat" w:hAnsi="GHEA Grapalat"/>
          <w:i w:val="0"/>
          <w:lang w:val="af-ZA" w:eastAsia="ru-RU"/>
        </w:rPr>
        <w:t>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xml:space="preserve">) </w:t>
      </w:r>
      <w:r>
        <w:rPr>
          <w:rFonts w:ascii="GHEA Grapalat" w:hAnsi="GHEA Grapalat"/>
          <w:i w:val="0"/>
          <w:lang w:val="af-ZA"/>
        </w:rPr>
        <w:t>համակարգի միջոցով:</w:t>
      </w:r>
    </w:p>
    <w:p w14:paraId="325B0C2E" w14:textId="06793709" w:rsidR="005727A9" w:rsidRPr="00F566BF" w:rsidRDefault="005727A9" w:rsidP="005727A9">
      <w:pPr>
        <w:pStyle w:val="BodyTextIndent"/>
        <w:spacing w:line="240" w:lineRule="auto"/>
        <w:ind w:firstLine="0"/>
        <w:rPr>
          <w:rFonts w:ascii="GHEA Grapalat" w:hAnsi="GHEA Grapalat"/>
          <w:i w:val="0"/>
          <w:sz w:val="16"/>
          <w:szCs w:val="16"/>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sidR="006F2123">
        <w:rPr>
          <w:rFonts w:ascii="GHEA Grapalat" w:hAnsi="GHEA Grapalat"/>
          <w:b/>
          <w:bCs/>
          <w:i w:val="0"/>
          <w:lang w:val="hy-AM"/>
        </w:rPr>
        <w:t xml:space="preserve">Երևան քաղաքի </w:t>
      </w:r>
      <w:r w:rsidR="00736C74">
        <w:rPr>
          <w:rFonts w:ascii="GHEA Grapalat" w:hAnsi="GHEA Grapalat"/>
          <w:b/>
          <w:bCs/>
          <w:i w:val="0"/>
          <w:lang w:val="hy-AM"/>
        </w:rPr>
        <w:t>Ավան</w:t>
      </w:r>
      <w:r w:rsidR="006F2123">
        <w:rPr>
          <w:rFonts w:ascii="GHEA Grapalat" w:hAnsi="GHEA Grapalat"/>
          <w:b/>
          <w:bCs/>
          <w:i w:val="0"/>
          <w:lang w:val="hy-AM"/>
        </w:rPr>
        <w:t xml:space="preserve"> վարչական շրջան</w:t>
      </w:r>
      <w:r w:rsidR="00736C74">
        <w:rPr>
          <w:rFonts w:ascii="GHEA Grapalat" w:hAnsi="GHEA Grapalat"/>
          <w:b/>
          <w:bCs/>
          <w:i w:val="0"/>
          <w:lang w:val="hy-AM"/>
        </w:rPr>
        <w:t>ում</w:t>
      </w:r>
      <w:r w:rsidR="006F2123">
        <w:rPr>
          <w:rFonts w:ascii="GHEA Grapalat" w:hAnsi="GHEA Grapalat"/>
          <w:b/>
          <w:bCs/>
          <w:i w:val="0"/>
          <w:lang w:val="hy-AM"/>
        </w:rPr>
        <w:t xml:space="preserve"> հրատապ լուծում պահանջող</w:t>
      </w:r>
      <w:r w:rsidR="00736C74">
        <w:rPr>
          <w:rFonts w:ascii="GHEA Grapalat" w:hAnsi="GHEA Grapalat"/>
          <w:b/>
          <w:bCs/>
          <w:i w:val="0"/>
          <w:lang w:val="hy-AM"/>
        </w:rPr>
        <w:t xml:space="preserve"> ընթացիկ</w:t>
      </w:r>
      <w:r w:rsidR="006F2123">
        <w:rPr>
          <w:rFonts w:ascii="GHEA Grapalat" w:hAnsi="GHEA Grapalat"/>
          <w:b/>
          <w:bCs/>
          <w:i w:val="0"/>
          <w:lang w:val="hy-AM"/>
        </w:rPr>
        <w:t xml:space="preserve"> ծառայությունների</w:t>
      </w:r>
      <w:r>
        <w:rPr>
          <w:rFonts w:ascii="GHEA Grapalat" w:hAnsi="GHEA Grapalat"/>
          <w:b/>
          <w:bCs/>
          <w:i w:val="0"/>
          <w:lang w:val="hy-AM"/>
        </w:rPr>
        <w:t xml:space="preserve"> </w:t>
      </w:r>
      <w:r>
        <w:rPr>
          <w:rFonts w:ascii="GHEA Grapalat" w:hAnsi="GHEA Grapalat"/>
          <w:i w:val="0"/>
          <w:lang w:val="af-ZA"/>
        </w:rPr>
        <w:t xml:space="preserve">կատարման պայմանագիր (այսուհետ` պայմանագիր)։ </w:t>
      </w:r>
      <w:r w:rsidRPr="00F566BF">
        <w:rPr>
          <w:rFonts w:ascii="GHEA Grapalat" w:hAnsi="GHEA Grapalat"/>
          <w:i w:val="0"/>
          <w:sz w:val="16"/>
          <w:szCs w:val="16"/>
          <w:lang w:val="af-ZA"/>
        </w:rPr>
        <w:t xml:space="preserve">                 </w:t>
      </w:r>
    </w:p>
    <w:p w14:paraId="69EF196C" w14:textId="77777777" w:rsidR="005727A9" w:rsidRPr="00F566BF" w:rsidRDefault="005727A9" w:rsidP="005727A9">
      <w:pPr>
        <w:pStyle w:val="BodyTextIndent"/>
        <w:spacing w:line="240" w:lineRule="auto"/>
        <w:ind w:firstLine="0"/>
        <w:rPr>
          <w:rFonts w:ascii="GHEA Grapalat" w:hAnsi="GHEA Grapalat"/>
          <w:i w:val="0"/>
          <w:lang w:val="af-ZA"/>
        </w:rPr>
      </w:pPr>
      <w:r w:rsidRPr="00F566BF">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4AF46D6" w14:textId="77777777" w:rsidR="005727A9" w:rsidRPr="00F566BF" w:rsidRDefault="005727A9" w:rsidP="005727A9">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33D4A39" w14:textId="7F1D23F7" w:rsidR="005727A9" w:rsidRPr="00EE45C0" w:rsidRDefault="005727A9" w:rsidP="005727A9">
      <w:pPr>
        <w:pStyle w:val="BodyTextIndent"/>
        <w:spacing w:line="240" w:lineRule="auto"/>
        <w:rPr>
          <w:rFonts w:ascii="GHEA Grapalat" w:eastAsia="MS Mincho" w:hAnsi="GHEA Grapalat" w:cs="Sylfaen"/>
          <w:b/>
          <w:bCs/>
          <w:i w:val="0"/>
          <w:iCs/>
          <w:szCs w:val="24"/>
          <w:lang w:val="hy-AM" w:eastAsia="ja-JP"/>
        </w:rPr>
      </w:pPr>
      <w:r>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Pr>
          <w:rFonts w:ascii="GHEA Grapalat" w:hAnsi="GHEA Grapalat"/>
          <w:i w:val="0"/>
          <w:lang w:val="af-ZA"/>
        </w:rPr>
        <w:t>հայտեր ներկայացրած մասնակիցների թվից` նվազագույն</w:t>
      </w:r>
      <w:r w:rsidR="00EE45C0">
        <w:rPr>
          <w:rFonts w:ascii="GHEA Grapalat" w:hAnsi="GHEA Grapalat"/>
          <w:i w:val="0"/>
          <w:lang w:val="af-ZA"/>
        </w:rPr>
        <w:t xml:space="preserve"> </w:t>
      </w:r>
      <w:r w:rsidRPr="00EE45C0">
        <w:rPr>
          <w:rFonts w:ascii="GHEA Grapalat" w:eastAsia="MS Mincho" w:hAnsi="GHEA Grapalat" w:cs="Sylfaen"/>
          <w:b/>
          <w:bCs/>
          <w:i w:val="0"/>
          <w:iCs/>
          <w:lang w:val="hy-AM" w:eastAsia="ja-JP"/>
        </w:rPr>
        <w:t>միավորի առավելագույն գինը՝ տոկոսային արտահայտությամբ ներկայացրած մասնակցին նախապատվություն տալու սկզբունքով</w:t>
      </w:r>
      <w:r w:rsidRPr="00EE45C0">
        <w:rPr>
          <w:rFonts w:ascii="GHEA Grapalat" w:eastAsia="MS Mincho" w:hAnsi="GHEA Grapalat" w:cs="Sylfaen"/>
          <w:b/>
          <w:bCs/>
          <w:i w:val="0"/>
          <w:iCs/>
          <w:szCs w:val="24"/>
          <w:lang w:val="hy-AM" w:eastAsia="ja-JP"/>
        </w:rPr>
        <w:t>։</w:t>
      </w:r>
    </w:p>
    <w:p w14:paraId="01553551" w14:textId="77777777" w:rsidR="005727A9" w:rsidRPr="00F566BF" w:rsidRDefault="005727A9" w:rsidP="005727A9">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CEB1847" w14:textId="3833F112"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էլեկտրոնային ձևով` էլեկտրոնային գնումների Armeps (</w:t>
      </w:r>
      <w:r>
        <w:fldChar w:fldCharType="begin"/>
      </w:r>
      <w:r w:rsidRPr="002D68D4">
        <w:rPr>
          <w:lang w:val="af-ZA"/>
        </w:rPr>
        <w:instrText>HYPERLINK "http://www.armeps.am"</w:instrText>
      </w:r>
      <w:r>
        <w:fldChar w:fldCharType="separate"/>
      </w:r>
      <w:r>
        <w:rPr>
          <w:rStyle w:val="Hyperlink"/>
          <w:rFonts w:ascii="GHEA Grapalat" w:hAnsi="GHEA Grapalat"/>
          <w:i w:val="0"/>
          <w:lang w:val="af-ZA"/>
        </w:rPr>
        <w:t>www.armeps.am</w:t>
      </w:r>
      <w:r>
        <w:rPr>
          <w:rStyle w:val="Hyperlink"/>
          <w:rFonts w:ascii="GHEA Grapalat" w:hAnsi="GHEA Grapalat"/>
          <w:i w:val="0"/>
          <w:lang w:val="af-ZA"/>
        </w:rPr>
        <w:fldChar w:fldCharType="end"/>
      </w:r>
      <w:r>
        <w:rPr>
          <w:rFonts w:ascii="GHEA Grapalat" w:hAnsi="GHEA Grapalat"/>
          <w:i w:val="0"/>
          <w:lang w:val="af-ZA" w:eastAsia="ru-RU"/>
        </w:rPr>
        <w:t>) համակարգի միջոցով</w:t>
      </w:r>
      <w:r>
        <w:rPr>
          <w:rFonts w:ascii="GHEA Grapalat" w:hAnsi="GHEA Grapalat"/>
          <w:i w:val="0"/>
          <w:lang w:val="af-ZA"/>
        </w:rPr>
        <w:t xml:space="preserve"> մինչև սույն հայտարարության հրապարակման օրվանից հաշված </w:t>
      </w:r>
      <w:r>
        <w:rPr>
          <w:rFonts w:ascii="GHEA Grapalat" w:hAnsi="GHEA Grapalat"/>
          <w:b/>
          <w:i w:val="0"/>
          <w:lang w:val="af-ZA"/>
        </w:rPr>
        <w:t xml:space="preserve">մինչև 2025 թվականի </w:t>
      </w:r>
      <w:r w:rsidR="00335360">
        <w:rPr>
          <w:rFonts w:ascii="GHEA Grapalat" w:hAnsi="GHEA Grapalat"/>
          <w:b/>
          <w:i w:val="0"/>
          <w:lang w:val="af-ZA"/>
        </w:rPr>
        <w:t>հունիսի</w:t>
      </w:r>
      <w:r>
        <w:rPr>
          <w:rFonts w:ascii="GHEA Grapalat" w:hAnsi="GHEA Grapalat"/>
          <w:b/>
          <w:i w:val="0"/>
          <w:lang w:val="af-ZA"/>
        </w:rPr>
        <w:t xml:space="preserve"> </w:t>
      </w:r>
      <w:r w:rsidR="00736C74">
        <w:rPr>
          <w:rFonts w:ascii="GHEA Grapalat" w:hAnsi="GHEA Grapalat"/>
          <w:b/>
          <w:i w:val="0"/>
          <w:lang w:val="af-ZA"/>
        </w:rPr>
        <w:t>26</w:t>
      </w:r>
      <w:r>
        <w:rPr>
          <w:rFonts w:ascii="GHEA Grapalat" w:hAnsi="GHEA Grapalat"/>
          <w:b/>
          <w:i w:val="0"/>
          <w:lang w:val="hy-AM"/>
        </w:rPr>
        <w:t xml:space="preserve">-ը, ժամը </w:t>
      </w:r>
      <w:r w:rsidR="00335360">
        <w:rPr>
          <w:rFonts w:ascii="GHEA Grapalat" w:hAnsi="GHEA Grapalat"/>
          <w:b/>
          <w:i w:val="0"/>
          <w:lang w:val="hy-AM"/>
        </w:rPr>
        <w:t>11:00</w:t>
      </w:r>
      <w:r>
        <w:rPr>
          <w:rFonts w:ascii="GHEA Grapalat" w:hAnsi="GHEA Grapalat"/>
          <w:i w:val="0"/>
          <w:lang w:val="af-ZA"/>
        </w:rPr>
        <w:t xml:space="preserve">-ը: Հայտերը, հայերենից բացի, կարող են ներկայացվել նաև անգլերեն կամ ռուսերեն: </w:t>
      </w:r>
    </w:p>
    <w:p w14:paraId="220F29F2" w14:textId="45DB041E" w:rsidR="005727A9" w:rsidRDefault="005727A9" w:rsidP="005727A9">
      <w:pPr>
        <w:pStyle w:val="BodyTextIndent"/>
        <w:spacing w:line="240" w:lineRule="auto"/>
        <w:ind w:firstLine="708"/>
        <w:rPr>
          <w:rFonts w:ascii="GHEA Grapalat" w:hAnsi="GHEA Grapalat"/>
          <w:i w:val="0"/>
          <w:lang w:val="af-ZA"/>
        </w:rPr>
      </w:pPr>
      <w:r>
        <w:rPr>
          <w:rFonts w:ascii="GHEA Grapalat" w:hAnsi="GHEA Grapalat"/>
          <w:i w:val="0"/>
          <w:lang w:val="af-ZA"/>
        </w:rPr>
        <w:t>Հայտերի բացումը տեղի կունենա էլեկտրոնային ձևով`</w:t>
      </w:r>
      <w:r>
        <w:rPr>
          <w:rFonts w:ascii="GHEA Grapalat" w:hAnsi="GHEA Grapalat"/>
          <w:i w:val="0"/>
          <w:lang w:val="af-ZA" w:eastAsia="ru-RU"/>
        </w:rPr>
        <w:t xml:space="preserve"> էլեկտրոնային գնումների Armeps համակարգի</w:t>
      </w:r>
      <w:r>
        <w:rPr>
          <w:rFonts w:ascii="GHEA Grapalat" w:hAnsi="GHEA Grapalat"/>
          <w:i w:val="0"/>
          <w:lang w:val="af-ZA"/>
        </w:rPr>
        <w:t xml:space="preserve"> միջոցով,  սույն հայտարարության հրապարակման օրվանից հաշված </w:t>
      </w:r>
      <w:r>
        <w:rPr>
          <w:rFonts w:ascii="GHEA Grapalat" w:hAnsi="GHEA Grapalat"/>
          <w:b/>
          <w:i w:val="0"/>
          <w:lang w:val="af-ZA"/>
        </w:rPr>
        <w:t xml:space="preserve">մինչև 2025 թվականի </w:t>
      </w:r>
      <w:r w:rsidR="00335360">
        <w:rPr>
          <w:rFonts w:ascii="GHEA Grapalat" w:hAnsi="GHEA Grapalat"/>
          <w:b/>
          <w:i w:val="0"/>
          <w:lang w:val="af-ZA"/>
        </w:rPr>
        <w:t xml:space="preserve">հունիսի </w:t>
      </w:r>
      <w:r w:rsidR="00736C74">
        <w:rPr>
          <w:rFonts w:ascii="GHEA Grapalat" w:hAnsi="GHEA Grapalat"/>
          <w:b/>
          <w:i w:val="0"/>
          <w:lang w:val="af-ZA"/>
        </w:rPr>
        <w:t>26</w:t>
      </w:r>
      <w:r>
        <w:rPr>
          <w:rFonts w:ascii="GHEA Grapalat" w:hAnsi="GHEA Grapalat"/>
          <w:b/>
          <w:i w:val="0"/>
          <w:lang w:val="hy-AM"/>
        </w:rPr>
        <w:t xml:space="preserve">-ին, ժամը </w:t>
      </w:r>
      <w:r w:rsidR="00335360">
        <w:rPr>
          <w:rFonts w:ascii="GHEA Grapalat" w:hAnsi="GHEA Grapalat"/>
          <w:b/>
          <w:i w:val="0"/>
          <w:lang w:val="hy-AM"/>
        </w:rPr>
        <w:t>11:00</w:t>
      </w:r>
      <w:r>
        <w:rPr>
          <w:rFonts w:ascii="GHEA Grapalat" w:hAnsi="GHEA Grapalat"/>
          <w:b/>
          <w:i w:val="0"/>
          <w:lang w:val="af-ZA"/>
        </w:rPr>
        <w:t>-</w:t>
      </w:r>
      <w:r>
        <w:rPr>
          <w:rFonts w:ascii="GHEA Grapalat" w:hAnsi="GHEA Grapalat"/>
          <w:i w:val="0"/>
          <w:lang w:val="af-ZA"/>
        </w:rPr>
        <w:t xml:space="preserve">ին։ </w:t>
      </w:r>
    </w:p>
    <w:p w14:paraId="3AC8F92A" w14:textId="77777777" w:rsidR="005727A9" w:rsidRDefault="005727A9" w:rsidP="005727A9">
      <w:pPr>
        <w:pStyle w:val="BodyTextIndent"/>
        <w:spacing w:line="240" w:lineRule="auto"/>
        <w:rPr>
          <w:rFonts w:ascii="GHEA Grapalat" w:hAnsi="GHEA Grapalat"/>
          <w:i w:val="0"/>
          <w:lang w:val="hy-AM"/>
        </w:rPr>
      </w:pPr>
      <w:r>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Pr>
          <w:rFonts w:ascii="GHEA Grapalat" w:hAnsi="GHEA Grapalat"/>
          <w:i w:val="0"/>
          <w:sz w:val="16"/>
          <w:szCs w:val="16"/>
          <w:lang w:val="af-ZA"/>
        </w:rPr>
        <w:t xml:space="preserve"> </w:t>
      </w:r>
      <w:r>
        <w:rPr>
          <w:rFonts w:ascii="GHEA Grapalat" w:hAnsi="GHEA Grapalat"/>
          <w:i w:val="0"/>
          <w:lang w:val="af-ZA"/>
        </w:rPr>
        <w:t>«</w:t>
      </w:r>
      <w:r>
        <w:rPr>
          <w:rFonts w:ascii="GHEA Grapalat" w:hAnsi="GHEA Grapalat"/>
          <w:i w:val="0"/>
          <w:lang w:val="hy-AM"/>
        </w:rPr>
        <w:t>Գնումների</w:t>
      </w:r>
      <w:r>
        <w:rPr>
          <w:rFonts w:ascii="GHEA Grapalat" w:hAnsi="GHEA Grapalat"/>
          <w:i w:val="0"/>
          <w:lang w:val="af-ZA"/>
        </w:rPr>
        <w:t xml:space="preserve"> </w:t>
      </w:r>
      <w:r>
        <w:rPr>
          <w:rFonts w:ascii="GHEA Grapalat" w:hAnsi="GHEA Grapalat"/>
          <w:i w:val="0"/>
          <w:lang w:val="hy-AM"/>
        </w:rPr>
        <w:t>մասին</w:t>
      </w:r>
      <w:r>
        <w:rPr>
          <w:rFonts w:ascii="GHEA Grapalat" w:hAnsi="GHEA Grapalat"/>
          <w:i w:val="0"/>
          <w:lang w:val="af-ZA"/>
        </w:rPr>
        <w:t>»</w:t>
      </w:r>
      <w:r>
        <w:rPr>
          <w:rFonts w:ascii="GHEA Grapalat" w:hAnsi="GHEA Grapalat"/>
          <w:i w:val="0"/>
          <w:lang w:val="hy-AM"/>
        </w:rPr>
        <w:t xml:space="preserve"> ՀՀ</w:t>
      </w:r>
      <w:r>
        <w:rPr>
          <w:rFonts w:ascii="GHEA Grapalat" w:hAnsi="GHEA Grapalat"/>
          <w:i w:val="0"/>
          <w:lang w:val="af-ZA"/>
        </w:rPr>
        <w:t xml:space="preserve"> </w:t>
      </w:r>
      <w:r>
        <w:rPr>
          <w:rFonts w:ascii="GHEA Grapalat" w:hAnsi="GHEA Grapalat"/>
          <w:i w:val="0"/>
          <w:lang w:val="hy-AM"/>
        </w:rPr>
        <w:t>օրենքով</w:t>
      </w:r>
      <w:r>
        <w:rPr>
          <w:rFonts w:ascii="GHEA Grapalat" w:hAnsi="GHEA Grapalat"/>
          <w:i w:val="0"/>
          <w:lang w:val="af-ZA"/>
        </w:rPr>
        <w:t xml:space="preserve"> </w:t>
      </w:r>
      <w:r>
        <w:rPr>
          <w:rFonts w:ascii="GHEA Grapalat" w:hAnsi="GHEA Grapalat"/>
          <w:i w:val="0"/>
          <w:lang w:val="hy-AM"/>
        </w:rPr>
        <w:t>և</w:t>
      </w:r>
      <w:r>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47A4168" w14:textId="00604F39"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lang w:val="hy-AM"/>
        </w:rPr>
        <w:t xml:space="preserve"> </w:t>
      </w:r>
      <w:r w:rsidR="00EF5972">
        <w:rPr>
          <w:rFonts w:ascii="GHEA Grapalat" w:hAnsi="GHEA Grapalat"/>
          <w:i w:val="0"/>
          <w:lang w:val="hy-AM"/>
        </w:rPr>
        <w:t>Գ.</w:t>
      </w:r>
      <w:r>
        <w:rPr>
          <w:rFonts w:ascii="GHEA Grapalat" w:hAnsi="GHEA Grapalat"/>
          <w:i w:val="0"/>
          <w:lang w:val="hy-AM"/>
        </w:rPr>
        <w:t xml:space="preserve"> </w:t>
      </w:r>
      <w:r w:rsidR="00EF5972">
        <w:rPr>
          <w:rFonts w:ascii="GHEA Grapalat" w:hAnsi="GHEA Grapalat"/>
          <w:i w:val="0"/>
          <w:lang w:val="hy-AM"/>
        </w:rPr>
        <w:t>Մուրադ</w:t>
      </w:r>
      <w:r>
        <w:rPr>
          <w:rFonts w:ascii="GHEA Grapalat" w:hAnsi="GHEA Grapalat"/>
          <w:i w:val="0"/>
          <w:lang w:val="hy-AM"/>
        </w:rPr>
        <w:t>յանին</w:t>
      </w:r>
      <w:r>
        <w:rPr>
          <w:rFonts w:ascii="GHEA Grapalat" w:hAnsi="GHEA Grapalat"/>
          <w:i w:val="0"/>
          <w:lang w:val="af-ZA"/>
        </w:rPr>
        <w:t>։</w:t>
      </w:r>
    </w:p>
    <w:p w14:paraId="312BF76B" w14:textId="6627690C"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Հեռախոս`</w:t>
      </w:r>
      <w:r>
        <w:rPr>
          <w:rFonts w:ascii="GHEA Grapalat" w:hAnsi="GHEA Grapalat"/>
          <w:i w:val="0"/>
          <w:lang w:val="hy-AM"/>
        </w:rPr>
        <w:t xml:space="preserve"> 011514-</w:t>
      </w:r>
      <w:r w:rsidR="00EF5972">
        <w:rPr>
          <w:rFonts w:ascii="GHEA Grapalat" w:hAnsi="GHEA Grapalat"/>
          <w:i w:val="0"/>
          <w:lang w:val="hy-AM"/>
        </w:rPr>
        <w:t>373</w:t>
      </w:r>
      <w:r>
        <w:rPr>
          <w:rFonts w:ascii="GHEA Grapalat" w:hAnsi="GHEA Grapalat"/>
          <w:i w:val="0"/>
          <w:lang w:val="af-ZA"/>
        </w:rPr>
        <w:t>։</w:t>
      </w:r>
    </w:p>
    <w:p w14:paraId="7EBF8607" w14:textId="0C14DD4E" w:rsidR="005727A9" w:rsidRDefault="005727A9" w:rsidP="005727A9">
      <w:pPr>
        <w:pStyle w:val="BodyTextIndent"/>
        <w:spacing w:line="240" w:lineRule="auto"/>
        <w:rPr>
          <w:rFonts w:ascii="GHEA Grapalat" w:hAnsi="GHEA Grapalat"/>
          <w:b/>
          <w:i w:val="0"/>
          <w:lang w:val="af-ZA"/>
        </w:rPr>
      </w:pPr>
      <w:r w:rsidRPr="00E61E53">
        <w:rPr>
          <w:rFonts w:ascii="GHEA Grapalat" w:hAnsi="GHEA Grapalat"/>
          <w:bCs/>
          <w:i w:val="0"/>
          <w:lang w:val="af-ZA"/>
        </w:rPr>
        <w:t>Էլ.փոստ`</w:t>
      </w:r>
      <w:r>
        <w:rPr>
          <w:rFonts w:ascii="GHEA Grapalat" w:hAnsi="GHEA Grapalat"/>
          <w:b/>
          <w:i w:val="0"/>
          <w:lang w:val="hy-AM"/>
        </w:rPr>
        <w:t xml:space="preserve"> </w:t>
      </w:r>
      <w:hyperlink r:id="rId8" w:history="1">
        <w:r w:rsidR="00EF5972">
          <w:rPr>
            <w:rStyle w:val="Hyperlink"/>
            <w:rFonts w:ascii="GHEA Grapalat" w:hAnsi="GHEA Grapalat"/>
            <w:b/>
            <w:i w:val="0"/>
            <w:lang w:val="af-ZA"/>
          </w:rPr>
          <w:t>gor.muradyan@yerevan.am</w:t>
        </w:r>
      </w:hyperlink>
      <w:r>
        <w:rPr>
          <w:rFonts w:ascii="GHEA Grapalat" w:hAnsi="GHEA Grapalat"/>
          <w:b/>
          <w:i w:val="0"/>
          <w:lang w:val="af-ZA"/>
        </w:rPr>
        <w:t>։</w:t>
      </w:r>
    </w:p>
    <w:p w14:paraId="1485C9A9" w14:textId="77777777" w:rsidR="005727A9" w:rsidRDefault="005727A9" w:rsidP="005727A9">
      <w:pPr>
        <w:pStyle w:val="BodyTextIndent"/>
        <w:spacing w:line="240" w:lineRule="auto"/>
        <w:rPr>
          <w:rFonts w:ascii="GHEA Grapalat" w:hAnsi="GHEA Grapalat"/>
          <w:i w:val="0"/>
          <w:lang w:val="af-ZA"/>
        </w:rPr>
      </w:pPr>
      <w:r>
        <w:rPr>
          <w:rFonts w:ascii="GHEA Grapalat" w:hAnsi="GHEA Grapalat"/>
          <w:i w:val="0"/>
          <w:lang w:val="af-ZA"/>
        </w:rPr>
        <w:t>Պատվիրատու`</w:t>
      </w:r>
      <w:r>
        <w:rPr>
          <w:rFonts w:ascii="GHEA Grapalat" w:hAnsi="GHEA Grapalat"/>
          <w:i w:val="0"/>
          <w:lang w:val="hy-AM"/>
        </w:rPr>
        <w:t xml:space="preserve"> Երևանի քաղաքապետարան</w:t>
      </w:r>
      <w:r>
        <w:rPr>
          <w:rFonts w:ascii="GHEA Grapalat" w:hAnsi="GHEA Grapalat"/>
          <w:i w:val="0"/>
          <w:lang w:val="af-ZA"/>
        </w:rPr>
        <w:t>։</w:t>
      </w:r>
    </w:p>
    <w:p w14:paraId="6B960978" w14:textId="77777777" w:rsidR="005727A9" w:rsidRPr="00F566BF" w:rsidRDefault="005727A9" w:rsidP="005727A9">
      <w:pPr>
        <w:pStyle w:val="BodyTextIndent"/>
        <w:spacing w:line="240" w:lineRule="auto"/>
        <w:rPr>
          <w:rFonts w:ascii="GHEA Grapalat" w:hAnsi="GHEA Grapalat"/>
          <w:i w:val="0"/>
          <w:lang w:val="af-ZA"/>
        </w:rPr>
      </w:pPr>
    </w:p>
    <w:p w14:paraId="75F63FD2" w14:textId="77777777" w:rsidR="005727A9" w:rsidRPr="00F566BF" w:rsidRDefault="005727A9" w:rsidP="005727A9">
      <w:pPr>
        <w:pStyle w:val="BodyTextIndent"/>
        <w:spacing w:line="240" w:lineRule="auto"/>
        <w:rPr>
          <w:rFonts w:ascii="GHEA Grapalat" w:hAnsi="GHEA Grapalat"/>
          <w:i w:val="0"/>
          <w:lang w:val="af-ZA"/>
        </w:rPr>
      </w:pPr>
    </w:p>
    <w:p w14:paraId="2957D245" w14:textId="77777777" w:rsidR="009F18D0" w:rsidRPr="00F566BF" w:rsidRDefault="009F18D0" w:rsidP="00EF3662">
      <w:pPr>
        <w:pStyle w:val="BodyTextIndent"/>
        <w:spacing w:line="240" w:lineRule="auto"/>
        <w:rPr>
          <w:rFonts w:ascii="GHEA Grapalat" w:hAnsi="GHEA Grapalat"/>
          <w:i w:val="0"/>
          <w:lang w:val="af-ZA"/>
        </w:rPr>
      </w:pPr>
    </w:p>
    <w:p w14:paraId="292A66D4" w14:textId="77777777" w:rsidR="009F18D0" w:rsidRPr="00F566BF" w:rsidRDefault="009F18D0" w:rsidP="00EF3662">
      <w:pPr>
        <w:pStyle w:val="BodyTextIndent"/>
        <w:spacing w:line="240" w:lineRule="auto"/>
        <w:rPr>
          <w:rFonts w:ascii="GHEA Grapalat" w:hAnsi="GHEA Grapalat"/>
          <w:i w:val="0"/>
          <w:lang w:val="af-ZA"/>
        </w:rPr>
      </w:pP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Default="00037DDE" w:rsidP="00EF3662">
      <w:pPr>
        <w:pStyle w:val="BodyText"/>
        <w:ind w:right="-7" w:firstLine="567"/>
        <w:jc w:val="right"/>
        <w:rPr>
          <w:rFonts w:ascii="GHEA Grapalat" w:hAnsi="GHEA Grapalat" w:cs="Sylfaen"/>
          <w:i/>
          <w:sz w:val="22"/>
          <w:lang w:val="af-ZA"/>
        </w:rPr>
      </w:pPr>
    </w:p>
    <w:p w14:paraId="7FDD03D4" w14:textId="77777777" w:rsidR="002E3B7A" w:rsidRDefault="002E3B7A" w:rsidP="00EF3662">
      <w:pPr>
        <w:pStyle w:val="BodyText"/>
        <w:ind w:right="-7" w:firstLine="567"/>
        <w:jc w:val="right"/>
        <w:rPr>
          <w:rFonts w:ascii="GHEA Grapalat" w:hAnsi="GHEA Grapalat" w:cs="Sylfaen"/>
          <w:i/>
          <w:sz w:val="22"/>
          <w:lang w:val="af-ZA"/>
        </w:rPr>
      </w:pPr>
    </w:p>
    <w:p w14:paraId="6BBCC904" w14:textId="77777777" w:rsidR="002E3B7A" w:rsidRPr="00F566BF" w:rsidRDefault="002E3B7A" w:rsidP="00EF3662">
      <w:pPr>
        <w:pStyle w:val="BodyText"/>
        <w:ind w:right="-7" w:firstLine="567"/>
        <w:jc w:val="right"/>
        <w:rPr>
          <w:rFonts w:ascii="GHEA Grapalat" w:hAnsi="GHEA Grapalat" w:cs="Sylfaen"/>
          <w:i/>
          <w:sz w:val="22"/>
          <w:lang w:val="af-ZA"/>
        </w:rPr>
      </w:pPr>
    </w:p>
    <w:p w14:paraId="3D4AA01F" w14:textId="77777777" w:rsidR="00564A13" w:rsidRPr="009B4BDE" w:rsidRDefault="00564A13" w:rsidP="007B743B">
      <w:pPr>
        <w:pStyle w:val="BodyText"/>
        <w:spacing w:after="0"/>
        <w:ind w:firstLine="567"/>
        <w:jc w:val="right"/>
        <w:rPr>
          <w:rFonts w:ascii="GHEA Grapalat" w:hAnsi="GHEA Grapalat" w:cs="Sylfaen"/>
          <w:iCs/>
          <w:sz w:val="20"/>
          <w:szCs w:val="20"/>
          <w:lang w:val="af-ZA"/>
        </w:rPr>
      </w:pPr>
    </w:p>
    <w:p w14:paraId="4089357B" w14:textId="247F28BD" w:rsidR="007B743B" w:rsidRDefault="007B743B" w:rsidP="007B743B">
      <w:pPr>
        <w:pStyle w:val="BodyText"/>
        <w:spacing w:after="0"/>
        <w:ind w:firstLine="567"/>
        <w:jc w:val="right"/>
        <w:rPr>
          <w:rFonts w:ascii="GHEA Grapalat" w:hAnsi="GHEA Grapalat" w:cs="Sylfaen"/>
          <w:iCs/>
          <w:sz w:val="20"/>
          <w:szCs w:val="20"/>
          <w:lang w:val="af-ZA"/>
        </w:rPr>
      </w:pPr>
      <w:proofErr w:type="spellStart"/>
      <w:r>
        <w:rPr>
          <w:rFonts w:ascii="GHEA Grapalat" w:hAnsi="GHEA Grapalat" w:cs="Sylfaen"/>
          <w:iCs/>
          <w:sz w:val="20"/>
          <w:szCs w:val="20"/>
        </w:rPr>
        <w:t>Հաստատված</w:t>
      </w:r>
      <w:proofErr w:type="spellEnd"/>
      <w:r>
        <w:rPr>
          <w:rFonts w:ascii="GHEA Grapalat" w:hAnsi="GHEA Grapalat" w:cs="Times Armenian"/>
          <w:iCs/>
          <w:sz w:val="20"/>
          <w:szCs w:val="20"/>
          <w:lang w:val="af-ZA"/>
        </w:rPr>
        <w:t xml:space="preserve"> </w:t>
      </w:r>
      <w:r>
        <w:rPr>
          <w:rFonts w:ascii="GHEA Grapalat" w:hAnsi="GHEA Grapalat" w:cs="Sylfaen"/>
          <w:iCs/>
          <w:sz w:val="20"/>
          <w:szCs w:val="20"/>
        </w:rPr>
        <w:t>է</w:t>
      </w:r>
    </w:p>
    <w:p w14:paraId="6AD594C2" w14:textId="1BF6343E" w:rsidR="007B743B" w:rsidRDefault="00ED70E7" w:rsidP="007B743B">
      <w:pPr>
        <w:pStyle w:val="BodyText"/>
        <w:spacing w:after="0"/>
        <w:ind w:firstLine="567"/>
        <w:jc w:val="right"/>
        <w:rPr>
          <w:rFonts w:ascii="GHEA Grapalat" w:hAnsi="GHEA Grapalat" w:cs="Sylfaen"/>
          <w:iCs/>
          <w:sz w:val="20"/>
          <w:szCs w:val="20"/>
          <w:lang w:val="af-ZA"/>
        </w:rPr>
      </w:pPr>
      <w:r>
        <w:rPr>
          <w:rFonts w:ascii="GHEA Grapalat" w:hAnsi="GHEA Grapalat" w:cs="Sylfaen"/>
          <w:iCs/>
          <w:sz w:val="20"/>
          <w:szCs w:val="20"/>
          <w:lang w:val="af-ZA"/>
        </w:rPr>
        <w:t>ԵՔ-ԳՀԾՁԲ-25/117</w:t>
      </w:r>
      <w:r w:rsidR="007B743B">
        <w:rPr>
          <w:rFonts w:ascii="GHEA Grapalat" w:hAnsi="GHEA Grapalat" w:cs="Sylfaen"/>
          <w:iCs/>
          <w:sz w:val="20"/>
          <w:szCs w:val="20"/>
          <w:lang w:val="af-ZA"/>
        </w:rPr>
        <w:t xml:space="preserve"> </w:t>
      </w:r>
      <w:proofErr w:type="spellStart"/>
      <w:r w:rsidR="007B743B">
        <w:rPr>
          <w:rFonts w:ascii="GHEA Grapalat" w:hAnsi="GHEA Grapalat" w:cs="Sylfaen"/>
          <w:iCs/>
          <w:sz w:val="20"/>
          <w:szCs w:val="20"/>
        </w:rPr>
        <w:t>ծածկա</w:t>
      </w:r>
      <w:r w:rsidR="007B743B">
        <w:rPr>
          <w:rFonts w:ascii="GHEA Grapalat" w:hAnsi="GHEA Grapalat" w:cs="Times Armenian"/>
          <w:iCs/>
          <w:sz w:val="20"/>
          <w:szCs w:val="20"/>
        </w:rPr>
        <w:t>գ</w:t>
      </w:r>
      <w:r w:rsidR="007B743B">
        <w:rPr>
          <w:rFonts w:ascii="GHEA Grapalat" w:hAnsi="GHEA Grapalat" w:cs="Sylfaen"/>
          <w:iCs/>
          <w:sz w:val="20"/>
          <w:szCs w:val="20"/>
        </w:rPr>
        <w:t>րով</w:t>
      </w:r>
      <w:proofErr w:type="spellEnd"/>
      <w:r w:rsidR="007B743B">
        <w:rPr>
          <w:rFonts w:ascii="GHEA Grapalat" w:hAnsi="GHEA Grapalat" w:cs="Times Armenian"/>
          <w:iCs/>
          <w:sz w:val="20"/>
          <w:szCs w:val="20"/>
          <w:lang w:val="af-ZA"/>
        </w:rPr>
        <w:t xml:space="preserve"> </w:t>
      </w:r>
    </w:p>
    <w:p w14:paraId="1EB8D7F4" w14:textId="77777777" w:rsidR="007B743B" w:rsidRDefault="007B743B" w:rsidP="007B743B">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Pr>
          <w:rFonts w:ascii="GHEA Grapalat" w:hAnsi="GHEA Grapalat" w:cs="Times Armenian"/>
          <w:iCs/>
          <w:sz w:val="20"/>
          <w:szCs w:val="20"/>
          <w:lang w:val="af-ZA"/>
        </w:rPr>
        <w:t xml:space="preserve">ի գնահատող </w:t>
      </w:r>
      <w:proofErr w:type="spellStart"/>
      <w:r>
        <w:rPr>
          <w:rFonts w:ascii="GHEA Grapalat" w:hAnsi="GHEA Grapalat" w:cs="Sylfaen"/>
          <w:iCs/>
          <w:sz w:val="20"/>
          <w:szCs w:val="20"/>
        </w:rPr>
        <w:t>հանձնաժողովի</w:t>
      </w:r>
      <w:proofErr w:type="spellEnd"/>
    </w:p>
    <w:p w14:paraId="344180AF" w14:textId="221468D9" w:rsidR="007B743B" w:rsidRDefault="007B743B" w:rsidP="007B743B">
      <w:pPr>
        <w:pStyle w:val="BodyText"/>
        <w:spacing w:after="0"/>
        <w:ind w:firstLine="567"/>
        <w:jc w:val="right"/>
        <w:rPr>
          <w:rFonts w:ascii="GHEA Grapalat" w:hAnsi="GHEA Grapalat"/>
          <w:iCs/>
          <w:sz w:val="20"/>
          <w:szCs w:val="20"/>
          <w:lang w:val="af-ZA"/>
        </w:rPr>
      </w:pPr>
      <w:r>
        <w:rPr>
          <w:rFonts w:ascii="GHEA Grapalat" w:hAnsi="GHEA Grapalat" w:cs="Sylfaen"/>
          <w:iCs/>
          <w:sz w:val="20"/>
          <w:szCs w:val="20"/>
          <w:lang w:val="af-ZA"/>
        </w:rPr>
        <w:t xml:space="preserve"> 20</w:t>
      </w:r>
      <w:r>
        <w:rPr>
          <w:rFonts w:ascii="GHEA Grapalat" w:hAnsi="GHEA Grapalat" w:cs="Sylfaen"/>
          <w:iCs/>
          <w:sz w:val="20"/>
          <w:szCs w:val="20"/>
          <w:lang w:val="hy-AM"/>
        </w:rPr>
        <w:t>25</w:t>
      </w:r>
      <w:r>
        <w:rPr>
          <w:rFonts w:ascii="GHEA Grapalat" w:hAnsi="GHEA Grapalat" w:cs="Sylfaen"/>
          <w:iCs/>
          <w:sz w:val="20"/>
          <w:szCs w:val="20"/>
        </w:rPr>
        <w:t>թ</w:t>
      </w:r>
      <w:r>
        <w:rPr>
          <w:rFonts w:ascii="GHEA Grapalat" w:hAnsi="GHEA Grapalat" w:cs="Times Armenian"/>
          <w:iCs/>
          <w:sz w:val="20"/>
          <w:szCs w:val="20"/>
          <w:lang w:val="af-ZA"/>
        </w:rPr>
        <w:t xml:space="preserve">. </w:t>
      </w:r>
      <w:r w:rsidR="00564A13">
        <w:rPr>
          <w:rFonts w:ascii="GHEA Grapalat" w:hAnsi="GHEA Grapalat" w:cs="Times Armenian"/>
          <w:iCs/>
          <w:sz w:val="20"/>
          <w:szCs w:val="20"/>
          <w:lang w:val="af-ZA"/>
        </w:rPr>
        <w:t>հունիսի</w:t>
      </w:r>
      <w:r>
        <w:rPr>
          <w:rFonts w:ascii="GHEA Grapalat" w:hAnsi="GHEA Grapalat" w:cs="Times Armenian"/>
          <w:iCs/>
          <w:sz w:val="20"/>
          <w:szCs w:val="20"/>
          <w:lang w:val="hy-AM"/>
        </w:rPr>
        <w:t xml:space="preserve"> </w:t>
      </w:r>
      <w:r w:rsidR="00C732D0">
        <w:rPr>
          <w:rFonts w:ascii="GHEA Grapalat" w:hAnsi="GHEA Grapalat" w:cs="Times Armenian"/>
          <w:iCs/>
          <w:sz w:val="20"/>
          <w:szCs w:val="20"/>
          <w:lang w:val="hy-AM"/>
        </w:rPr>
        <w:t>17</w:t>
      </w:r>
      <w:r>
        <w:rPr>
          <w:rFonts w:ascii="GHEA Grapalat" w:hAnsi="GHEA Grapalat" w:cs="Times Armenian"/>
          <w:iCs/>
          <w:sz w:val="20"/>
          <w:szCs w:val="20"/>
          <w:lang w:val="af-ZA"/>
        </w:rPr>
        <w:t xml:space="preserve">-ի </w:t>
      </w:r>
      <w:r>
        <w:rPr>
          <w:rFonts w:ascii="GHEA Grapalat" w:hAnsi="GHEA Grapalat" w:cs="Times Armenian"/>
          <w:iCs/>
          <w:sz w:val="20"/>
          <w:szCs w:val="20"/>
          <w:vertAlign w:val="subscript"/>
          <w:lang w:val="af-ZA"/>
        </w:rPr>
        <w:t xml:space="preserve"> </w:t>
      </w:r>
      <w:r>
        <w:rPr>
          <w:rFonts w:ascii="GHEA Grapalat" w:hAnsi="GHEA Grapalat" w:cs="Times Armenian"/>
          <w:iCs/>
          <w:sz w:val="20"/>
          <w:szCs w:val="20"/>
          <w:lang w:val="af-ZA"/>
        </w:rPr>
        <w:t xml:space="preserve">N </w:t>
      </w:r>
      <w:r>
        <w:rPr>
          <w:rFonts w:ascii="GHEA Grapalat" w:hAnsi="GHEA Grapalat" w:cs="Times Armenian"/>
          <w:iCs/>
          <w:sz w:val="20"/>
          <w:szCs w:val="20"/>
          <w:lang w:val="hy-AM"/>
        </w:rPr>
        <w:t xml:space="preserve">3 </w:t>
      </w:r>
      <w:proofErr w:type="spellStart"/>
      <w:r>
        <w:rPr>
          <w:rFonts w:ascii="GHEA Grapalat" w:hAnsi="GHEA Grapalat" w:cs="Sylfaen"/>
          <w:iCs/>
          <w:sz w:val="20"/>
          <w:szCs w:val="20"/>
        </w:rPr>
        <w:t>որոշմամբ</w:t>
      </w:r>
      <w:proofErr w:type="spellEnd"/>
    </w:p>
    <w:p w14:paraId="4FF299A2" w14:textId="77777777" w:rsidR="007B743B" w:rsidRDefault="007B743B" w:rsidP="007B743B">
      <w:pPr>
        <w:pStyle w:val="BodyText"/>
        <w:ind w:right="-7" w:firstLine="567"/>
        <w:jc w:val="center"/>
        <w:rPr>
          <w:rFonts w:ascii="GHEA Grapalat" w:hAnsi="GHEA Grapalat"/>
          <w:lang w:val="af-ZA"/>
        </w:rPr>
      </w:pPr>
    </w:p>
    <w:p w14:paraId="4D21739D" w14:textId="77777777" w:rsidR="00037DDE" w:rsidRPr="00F566BF" w:rsidRDefault="00037DDE" w:rsidP="00EF3662">
      <w:pPr>
        <w:pStyle w:val="BodyText"/>
        <w:ind w:right="-7" w:firstLine="567"/>
        <w:jc w:val="right"/>
        <w:rPr>
          <w:rFonts w:ascii="GHEA Grapalat" w:hAnsi="GHEA Grapalat" w:cs="Sylfaen"/>
          <w:i/>
          <w:sz w:val="22"/>
          <w:lang w:val="af-ZA"/>
        </w:rPr>
      </w:pPr>
    </w:p>
    <w:p w14:paraId="175D1B24" w14:textId="77777777" w:rsidR="00341A74" w:rsidRPr="00F566BF" w:rsidRDefault="00341A74" w:rsidP="00EF3662">
      <w:pPr>
        <w:pStyle w:val="BodyText"/>
        <w:ind w:right="-7" w:firstLine="567"/>
        <w:jc w:val="right"/>
        <w:rPr>
          <w:rFonts w:ascii="GHEA Grapalat" w:hAnsi="GHEA Grapalat" w:cs="Sylfaen"/>
          <w:i/>
          <w:sz w:val="22"/>
          <w:lang w:val="af-ZA"/>
        </w:rPr>
      </w:pPr>
    </w:p>
    <w:p w14:paraId="69E6E408" w14:textId="77777777" w:rsidR="00341A74" w:rsidRPr="00F566BF" w:rsidRDefault="00341A74" w:rsidP="00EF3662">
      <w:pPr>
        <w:pStyle w:val="BodyText"/>
        <w:ind w:right="-7" w:firstLine="567"/>
        <w:jc w:val="right"/>
        <w:rPr>
          <w:rFonts w:ascii="GHEA Grapalat" w:hAnsi="GHEA Grapalat" w:cs="Sylfaen"/>
          <w:i/>
          <w:sz w:val="22"/>
          <w:lang w:val="af-ZA"/>
        </w:rPr>
      </w:pPr>
    </w:p>
    <w:p w14:paraId="58878143" w14:textId="77777777" w:rsidR="007B743B" w:rsidRPr="00E61E53" w:rsidRDefault="007B743B" w:rsidP="007B743B">
      <w:pPr>
        <w:pStyle w:val="BodyText"/>
        <w:ind w:right="-7" w:firstLine="567"/>
        <w:jc w:val="center"/>
        <w:rPr>
          <w:rFonts w:ascii="GHEA Grapalat" w:hAnsi="GHEA Grapalat"/>
          <w:iCs/>
          <w:lang w:val="af-ZA"/>
        </w:rPr>
      </w:pPr>
      <w:r w:rsidRPr="00E61E53">
        <w:rPr>
          <w:rFonts w:ascii="GHEA Grapalat" w:hAnsi="GHEA Grapalat" w:cs="Times Armenian"/>
          <w:b/>
          <w:iCs/>
          <w:lang w:val="hy-AM"/>
        </w:rPr>
        <w:t>Երևանի քաղաքապետարան</w:t>
      </w:r>
    </w:p>
    <w:p w14:paraId="7D1CA012" w14:textId="77777777" w:rsidR="00096865" w:rsidRPr="00F566BF" w:rsidRDefault="00096865" w:rsidP="00EF3662">
      <w:pPr>
        <w:pStyle w:val="BodyText"/>
        <w:tabs>
          <w:tab w:val="left" w:pos="5968"/>
        </w:tabs>
        <w:ind w:right="-7" w:firstLine="567"/>
        <w:rPr>
          <w:rFonts w:ascii="GHEA Grapalat" w:hAnsi="GHEA Grapalat"/>
          <w:lang w:val="af-ZA"/>
        </w:rPr>
      </w:pPr>
      <w:r w:rsidRPr="00F566BF">
        <w:rPr>
          <w:rFonts w:ascii="GHEA Grapalat" w:hAnsi="GHEA Grapalat"/>
          <w:lang w:val="af-ZA"/>
        </w:rPr>
        <w:tab/>
      </w:r>
    </w:p>
    <w:p w14:paraId="7D445BB8" w14:textId="77777777" w:rsidR="00096865" w:rsidRPr="00F566BF" w:rsidRDefault="00096865" w:rsidP="00EF3662">
      <w:pPr>
        <w:pStyle w:val="BodyText"/>
        <w:ind w:right="-7" w:firstLine="567"/>
        <w:jc w:val="center"/>
        <w:rPr>
          <w:rFonts w:ascii="GHEA Grapalat" w:hAnsi="GHEA Grapalat"/>
          <w:lang w:val="af-ZA"/>
        </w:rPr>
      </w:pPr>
    </w:p>
    <w:p w14:paraId="577ADC38" w14:textId="77777777" w:rsidR="007B743B" w:rsidRDefault="007B743B" w:rsidP="007B743B">
      <w:pPr>
        <w:pStyle w:val="BodyText"/>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1F5F24DD" w14:textId="77777777" w:rsidR="007B743B" w:rsidRDefault="007B743B" w:rsidP="007B743B">
      <w:pPr>
        <w:pStyle w:val="BodyText"/>
        <w:ind w:right="-7" w:firstLine="567"/>
        <w:jc w:val="center"/>
        <w:rPr>
          <w:rFonts w:ascii="GHEA Grapalat" w:hAnsi="GHEA Grapalat" w:cs="Sylfaen"/>
          <w:lang w:val="af-ZA"/>
        </w:rPr>
      </w:pPr>
    </w:p>
    <w:p w14:paraId="201607EE" w14:textId="77777777" w:rsidR="007B743B" w:rsidRDefault="007B743B" w:rsidP="007B743B">
      <w:pPr>
        <w:pStyle w:val="BodyText"/>
        <w:ind w:right="-7" w:firstLine="567"/>
        <w:jc w:val="center"/>
        <w:rPr>
          <w:rFonts w:ascii="GHEA Grapalat" w:hAnsi="GHEA Grapalat" w:cs="Sylfaen"/>
          <w:lang w:val="af-ZA"/>
        </w:rPr>
      </w:pPr>
    </w:p>
    <w:p w14:paraId="083B008B" w14:textId="3632AA29" w:rsidR="007B743B" w:rsidRDefault="007B743B" w:rsidP="007B743B">
      <w:pPr>
        <w:pStyle w:val="BodyText"/>
        <w:ind w:right="-7"/>
        <w:jc w:val="center"/>
        <w:rPr>
          <w:rFonts w:ascii="GHEA Grapalat" w:hAnsi="GHEA Grapalat"/>
          <w:szCs w:val="22"/>
          <w:lang w:val="af-ZA"/>
        </w:rPr>
      </w:pPr>
      <w:r>
        <w:rPr>
          <w:rFonts w:ascii="GHEA Grapalat" w:hAnsi="GHEA Grapalat" w:cs="Sylfaen"/>
        </w:rPr>
        <w:t>ԵՐԵՎԱՆԻ</w:t>
      </w:r>
      <w:r>
        <w:rPr>
          <w:rFonts w:ascii="GHEA Grapalat" w:hAnsi="GHEA Grapalat" w:cs="Sylfaen"/>
          <w:lang w:val="af-ZA"/>
        </w:rPr>
        <w:t xml:space="preserve"> </w:t>
      </w:r>
      <w:r>
        <w:rPr>
          <w:rFonts w:ascii="GHEA Grapalat" w:hAnsi="GHEA Grapalat" w:cs="Sylfaen"/>
        </w:rPr>
        <w:t>ՔԱՂԱՔԱՊԵՏԱՐԱՆԻ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sidR="00F2272B" w:rsidRPr="00F2272B">
        <w:rPr>
          <w:rFonts w:ascii="GHEA Grapalat" w:hAnsi="GHEA Grapalat"/>
          <w:b/>
          <w:bCs/>
          <w:lang w:val="hy-AM"/>
        </w:rPr>
        <w:t>Երևան քաղաքի Ավան վարչական շրջանում հրատապ լուծում պահանջող ընթացիկ ծառայությունների</w:t>
      </w:r>
      <w:r>
        <w:rPr>
          <w:rFonts w:ascii="GHEA Grapalat" w:hAnsi="GHEA Grapalat"/>
          <w:b/>
          <w:bCs/>
          <w:lang w:val="hy-AM"/>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ՀԱՐՑՄԱՆ</w:t>
      </w:r>
    </w:p>
    <w:p w14:paraId="3C2DDBD6" w14:textId="77777777" w:rsidR="00096865" w:rsidRPr="00F566BF" w:rsidRDefault="00096865" w:rsidP="00EF3662">
      <w:pPr>
        <w:pStyle w:val="BodyText"/>
        <w:ind w:right="-7"/>
        <w:jc w:val="center"/>
        <w:rPr>
          <w:rFonts w:ascii="GHEA Grapalat" w:hAnsi="GHEA Grapalat"/>
          <w:szCs w:val="22"/>
          <w:lang w:val="af-ZA"/>
        </w:rPr>
      </w:pP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6547AA4" w14:textId="2E0569CE" w:rsidR="001A43A4" w:rsidRPr="00F566BF"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roofErr w:type="spellStart"/>
      <w:r w:rsidR="00096865" w:rsidRPr="00F566BF">
        <w:rPr>
          <w:rFonts w:ascii="GHEA Grapalat" w:hAnsi="GHEA Grapalat" w:cs="Sylfaen"/>
          <w:i/>
          <w:sz w:val="22"/>
          <w:szCs w:val="22"/>
        </w:rPr>
        <w:lastRenderedPageBreak/>
        <w:t>Հարգելի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00096865" w:rsidRPr="00F566BF">
        <w:rPr>
          <w:rFonts w:ascii="GHEA Grapalat" w:hAnsi="GHEA Grapalat" w:cs="Sylfaen"/>
          <w:i/>
          <w:sz w:val="22"/>
          <w:szCs w:val="22"/>
        </w:rPr>
        <w:t>ախքան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կազմելը</w:t>
      </w:r>
      <w:proofErr w:type="spellEnd"/>
      <w:r w:rsidR="00096865" w:rsidRPr="00F566BF">
        <w:rPr>
          <w:rFonts w:ascii="GHEA Grapalat" w:hAnsi="GHEA Grapalat" w:cs="Times Armenian"/>
          <w:i/>
          <w:sz w:val="22"/>
          <w:szCs w:val="22"/>
          <w:lang w:val="af-ZA"/>
        </w:rPr>
        <w:t xml:space="preserve"> </w:t>
      </w:r>
      <w:r w:rsidR="00096865" w:rsidRPr="00F566BF">
        <w:rPr>
          <w:rFonts w:ascii="GHEA Grapalat" w:hAnsi="GHEA Grapalat" w:cs="Sylfaen"/>
          <w:i/>
          <w:sz w:val="22"/>
          <w:szCs w:val="22"/>
        </w:rPr>
        <w:t>և</w:t>
      </w:r>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ներկայացնելը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խնդրում</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ենք</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մանրամասնորեն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ուսումնասիրել</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սույն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քանի</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որ</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հրավերին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չհամապատասխանող</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հայտերը</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ենթակա</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են</w:t>
      </w:r>
      <w:proofErr w:type="spellEnd"/>
      <w:r w:rsidR="00096865" w:rsidRPr="00F566BF">
        <w:rPr>
          <w:rFonts w:ascii="GHEA Grapalat" w:hAnsi="GHEA Grapalat" w:cs="Times Armenian"/>
          <w:i/>
          <w:sz w:val="22"/>
          <w:szCs w:val="22"/>
          <w:lang w:val="af-ZA"/>
        </w:rPr>
        <w:t xml:space="preserve"> </w:t>
      </w:r>
      <w:proofErr w:type="spellStart"/>
      <w:r w:rsidR="00096865"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fldChar w:fldCharType="begin"/>
      </w:r>
      <w:r w:rsidRPr="00E203A2">
        <w:rPr>
          <w:lang w:val="af-ZA"/>
        </w:rPr>
        <w:instrText>HYPERLINK "http://www.armeps.am"</w:instrText>
      </w:r>
      <w:r>
        <w:fldChar w:fldCharType="separate"/>
      </w:r>
      <w:r w:rsidRPr="00F566BF">
        <w:rPr>
          <w:rFonts w:ascii="GHEA Grapalat" w:hAnsi="GHEA Grapalat" w:cs="Sylfaen"/>
          <w:i/>
          <w:sz w:val="22"/>
          <w:szCs w:val="22"/>
          <w:lang w:val="af-ZA"/>
        </w:rPr>
        <w:t>www.armeps.am</w:t>
      </w:r>
      <w:r>
        <w:fldChar w:fldCharType="end"/>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1"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2"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203A2">
        <w:rPr>
          <w:lang w:val="af-ZA"/>
        </w:rPr>
        <w:instrText>HYPERLINK "http://gnumner.am/website/images/original/%D5%88%D5%92%D5%82%D4%B5%D5%91%D5%88%D5%92%D5%85%D5%91.docx"</w:instrText>
      </w:r>
      <w:r w:rsidR="00F60C5F">
        <w:fldChar w:fldCharType="separate"/>
      </w:r>
      <w:r w:rsidR="00F60C5F" w:rsidRPr="00F566BF">
        <w:rPr>
          <w:rFonts w:ascii="GHEA Grapalat" w:hAnsi="GHEA Grapalat" w:cs="Sylfaen"/>
          <w:i/>
          <w:sz w:val="22"/>
          <w:szCs w:val="22"/>
          <w:lang w:val="af-ZA"/>
        </w:rPr>
        <w:t>Էլեկտրոնային գնումների կատարման ուղեցույց</w:t>
      </w:r>
      <w:r w:rsidR="00F60C5F">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3"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0456EB3D"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0528EC"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lastRenderedPageBreak/>
        <w:t>ԲՈՎԱՆԴԱԿՈւԹՅՈւՆ</w:t>
      </w:r>
      <w:proofErr w:type="spellEnd"/>
    </w:p>
    <w:p w14:paraId="621299C9" w14:textId="3D405EE6" w:rsidR="00096865" w:rsidRPr="00F566BF" w:rsidRDefault="007B743B" w:rsidP="00EF3662">
      <w:pPr>
        <w:ind w:firstLine="567"/>
        <w:jc w:val="center"/>
        <w:rPr>
          <w:rFonts w:ascii="GHEA Grapalat" w:hAnsi="GHEA Grapalat"/>
          <w:i/>
          <w:sz w:val="20"/>
          <w:lang w:val="af-ZA"/>
        </w:rPr>
      </w:pPr>
      <w:r w:rsidRPr="008F51F3">
        <w:rPr>
          <w:rFonts w:ascii="GHEA Grapalat" w:hAnsi="GHEA Grapalat"/>
          <w:b/>
          <w:sz w:val="20"/>
          <w:lang w:val="af-ZA"/>
        </w:rPr>
        <w:t xml:space="preserve">ԵՐԵՎԱՆԻ ՔԱՂԱՔԱՊԵՏԱՐԱՆԻ ԿԱՐԻՔՆԵՐԻ ՀԱՄԱՐ` </w:t>
      </w:r>
      <w:r w:rsidR="00F2272B" w:rsidRPr="00F2272B">
        <w:rPr>
          <w:rFonts w:ascii="GHEA Grapalat" w:hAnsi="GHEA Grapalat"/>
          <w:b/>
          <w:bCs/>
          <w:lang w:val="hy-AM"/>
        </w:rPr>
        <w:t>Երևան քաղաքի Ավան վարչական շրջանում հրատապ լուծում պահանջող ընթացիկ ծառայությունների</w:t>
      </w:r>
      <w:r>
        <w:rPr>
          <w:rFonts w:ascii="GHEA Grapalat" w:hAnsi="GHEA Grapalat"/>
          <w:b/>
          <w:bCs/>
          <w:lang w:val="hy-AM"/>
        </w:rPr>
        <w:t xml:space="preserve"> </w:t>
      </w:r>
      <w:r w:rsidR="00160AE4" w:rsidRPr="00F566BF">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00160AE4" w:rsidRPr="00F566BF">
        <w:rPr>
          <w:rFonts w:ascii="GHEA Grapalat" w:hAnsi="GHEA Grapalat"/>
          <w:b/>
          <w:sz w:val="20"/>
          <w:lang w:val="af-ZA"/>
        </w:rPr>
        <w:t xml:space="preserve">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3CB40F6" w14:textId="17466A32" w:rsidR="00096865" w:rsidRPr="00F566BF" w:rsidRDefault="00096865" w:rsidP="00EF3662">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40A69927"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2.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պահանջները</w:t>
      </w:r>
      <w:proofErr w:type="spellEnd"/>
      <w:r w:rsidR="000206DA" w:rsidRPr="00F566BF">
        <w:rPr>
          <w:rFonts w:ascii="GHEA Grapalat" w:hAnsi="GHEA Grapalat" w:cs="Sylfaen"/>
          <w:sz w:val="20"/>
          <w:lang w:val="af-ZA"/>
        </w:rPr>
        <w:t xml:space="preserve"> </w:t>
      </w:r>
      <w:r w:rsidR="000206DA" w:rsidRPr="00F566BF">
        <w:rPr>
          <w:rFonts w:ascii="GHEA Grapalat" w:hAnsi="GHEA Grapalat" w:cs="Sylfaen"/>
          <w:sz w:val="20"/>
        </w:rPr>
        <w:t>և</w:t>
      </w:r>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դրանց</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գնահատման</w:t>
      </w:r>
      <w:proofErr w:type="spellEnd"/>
      <w:r w:rsidR="000206DA" w:rsidRPr="00F566BF">
        <w:rPr>
          <w:rFonts w:ascii="GHEA Grapalat" w:hAnsi="GHEA Grapalat" w:cs="Sylfaen"/>
          <w:sz w:val="20"/>
          <w:lang w:val="af-ZA"/>
        </w:rPr>
        <w:t xml:space="preserve"> </w:t>
      </w:r>
      <w:proofErr w:type="spellStart"/>
      <w:r w:rsidR="000206DA" w:rsidRPr="00F566BF">
        <w:rPr>
          <w:rFonts w:ascii="GHEA Grapalat" w:hAnsi="GHEA Grapalat" w:cs="Sylfaen"/>
          <w:sz w:val="20"/>
        </w:rPr>
        <w:t>կարգը</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 xml:space="preserve">ընտրված մասնակից ճանաչվելու դեպքում </w:t>
      </w:r>
      <w:proofErr w:type="spellStart"/>
      <w:r w:rsidRPr="00F566BF">
        <w:rPr>
          <w:rFonts w:ascii="GHEA Grapalat" w:hAnsi="GHEA Grapalat" w:cs="Sylfaen"/>
          <w:sz w:val="20"/>
        </w:rPr>
        <w:t>որակավորման</w:t>
      </w:r>
      <w:proofErr w:type="spellEnd"/>
      <w:r w:rsidRPr="00F566BF">
        <w:rPr>
          <w:rFonts w:ascii="GHEA Grapalat" w:hAnsi="GHEA Grapalat" w:cs="Times Armenian"/>
          <w:sz w:val="20"/>
          <w:lang w:val="af-ZA"/>
        </w:rPr>
        <w:t xml:space="preserve"> </w:t>
      </w:r>
      <w:r w:rsidR="000206DA" w:rsidRPr="00F566BF">
        <w:rPr>
          <w:rFonts w:ascii="GHEA Grapalat" w:hAnsi="GHEA Grapalat" w:cs="Times Armenian"/>
          <w:sz w:val="20"/>
          <w:lang w:val="af-ZA"/>
        </w:rPr>
        <w:t>ապահովում ներկայացնելու պայմանները</w:t>
      </w:r>
      <w:r w:rsidRPr="00F566BF">
        <w:rPr>
          <w:rFonts w:ascii="GHEA Grapalat" w:hAnsi="GHEA Grapalat" w:cs="Times Armenia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4C9E486A"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0206DA" w:rsidRPr="00F566BF">
        <w:rPr>
          <w:rFonts w:ascii="GHEA Grapalat" w:hAnsi="GHEA Grapalat"/>
          <w:sz w:val="20"/>
          <w:lang w:val="af-ZA"/>
        </w:rPr>
        <w:t xml:space="preserve">Որակավորման և </w:t>
      </w:r>
      <w:proofErr w:type="spellStart"/>
      <w:r w:rsidR="000206DA" w:rsidRPr="00F566BF">
        <w:rPr>
          <w:rFonts w:ascii="GHEA Grapalat" w:hAnsi="GHEA Grapalat" w:cs="Sylfaen"/>
          <w:sz w:val="20"/>
        </w:rPr>
        <w:t>պ</w:t>
      </w:r>
      <w:r w:rsidR="00096865" w:rsidRPr="00F566BF">
        <w:rPr>
          <w:rFonts w:ascii="GHEA Grapalat" w:hAnsi="GHEA Grapalat" w:cs="Sylfaen"/>
          <w:sz w:val="20"/>
        </w:rPr>
        <w:t>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ապահովում</w:t>
      </w:r>
      <w:r w:rsidR="000206DA" w:rsidRPr="00F566BF">
        <w:rPr>
          <w:rFonts w:ascii="GHEA Grapalat" w:hAnsi="GHEA Grapalat" w:cs="Sylfaen"/>
          <w:sz w:val="20"/>
        </w:rPr>
        <w:t>ներ</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3FA6E089" w14:textId="18ADB021" w:rsidR="00096865" w:rsidRPr="00F566BF" w:rsidRDefault="00096865" w:rsidP="00EF3662">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007B743B">
        <w:rPr>
          <w:rFonts w:ascii="GHEA Grapalat" w:hAnsi="GHEA Grapalat"/>
          <w:b/>
          <w:sz w:val="20"/>
          <w:lang w:val="af-ZA"/>
        </w:rPr>
        <w:t>ԳՆԱՆՇՄԱՆ ՀԱՐՑՄԱՆ</w:t>
      </w:r>
      <w:r w:rsidR="007B743B" w:rsidRPr="00F566BF">
        <w:rPr>
          <w:rFonts w:ascii="GHEA Grapalat" w:hAnsi="GHEA Grapalat"/>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6969BE12"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3F25557C"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ED70E7">
        <w:rPr>
          <w:rFonts w:ascii="GHEA Grapalat" w:hAnsi="GHEA Grapalat"/>
          <w:b/>
          <w:bCs/>
          <w:sz w:val="20"/>
          <w:szCs w:val="20"/>
          <w:lang w:val="hy-AM"/>
        </w:rPr>
        <w:t>ԵՔ-ԳՀԾՁԲ-25/117</w:t>
      </w:r>
      <w:r w:rsidR="00EE45C0">
        <w:rPr>
          <w:rFonts w:ascii="GHEA Grapalat" w:hAnsi="GHEA Grapalat"/>
          <w:b/>
          <w:bCs/>
          <w:iCs/>
          <w:sz w:val="20"/>
          <w:szCs w:val="20"/>
          <w:lang w:val="hy-AM"/>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proofErr w:type="spellStart"/>
      <w:r w:rsidR="007B743B">
        <w:rPr>
          <w:rFonts w:ascii="GHEA Grapalat" w:hAnsi="GHEA Grapalat" w:cs="Sylfaen"/>
          <w:sz w:val="20"/>
        </w:rPr>
        <w:t>գնանշման</w:t>
      </w:r>
      <w:proofErr w:type="spellEnd"/>
      <w:r w:rsidR="007B743B" w:rsidRPr="007B743B">
        <w:rPr>
          <w:rFonts w:ascii="GHEA Grapalat" w:hAnsi="GHEA Grapalat" w:cs="Sylfaen"/>
          <w:sz w:val="20"/>
          <w:lang w:val="af-ZA"/>
        </w:rPr>
        <w:t xml:space="preserve"> </w:t>
      </w:r>
      <w:proofErr w:type="spellStart"/>
      <w:r w:rsidR="007B743B">
        <w:rPr>
          <w:rFonts w:ascii="GHEA Grapalat" w:hAnsi="GHEA Grapalat" w:cs="Sylfaen"/>
          <w:sz w:val="20"/>
        </w:rPr>
        <w:t>հարցման</w:t>
      </w:r>
      <w:proofErr w:type="spellEnd"/>
      <w:r w:rsidR="00E61E53" w:rsidRPr="00E61E53">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688B65EE"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A00E74" w:rsidRPr="00F566BF">
        <w:rPr>
          <w:rFonts w:ascii="GHEA Grapalat" w:hAnsi="GHEA Grapalat"/>
          <w:sz w:val="20"/>
          <w:lang w:val="af-ZA"/>
        </w:rPr>
        <w:t>«</w:t>
      </w:r>
      <w:proofErr w:type="spellStart"/>
      <w:r w:rsidR="007B743B" w:rsidRPr="00EE45C0">
        <w:rPr>
          <w:rFonts w:ascii="GHEA Grapalat" w:hAnsi="GHEA Grapalat" w:cs="Sylfaen"/>
          <w:sz w:val="20"/>
        </w:rPr>
        <w:t>Երևանի</w:t>
      </w:r>
      <w:proofErr w:type="spellEnd"/>
      <w:r w:rsidR="007B743B" w:rsidRPr="00EE45C0">
        <w:rPr>
          <w:rFonts w:ascii="GHEA Grapalat" w:hAnsi="GHEA Grapalat" w:cs="Sylfaen"/>
          <w:sz w:val="20"/>
          <w:lang w:val="af-ZA"/>
        </w:rPr>
        <w:t xml:space="preserve"> քաղաքապետարան</w:t>
      </w:r>
      <w:r w:rsidR="00A00E74" w:rsidRPr="00F566BF">
        <w:rPr>
          <w:rFonts w:ascii="GHEA Grapalat" w:hAnsi="GHEA Grapalat"/>
          <w:sz w:val="20"/>
          <w:lang w:val="af-ZA"/>
        </w:rPr>
        <w:t>»-</w:t>
      </w:r>
      <w:r w:rsidR="00A00E74" w:rsidRPr="00F566BF">
        <w:rPr>
          <w:rFonts w:ascii="GHEA Grapalat" w:hAnsi="GHEA Grapalat"/>
          <w:sz w:val="20"/>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1CF0B945" w14:textId="122EF39D" w:rsidR="003E1421" w:rsidRPr="00F566BF" w:rsidRDefault="00A81DD5" w:rsidP="00EF3662">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w:t>
      </w:r>
      <w:r w:rsidR="003E1421" w:rsidRPr="00F566BF">
        <w:rPr>
          <w:rFonts w:ascii="GHEA Grapalat" w:hAnsi="GHEA Grapalat"/>
        </w:rPr>
        <w:t xml:space="preserve">էլեկտրոնային փոստի հասցեն է` </w:t>
      </w:r>
      <w:r w:rsidR="00B2681D" w:rsidRPr="00F566BF">
        <w:rPr>
          <w:rFonts w:ascii="GHEA Grapalat" w:hAnsi="GHEA Grapalat"/>
          <w:sz w:val="24"/>
          <w:szCs w:val="24"/>
        </w:rPr>
        <w:t>«</w:t>
      </w:r>
      <w:hyperlink r:id="rId14" w:history="1">
        <w:r w:rsidR="00EF5972" w:rsidRPr="006B6D31">
          <w:rPr>
            <w:rStyle w:val="Hyperlink"/>
            <w:rFonts w:ascii="GHEA Grapalat" w:hAnsi="GHEA Grapalat"/>
            <w:sz w:val="28"/>
            <w:szCs w:val="28"/>
            <w:vertAlign w:val="subscript"/>
          </w:rPr>
          <w:t>gor.muradyan@yerevan.am</w:t>
        </w:r>
      </w:hyperlink>
      <w:r w:rsidR="00B2681D" w:rsidRPr="00F566BF">
        <w:rPr>
          <w:rFonts w:ascii="GHEA Grapalat" w:hAnsi="GHEA Grapalat"/>
          <w:sz w:val="24"/>
          <w:szCs w:val="24"/>
        </w:rPr>
        <w:t>»</w:t>
      </w:r>
    </w:p>
    <w:p w14:paraId="02394582" w14:textId="77777777" w:rsidR="00EE45C0"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3F9D222B" w14:textId="77777777" w:rsidR="00EE45C0" w:rsidRDefault="00EE45C0" w:rsidP="00EF3662">
      <w:pPr>
        <w:jc w:val="center"/>
        <w:rPr>
          <w:rFonts w:ascii="GHEA Grapalat" w:hAnsi="GHEA Grapalat"/>
          <w:sz w:val="16"/>
          <w:szCs w:val="16"/>
          <w:lang w:val="af-ZA"/>
        </w:rPr>
      </w:pPr>
    </w:p>
    <w:p w14:paraId="5A006036" w14:textId="0A349A26" w:rsidR="00096865" w:rsidRPr="00E61E53" w:rsidRDefault="00096865" w:rsidP="00EF3662">
      <w:pPr>
        <w:jc w:val="center"/>
        <w:rPr>
          <w:rFonts w:ascii="GHEA Grapalat" w:hAnsi="GHEA Grapalat" w:cs="Sylfaen"/>
          <w:b/>
          <w:sz w:val="20"/>
        </w:rPr>
      </w:pPr>
      <w:r w:rsidRPr="00E61E53">
        <w:rPr>
          <w:rFonts w:ascii="GHEA Grapalat" w:hAnsi="GHEA Grapalat" w:cs="Sylfaen"/>
          <w:b/>
          <w:sz w:val="20"/>
        </w:rPr>
        <w:t>ՄԱՍ I</w:t>
      </w:r>
    </w:p>
    <w:p w14:paraId="1E916858" w14:textId="0F0D35A6"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17E49023" w:rsidR="00096865" w:rsidRDefault="00096865" w:rsidP="007B743B">
      <w:pPr>
        <w:pStyle w:val="Heading3"/>
        <w:numPr>
          <w:ilvl w:val="1"/>
          <w:numId w:val="33"/>
        </w:numPr>
        <w:spacing w:line="240" w:lineRule="auto"/>
        <w:ind w:left="90" w:firstLine="477"/>
        <w:jc w:val="both"/>
        <w:rPr>
          <w:rFonts w:ascii="GHEA Grapalat" w:hAnsi="GHEA Grapalat" w:cs="Times Armenian"/>
          <w:i w:val="0"/>
          <w:lang w:val="af-ZA"/>
        </w:rPr>
      </w:pPr>
      <w:proofErr w:type="spellStart"/>
      <w:r w:rsidRPr="00F566BF">
        <w:rPr>
          <w:rFonts w:ascii="GHEA Grapalat" w:hAnsi="GHEA Grapalat" w:cs="Sylfaen"/>
          <w:i w:val="0"/>
        </w:rPr>
        <w:t>Գնման</w:t>
      </w:r>
      <w:proofErr w:type="spellEnd"/>
      <w:r w:rsidRPr="00F566BF">
        <w:rPr>
          <w:rFonts w:ascii="GHEA Grapalat" w:hAnsi="GHEA Grapalat" w:cs="Sylfaen"/>
          <w:i w:val="0"/>
          <w:lang w:val="af-ZA"/>
        </w:rPr>
        <w:t xml:space="preserve"> </w:t>
      </w:r>
      <w:proofErr w:type="spellStart"/>
      <w:r w:rsidRPr="00F566BF">
        <w:rPr>
          <w:rFonts w:ascii="GHEA Grapalat" w:hAnsi="GHEA Grapalat" w:cs="Sylfaen"/>
          <w:i w:val="0"/>
        </w:rPr>
        <w:t>առարկա</w:t>
      </w:r>
      <w:proofErr w:type="spellEnd"/>
      <w:r w:rsidRPr="00F566BF">
        <w:rPr>
          <w:rFonts w:ascii="GHEA Grapalat" w:hAnsi="GHEA Grapalat" w:cs="Sylfaen"/>
          <w:i w:val="0"/>
          <w:lang w:val="af-ZA"/>
        </w:rPr>
        <w:t xml:space="preserve"> </w:t>
      </w:r>
      <w:r w:rsidRPr="00F566BF">
        <w:rPr>
          <w:rFonts w:ascii="GHEA Grapalat" w:hAnsi="GHEA Grapalat" w:cs="Sylfaen"/>
          <w:i w:val="0"/>
        </w:rPr>
        <w:t>է</w:t>
      </w:r>
      <w:r w:rsidRPr="00F566BF">
        <w:rPr>
          <w:rFonts w:ascii="GHEA Grapalat" w:hAnsi="GHEA Grapalat" w:cs="Sylfaen"/>
          <w:i w:val="0"/>
          <w:lang w:val="af-ZA"/>
        </w:rPr>
        <w:t xml:space="preserve"> </w:t>
      </w:r>
      <w:proofErr w:type="spellStart"/>
      <w:r w:rsidRPr="00F566BF">
        <w:rPr>
          <w:rFonts w:ascii="GHEA Grapalat" w:hAnsi="GHEA Grapalat" w:cs="Sylfaen"/>
          <w:i w:val="0"/>
        </w:rPr>
        <w:t>հանդիսանում</w:t>
      </w:r>
      <w:proofErr w:type="spellEnd"/>
      <w:r w:rsidRPr="00F566BF">
        <w:rPr>
          <w:rFonts w:ascii="GHEA Grapalat" w:hAnsi="GHEA Grapalat" w:cs="Sylfaen"/>
          <w:i w:val="0"/>
          <w:lang w:val="af-ZA"/>
        </w:rPr>
        <w:t xml:space="preserve"> </w:t>
      </w:r>
      <w:r w:rsidR="007B743B">
        <w:rPr>
          <w:rFonts w:ascii="GHEA Grapalat" w:hAnsi="GHEA Grapalat" w:cs="Sylfaen"/>
          <w:i w:val="0"/>
          <w:lang w:val="hy-AM"/>
        </w:rPr>
        <w:t xml:space="preserve">Երևանի քաղաքապետարանի </w:t>
      </w:r>
      <w:proofErr w:type="spellStart"/>
      <w:r w:rsidRPr="00F566BF">
        <w:rPr>
          <w:rFonts w:ascii="GHEA Grapalat" w:hAnsi="GHEA Grapalat" w:cs="Sylfaen"/>
          <w:i w:val="0"/>
        </w:rPr>
        <w:t>կարիքների</w:t>
      </w:r>
      <w:proofErr w:type="spellEnd"/>
      <w:r w:rsidRPr="00F566BF">
        <w:rPr>
          <w:rFonts w:ascii="GHEA Grapalat" w:hAnsi="GHEA Grapalat" w:cs="Times Armenian"/>
          <w:i w:val="0"/>
          <w:lang w:val="af-ZA"/>
        </w:rPr>
        <w:t xml:space="preserve"> </w:t>
      </w:r>
      <w:proofErr w:type="spellStart"/>
      <w:r w:rsidRPr="00F566BF">
        <w:rPr>
          <w:rFonts w:ascii="GHEA Grapalat" w:hAnsi="GHEA Grapalat" w:cs="Sylfaen"/>
          <w:i w:val="0"/>
        </w:rPr>
        <w:t>համար</w:t>
      </w:r>
      <w:proofErr w:type="spellEnd"/>
      <w:r w:rsidRPr="00F566BF">
        <w:rPr>
          <w:rFonts w:ascii="GHEA Grapalat" w:hAnsi="GHEA Grapalat" w:cs="Times Armenian"/>
          <w:i w:val="0"/>
          <w:lang w:val="af-ZA"/>
        </w:rPr>
        <w:t xml:space="preserve">` </w:t>
      </w:r>
      <w:r w:rsidR="00F2272B">
        <w:rPr>
          <w:rFonts w:ascii="GHEA Grapalat" w:hAnsi="GHEA Grapalat"/>
          <w:b/>
          <w:bCs/>
          <w:i w:val="0"/>
          <w:lang w:val="hy-AM"/>
        </w:rPr>
        <w:t>Երևան քաղաքի Ավան վարչական շրջանում հրատապ լուծում պահանջող ընթացիկ ծառայությունների</w:t>
      </w:r>
      <w:r w:rsidR="007B743B">
        <w:rPr>
          <w:rFonts w:ascii="GHEA Grapalat" w:hAnsi="GHEA Grapalat"/>
          <w:b/>
          <w:bCs/>
          <w:i w:val="0"/>
          <w:lang w:val="hy-AM"/>
        </w:rPr>
        <w:t xml:space="preserve"> </w:t>
      </w:r>
      <w:proofErr w:type="spellStart"/>
      <w:r w:rsidRPr="00F566BF">
        <w:rPr>
          <w:rFonts w:ascii="GHEA Grapalat" w:hAnsi="GHEA Grapalat"/>
          <w:i w:val="0"/>
        </w:rPr>
        <w:t>ձեռքբերումը</w:t>
      </w:r>
      <w:proofErr w:type="spellEnd"/>
      <w:r w:rsidR="00816505" w:rsidRPr="00F566BF">
        <w:rPr>
          <w:rFonts w:ascii="GHEA Grapalat" w:hAnsi="GHEA Grapalat"/>
          <w:i w:val="0"/>
        </w:rPr>
        <w:t xml:space="preserve"> (</w:t>
      </w:r>
      <w:proofErr w:type="spellStart"/>
      <w:r w:rsidR="00816505" w:rsidRPr="00F566BF">
        <w:rPr>
          <w:rFonts w:ascii="GHEA Grapalat" w:hAnsi="GHEA Grapalat"/>
          <w:i w:val="0"/>
        </w:rPr>
        <w:t>այսուհետ</w:t>
      </w:r>
      <w:proofErr w:type="spellEnd"/>
      <w:r w:rsidR="00816505" w:rsidRPr="00F566BF">
        <w:rPr>
          <w:rFonts w:ascii="GHEA Grapalat" w:hAnsi="GHEA Grapalat"/>
          <w:i w:val="0"/>
        </w:rPr>
        <w:t xml:space="preserve">` </w:t>
      </w:r>
      <w:proofErr w:type="spellStart"/>
      <w:r w:rsidR="00816505" w:rsidRPr="00F566BF">
        <w:rPr>
          <w:rFonts w:ascii="GHEA Grapalat" w:hAnsi="GHEA Grapalat"/>
          <w:i w:val="0"/>
        </w:rPr>
        <w:t>նաև</w:t>
      </w:r>
      <w:proofErr w:type="spellEnd"/>
      <w:r w:rsidR="00816505" w:rsidRPr="00F566BF">
        <w:rPr>
          <w:rFonts w:ascii="GHEA Grapalat" w:hAnsi="GHEA Grapalat"/>
          <w:i w:val="0"/>
        </w:rPr>
        <w:t xml:space="preserve"> </w:t>
      </w:r>
      <w:proofErr w:type="spellStart"/>
      <w:r w:rsidR="00E260D5" w:rsidRPr="00F566BF">
        <w:rPr>
          <w:rFonts w:ascii="GHEA Grapalat" w:hAnsi="GHEA Grapalat"/>
          <w:i w:val="0"/>
        </w:rPr>
        <w:t>ծառայություն</w:t>
      </w:r>
      <w:proofErr w:type="spellEnd"/>
      <w:r w:rsidR="00816505" w:rsidRPr="00F566BF">
        <w:rPr>
          <w:rFonts w:ascii="GHEA Grapalat" w:hAnsi="GHEA Grapalat"/>
          <w:i w:val="0"/>
        </w:rPr>
        <w:t>)</w:t>
      </w:r>
      <w:r w:rsidR="00C43524" w:rsidRPr="00F566BF">
        <w:rPr>
          <w:rFonts w:ascii="GHEA Grapalat" w:hAnsi="GHEA Grapalat"/>
          <w:i w:val="0"/>
          <w:lang w:val="af-ZA"/>
        </w:rPr>
        <w:t>,</w:t>
      </w:r>
      <w:r w:rsidRPr="00F566BF">
        <w:rPr>
          <w:rFonts w:ascii="GHEA Grapalat" w:hAnsi="GHEA Grapalat"/>
          <w:i w:val="0"/>
          <w:lang w:val="af-ZA"/>
        </w:rPr>
        <w:t xml:space="preserve"> </w:t>
      </w:r>
      <w:proofErr w:type="spellStart"/>
      <w:r w:rsidRPr="00F566BF">
        <w:rPr>
          <w:rFonts w:ascii="GHEA Grapalat" w:hAnsi="GHEA Grapalat"/>
          <w:i w:val="0"/>
        </w:rPr>
        <w:t>որ</w:t>
      </w:r>
      <w:proofErr w:type="spellEnd"/>
      <w:r w:rsidR="00E61E53">
        <w:rPr>
          <w:rFonts w:ascii="GHEA Grapalat" w:hAnsi="GHEA Grapalat"/>
          <w:i w:val="0"/>
          <w:lang w:val="hy-AM"/>
        </w:rPr>
        <w:t>ը</w:t>
      </w:r>
      <w:r w:rsidRPr="00F566BF">
        <w:rPr>
          <w:rFonts w:ascii="GHEA Grapalat" w:hAnsi="GHEA Grapalat"/>
          <w:i w:val="0"/>
          <w:lang w:val="af-ZA"/>
        </w:rPr>
        <w:t xml:space="preserve"> </w:t>
      </w:r>
      <w:proofErr w:type="spellStart"/>
      <w:r w:rsidRPr="00F566BF">
        <w:rPr>
          <w:rFonts w:ascii="GHEA Grapalat" w:hAnsi="GHEA Grapalat"/>
          <w:i w:val="0"/>
        </w:rPr>
        <w:t>խմբավորված</w:t>
      </w:r>
      <w:proofErr w:type="spellEnd"/>
      <w:r w:rsidRPr="00F566BF">
        <w:rPr>
          <w:rFonts w:ascii="GHEA Grapalat" w:hAnsi="GHEA Grapalat"/>
          <w:i w:val="0"/>
          <w:lang w:val="af-ZA"/>
        </w:rPr>
        <w:t xml:space="preserve"> </w:t>
      </w:r>
      <w:r w:rsidR="007B743B">
        <w:rPr>
          <w:rFonts w:ascii="GHEA Grapalat" w:hAnsi="GHEA Grapalat"/>
          <w:i w:val="0"/>
          <w:lang w:val="af-ZA"/>
        </w:rPr>
        <w:t>է</w:t>
      </w:r>
      <w:r w:rsidRPr="00F566BF">
        <w:rPr>
          <w:rFonts w:ascii="GHEA Grapalat" w:hAnsi="GHEA Grapalat"/>
          <w:i w:val="0"/>
          <w:lang w:val="af-ZA"/>
        </w:rPr>
        <w:t xml:space="preserve"> </w:t>
      </w:r>
      <w:r w:rsidR="00A76C15" w:rsidRPr="00F566BF">
        <w:rPr>
          <w:rFonts w:ascii="GHEA Grapalat" w:hAnsi="GHEA Grapalat"/>
          <w:i w:val="0"/>
          <w:lang w:val="af-ZA"/>
        </w:rPr>
        <w:t>«</w:t>
      </w:r>
      <w:proofErr w:type="spellStart"/>
      <w:r w:rsidR="007B743B" w:rsidRPr="007B743B">
        <w:rPr>
          <w:rFonts w:ascii="GHEA Grapalat" w:hAnsi="GHEA Grapalat"/>
          <w:i w:val="0"/>
        </w:rPr>
        <w:t>մեկ</w:t>
      </w:r>
      <w:proofErr w:type="spellEnd"/>
      <w:r w:rsidR="00A76C15" w:rsidRPr="00F566BF">
        <w:rPr>
          <w:rFonts w:ascii="GHEA Grapalat" w:hAnsi="GHEA Grapalat"/>
          <w:i w:val="0"/>
          <w:lang w:val="af-ZA"/>
        </w:rPr>
        <w:t>»</w:t>
      </w:r>
      <w:r w:rsidRPr="00F566BF">
        <w:rPr>
          <w:rFonts w:ascii="GHEA Grapalat" w:hAnsi="GHEA Grapalat"/>
          <w:i w:val="0"/>
          <w:lang w:val="af-ZA"/>
        </w:rPr>
        <w:t xml:space="preserve"> </w:t>
      </w:r>
      <w:proofErr w:type="spellStart"/>
      <w:r w:rsidRPr="00F566BF">
        <w:rPr>
          <w:rFonts w:ascii="GHEA Grapalat" w:hAnsi="GHEA Grapalat" w:cs="Sylfaen"/>
          <w:i w:val="0"/>
        </w:rPr>
        <w:t>չափաբաժն</w:t>
      </w:r>
      <w:r w:rsidR="00753E6E" w:rsidRPr="00F566BF">
        <w:rPr>
          <w:rFonts w:ascii="GHEA Grapalat" w:hAnsi="GHEA Grapalat" w:cs="Sylfaen"/>
          <w:i w:val="0"/>
        </w:rPr>
        <w:t>ում</w:t>
      </w:r>
      <w:proofErr w:type="spellEnd"/>
      <w:r w:rsidRPr="00F566BF">
        <w:rPr>
          <w:rFonts w:ascii="GHEA Grapalat" w:hAnsi="GHEA Grapalat" w:cs="Times Armenian"/>
          <w:i w:val="0"/>
          <w:lang w:val="af-ZA"/>
        </w:rPr>
        <w:t>`</w:t>
      </w:r>
    </w:p>
    <w:p w14:paraId="4D5F4C4F" w14:textId="77777777" w:rsidR="007B743B" w:rsidRPr="007B743B" w:rsidRDefault="007B743B" w:rsidP="007B743B">
      <w:pPr>
        <w:ind w:left="567"/>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B73FC">
              <w:rPr>
                <w:rFonts w:ascii="GHEA Grapalat" w:hAnsi="GHEA Grapalat"/>
                <w:b/>
                <w:bCs/>
                <w:i/>
                <w:iCs/>
                <w:sz w:val="16"/>
                <w:szCs w:val="16"/>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77777777"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4434AD" w14:paraId="382849A2" w14:textId="77777777" w:rsidTr="00FB73FC">
        <w:tc>
          <w:tcPr>
            <w:tcW w:w="1701" w:type="dxa"/>
            <w:vAlign w:val="center"/>
          </w:tcPr>
          <w:p w14:paraId="1CD05C68" w14:textId="77777777" w:rsidR="00AF1694" w:rsidRPr="007B743B" w:rsidRDefault="00AF1694" w:rsidP="00FB73FC">
            <w:pPr>
              <w:pStyle w:val="BodyTextIndent2"/>
              <w:spacing w:line="240" w:lineRule="auto"/>
              <w:ind w:firstLine="0"/>
              <w:jc w:val="center"/>
              <w:rPr>
                <w:rFonts w:ascii="GHEA Grapalat" w:hAnsi="GHEA Grapalat"/>
                <w:lang w:val="hy-AM"/>
              </w:rPr>
            </w:pPr>
            <w:r w:rsidRPr="007B743B">
              <w:rPr>
                <w:rFonts w:ascii="GHEA Grapalat" w:hAnsi="GHEA Grapalat"/>
                <w:lang w:val="hy-AM"/>
              </w:rPr>
              <w:t>1</w:t>
            </w:r>
          </w:p>
        </w:tc>
        <w:tc>
          <w:tcPr>
            <w:tcW w:w="1843" w:type="dxa"/>
            <w:vAlign w:val="center"/>
          </w:tcPr>
          <w:p w14:paraId="0075D375" w14:textId="11EBF5E6" w:rsidR="00AF1694" w:rsidRPr="007B743B" w:rsidRDefault="007B743B" w:rsidP="007B743B">
            <w:pPr>
              <w:pStyle w:val="BodyTextIndent2"/>
              <w:spacing w:line="240" w:lineRule="auto"/>
              <w:ind w:firstLine="0"/>
              <w:rPr>
                <w:rFonts w:ascii="GHEA Grapalat" w:hAnsi="GHEA Grapalat"/>
                <w:lang w:val="hy-AM"/>
              </w:rPr>
            </w:pPr>
            <w:r w:rsidRPr="007B743B">
              <w:rPr>
                <w:rFonts w:ascii="GHEA Grapalat" w:hAnsi="GHEA Grapalat"/>
                <w:lang w:val="hy-AM"/>
              </w:rPr>
              <w:t xml:space="preserve">մինչև </w:t>
            </w:r>
            <w:r w:rsidR="00F2272B">
              <w:rPr>
                <w:rFonts w:ascii="GHEA Grapalat" w:hAnsi="GHEA Grapalat"/>
                <w:lang w:val="hy-AM"/>
              </w:rPr>
              <w:t xml:space="preserve">10 </w:t>
            </w:r>
            <w:r w:rsidRPr="007B743B">
              <w:rPr>
                <w:rFonts w:ascii="GHEA Grapalat" w:hAnsi="GHEA Grapalat"/>
                <w:lang w:val="hy-AM"/>
              </w:rPr>
              <w:t>000</w:t>
            </w:r>
            <w:r w:rsidR="00F2272B">
              <w:rPr>
                <w:rFonts w:ascii="GHEA Grapalat" w:hAnsi="GHEA Grapalat"/>
                <w:lang w:val="hy-AM"/>
              </w:rPr>
              <w:t xml:space="preserve"> </w:t>
            </w:r>
            <w:r w:rsidRPr="007B743B">
              <w:rPr>
                <w:rFonts w:ascii="GHEA Grapalat" w:hAnsi="GHEA Grapalat"/>
                <w:lang w:val="hy-AM"/>
              </w:rPr>
              <w:t>00</w:t>
            </w:r>
            <w:r w:rsidR="00F2272B">
              <w:rPr>
                <w:rFonts w:ascii="GHEA Grapalat" w:hAnsi="GHEA Grapalat"/>
                <w:lang w:val="hy-AM"/>
              </w:rPr>
              <w:t>0</w:t>
            </w:r>
          </w:p>
        </w:tc>
        <w:tc>
          <w:tcPr>
            <w:tcW w:w="6806" w:type="dxa"/>
            <w:vAlign w:val="center"/>
          </w:tcPr>
          <w:p w14:paraId="433DE288" w14:textId="07FE3320" w:rsidR="00AF1694" w:rsidRPr="00F2272B" w:rsidRDefault="00F2272B" w:rsidP="00EF3662">
            <w:pPr>
              <w:pStyle w:val="BodyTextIndent2"/>
              <w:spacing w:line="240" w:lineRule="auto"/>
              <w:ind w:firstLine="0"/>
              <w:rPr>
                <w:rFonts w:ascii="GHEA Grapalat" w:hAnsi="GHEA Grapalat"/>
                <w:u w:val="single"/>
                <w:vertAlign w:val="subscript"/>
              </w:rPr>
            </w:pPr>
            <w:r w:rsidRPr="00F2272B">
              <w:rPr>
                <w:rFonts w:ascii="GHEA Grapalat" w:hAnsi="GHEA Grapalat"/>
                <w:lang w:val="hy-AM"/>
              </w:rPr>
              <w:t>Երևան քաղաքի Ավան վարչական շրջանում հրատապ լուծում պահանջող ընթացիկ ծառայություններ</w:t>
            </w:r>
          </w:p>
        </w:tc>
      </w:tr>
    </w:tbl>
    <w:p w14:paraId="0F123A79" w14:textId="77777777" w:rsidR="0028612B" w:rsidRDefault="0028612B" w:rsidP="00EF3662">
      <w:pPr>
        <w:pStyle w:val="BodyTextIndent2"/>
        <w:spacing w:line="240" w:lineRule="auto"/>
        <w:ind w:firstLine="567"/>
        <w:rPr>
          <w:rFonts w:ascii="GHEA Grapalat" w:hAnsi="GHEA Grapalat"/>
        </w:rPr>
      </w:pPr>
    </w:p>
    <w:p w14:paraId="00E7A5FA" w14:textId="7C2ABFEF" w:rsidR="00096865"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4B9CEBB3" w14:textId="77777777" w:rsidR="007B743B" w:rsidRPr="00F566BF" w:rsidRDefault="007B743B" w:rsidP="00EF3662">
      <w:pPr>
        <w:pStyle w:val="BodyTextIndent2"/>
        <w:spacing w:line="240" w:lineRule="auto"/>
        <w:ind w:firstLine="567"/>
        <w:rPr>
          <w:rFonts w:ascii="GHEA Grapalat" w:hAnsi="GHEA Grapalat"/>
        </w:rPr>
      </w:pPr>
    </w:p>
    <w:p w14:paraId="2486EC03" w14:textId="77777777" w:rsidR="00365F29" w:rsidRPr="00DC0D0F" w:rsidRDefault="00365F29" w:rsidP="00365F29">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7C25ECA" w14:textId="75B834AE" w:rsidR="00753E6E" w:rsidRPr="00F566BF" w:rsidRDefault="00096865" w:rsidP="0028612B">
      <w:pPr>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Pr="00F566BF"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85B74" w14:textId="77777777" w:rsidR="00753E6E" w:rsidRPr="00F566BF" w:rsidRDefault="00753E6E"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sidR="00205034">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Բացի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սույն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կետով</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նախատեսված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հայտարարությունից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մասնակցության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իրավունքի</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գնահատման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համար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այդ</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թվում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ընտրված</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մասնակցից</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այլ</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փաստաթղթեր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կամ</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հիմնավորումներ</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չեն</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կարող</w:t>
      </w:r>
      <w:proofErr w:type="spellEnd"/>
      <w:r w:rsidR="00EB487B" w:rsidRPr="00F566BF">
        <w:rPr>
          <w:rFonts w:ascii="GHEA Grapalat" w:hAnsi="GHEA Grapalat" w:cs="Sylfaen"/>
          <w:sz w:val="20"/>
          <w:lang w:val="es-ES"/>
        </w:rPr>
        <w:t xml:space="preserve"> </w:t>
      </w:r>
      <w:proofErr w:type="spellStart"/>
      <w:r w:rsidR="00EB487B" w:rsidRPr="00F566BF">
        <w:rPr>
          <w:rFonts w:ascii="GHEA Grapalat" w:hAnsi="GHEA Grapalat" w:cs="Sylfaen"/>
          <w:sz w:val="20"/>
        </w:rPr>
        <w:t>պահանջվել</w:t>
      </w:r>
      <w:proofErr w:type="spellEnd"/>
      <w:r w:rsidR="00EB487B"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007A4BB9" w:rsidRPr="00F566BF">
        <w:rPr>
          <w:rFonts w:ascii="GHEA Grapalat" w:hAnsi="GHEA Grapalat" w:cs="Tahoma"/>
          <w:sz w:val="20"/>
        </w:rPr>
        <w:t>Մասնակցի</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հայտարարության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իսկությունը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գնահատող</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հանձնաժողովը</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այսուհետ</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հանձնաժողով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գնահատում</w:t>
      </w:r>
      <w:proofErr w:type="spellEnd"/>
      <w:r w:rsidR="007A4BB9" w:rsidRPr="00F566BF">
        <w:rPr>
          <w:rFonts w:ascii="GHEA Grapalat" w:hAnsi="GHEA Grapalat" w:cs="Tahoma"/>
          <w:sz w:val="20"/>
          <w:lang w:val="es-ES"/>
        </w:rPr>
        <w:t xml:space="preserve"> </w:t>
      </w:r>
      <w:r w:rsidR="007A4BB9" w:rsidRPr="00F566BF">
        <w:rPr>
          <w:rFonts w:ascii="GHEA Grapalat" w:hAnsi="GHEA Grapalat" w:cs="Tahoma"/>
          <w:sz w:val="20"/>
        </w:rPr>
        <w:t>է</w:t>
      </w:r>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սույն</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հրավերով</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սահմանված</w:t>
      </w:r>
      <w:proofErr w:type="spellEnd"/>
      <w:r w:rsidR="007A4BB9" w:rsidRPr="00F566BF">
        <w:rPr>
          <w:rFonts w:ascii="GHEA Grapalat" w:hAnsi="GHEA Grapalat" w:cs="Tahoma"/>
          <w:sz w:val="20"/>
          <w:lang w:val="es-ES"/>
        </w:rPr>
        <w:t xml:space="preserve"> </w:t>
      </w:r>
      <w:proofErr w:type="spellStart"/>
      <w:r w:rsidR="007A4BB9" w:rsidRPr="00F566BF">
        <w:rPr>
          <w:rFonts w:ascii="GHEA Grapalat" w:hAnsi="GHEA Grapalat" w:cs="Tahoma"/>
          <w:sz w:val="20"/>
        </w:rPr>
        <w:t>պայմաններով</w:t>
      </w:r>
      <w:proofErr w:type="spellEnd"/>
      <w:r w:rsidR="007A4BB9" w:rsidRPr="00F566BF">
        <w:rPr>
          <w:rFonts w:ascii="GHEA Grapalat" w:hAnsi="GHEA Grapalat" w:cs="Tahoma"/>
          <w:sz w:val="20"/>
          <w:lang w:val="es-ES"/>
        </w:rPr>
        <w:t>:</w:t>
      </w:r>
    </w:p>
    <w:p w14:paraId="3A000AF2" w14:textId="77777777" w:rsidR="00F379F1" w:rsidRDefault="00BA3554" w:rsidP="00EF3662">
      <w:pPr>
        <w:ind w:firstLine="720"/>
        <w:jc w:val="both"/>
        <w:rPr>
          <w:rFonts w:ascii="GHEA Grapalat" w:hAnsi="GHEA Grapalat"/>
          <w:color w:val="000000"/>
          <w:lang w:val="es-ES"/>
        </w:rPr>
      </w:pPr>
      <w:r w:rsidRPr="00F566BF">
        <w:rPr>
          <w:rFonts w:ascii="GHEA Grapalat" w:hAnsi="GHEA Grapalat" w:cs="Tahoma"/>
          <w:sz w:val="20"/>
          <w:szCs w:val="20"/>
          <w:lang w:val="es-ES"/>
        </w:rPr>
        <w:t>2.</w:t>
      </w:r>
      <w:r w:rsidR="007968A3" w:rsidRPr="00F566BF">
        <w:rPr>
          <w:rFonts w:ascii="GHEA Grapalat" w:hAnsi="GHEA Grapalat" w:cs="Tahoma"/>
          <w:sz w:val="20"/>
          <w:szCs w:val="20"/>
          <w:lang w:val="es-ES"/>
        </w:rPr>
        <w:t>3</w:t>
      </w:r>
      <w:r w:rsidR="00EB487B" w:rsidRPr="00F566BF">
        <w:rPr>
          <w:rFonts w:ascii="GHEA Grapalat" w:hAnsi="GHEA Grapalat" w:cs="Tahoma"/>
          <w:sz w:val="20"/>
          <w:szCs w:val="20"/>
          <w:lang w:val="es-ES"/>
        </w:rPr>
        <w:t xml:space="preserve"> </w:t>
      </w:r>
      <w:proofErr w:type="spellStart"/>
      <w:r w:rsidR="00F379F1" w:rsidRPr="008F4EB6">
        <w:rPr>
          <w:rFonts w:ascii="GHEA Grapalat" w:hAnsi="GHEA Grapalat" w:cs="Sylfaen"/>
          <w:sz w:val="20"/>
          <w:szCs w:val="20"/>
        </w:rPr>
        <w:t>Մասնակիցի</w:t>
      </w:r>
      <w:proofErr w:type="spellEnd"/>
      <w:r w:rsidR="00F379F1" w:rsidRPr="008F4EB6">
        <w:rPr>
          <w:rFonts w:ascii="GHEA Grapalat" w:hAnsi="GHEA Grapalat" w:cs="Sylfaen"/>
          <w:sz w:val="20"/>
          <w:szCs w:val="20"/>
        </w:rPr>
        <w:t>՝</w:t>
      </w:r>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lang w:val="hy-AM"/>
        </w:rPr>
        <w:t>Օ</w:t>
      </w:r>
      <w:proofErr w:type="spellStart"/>
      <w:r w:rsidR="00F379F1" w:rsidRPr="008F4EB6">
        <w:rPr>
          <w:rFonts w:ascii="GHEA Grapalat" w:hAnsi="GHEA Grapalat" w:cs="Sylfaen"/>
          <w:sz w:val="20"/>
          <w:szCs w:val="20"/>
        </w:rPr>
        <w:t>րենքի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հոդվածի</w:t>
      </w:r>
      <w:proofErr w:type="spellEnd"/>
      <w:r w:rsidR="00F379F1" w:rsidRPr="008F4EB6">
        <w:rPr>
          <w:rFonts w:ascii="GHEA Grapalat" w:hAnsi="GHEA Grapalat" w:cs="Sylfaen"/>
          <w:sz w:val="20"/>
          <w:szCs w:val="20"/>
          <w:lang w:val="es-ES"/>
        </w:rPr>
        <w:t xml:space="preserve"> 1-</w:t>
      </w:r>
      <w:proofErr w:type="spellStart"/>
      <w:r w:rsidR="00F379F1" w:rsidRPr="008F4EB6">
        <w:rPr>
          <w:rFonts w:ascii="GHEA Grapalat" w:hAnsi="GHEA Grapalat" w:cs="Sylfaen"/>
          <w:sz w:val="20"/>
          <w:szCs w:val="20"/>
        </w:rPr>
        <w:t>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մասի</w:t>
      </w:r>
      <w:proofErr w:type="spellEnd"/>
      <w:r w:rsidR="00F379F1" w:rsidRPr="008F4EB6">
        <w:rPr>
          <w:rFonts w:ascii="GHEA Grapalat" w:hAnsi="GHEA Grapalat" w:cs="Sylfaen"/>
          <w:sz w:val="20"/>
          <w:szCs w:val="20"/>
          <w:lang w:val="es-ES"/>
        </w:rPr>
        <w:t xml:space="preserve"> 6-</w:t>
      </w:r>
      <w:proofErr w:type="spellStart"/>
      <w:r w:rsidR="00F379F1" w:rsidRPr="008F4EB6">
        <w:rPr>
          <w:rFonts w:ascii="GHEA Grapalat" w:hAnsi="GHEA Grapalat" w:cs="Sylfaen"/>
          <w:sz w:val="20"/>
          <w:szCs w:val="20"/>
        </w:rPr>
        <w:t>րդ</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կետով</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նախատեսված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ցուցակում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ներառվելը</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դրանում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գտնվելու</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ժամանակահատվածում</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ինքնաբերաբար</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հանգեցնում</w:t>
      </w:r>
      <w:proofErr w:type="spellEnd"/>
      <w:r w:rsidR="00F379F1" w:rsidRPr="008F4EB6">
        <w:rPr>
          <w:rFonts w:ascii="GHEA Grapalat" w:hAnsi="GHEA Grapalat" w:cs="Sylfaen"/>
          <w:sz w:val="20"/>
          <w:szCs w:val="20"/>
          <w:lang w:val="es-ES"/>
        </w:rPr>
        <w:t xml:space="preserve"> </w:t>
      </w:r>
      <w:r w:rsidR="00F379F1" w:rsidRPr="008F4EB6">
        <w:rPr>
          <w:rFonts w:ascii="GHEA Grapalat" w:hAnsi="GHEA Grapalat" w:cs="Sylfaen"/>
          <w:sz w:val="20"/>
          <w:szCs w:val="20"/>
        </w:rPr>
        <w:t>է</w:t>
      </w:r>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վերջինիս</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հետ</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փոխկապակցված</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անձանց</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գնումների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գործընթացին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մասնակցության</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իրավունքի</w:t>
      </w:r>
      <w:proofErr w:type="spellEnd"/>
      <w:r w:rsidR="00F379F1" w:rsidRPr="008F4EB6">
        <w:rPr>
          <w:rFonts w:ascii="GHEA Grapalat" w:hAnsi="GHEA Grapalat" w:cs="Sylfaen"/>
          <w:sz w:val="20"/>
          <w:szCs w:val="20"/>
          <w:lang w:val="es-ES"/>
        </w:rPr>
        <w:t xml:space="preserve"> </w:t>
      </w:r>
      <w:proofErr w:type="spellStart"/>
      <w:r w:rsidR="00F379F1" w:rsidRPr="008F4EB6">
        <w:rPr>
          <w:rFonts w:ascii="GHEA Grapalat" w:hAnsi="GHEA Grapalat" w:cs="Sylfaen"/>
          <w:sz w:val="20"/>
          <w:szCs w:val="20"/>
        </w:rPr>
        <w:t>սահմանափակման</w:t>
      </w:r>
      <w:proofErr w:type="spellEnd"/>
      <w:r w:rsidR="00F379F1" w:rsidRPr="008F4EB6">
        <w:rPr>
          <w:rFonts w:ascii="GHEA Grapalat" w:hAnsi="GHEA Grapalat" w:cs="Sylfaen"/>
          <w:sz w:val="20"/>
          <w:szCs w:val="20"/>
          <w:lang w:val="es-ES"/>
        </w:rPr>
        <w:t>:</w:t>
      </w:r>
      <w:r w:rsidR="00F379F1" w:rsidRPr="00401C4E">
        <w:rPr>
          <w:rFonts w:ascii="GHEA Grapalat" w:hAnsi="GHEA Grapalat"/>
          <w:color w:val="000000"/>
          <w:lang w:val="es-ES"/>
        </w:rPr>
        <w:t xml:space="preserve"> </w:t>
      </w:r>
    </w:p>
    <w:p w14:paraId="4D895DC9" w14:textId="34E46B95" w:rsidR="00BA3554" w:rsidRPr="00F566BF" w:rsidRDefault="00BA3554" w:rsidP="00EF3662">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lastRenderedPageBreak/>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r w:rsidR="001B0D9A" w:rsidRPr="00F566BF">
        <w:rPr>
          <w:rFonts w:ascii="GHEA Grapalat" w:hAnsi="GHEA Grapalat"/>
          <w:sz w:val="20"/>
          <w:szCs w:val="20"/>
          <w:lang w:val="es-ES"/>
        </w:rPr>
        <w:t>(</w:t>
      </w:r>
      <w:proofErr w:type="spellStart"/>
      <w:r w:rsidR="001B0D9A" w:rsidRPr="00F566BF">
        <w:rPr>
          <w:rFonts w:ascii="GHEA Grapalat" w:hAnsi="GHEA Grapalat"/>
          <w:sz w:val="20"/>
          <w:szCs w:val="20"/>
        </w:rPr>
        <w:t>փայաբաժին</w:t>
      </w:r>
      <w:proofErr w:type="spellEnd"/>
      <w:r w:rsidR="001B0D9A"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սույն</w:t>
      </w:r>
      <w:proofErr w:type="spellEnd"/>
      <w:r w:rsidR="00EB487B" w:rsidRPr="00F566BF">
        <w:rPr>
          <w:rFonts w:ascii="GHEA Grapalat" w:hAnsi="GHEA Grapalat"/>
          <w:sz w:val="20"/>
          <w:szCs w:val="20"/>
          <w:lang w:val="es-ES"/>
        </w:rPr>
        <w:t xml:space="preserve"> </w:t>
      </w:r>
      <w:proofErr w:type="spellStart"/>
      <w:r w:rsidR="0028726A" w:rsidRPr="00F566BF">
        <w:rPr>
          <w:rFonts w:ascii="GHEA Grapalat" w:hAnsi="GHEA Grapalat"/>
          <w:sz w:val="20"/>
          <w:szCs w:val="20"/>
        </w:rPr>
        <w:t>ընթացակարգին</w:t>
      </w:r>
      <w:proofErr w:type="spellEnd"/>
      <w:r w:rsidR="008628EC" w:rsidRPr="00F566BF">
        <w:rPr>
          <w:rFonts w:ascii="GHEA Grapalat" w:hAnsi="GHEA Grapalat"/>
          <w:sz w:val="20"/>
          <w:szCs w:val="20"/>
          <w:lang w:val="hy-AM"/>
        </w:rPr>
        <w:t xml:space="preserve"> </w:t>
      </w:r>
      <w:r w:rsidR="008628EC" w:rsidRPr="00F566BF">
        <w:rPr>
          <w:rFonts w:ascii="GHEA Grapalat" w:hAnsi="GHEA Grapalat" w:cs="Sylfaen"/>
          <w:sz w:val="20"/>
          <w:szCs w:val="20"/>
          <w:lang w:val="es-ES"/>
        </w:rPr>
        <w:t>(</w:t>
      </w:r>
      <w:proofErr w:type="spellStart"/>
      <w:r w:rsidR="008628EC" w:rsidRPr="00F566BF">
        <w:rPr>
          <w:rFonts w:ascii="GHEA Grapalat" w:hAnsi="GHEA Grapalat" w:cs="Sylfaen"/>
          <w:sz w:val="20"/>
          <w:szCs w:val="20"/>
        </w:rPr>
        <w:t>միևնույն</w:t>
      </w:r>
      <w:proofErr w:type="spellEnd"/>
      <w:r w:rsidR="008628EC" w:rsidRPr="00F566BF">
        <w:rPr>
          <w:rFonts w:ascii="GHEA Grapalat" w:hAnsi="GHEA Grapalat" w:cs="Sylfaen"/>
          <w:sz w:val="20"/>
          <w:szCs w:val="20"/>
          <w:lang w:val="es-ES"/>
        </w:rPr>
        <w:t xml:space="preserve"> </w:t>
      </w:r>
      <w:proofErr w:type="spellStart"/>
      <w:r w:rsidR="008628EC" w:rsidRPr="00F566BF">
        <w:rPr>
          <w:rFonts w:ascii="GHEA Grapalat" w:hAnsi="GHEA Grapalat" w:cs="Sylfaen"/>
          <w:sz w:val="20"/>
          <w:szCs w:val="20"/>
        </w:rPr>
        <w:t>չափաբաժնին</w:t>
      </w:r>
      <w:proofErr w:type="spellEnd"/>
      <w:r w:rsidR="008628EC" w:rsidRPr="00F566BF">
        <w:rPr>
          <w:rFonts w:ascii="GHEA Grapalat" w:hAnsi="GHEA Grapalat" w:cs="Sylfaen"/>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29DFD065" w14:textId="77777777" w:rsidR="00D5674E" w:rsidRPr="00F566BF"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00EB487B" w:rsidRPr="00F566BF">
        <w:rPr>
          <w:rFonts w:ascii="GHEA Grapalat" w:hAnsi="GHEA Grapalat"/>
          <w:sz w:val="20"/>
          <w:szCs w:val="20"/>
        </w:rPr>
        <w:t>կետի</w:t>
      </w:r>
      <w:proofErr w:type="spellEnd"/>
      <w:r w:rsidR="00EB487B" w:rsidRPr="00F566BF">
        <w:rPr>
          <w:rFonts w:ascii="GHEA Grapalat" w:hAnsi="GHEA Grapalat"/>
          <w:sz w:val="20"/>
          <w:szCs w:val="20"/>
          <w:lang w:val="es-ES"/>
        </w:rPr>
        <w:t xml:space="preserve"> </w:t>
      </w:r>
      <w:r w:rsidR="00D5674E" w:rsidRPr="00F566BF">
        <w:rPr>
          <w:rFonts w:ascii="GHEA Grapalat" w:hAnsi="GHEA Grapalat"/>
          <w:sz w:val="20"/>
          <w:szCs w:val="20"/>
          <w:lang w:val="hy-AM"/>
        </w:rPr>
        <w:t>իմաստով`</w:t>
      </w:r>
    </w:p>
    <w:p w14:paraId="0A4A8D8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F3A5470"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F566BF"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F566BF" w:rsidRDefault="00D5674E" w:rsidP="00EF3662">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F566BF"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F566BF" w:rsidRDefault="00D5674E" w:rsidP="00EF3662">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7BD3D0A1" w14:textId="7123DAF9" w:rsidR="00F13297" w:rsidRPr="00260A2C" w:rsidRDefault="00096865" w:rsidP="00F13297">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2.</w:t>
      </w:r>
      <w:r w:rsidR="007968A3" w:rsidRPr="00F566BF">
        <w:rPr>
          <w:rFonts w:ascii="GHEA Grapalat" w:hAnsi="GHEA Grapalat" w:cs="Arial Armenian"/>
          <w:sz w:val="20"/>
          <w:lang w:val="hy-AM"/>
        </w:rPr>
        <w:t>4</w:t>
      </w:r>
      <w:r w:rsidR="00773485" w:rsidRPr="00F566BF">
        <w:rPr>
          <w:rFonts w:ascii="GHEA Grapalat" w:hAnsi="GHEA Grapalat" w:cs="Arial Armenian"/>
          <w:sz w:val="20"/>
          <w:lang w:val="hy-AM"/>
        </w:rPr>
        <w:t xml:space="preserve">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w:t>
      </w:r>
      <w:r w:rsidR="003A7A32" w:rsidRPr="00F566BF">
        <w:rPr>
          <w:rFonts w:ascii="GHEA Grapalat" w:hAnsi="GHEA Grapalat" w:cs="Arial"/>
          <w:sz w:val="20"/>
          <w:lang w:val="hy-AM"/>
        </w:rPr>
        <w:t>ընտրված մասնակից ճանաչվելու դեպքում</w:t>
      </w:r>
      <w:r w:rsidR="009A6B5D">
        <w:rPr>
          <w:rFonts w:ascii="GHEA Grapalat" w:hAnsi="GHEA Grapalat" w:cs="Arial"/>
          <w:sz w:val="20"/>
          <w:lang w:val="hy-AM"/>
        </w:rPr>
        <w:t xml:space="preserve"> </w:t>
      </w:r>
      <w:r w:rsidR="009A6B5D">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77777777" w:rsidR="000A6B75" w:rsidRPr="00260A2C" w:rsidRDefault="00F13297" w:rsidP="00260A2C">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2D4DC4">
        <w:rPr>
          <w:rFonts w:ascii="GHEA Grapalat" w:hAnsi="GHEA Grapalat" w:cs="Sylfaen"/>
          <w:sz w:val="20"/>
          <w:lang w:val="hy-AM"/>
        </w:rPr>
        <w:t>2.</w:t>
      </w:r>
      <w:r w:rsidR="00AE5E4B" w:rsidRPr="00F566BF">
        <w:rPr>
          <w:rFonts w:ascii="GHEA Grapalat" w:hAnsi="GHEA Grapalat" w:cs="Sylfaen"/>
          <w:sz w:val="20"/>
          <w:lang w:val="hy-AM"/>
        </w:rPr>
        <w:t>5</w:t>
      </w:r>
      <w:r w:rsidR="00AE5E4B" w:rsidRPr="002D4DC4">
        <w:rPr>
          <w:rFonts w:ascii="GHEA Grapalat" w:hAnsi="GHEA Grapalat" w:cs="Sylfaen"/>
          <w:sz w:val="20"/>
          <w:lang w:val="hy-AM"/>
        </w:rPr>
        <w:t xml:space="preserve"> </w:t>
      </w:r>
      <w:r w:rsidR="000A6B75" w:rsidRPr="002D4DC4">
        <w:rPr>
          <w:rFonts w:ascii="GHEA Grapalat" w:hAnsi="GHEA Grapalat" w:cs="Sylfaen"/>
          <w:sz w:val="20"/>
          <w:lang w:val="hy-AM"/>
        </w:rPr>
        <w:t>Սույն ընթացակարգի շրջանակում կնքվելիք պայմանագիրը</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կարող</w:t>
      </w:r>
      <w:r w:rsidR="000A6B75" w:rsidRPr="00F566BF">
        <w:rPr>
          <w:rFonts w:ascii="GHEA Grapalat" w:hAnsi="GHEA Grapalat" w:cs="Sylfaen"/>
          <w:sz w:val="20"/>
          <w:lang w:val="af-ZA"/>
        </w:rPr>
        <w:t xml:space="preserve"> է </w:t>
      </w:r>
      <w:r w:rsidR="000A6B75" w:rsidRPr="002D4DC4">
        <w:rPr>
          <w:rFonts w:ascii="GHEA Grapalat" w:hAnsi="GHEA Grapalat" w:cs="Sylfaen"/>
          <w:sz w:val="20"/>
          <w:lang w:val="hy-AM"/>
        </w:rPr>
        <w:t>իրականացվել</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գործակալության</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պայմանագիր</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կնքելու</w:t>
      </w:r>
      <w:r w:rsidR="000A6B75" w:rsidRPr="00F566BF">
        <w:rPr>
          <w:rFonts w:ascii="GHEA Grapalat" w:hAnsi="GHEA Grapalat" w:cs="Sylfaen"/>
          <w:sz w:val="20"/>
          <w:lang w:val="af-ZA"/>
        </w:rPr>
        <w:t xml:space="preserve"> </w:t>
      </w:r>
      <w:r w:rsidR="000A6B75" w:rsidRPr="002D4DC4">
        <w:rPr>
          <w:rFonts w:ascii="GHEA Grapalat" w:hAnsi="GHEA Grapalat" w:cs="Sylfaen"/>
          <w:sz w:val="20"/>
          <w:lang w:val="hy-AM"/>
        </w:rPr>
        <w:t>միջոցով։</w:t>
      </w:r>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Գործակալության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պայմանագրի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կողմ</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չի</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կարող</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հանդիսանալ</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սույն</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ընթացակարգին</w:t>
      </w:r>
      <w:proofErr w:type="spellEnd"/>
      <w:r w:rsidR="000A6B75" w:rsidRPr="00F566BF">
        <w:rPr>
          <w:rFonts w:ascii="GHEA Grapalat" w:hAnsi="GHEA Grapalat" w:cs="Sylfaen"/>
          <w:sz w:val="20"/>
          <w:lang w:val="af-ZA"/>
        </w:rPr>
        <w:t xml:space="preserve"> </w:t>
      </w:r>
      <w:r w:rsidR="003A7A32" w:rsidRPr="00F566BF">
        <w:rPr>
          <w:rFonts w:ascii="GHEA Grapalat" w:hAnsi="GHEA Grapalat" w:cs="Sylfaen"/>
          <w:sz w:val="20"/>
          <w:lang w:val="af-ZA"/>
        </w:rPr>
        <w:t>(</w:t>
      </w:r>
      <w:proofErr w:type="spellStart"/>
      <w:r w:rsidR="003A7A32" w:rsidRPr="00F566BF">
        <w:rPr>
          <w:rFonts w:ascii="GHEA Grapalat" w:hAnsi="GHEA Grapalat" w:cs="Sylfaen"/>
          <w:sz w:val="20"/>
        </w:rPr>
        <w:t>միևնույն</w:t>
      </w:r>
      <w:proofErr w:type="spellEnd"/>
      <w:r w:rsidR="003A7A32" w:rsidRPr="00F566BF">
        <w:rPr>
          <w:rFonts w:ascii="GHEA Grapalat" w:hAnsi="GHEA Grapalat" w:cs="Sylfaen"/>
          <w:sz w:val="20"/>
          <w:lang w:val="af-ZA"/>
        </w:rPr>
        <w:t xml:space="preserve"> </w:t>
      </w:r>
      <w:proofErr w:type="spellStart"/>
      <w:r w:rsidR="003A7A32" w:rsidRPr="00F566BF">
        <w:rPr>
          <w:rFonts w:ascii="GHEA Grapalat" w:hAnsi="GHEA Grapalat" w:cs="Sylfaen"/>
          <w:sz w:val="20"/>
        </w:rPr>
        <w:t>չափաբաժնին</w:t>
      </w:r>
      <w:proofErr w:type="spellEnd"/>
      <w:r w:rsidR="003A7A32"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մասնակցելու</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նպատակով</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հայտ</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ներկայացրած</w:t>
      </w:r>
      <w:proofErr w:type="spellEnd"/>
      <w:r w:rsidR="000A6B75" w:rsidRPr="00F566BF">
        <w:rPr>
          <w:rFonts w:ascii="GHEA Grapalat" w:hAnsi="GHEA Grapalat" w:cs="Sylfaen"/>
          <w:sz w:val="20"/>
          <w:lang w:val="af-ZA"/>
        </w:rPr>
        <w:t xml:space="preserve"> </w:t>
      </w:r>
      <w:proofErr w:type="spellStart"/>
      <w:r w:rsidR="000A6B75" w:rsidRPr="00F566BF">
        <w:rPr>
          <w:rFonts w:ascii="GHEA Grapalat" w:hAnsi="GHEA Grapalat" w:cs="Sylfaen"/>
          <w:sz w:val="20"/>
        </w:rPr>
        <w:t>մասնակիցը</w:t>
      </w:r>
      <w:proofErr w:type="spellEnd"/>
      <w:r w:rsidR="000A6B75" w:rsidRPr="00F566BF">
        <w:rPr>
          <w:rFonts w:ascii="GHEA Grapalat" w:hAnsi="GHEA Grapalat" w:cs="Sylfaen"/>
          <w:sz w:val="20"/>
          <w:lang w:val="af-ZA"/>
        </w:rPr>
        <w:t xml:space="preserve">: </w:t>
      </w:r>
    </w:p>
    <w:p w14:paraId="44C3A227" w14:textId="7E36830A" w:rsidR="000A6B75" w:rsidRPr="00F566BF" w:rsidRDefault="000A6B75" w:rsidP="00EF3662">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w:t>
      </w:r>
      <w:r w:rsidR="00AE5E4B" w:rsidRPr="00F566BF">
        <w:rPr>
          <w:rFonts w:ascii="GHEA Grapalat" w:hAnsi="GHEA Grapalat" w:cs="Sylfaen"/>
          <w:szCs w:val="24"/>
          <w:lang w:val="hy-AM"/>
        </w:rPr>
        <w:t>6</w:t>
      </w:r>
      <w:r w:rsidR="008A18AE">
        <w:rPr>
          <w:rFonts w:ascii="GHEA Grapalat" w:hAnsi="GHEA Grapalat" w:cs="Sylfaen"/>
          <w:szCs w:val="24"/>
          <w:lang w:val="hy-AM"/>
        </w:rPr>
        <w:t xml:space="preserve"> </w:t>
      </w:r>
      <w:r w:rsidRPr="008A18AE">
        <w:rPr>
          <w:rFonts w:ascii="GHEA Grapalat" w:hAnsi="GHEA Grapalat" w:cs="Sylfaen"/>
          <w:szCs w:val="24"/>
          <w:lang w:val="hy-AM"/>
        </w:rPr>
        <w:t>Մասնակիցները</w:t>
      </w:r>
      <w:r w:rsidRPr="00F566BF">
        <w:rPr>
          <w:rFonts w:ascii="GHEA Grapalat" w:hAnsi="GHEA Grapalat" w:cs="Sylfaen"/>
          <w:szCs w:val="24"/>
        </w:rPr>
        <w:t xml:space="preserve"> </w:t>
      </w:r>
      <w:r w:rsidRPr="008A18AE">
        <w:rPr>
          <w:rFonts w:ascii="GHEA Grapalat" w:hAnsi="GHEA Grapalat" w:cs="Sylfaen"/>
          <w:szCs w:val="24"/>
          <w:lang w:val="hy-AM"/>
        </w:rPr>
        <w:t>կարող</w:t>
      </w:r>
      <w:r w:rsidRPr="00F566BF">
        <w:rPr>
          <w:rFonts w:ascii="GHEA Grapalat" w:hAnsi="GHEA Grapalat" w:cs="Sylfaen"/>
          <w:szCs w:val="24"/>
        </w:rPr>
        <w:t xml:space="preserve"> </w:t>
      </w:r>
      <w:r w:rsidRPr="008A18AE">
        <w:rPr>
          <w:rFonts w:ascii="GHEA Grapalat" w:hAnsi="GHEA Grapalat" w:cs="Sylfaen"/>
          <w:szCs w:val="24"/>
          <w:lang w:val="hy-AM"/>
        </w:rPr>
        <w:t>են</w:t>
      </w:r>
      <w:r w:rsidRPr="00F566BF">
        <w:rPr>
          <w:rFonts w:ascii="GHEA Grapalat" w:hAnsi="GHEA Grapalat" w:cs="Sylfaen"/>
          <w:szCs w:val="24"/>
        </w:rPr>
        <w:t xml:space="preserve"> </w:t>
      </w:r>
      <w:r w:rsidRPr="008A18AE">
        <w:rPr>
          <w:rFonts w:ascii="GHEA Grapalat" w:hAnsi="GHEA Grapalat" w:cs="Sylfaen"/>
          <w:szCs w:val="24"/>
          <w:lang w:val="hy-AM"/>
        </w:rPr>
        <w:t>սույն</w:t>
      </w:r>
      <w:r w:rsidRPr="00F566BF">
        <w:rPr>
          <w:rFonts w:ascii="GHEA Grapalat" w:hAnsi="GHEA Grapalat" w:cs="Sylfaen"/>
          <w:szCs w:val="24"/>
        </w:rPr>
        <w:t xml:space="preserve"> </w:t>
      </w:r>
      <w:r w:rsidRPr="008A18AE">
        <w:rPr>
          <w:rFonts w:ascii="GHEA Grapalat" w:hAnsi="GHEA Grapalat" w:cs="Sylfaen"/>
          <w:szCs w:val="24"/>
          <w:lang w:val="hy-AM"/>
        </w:rPr>
        <w:t>ընթացակարգին</w:t>
      </w:r>
      <w:r w:rsidRPr="00F566BF">
        <w:rPr>
          <w:rFonts w:ascii="GHEA Grapalat" w:hAnsi="GHEA Grapalat" w:cs="Sylfaen"/>
          <w:szCs w:val="24"/>
        </w:rPr>
        <w:t xml:space="preserve"> </w:t>
      </w:r>
      <w:r w:rsidRPr="008A18AE">
        <w:rPr>
          <w:rFonts w:ascii="GHEA Grapalat" w:hAnsi="GHEA Grapalat" w:cs="Sylfaen"/>
          <w:szCs w:val="24"/>
          <w:lang w:val="hy-AM"/>
        </w:rPr>
        <w:t>մասնակցել</w:t>
      </w:r>
      <w:r w:rsidRPr="00F566BF">
        <w:rPr>
          <w:rFonts w:ascii="GHEA Grapalat" w:hAnsi="GHEA Grapalat" w:cs="Sylfaen"/>
          <w:szCs w:val="24"/>
        </w:rPr>
        <w:t xml:space="preserve"> </w:t>
      </w:r>
      <w:r w:rsidRPr="008A18AE">
        <w:rPr>
          <w:rFonts w:ascii="GHEA Grapalat" w:hAnsi="GHEA Grapalat" w:cs="Sylfaen"/>
          <w:szCs w:val="24"/>
          <w:lang w:val="hy-AM"/>
        </w:rPr>
        <w:t>համատեղ</w:t>
      </w:r>
      <w:r w:rsidRPr="00F566BF">
        <w:rPr>
          <w:rFonts w:ascii="GHEA Grapalat" w:hAnsi="GHEA Grapalat" w:cs="Sylfaen"/>
          <w:szCs w:val="24"/>
        </w:rPr>
        <w:t xml:space="preserve"> </w:t>
      </w:r>
      <w:r w:rsidRPr="008A18AE">
        <w:rPr>
          <w:rFonts w:ascii="GHEA Grapalat" w:hAnsi="GHEA Grapalat" w:cs="Sylfaen"/>
          <w:szCs w:val="24"/>
          <w:lang w:val="hy-AM"/>
        </w:rPr>
        <w:t>գործունեության</w:t>
      </w:r>
      <w:r w:rsidRPr="00F566BF">
        <w:rPr>
          <w:rFonts w:ascii="GHEA Grapalat" w:hAnsi="GHEA Grapalat" w:cs="Sylfaen"/>
          <w:szCs w:val="24"/>
        </w:rPr>
        <w:t xml:space="preserve"> </w:t>
      </w:r>
      <w:r w:rsidRPr="008A18AE">
        <w:rPr>
          <w:rFonts w:ascii="GHEA Grapalat" w:hAnsi="GHEA Grapalat" w:cs="Sylfaen"/>
          <w:szCs w:val="24"/>
          <w:lang w:val="hy-AM"/>
        </w:rPr>
        <w:t>կարգով</w:t>
      </w:r>
      <w:r w:rsidRPr="00F566BF">
        <w:rPr>
          <w:rFonts w:ascii="GHEA Grapalat" w:hAnsi="GHEA Grapalat" w:cs="Sylfaen"/>
          <w:szCs w:val="24"/>
        </w:rPr>
        <w:t xml:space="preserve"> (</w:t>
      </w:r>
      <w:r w:rsidRPr="008A18AE">
        <w:rPr>
          <w:rFonts w:ascii="GHEA Grapalat" w:hAnsi="GHEA Grapalat" w:cs="Sylfaen"/>
          <w:szCs w:val="24"/>
          <w:lang w:val="hy-AM"/>
        </w:rPr>
        <w:t>կոնսորցիումով</w:t>
      </w:r>
      <w:r w:rsidRPr="00F566BF">
        <w:rPr>
          <w:rFonts w:ascii="GHEA Grapalat" w:hAnsi="GHEA Grapalat" w:cs="Sylfaen"/>
          <w:szCs w:val="24"/>
        </w:rPr>
        <w:t>)</w:t>
      </w:r>
      <w:r w:rsidRPr="008A18AE">
        <w:rPr>
          <w:rFonts w:ascii="GHEA Grapalat" w:hAnsi="GHEA Grapalat" w:cs="Sylfaen"/>
          <w:szCs w:val="24"/>
          <w:lang w:val="hy-AM"/>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203091EE" w14:textId="77777777" w:rsidR="000A6B75" w:rsidRPr="00F566BF" w:rsidRDefault="003862E0" w:rsidP="00EF3662">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կողմերից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որևէ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մեկը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կարող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ընթացակարգին</w:t>
      </w:r>
      <w:r w:rsidR="000A6B75" w:rsidRPr="00F566BF">
        <w:rPr>
          <w:rFonts w:ascii="GHEA Grapalat" w:hAnsi="GHEA Grapalat" w:cs="Sylfaen"/>
          <w:szCs w:val="24"/>
        </w:rPr>
        <w:t xml:space="preserve"> </w:t>
      </w:r>
      <w:r w:rsidR="003A7A32" w:rsidRPr="00F566BF">
        <w:rPr>
          <w:rFonts w:ascii="GHEA Grapalat" w:hAnsi="GHEA Grapalat" w:cs="Sylfaen"/>
        </w:rPr>
        <w:t>(</w:t>
      </w:r>
      <w:proofErr w:type="spellStart"/>
      <w:r w:rsidR="003A7A32" w:rsidRPr="00F566BF">
        <w:rPr>
          <w:rFonts w:ascii="GHEA Grapalat" w:hAnsi="GHEA Grapalat" w:cs="Sylfaen"/>
          <w:lang w:val="en-US"/>
        </w:rPr>
        <w:t>միևնույն</w:t>
      </w:r>
      <w:proofErr w:type="spellEnd"/>
      <w:r w:rsidR="003A7A32" w:rsidRPr="00F566BF">
        <w:rPr>
          <w:rFonts w:ascii="GHEA Grapalat" w:hAnsi="GHEA Grapalat" w:cs="Sylfaen"/>
        </w:rPr>
        <w:t xml:space="preserve"> </w:t>
      </w:r>
      <w:proofErr w:type="spellStart"/>
      <w:r w:rsidR="003A7A32" w:rsidRPr="00F566BF">
        <w:rPr>
          <w:rFonts w:ascii="GHEA Grapalat" w:hAnsi="GHEA Grapalat" w:cs="Sylfaen"/>
          <w:lang w:val="en-US"/>
        </w:rPr>
        <w:t>չափաբաժնին</w:t>
      </w:r>
      <w:proofErr w:type="spellEnd"/>
      <w:r w:rsidR="003A7A32" w:rsidRPr="00F566BF">
        <w:rPr>
          <w:rFonts w:ascii="GHEA Grapalat" w:hAnsi="GHEA Grapalat" w:cs="Sylfaen"/>
        </w:rPr>
        <w:t xml:space="preserve">) </w:t>
      </w:r>
      <w:r w:rsidR="000A6B75" w:rsidRPr="00F566BF">
        <w:rPr>
          <w:rFonts w:ascii="GHEA Grapalat" w:hAnsi="GHEA Grapalat" w:cs="Sylfaen"/>
          <w:szCs w:val="24"/>
          <w:lang w:val="ru-RU"/>
        </w:rPr>
        <w:t>ներկայացնել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Սույն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պարբերության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պահանջի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չպահպանման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բացման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նիստում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մերժվում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ինչպես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գործունեության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կարգով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այնպես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էլ</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առանձին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ներկայացված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հայտերը</w:t>
      </w:r>
      <w:r w:rsidR="000A6B75" w:rsidRPr="00F566BF">
        <w:rPr>
          <w:rFonts w:ascii="GHEA Grapalat" w:hAnsi="GHEA Grapalat" w:cs="Sylfaen"/>
          <w:szCs w:val="24"/>
        </w:rPr>
        <w:t>.</w:t>
      </w:r>
    </w:p>
    <w:p w14:paraId="025B1030" w14:textId="77777777" w:rsidR="000A6B75" w:rsidRDefault="008225FF"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000A6B75" w:rsidRPr="00F566BF">
        <w:rPr>
          <w:rFonts w:ascii="GHEA Grapalat" w:hAnsi="GHEA Grapalat" w:cs="Sylfaen"/>
          <w:szCs w:val="24"/>
        </w:rPr>
        <w:t>) Մ</w:t>
      </w:r>
      <w:r w:rsidR="000A6B75" w:rsidRPr="00F566BF">
        <w:rPr>
          <w:rFonts w:ascii="GHEA Grapalat" w:hAnsi="GHEA Grapalat" w:cs="Sylfaen"/>
          <w:szCs w:val="24"/>
          <w:lang w:val="ru-RU"/>
        </w:rPr>
        <w:t>ասնակիցները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կրում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համատեղ</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համապարտ</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պատասխանատվություն</w:t>
      </w:r>
      <w:r w:rsidR="000A6B75" w:rsidRPr="00F566BF">
        <w:rPr>
          <w:rFonts w:ascii="GHEA Grapalat" w:hAnsi="GHEA Grapalat" w:cs="Sylfaen"/>
          <w:szCs w:val="24"/>
        </w:rPr>
        <w:t>:</w:t>
      </w:r>
      <w:r w:rsidR="000A6B75" w:rsidRPr="00F566BF">
        <w:rPr>
          <w:rFonts w:ascii="GHEA Grapalat" w:hAnsi="GHEA Grapalat" w:cs="Sylfaen"/>
          <w:szCs w:val="24"/>
          <w:lang w:val="hy-AM"/>
        </w:rPr>
        <w:t xml:space="preserve"> </w:t>
      </w:r>
      <w:r w:rsidR="000A6B75" w:rsidRPr="00F566BF">
        <w:rPr>
          <w:rFonts w:ascii="GHEA Grapalat" w:hAnsi="GHEA Grapalat" w:cs="Sylfaen"/>
          <w:szCs w:val="24"/>
        </w:rPr>
        <w:t>Ընդ որում,</w:t>
      </w:r>
      <w:r w:rsidR="000A6B75" w:rsidRPr="00F566BF">
        <w:rPr>
          <w:rFonts w:ascii="GHEA Grapalat" w:hAnsi="GHEA Grapalat" w:cs="Sylfaen"/>
          <w:szCs w:val="24"/>
          <w:lang w:val="hy-AM"/>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կոնսորցիումից</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դուրս</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գալու</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դեպքում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հետ</w:t>
      </w:r>
      <w:r w:rsidR="000A6B75" w:rsidRPr="00F566BF">
        <w:rPr>
          <w:rFonts w:ascii="GHEA Grapalat" w:hAnsi="GHEA Grapalat" w:cs="Sylfaen"/>
          <w:szCs w:val="24"/>
        </w:rPr>
        <w:t xml:space="preserve"> </w:t>
      </w:r>
      <w:r w:rsidR="00AE4008" w:rsidRPr="00F566BF">
        <w:rPr>
          <w:rFonts w:ascii="GHEA Grapalat" w:hAnsi="GHEA Grapalat" w:cs="Sylfaen"/>
          <w:szCs w:val="24"/>
          <w:lang w:val="en-US"/>
        </w:rPr>
        <w:t>պ</w:t>
      </w:r>
      <w:r w:rsidR="000A6B75" w:rsidRPr="00F566BF">
        <w:rPr>
          <w:rFonts w:ascii="GHEA Grapalat" w:hAnsi="GHEA Grapalat" w:cs="Sylfaen"/>
          <w:szCs w:val="24"/>
          <w:lang w:val="ru-RU"/>
        </w:rPr>
        <w:t>ատվիրատուի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կնքած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պայմանագիրը</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միակողմանիորեն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լուծվում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է</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և</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կոնսորցիումի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անդամների</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նկատմամբ</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կիրառվում</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են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պայմանագրով</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նախատեսված</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պատասխանատվության</w:t>
      </w:r>
      <w:r w:rsidR="000A6B75" w:rsidRPr="00F566BF">
        <w:rPr>
          <w:rFonts w:ascii="GHEA Grapalat" w:hAnsi="GHEA Grapalat" w:cs="Sylfaen"/>
          <w:szCs w:val="24"/>
        </w:rPr>
        <w:t xml:space="preserve"> </w:t>
      </w:r>
      <w:r w:rsidR="000A6B75" w:rsidRPr="00F566BF">
        <w:rPr>
          <w:rFonts w:ascii="GHEA Grapalat" w:hAnsi="GHEA Grapalat" w:cs="Sylfaen"/>
          <w:szCs w:val="24"/>
          <w:lang w:val="ru-RU"/>
        </w:rPr>
        <w:t>միջոցները</w:t>
      </w:r>
      <w:r w:rsidR="000A6B75" w:rsidRPr="00F566BF">
        <w:rPr>
          <w:rFonts w:ascii="GHEA Grapalat" w:hAnsi="GHEA Grapalat" w:cs="Sylfaen"/>
          <w:szCs w:val="24"/>
          <w:lang w:val="hy-AM"/>
        </w:rPr>
        <w:t>:</w:t>
      </w:r>
    </w:p>
    <w:p w14:paraId="75E4FF6D" w14:textId="77777777" w:rsidR="00D817E9" w:rsidRDefault="00D817E9" w:rsidP="00EF3662">
      <w:pPr>
        <w:pStyle w:val="BodyTextIndent2"/>
        <w:spacing w:line="240" w:lineRule="auto"/>
        <w:ind w:firstLine="567"/>
        <w:rPr>
          <w:rFonts w:ascii="GHEA Grapalat" w:hAnsi="GHEA Grapalat" w:cs="Sylfaen"/>
          <w:szCs w:val="24"/>
          <w:lang w:val="hy-AM"/>
        </w:rPr>
      </w:pPr>
    </w:p>
    <w:p w14:paraId="2E6FF0FE" w14:textId="77777777" w:rsidR="00D817E9" w:rsidRPr="00F566BF" w:rsidRDefault="00D817E9" w:rsidP="00EF3662">
      <w:pPr>
        <w:pStyle w:val="BodyTextIndent2"/>
        <w:spacing w:line="240" w:lineRule="auto"/>
        <w:ind w:firstLine="567"/>
        <w:rPr>
          <w:rFonts w:ascii="GHEA Grapalat" w:hAnsi="GHEA Grapalat" w:cs="Sylfaen"/>
          <w:szCs w:val="24"/>
          <w:lang w:val="hy-AM"/>
        </w:rPr>
      </w:pPr>
    </w:p>
    <w:p w14:paraId="577C28C3" w14:textId="6C1B1D05"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lastRenderedPageBreak/>
        <w:t>3</w:t>
      </w:r>
      <w:r w:rsidRPr="00271FEB">
        <w:rPr>
          <w:rFonts w:ascii="GHEA Grapalat" w:hAnsi="GHEA Grapalat"/>
          <w:b/>
          <w:sz w:val="20"/>
          <w:lang w:val="af-ZA"/>
        </w:rPr>
        <w:t xml:space="preserve">.  </w:t>
      </w:r>
      <w:r w:rsidRPr="00E61E53">
        <w:rPr>
          <w:rFonts w:ascii="GHEA Grapalat" w:hAnsi="GHEA Grapalat" w:cs="Sylfaen"/>
          <w:b/>
          <w:sz w:val="20"/>
          <w:lang w:val="hy-AM"/>
        </w:rPr>
        <w:t>ՀՐԱՎԵՐԻ</w:t>
      </w:r>
      <w:r w:rsidRPr="00271FEB">
        <w:rPr>
          <w:rFonts w:ascii="GHEA Grapalat" w:hAnsi="GHEA Grapalat" w:cs="Arial"/>
          <w:b/>
          <w:sz w:val="20"/>
          <w:lang w:val="af-ZA"/>
        </w:rPr>
        <w:t xml:space="preserve"> </w:t>
      </w:r>
      <w:r w:rsidRPr="00E61E53">
        <w:rPr>
          <w:rFonts w:ascii="GHEA Grapalat" w:hAnsi="GHEA Grapalat" w:cs="Sylfaen"/>
          <w:b/>
          <w:sz w:val="20"/>
          <w:lang w:val="hy-AM"/>
        </w:rPr>
        <w:t>ՊԱՐԶԱԲԱՆՈՒՄԸ</w:t>
      </w:r>
      <w:r w:rsidRPr="00271FEB">
        <w:rPr>
          <w:rFonts w:ascii="GHEA Grapalat" w:hAnsi="GHEA Grapalat" w:cs="Arial"/>
          <w:b/>
          <w:sz w:val="20"/>
          <w:lang w:val="af-ZA"/>
        </w:rPr>
        <w:t xml:space="preserve"> </w:t>
      </w:r>
      <w:r w:rsidRPr="00E61E53">
        <w:rPr>
          <w:rFonts w:ascii="GHEA Grapalat" w:hAnsi="GHEA Grapalat" w:cs="Arial"/>
          <w:b/>
          <w:sz w:val="20"/>
          <w:lang w:val="hy-AM"/>
        </w:rPr>
        <w:t>ԵՎ</w:t>
      </w:r>
      <w:r w:rsidRPr="00271FEB">
        <w:rPr>
          <w:rFonts w:ascii="GHEA Grapalat" w:hAnsi="GHEA Grapalat" w:cs="Arial"/>
          <w:b/>
          <w:sz w:val="20"/>
          <w:lang w:val="af-ZA"/>
        </w:rPr>
        <w:t xml:space="preserve"> </w:t>
      </w:r>
      <w:r w:rsidRPr="00E61E53">
        <w:rPr>
          <w:rFonts w:ascii="GHEA Grapalat" w:hAnsi="GHEA Grapalat" w:cs="Sylfaen"/>
          <w:b/>
          <w:sz w:val="20"/>
          <w:lang w:val="hy-AM"/>
        </w:rPr>
        <w:t>ՀՐԱՎԵՐՈՒՄ</w:t>
      </w:r>
      <w:r w:rsidRPr="00271FEB">
        <w:rPr>
          <w:rFonts w:ascii="GHEA Grapalat" w:hAnsi="GHEA Grapalat" w:cs="Arial"/>
          <w:b/>
          <w:sz w:val="20"/>
          <w:lang w:val="af-ZA"/>
        </w:rPr>
        <w:t xml:space="preserve"> </w:t>
      </w:r>
      <w:r w:rsidRPr="00E61E53">
        <w:rPr>
          <w:rFonts w:ascii="GHEA Grapalat" w:hAnsi="GHEA Grapalat" w:cs="Sylfaen"/>
          <w:b/>
          <w:sz w:val="20"/>
          <w:lang w:val="hy-AM"/>
        </w:rPr>
        <w:t>ՓՈՓՈԽՈՒԹՅՈՒՆ</w:t>
      </w:r>
      <w:r w:rsidRPr="00271FEB">
        <w:rPr>
          <w:rFonts w:ascii="GHEA Grapalat" w:hAnsi="GHEA Grapalat" w:cs="Arial"/>
          <w:b/>
          <w:sz w:val="20"/>
          <w:lang w:val="af-ZA"/>
        </w:rPr>
        <w:t xml:space="preserve"> </w:t>
      </w:r>
      <w:r w:rsidRPr="00E61E53">
        <w:rPr>
          <w:rFonts w:ascii="GHEA Grapalat" w:hAnsi="GHEA Grapalat" w:cs="Sylfaen"/>
          <w:b/>
          <w:sz w:val="20"/>
          <w:lang w:val="hy-AM"/>
        </w:rPr>
        <w:t>ԿԱՏԱՐԵԼՈՒ</w:t>
      </w:r>
      <w:r w:rsidRPr="00271FEB">
        <w:rPr>
          <w:rFonts w:ascii="GHEA Grapalat" w:hAnsi="GHEA Grapalat" w:cs="Arial"/>
          <w:b/>
          <w:sz w:val="20"/>
          <w:lang w:val="af-ZA"/>
        </w:rPr>
        <w:t xml:space="preserve"> </w:t>
      </w:r>
      <w:r w:rsidRPr="00E61E53">
        <w:rPr>
          <w:rFonts w:ascii="GHEA Grapalat" w:hAnsi="GHEA Grapalat" w:cs="Sylfaen"/>
          <w:b/>
          <w:sz w:val="20"/>
          <w:lang w:val="hy-AM"/>
        </w:rPr>
        <w:t>ԿԱՐԳԸ</w:t>
      </w:r>
      <w:r w:rsidRPr="00271FEB">
        <w:rPr>
          <w:rFonts w:ascii="GHEA Grapalat" w:hAnsi="GHEA Grapalat" w:cs="Arial"/>
          <w:b/>
          <w:sz w:val="20"/>
          <w:lang w:val="af-ZA"/>
        </w:rPr>
        <w:t xml:space="preserve"> </w:t>
      </w:r>
      <w:r w:rsidR="00271FEB" w:rsidRPr="00271FEB">
        <w:rPr>
          <w:rStyle w:val="FootnoteReference"/>
          <w:rFonts w:ascii="GHEA Grapalat" w:hAnsi="GHEA Grapalat" w:cs="Arial"/>
          <w:b/>
          <w:sz w:val="20"/>
          <w:lang w:val="af-ZA"/>
        </w:rPr>
        <w:footnoteReference w:id="1"/>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2BD763A7" w14:textId="77777777" w:rsidR="00EE45C0" w:rsidRDefault="0092445C" w:rsidP="0092445C">
      <w:pPr>
        <w:ind w:firstLine="567"/>
        <w:jc w:val="center"/>
        <w:rPr>
          <w:rFonts w:ascii="GHEA Grapalat" w:hAnsi="GHEA Grapalat"/>
          <w:b/>
          <w:sz w:val="20"/>
          <w:lang w:val="hy-AM"/>
        </w:rPr>
      </w:pPr>
      <w:r>
        <w:rPr>
          <w:rFonts w:ascii="GHEA Grapalat" w:hAnsi="GHEA Grapalat"/>
          <w:b/>
          <w:sz w:val="20"/>
          <w:lang w:val="hy-AM"/>
        </w:rPr>
        <w:br w:type="page"/>
      </w:r>
    </w:p>
    <w:p w14:paraId="63ABC544" w14:textId="77777777" w:rsidR="00362431" w:rsidRDefault="00362431" w:rsidP="0092445C">
      <w:pPr>
        <w:ind w:firstLine="567"/>
        <w:jc w:val="center"/>
        <w:rPr>
          <w:rFonts w:ascii="GHEA Grapalat" w:hAnsi="GHEA Grapalat"/>
          <w:b/>
          <w:sz w:val="20"/>
          <w:lang w:val="hy-AM"/>
        </w:rPr>
      </w:pPr>
    </w:p>
    <w:p w14:paraId="7218BAD9" w14:textId="19FEEBE1" w:rsidR="00096865" w:rsidRPr="00F566BF" w:rsidRDefault="00955A1E" w:rsidP="0092445C">
      <w:pPr>
        <w:ind w:firstLine="567"/>
        <w:jc w:val="center"/>
        <w:rPr>
          <w:rFonts w:ascii="GHEA Grapalat" w:hAnsi="GHEA Grapalat" w:cs="Arial"/>
          <w:b/>
          <w:sz w:val="20"/>
          <w:lang w:val="hy-AM"/>
        </w:rPr>
      </w:pPr>
      <w:r w:rsidRPr="00F566BF">
        <w:rPr>
          <w:rFonts w:ascii="GHEA Grapalat" w:hAnsi="GHEA Grapalat"/>
          <w:b/>
          <w:sz w:val="20"/>
          <w:lang w:val="hy-AM"/>
        </w:rPr>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39C50667" w14:textId="0116C5D4"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0C4E1C75"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7B743B">
        <w:rPr>
          <w:rFonts w:ascii="GHEA Grapalat" w:hAnsi="GHEA Grapalat" w:cs="Sylfaen"/>
          <w:szCs w:val="24"/>
          <w:lang w:val="hy-AM"/>
        </w:rPr>
        <w:t>գնանշման հարցման</w:t>
      </w:r>
      <w:r w:rsidR="008A18AE">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44D0966C" w14:textId="7CF9CCD0" w:rsidR="008B1605" w:rsidRPr="00F566BF" w:rsidRDefault="00096865"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w:t>
      </w:r>
      <w:r w:rsidR="005F1F95" w:rsidRPr="00F566BF">
        <w:rPr>
          <w:rFonts w:ascii="GHEA Grapalat" w:hAnsi="GHEA Grapalat" w:cs="Sylfaen"/>
          <w:szCs w:val="24"/>
          <w:lang w:val="hy-AM"/>
        </w:rPr>
        <w:t xml:space="preserve">համակարգի միջոցով </w:t>
      </w:r>
      <w:r w:rsidRPr="00F566BF">
        <w:rPr>
          <w:rFonts w:ascii="GHEA Grapalat" w:hAnsi="GHEA Grapalat" w:cs="Sylfaen"/>
          <w:szCs w:val="24"/>
          <w:lang w:val="hy-AM"/>
        </w:rPr>
        <w:t xml:space="preserve">ոչ ուշ, քան սույն ընթացակարգի հայտարարությունը և հրավերը </w:t>
      </w:r>
      <w:r w:rsidR="005F1F95" w:rsidRPr="00F566BF">
        <w:rPr>
          <w:rFonts w:ascii="GHEA Grapalat" w:hAnsi="GHEA Grapalat" w:cs="Sylfaen"/>
          <w:szCs w:val="24"/>
          <w:lang w:val="hy-AM"/>
        </w:rPr>
        <w:t xml:space="preserve">համակարգում </w:t>
      </w:r>
      <w:r w:rsidR="00585E16" w:rsidRPr="00F566BF">
        <w:rPr>
          <w:rFonts w:ascii="GHEA Grapalat" w:hAnsi="GHEA Grapalat" w:cs="Sylfaen"/>
          <w:szCs w:val="24"/>
          <w:lang w:val="hy-AM"/>
        </w:rPr>
        <w:t>հ</w:t>
      </w:r>
      <w:r w:rsidRPr="00F566BF">
        <w:rPr>
          <w:rFonts w:ascii="GHEA Grapalat" w:hAnsi="GHEA Grapalat" w:cs="Sylfaen"/>
          <w:szCs w:val="24"/>
          <w:lang w:val="hy-AM"/>
        </w:rPr>
        <w:t xml:space="preserve">րապարակվելու </w:t>
      </w:r>
      <w:r w:rsidR="00E46DBA" w:rsidRPr="00F566BF">
        <w:rPr>
          <w:rFonts w:ascii="GHEA Grapalat" w:hAnsi="GHEA Grapalat" w:cs="Sylfaen"/>
          <w:szCs w:val="24"/>
          <w:lang w:val="hy-AM"/>
        </w:rPr>
        <w:t xml:space="preserve">օրվանից </w:t>
      </w:r>
      <w:r w:rsidRPr="00F566BF">
        <w:rPr>
          <w:rFonts w:ascii="GHEA Grapalat" w:hAnsi="GHEA Grapalat" w:cs="Sylfaen"/>
          <w:szCs w:val="24"/>
          <w:lang w:val="hy-AM"/>
        </w:rPr>
        <w:t xml:space="preserve">հաշված </w:t>
      </w:r>
      <w:r w:rsidR="0028612B" w:rsidRPr="00CF5094">
        <w:rPr>
          <w:rFonts w:ascii="GHEA Grapalat" w:hAnsi="GHEA Grapalat"/>
          <w:b/>
        </w:rPr>
        <w:t xml:space="preserve">մինչև </w:t>
      </w:r>
      <w:r w:rsidR="0028612B">
        <w:rPr>
          <w:rFonts w:ascii="GHEA Grapalat" w:hAnsi="GHEA Grapalat"/>
          <w:b/>
        </w:rPr>
        <w:t xml:space="preserve">2025 թվականի </w:t>
      </w:r>
      <w:r w:rsidR="00335360" w:rsidRPr="00335360">
        <w:rPr>
          <w:rFonts w:ascii="GHEA Grapalat" w:hAnsi="GHEA Grapalat"/>
          <w:b/>
          <w:iCs/>
        </w:rPr>
        <w:t xml:space="preserve">հունիսի </w:t>
      </w:r>
      <w:r w:rsidR="00C558D5">
        <w:rPr>
          <w:rFonts w:ascii="GHEA Grapalat" w:hAnsi="GHEA Grapalat"/>
          <w:b/>
          <w:iCs/>
        </w:rPr>
        <w:t>26</w:t>
      </w:r>
      <w:r w:rsidR="0028612B" w:rsidRPr="00CF5094">
        <w:rPr>
          <w:rFonts w:ascii="GHEA Grapalat" w:hAnsi="GHEA Grapalat"/>
          <w:b/>
          <w:lang w:val="hy-AM"/>
        </w:rPr>
        <w:t xml:space="preserve">-ը, ժամը </w:t>
      </w:r>
      <w:r w:rsidR="00335360">
        <w:rPr>
          <w:rFonts w:ascii="GHEA Grapalat" w:hAnsi="GHEA Grapalat"/>
          <w:b/>
          <w:lang w:val="hy-AM"/>
        </w:rPr>
        <w:t>11:00</w:t>
      </w:r>
      <w:r w:rsidR="0028612B" w:rsidRPr="00CF5094">
        <w:rPr>
          <w:rFonts w:ascii="GHEA Grapalat" w:hAnsi="GHEA Grapalat" w:cs="Sylfaen"/>
          <w:szCs w:val="24"/>
          <w:lang w:val="hy-AM"/>
        </w:rPr>
        <w:t>-ն</w:t>
      </w:r>
      <w:r w:rsidR="004D5671" w:rsidRPr="00F566BF">
        <w:rPr>
          <w:rFonts w:ascii="GHEA Grapalat" w:hAnsi="GHEA Grapalat" w:cs="Sylfaen"/>
          <w:szCs w:val="24"/>
          <w:lang w:val="hy-AM"/>
        </w:rPr>
        <w:t>։</w:t>
      </w:r>
      <w:r w:rsidR="0028612B">
        <w:rPr>
          <w:rFonts w:ascii="GHEA Grapalat" w:hAnsi="GHEA Grapalat" w:cs="Sylfaen"/>
          <w:szCs w:val="24"/>
          <w:lang w:val="hy-AM"/>
        </w:rPr>
        <w:t xml:space="preserve"> </w:t>
      </w:r>
      <w:r w:rsidR="008B1605" w:rsidRPr="00F566BF">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F566BF">
        <w:rPr>
          <w:rFonts w:ascii="GHEA Grapalat" w:hAnsi="GHEA Grapalat" w:cs="Sylfaen"/>
          <w:szCs w:val="24"/>
          <w:lang w:val="hy-AM"/>
        </w:rPr>
        <w:t xml:space="preserve">համակարգի </w:t>
      </w:r>
      <w:r w:rsidR="008B1605" w:rsidRPr="00F566BF">
        <w:rPr>
          <w:rFonts w:ascii="GHEA Grapalat" w:hAnsi="GHEA Grapalat" w:cs="Sylfaen"/>
          <w:szCs w:val="24"/>
          <w:lang w:val="hy-AM"/>
        </w:rPr>
        <w:t>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7CF39A99" w14:textId="534B4D8D" w:rsidR="00C63E1C" w:rsidRPr="00F566BF" w:rsidRDefault="003850A0" w:rsidP="00972668">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C63E1C" w:rsidRPr="00F71502">
        <w:rPr>
          <w:rFonts w:ascii="GHEA Grapalat" w:hAnsi="GHEA Grapalat" w:cs="Sylfaen"/>
          <w:sz w:val="20"/>
          <w:lang w:val="hy-AM"/>
        </w:rPr>
        <w:t>հավաստում՝ ընտրված մասնակից ճանաչվելու դեպքում, սույն հրավեր</w:t>
      </w:r>
      <w:r w:rsidR="00F379F1" w:rsidRPr="00F71502">
        <w:rPr>
          <w:rFonts w:ascii="GHEA Grapalat" w:hAnsi="GHEA Grapalat" w:cs="Sylfaen"/>
          <w:sz w:val="20"/>
          <w:lang w:val="hy-AM"/>
        </w:rPr>
        <w:t>ով</w:t>
      </w:r>
      <w:r w:rsidR="00EA68B2" w:rsidRPr="00F71502">
        <w:rPr>
          <w:rFonts w:ascii="GHEA Grapalat" w:hAnsi="GHEA Grapalat" w:cs="Sylfaen"/>
          <w:sz w:val="20"/>
          <w:lang w:val="hy-AM"/>
        </w:rPr>
        <w:t xml:space="preserve">  </w:t>
      </w:r>
      <w:r w:rsidR="00C63E1C" w:rsidRPr="00F71502">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F71502">
        <w:rPr>
          <w:rFonts w:ascii="GHEA Grapalat" w:hAnsi="GHEA Grapalat" w:cs="Sylfaen"/>
          <w:sz w:val="20"/>
          <w:lang w:val="hy-AM"/>
        </w:rPr>
        <w:t>.</w:t>
      </w:r>
      <w:r w:rsidR="00C63E1C" w:rsidRPr="00F566BF">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00821851"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sidR="00821851">
        <w:rPr>
          <w:rFonts w:ascii="GHEA Grapalat" w:hAnsi="GHEA Grapalat" w:cs="Sylfaen"/>
          <w:sz w:val="20"/>
          <w:lang w:val="hy-AM"/>
        </w:rPr>
        <w:t>։</w:t>
      </w:r>
      <w:r w:rsidR="00F15FB2">
        <w:rPr>
          <w:rStyle w:val="FootnoteReference"/>
          <w:rFonts w:ascii="GHEA Grapalat" w:hAnsi="GHEA Grapalat" w:cs="Sylfaen"/>
          <w:sz w:val="20"/>
          <w:lang w:val="hy-AM"/>
        </w:rPr>
        <w:footnoteReference w:id="2"/>
      </w:r>
    </w:p>
    <w:bookmarkEnd w:id="4"/>
    <w:p w14:paraId="7585A1CE" w14:textId="77777777" w:rsidR="0028612B" w:rsidRDefault="0028612B" w:rsidP="0028612B">
      <w:pPr>
        <w:pStyle w:val="norm"/>
        <w:spacing w:line="240" w:lineRule="auto"/>
        <w:ind w:firstLine="630"/>
        <w:rPr>
          <w:rFonts w:ascii="GHEA Grapalat" w:hAnsi="GHEA Grapalat"/>
          <w:b/>
          <w:bCs/>
          <w:sz w:val="20"/>
          <w:szCs w:val="18"/>
          <w:lang w:val="hy-AM"/>
        </w:rPr>
      </w:pPr>
      <w:r w:rsidRPr="00F566BF">
        <w:rPr>
          <w:rFonts w:ascii="GHEA Grapalat" w:hAnsi="GHEA Grapalat" w:cs="Sylfaen"/>
          <w:sz w:val="20"/>
          <w:szCs w:val="24"/>
          <w:lang w:val="hy-AM" w:eastAsia="en-US"/>
        </w:rPr>
        <w:t xml:space="preserve">2) </w:t>
      </w:r>
      <w:r w:rsidRPr="000E207E">
        <w:rPr>
          <w:rFonts w:ascii="GHEA Grapalat" w:hAnsi="GHEA Grapalat" w:cs="Sylfaen"/>
          <w:b/>
          <w:bCs/>
          <w:sz w:val="20"/>
          <w:szCs w:val="24"/>
          <w:lang w:val="hy-AM" w:eastAsia="en-US"/>
        </w:rPr>
        <w:t xml:space="preserve">իր կողմից հաստատված </w:t>
      </w:r>
      <w:r>
        <w:rPr>
          <w:rFonts w:ascii="GHEA Grapalat" w:hAnsi="GHEA Grapalat" w:cs="Sylfaen"/>
          <w:b/>
          <w:bCs/>
          <w:sz w:val="20"/>
          <w:szCs w:val="24"/>
          <w:lang w:val="hy-AM" w:eastAsia="en-US"/>
        </w:rPr>
        <w:t>գնային առաջարկը</w:t>
      </w:r>
      <w:r w:rsidRPr="000E207E">
        <w:rPr>
          <w:rFonts w:ascii="GHEA Grapalat" w:hAnsi="GHEA Grapalat" w:cs="GHEA Grapalat"/>
          <w:b/>
          <w:bCs/>
          <w:color w:val="000000"/>
          <w:sz w:val="20"/>
          <w:lang w:val="hy-AM"/>
        </w:rPr>
        <w:t xml:space="preserve">՝ </w:t>
      </w:r>
      <w:r w:rsidRPr="000E207E">
        <w:rPr>
          <w:rFonts w:ascii="GHEA Grapalat" w:hAnsi="GHEA Grapalat"/>
          <w:b/>
          <w:bCs/>
          <w:sz w:val="20"/>
          <w:szCs w:val="18"/>
          <w:lang w:val="hy-AM"/>
        </w:rPr>
        <w:t>տոկոսային արտահայտությամբ</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8A18AE">
      <w:pPr>
        <w:pStyle w:val="norm"/>
        <w:numPr>
          <w:ilvl w:val="0"/>
          <w:numId w:val="18"/>
        </w:numPr>
        <w:spacing w:line="240" w:lineRule="auto"/>
        <w:ind w:left="0"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8A18AE">
      <w:pPr>
        <w:pStyle w:val="norm"/>
        <w:numPr>
          <w:ilvl w:val="0"/>
          <w:numId w:val="18"/>
        </w:numPr>
        <w:spacing w:line="240" w:lineRule="auto"/>
        <w:ind w:left="0"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51C0953E" w14:textId="77777777" w:rsidR="00F93C26" w:rsidRDefault="00F93C26" w:rsidP="00EF3662">
      <w:pPr>
        <w:jc w:val="center"/>
        <w:rPr>
          <w:rFonts w:ascii="GHEA Grapalat" w:hAnsi="GHEA Grapalat"/>
          <w:b/>
          <w:sz w:val="20"/>
          <w:lang w:val="hy-AM"/>
        </w:rPr>
      </w:pPr>
    </w:p>
    <w:p w14:paraId="642A4789" w14:textId="5A307EAC"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56A69476" w14:textId="77777777" w:rsidR="0028612B" w:rsidRPr="00F566BF" w:rsidRDefault="00C8055A" w:rsidP="0028612B">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28612B" w:rsidRPr="009F21B2">
        <w:rPr>
          <w:rFonts w:ascii="GHEA Grapalat" w:hAnsi="GHEA Grapalat" w:cs="Sylfaen"/>
          <w:sz w:val="20"/>
          <w:lang w:val="hy-AM"/>
        </w:rPr>
        <w:t>Առաջարկվող</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գնի</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հաշվարկը</w:t>
      </w:r>
      <w:r w:rsidR="0028612B">
        <w:rPr>
          <w:rFonts w:ascii="GHEA Grapalat" w:hAnsi="GHEA Grapalat" w:cs="Sylfaen"/>
          <w:sz w:val="20"/>
          <w:lang w:val="hy-AM"/>
        </w:rPr>
        <w:t xml:space="preserve"> </w:t>
      </w:r>
      <w:r w:rsidR="0028612B" w:rsidRPr="009450C9">
        <w:rPr>
          <w:rFonts w:ascii="GHEA Grapalat" w:hAnsi="GHEA Grapalat"/>
          <w:b/>
          <w:sz w:val="20"/>
          <w:szCs w:val="20"/>
          <w:lang w:val="hy-AM"/>
        </w:rPr>
        <w:t>տոկոսային արտահայտությամբ</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պետք</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է</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ներկայացվի</w:t>
      </w:r>
      <w:r w:rsidR="0028612B" w:rsidRPr="00F566BF">
        <w:rPr>
          <w:rFonts w:ascii="GHEA Grapalat" w:hAnsi="GHEA Grapalat" w:cs="Sylfaen"/>
          <w:sz w:val="20"/>
          <w:lang w:val="es-ES"/>
        </w:rPr>
        <w:t xml:space="preserve"> </w:t>
      </w:r>
      <w:r w:rsidR="0028612B" w:rsidRPr="009F21B2">
        <w:rPr>
          <w:rFonts w:ascii="GHEA Grapalat" w:hAnsi="GHEA Grapalat" w:cs="Sylfaen"/>
          <w:sz w:val="20"/>
          <w:lang w:val="hy-AM"/>
        </w:rPr>
        <w:t>հայտով</w:t>
      </w:r>
      <w:r w:rsidR="0028612B" w:rsidRPr="00F566BF">
        <w:rPr>
          <w:rFonts w:ascii="GHEA Grapalat" w:hAnsi="GHEA Grapalat"/>
          <w:sz w:val="20"/>
          <w:lang w:val="es-ES"/>
        </w:rPr>
        <w:t xml:space="preserve"> </w:t>
      </w:r>
      <w:proofErr w:type="spellStart"/>
      <w:r w:rsidR="0028612B" w:rsidRPr="00F566BF">
        <w:rPr>
          <w:rFonts w:ascii="GHEA Grapalat" w:hAnsi="GHEA Grapalat"/>
          <w:sz w:val="20"/>
          <w:lang w:val="es-ES"/>
        </w:rPr>
        <w:t>համակարգի</w:t>
      </w:r>
      <w:proofErr w:type="spellEnd"/>
      <w:r w:rsidR="0028612B" w:rsidRPr="00F566BF">
        <w:rPr>
          <w:rFonts w:ascii="GHEA Grapalat" w:hAnsi="GHEA Grapalat"/>
          <w:sz w:val="20"/>
          <w:lang w:val="es-ES"/>
        </w:rPr>
        <w:t xml:space="preserve"> </w:t>
      </w:r>
      <w:proofErr w:type="spellStart"/>
      <w:r w:rsidR="0028612B" w:rsidRPr="00F566BF">
        <w:rPr>
          <w:rFonts w:ascii="GHEA Grapalat" w:hAnsi="GHEA Grapalat"/>
          <w:sz w:val="20"/>
          <w:lang w:val="es-ES"/>
        </w:rPr>
        <w:t>միջոցով</w:t>
      </w:r>
      <w:proofErr w:type="spellEnd"/>
      <w:r w:rsidR="0028612B" w:rsidRPr="00F566BF">
        <w:rPr>
          <w:rFonts w:ascii="GHEA Grapalat" w:hAnsi="GHEA Grapalat"/>
          <w:sz w:val="20"/>
          <w:lang w:val="es-ES"/>
        </w:rPr>
        <w:t>:</w:t>
      </w:r>
    </w:p>
    <w:p w14:paraId="72982260" w14:textId="77777777" w:rsidR="00B817FA" w:rsidRPr="00F566BF" w:rsidRDefault="0028612B" w:rsidP="00B817FA">
      <w:pPr>
        <w:ind w:right="309"/>
        <w:jc w:val="both"/>
        <w:rPr>
          <w:rFonts w:ascii="GHEA Grapalat" w:hAnsi="GHEA Grapalat" w:cs="Sylfaen"/>
          <w:sz w:val="20"/>
          <w:lang w:val="es-ES"/>
        </w:rPr>
      </w:pPr>
      <w:r>
        <w:rPr>
          <w:rFonts w:ascii="GHEA Grapalat" w:hAnsi="GHEA Grapalat"/>
          <w:sz w:val="20"/>
          <w:lang w:val="hy-AM"/>
        </w:rPr>
        <w:t xml:space="preserve">         </w:t>
      </w:r>
      <w:r w:rsidRPr="00F566BF">
        <w:rPr>
          <w:rFonts w:ascii="GHEA Grapalat" w:hAnsi="GHEA Grapalat"/>
          <w:sz w:val="20"/>
          <w:lang w:val="es-ES"/>
        </w:rPr>
        <w:t>5.</w:t>
      </w:r>
      <w:r w:rsidRPr="00F566BF">
        <w:rPr>
          <w:rFonts w:ascii="GHEA Grapalat" w:hAnsi="GHEA Grapalat"/>
          <w:sz w:val="20"/>
          <w:lang w:val="hy-AM"/>
        </w:rPr>
        <w:t>2</w:t>
      </w:r>
      <w:r w:rsidRPr="00F566BF">
        <w:rPr>
          <w:rFonts w:ascii="GHEA Grapalat" w:hAnsi="GHEA Grapalat" w:cs="Sylfaen"/>
          <w:sz w:val="20"/>
          <w:lang w:val="es-ES"/>
        </w:rPr>
        <w:t xml:space="preserve"> </w:t>
      </w:r>
      <w:r w:rsidRPr="00CB6DA8">
        <w:rPr>
          <w:rFonts w:ascii="GHEA Grapalat" w:hAnsi="GHEA Grapalat" w:cs="Sylfaen"/>
          <w:sz w:val="20"/>
          <w:lang w:val="hy-AM"/>
        </w:rPr>
        <w:t>Մ</w:t>
      </w:r>
      <w:r w:rsidRPr="00F566BF">
        <w:rPr>
          <w:rFonts w:ascii="GHEA Grapalat" w:hAnsi="GHEA Grapalat" w:cs="Sylfaen"/>
          <w:sz w:val="20"/>
          <w:lang w:val="hy-AM"/>
        </w:rPr>
        <w:t xml:space="preserve">ասնակիցը գնային առաջարկը ներկայացնում է </w:t>
      </w:r>
      <w:r w:rsidRPr="009450C9">
        <w:rPr>
          <w:rFonts w:ascii="GHEA Grapalat" w:hAnsi="GHEA Grapalat"/>
          <w:b/>
          <w:sz w:val="20"/>
          <w:szCs w:val="20"/>
          <w:lang w:val="hy-AM"/>
        </w:rPr>
        <w:t xml:space="preserve">տոկոսային արտահայտությամբ </w:t>
      </w:r>
      <w:r w:rsidRPr="009450C9">
        <w:rPr>
          <w:rFonts w:ascii="GHEA Grapalat" w:hAnsi="GHEA Grapalat"/>
          <w:b/>
          <w:sz w:val="20"/>
          <w:szCs w:val="20"/>
          <w:lang w:val="es-ES"/>
        </w:rPr>
        <w:t>(</w:t>
      </w:r>
      <w:r w:rsidRPr="009450C9">
        <w:rPr>
          <w:rFonts w:ascii="GHEA Grapalat" w:hAnsi="GHEA Grapalat"/>
          <w:b/>
          <w:sz w:val="20"/>
          <w:szCs w:val="20"/>
          <w:lang w:val="hy-AM"/>
        </w:rPr>
        <w:t>Համաձայն հավելված 2</w:t>
      </w:r>
      <w:r w:rsidRPr="009450C9">
        <w:rPr>
          <w:rFonts w:ascii="GHEA Grapalat" w:hAnsi="GHEA Grapalat"/>
          <w:b/>
          <w:sz w:val="20"/>
          <w:szCs w:val="20"/>
          <w:lang w:val="es-ES"/>
        </w:rPr>
        <w:t>)</w:t>
      </w:r>
      <w:r w:rsidRPr="009450C9">
        <w:rPr>
          <w:rFonts w:ascii="GHEA Grapalat" w:hAnsi="GHEA Grapalat" w:cs="Sylfaen"/>
          <w:sz w:val="20"/>
          <w:szCs w:val="20"/>
          <w:lang w:val="hy-AM"/>
        </w:rPr>
        <w:t>:</w:t>
      </w:r>
      <w:r>
        <w:rPr>
          <w:rFonts w:ascii="GHEA Grapalat" w:hAnsi="GHEA Grapalat" w:cs="Sylfaen"/>
          <w:sz w:val="20"/>
          <w:lang w:val="hy-AM"/>
        </w:rPr>
        <w:t xml:space="preserve"> </w:t>
      </w:r>
      <w:r w:rsidR="005855C3" w:rsidRPr="00E61E53">
        <w:rPr>
          <w:rFonts w:ascii="GHEA Grapalat" w:hAnsi="GHEA Grapalat" w:cs="Sylfaen"/>
          <w:sz w:val="20"/>
          <w:lang w:val="hy-AM"/>
        </w:rPr>
        <w:t>Ա</w:t>
      </w:r>
      <w:r w:rsidR="005855C3" w:rsidRPr="00F566BF">
        <w:rPr>
          <w:rFonts w:ascii="GHEA Grapalat" w:hAnsi="GHEA Grapalat" w:cs="Sylfaen"/>
          <w:sz w:val="20"/>
          <w:lang w:val="hy-AM"/>
        </w:rPr>
        <w:t xml:space="preserve">րժեքի </w:t>
      </w:r>
      <w:r w:rsidR="00A45946" w:rsidRPr="00F566BF">
        <w:rPr>
          <w:rFonts w:ascii="GHEA Grapalat" w:hAnsi="GHEA Grapalat" w:cs="Sylfaen"/>
          <w:sz w:val="20"/>
          <w:lang w:val="hy-AM"/>
        </w:rPr>
        <w:t xml:space="preserve">բաղադրիչների հաշվարկ` բացվածք կամ այլ մանրամասներ չեն պահանջվում և </w:t>
      </w:r>
      <w:r w:rsidR="00A45946" w:rsidRPr="00F566BF">
        <w:rPr>
          <w:rFonts w:ascii="GHEA Grapalat" w:hAnsi="GHEA Grapalat" w:cs="Sylfaen"/>
          <w:sz w:val="20"/>
          <w:lang w:val="hy-AM"/>
        </w:rPr>
        <w:lastRenderedPageBreak/>
        <w:t xml:space="preserve">ներկայացվում: </w:t>
      </w:r>
      <w:r w:rsidR="00B817FA" w:rsidRPr="00F566BF">
        <w:rPr>
          <w:rFonts w:ascii="GHEA Grapalat" w:hAnsi="GHEA Grapalat" w:cs="Sylfaen"/>
          <w:sz w:val="20"/>
          <w:lang w:val="hy-AM"/>
        </w:rPr>
        <w:t xml:space="preserve">Եթե </w:t>
      </w:r>
      <w:r w:rsidR="00B817FA" w:rsidRPr="00BA64B8">
        <w:rPr>
          <w:rFonts w:ascii="GHEA Grapalat" w:hAnsi="GHEA Grapalat" w:cs="Sylfaen"/>
          <w:sz w:val="20"/>
          <w:lang w:val="hy-AM"/>
        </w:rPr>
        <w:t>մ</w:t>
      </w:r>
      <w:r w:rsidR="00B817FA" w:rsidRPr="00F566BF">
        <w:rPr>
          <w:rFonts w:ascii="GHEA Grapalat" w:hAnsi="GHEA Grapalat" w:cs="Sylfaen"/>
          <w:sz w:val="20"/>
          <w:lang w:val="hy-AM"/>
        </w:rPr>
        <w:t>ասնակիցը տվյալ գործարքի գծով Հայաստանի Հանրապետության պետական բյուջե պետք է վճարի ավելացված արժեքի հարկ, ապա</w:t>
      </w:r>
      <w:r w:rsidR="00B817FA" w:rsidRPr="00F566BF">
        <w:rPr>
          <w:rFonts w:ascii="GHEA Grapalat" w:hAnsi="GHEA Grapalat" w:cs="Sylfaen"/>
          <w:sz w:val="20"/>
          <w:lang w:val="es-ES"/>
        </w:rPr>
        <w:t xml:space="preserve"> </w:t>
      </w:r>
      <w:r w:rsidR="00B817FA" w:rsidRPr="009450C9">
        <w:rPr>
          <w:rFonts w:ascii="GHEA Grapalat" w:hAnsi="GHEA Grapalat"/>
          <w:b/>
          <w:bCs/>
          <w:sz w:val="20"/>
          <w:szCs w:val="20"/>
          <w:lang w:val="hy-AM"/>
        </w:rPr>
        <w:t xml:space="preserve">մասնակիցը գնային առաջարկը պետք է ներկայացնի սույն հրավերի հավելված </w:t>
      </w:r>
      <w:r w:rsidR="00B817FA">
        <w:rPr>
          <w:rFonts w:ascii="GHEA Grapalat" w:hAnsi="GHEA Grapalat"/>
          <w:b/>
          <w:bCs/>
          <w:sz w:val="20"/>
          <w:szCs w:val="20"/>
          <w:lang w:val="hy-AM"/>
        </w:rPr>
        <w:t>2</w:t>
      </w:r>
      <w:r w:rsidR="00B817FA" w:rsidRPr="009450C9">
        <w:rPr>
          <w:rFonts w:ascii="GHEA Grapalat" w:hAnsi="GHEA Grapalat"/>
          <w:b/>
          <w:bCs/>
          <w:sz w:val="20"/>
          <w:szCs w:val="20"/>
          <w:lang w:val="hy-AM"/>
        </w:rPr>
        <w:t>-ում սահմանված օրինակելի ձևաչափի համաձայն:</w:t>
      </w:r>
      <w:r w:rsidR="00B817FA" w:rsidRPr="00F566BF">
        <w:rPr>
          <w:rFonts w:ascii="GHEA Grapalat" w:hAnsi="GHEA Grapalat" w:cs="Sylfaen"/>
          <w:sz w:val="20"/>
          <w:lang w:val="es-ES"/>
        </w:rPr>
        <w:t xml:space="preserve"> </w:t>
      </w:r>
      <w:proofErr w:type="spellStart"/>
      <w:r w:rsidR="00B817FA" w:rsidRPr="00F566BF">
        <w:rPr>
          <w:rFonts w:ascii="GHEA Grapalat" w:hAnsi="GHEA Grapalat" w:cs="Sylfaen"/>
          <w:sz w:val="20"/>
          <w:lang w:val="es-ES"/>
        </w:rPr>
        <w:t>Ընդ</w:t>
      </w:r>
      <w:proofErr w:type="spellEnd"/>
      <w:r w:rsidR="00B817FA" w:rsidRPr="00F566BF">
        <w:rPr>
          <w:rFonts w:ascii="GHEA Grapalat" w:hAnsi="GHEA Grapalat" w:cs="Sylfaen"/>
          <w:sz w:val="20"/>
          <w:lang w:val="es-ES"/>
        </w:rPr>
        <w:t xml:space="preserve"> </w:t>
      </w:r>
      <w:proofErr w:type="spellStart"/>
      <w:r w:rsidR="00B817FA" w:rsidRPr="00F566BF">
        <w:rPr>
          <w:rFonts w:ascii="GHEA Grapalat" w:hAnsi="GHEA Grapalat" w:cs="Sylfaen"/>
          <w:sz w:val="20"/>
          <w:lang w:val="es-ES"/>
        </w:rPr>
        <w:t>որում</w:t>
      </w:r>
      <w:proofErr w:type="spellEnd"/>
      <w:r w:rsidR="00B817FA" w:rsidRPr="00F566BF">
        <w:rPr>
          <w:rFonts w:ascii="GHEA Grapalat" w:hAnsi="GHEA Grapalat" w:cs="Sylfaen"/>
          <w:sz w:val="20"/>
          <w:lang w:val="es-ES"/>
        </w:rPr>
        <w:t>՝</w:t>
      </w:r>
    </w:p>
    <w:p w14:paraId="516BB549" w14:textId="77777777" w:rsidR="00B817FA" w:rsidRDefault="00B817FA" w:rsidP="00B817FA">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2C168777" w14:textId="77777777" w:rsidR="00B817FA" w:rsidRPr="00EE6E36" w:rsidRDefault="00B817FA" w:rsidP="00B817FA">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բ. </w:t>
      </w:r>
      <w:r>
        <w:rPr>
          <w:rFonts w:ascii="GHEA Grapalat" w:hAnsi="GHEA Grapalat" w:cs="Sylfaen"/>
          <w:b/>
          <w:bCs/>
          <w:sz w:val="20"/>
          <w:szCs w:val="24"/>
          <w:lang w:val="hy-AM" w:eastAsia="en-US"/>
        </w:rPr>
        <w:t>Ծառայությունների մատուցման</w:t>
      </w:r>
      <w:r w:rsidRPr="00EE6E36">
        <w:rPr>
          <w:rFonts w:ascii="GHEA Grapalat" w:hAnsi="GHEA Grapalat" w:cs="Sylfaen"/>
          <w:b/>
          <w:bCs/>
          <w:sz w:val="20"/>
          <w:szCs w:val="24"/>
          <w:lang w:val="hy-AM" w:eastAsia="en-US"/>
        </w:rPr>
        <w:t xml:space="preserve">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7757A0D1" w14:textId="77777777" w:rsidR="00B817FA" w:rsidRPr="005E00F2" w:rsidRDefault="00B817FA" w:rsidP="00B817FA">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ՄԳ-ն ընտրված մասնակցի առաջարկած գինն </w:t>
      </w:r>
      <w:r w:rsidRPr="005E00F2">
        <w:rPr>
          <w:rFonts w:ascii="GHEA Grapalat" w:hAnsi="GHEA Grapalat" w:cs="Sylfaen"/>
          <w:b/>
          <w:bCs/>
          <w:sz w:val="20"/>
          <w:szCs w:val="24"/>
          <w:lang w:val="hy-AM" w:eastAsia="en-US"/>
        </w:rPr>
        <w:t xml:space="preserve">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77C161CA" w14:textId="77777777" w:rsidR="00B817FA" w:rsidRPr="00EE6E36" w:rsidRDefault="00B817FA" w:rsidP="00B817FA">
      <w:pPr>
        <w:pStyle w:val="norm"/>
        <w:spacing w:line="240" w:lineRule="auto"/>
        <w:ind w:firstLine="567"/>
        <w:rPr>
          <w:rFonts w:ascii="GHEA Grapalat" w:hAnsi="GHEA Grapalat" w:cs="Sylfaen"/>
          <w:b/>
          <w:bCs/>
          <w:sz w:val="20"/>
          <w:szCs w:val="24"/>
          <w:lang w:val="hy-AM" w:eastAsia="en-US"/>
        </w:rPr>
      </w:pPr>
      <w:r w:rsidRPr="005E00F2">
        <w:rPr>
          <w:rFonts w:ascii="GHEA Grapalat" w:hAnsi="GHEA Grapalat" w:cs="Sylfaen"/>
          <w:b/>
          <w:bCs/>
          <w:sz w:val="20"/>
          <w:szCs w:val="24"/>
          <w:lang w:val="hy-AM" w:eastAsia="en-US"/>
        </w:rPr>
        <w:t xml:space="preserve">ՆԳ-ն սույն հրավերով հրապարակված </w:t>
      </w:r>
      <w:r>
        <w:rPr>
          <w:rFonts w:ascii="GHEA Grapalat" w:hAnsi="GHEA Grapalat" w:cs="Sylfaen"/>
          <w:b/>
          <w:bCs/>
          <w:sz w:val="20"/>
          <w:szCs w:val="24"/>
          <w:lang w:val="hy-AM" w:eastAsia="en-US"/>
        </w:rPr>
        <w:t>ծառայությունների մատուցման</w:t>
      </w:r>
      <w:r w:rsidRPr="005E00F2">
        <w:rPr>
          <w:rFonts w:ascii="GHEA Grapalat" w:hAnsi="GHEA Grapalat" w:cs="Sylfaen"/>
          <w:b/>
          <w:bCs/>
          <w:sz w:val="20"/>
          <w:szCs w:val="24"/>
          <w:lang w:val="hy-AM" w:eastAsia="en-US"/>
        </w:rPr>
        <w:t xml:space="preserve"> նախահաշվային գինն է </w:t>
      </w:r>
      <w:r w:rsidRPr="005E00F2">
        <w:rPr>
          <w:rFonts w:ascii="GHEA Grapalat" w:hAnsi="GHEA Grapalat" w:cs="GHEA Grapalat"/>
          <w:b/>
          <w:bCs/>
          <w:color w:val="000000"/>
          <w:sz w:val="20"/>
          <w:lang w:val="hy-AM"/>
        </w:rPr>
        <w:t>տոկոսային արտահայտությամբ</w:t>
      </w:r>
      <w:r w:rsidRPr="005E00F2">
        <w:rPr>
          <w:rFonts w:ascii="GHEA Grapalat" w:hAnsi="GHEA Grapalat" w:cs="Sylfaen"/>
          <w:b/>
          <w:bCs/>
          <w:sz w:val="20"/>
          <w:szCs w:val="24"/>
          <w:lang w:val="hy-AM" w:eastAsia="en-US"/>
        </w:rPr>
        <w:t>.</w:t>
      </w:r>
    </w:p>
    <w:p w14:paraId="50D189ED" w14:textId="77777777" w:rsidR="00B817FA" w:rsidRPr="00EE6E36" w:rsidRDefault="00B817FA" w:rsidP="00B817FA">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ԿԾ-ն տվյալ կատարողական ակտով ներկայացված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ծավալն է՝ գումարային արտահայտությամբ.</w:t>
      </w:r>
    </w:p>
    <w:p w14:paraId="11A53991" w14:textId="77777777" w:rsidR="00B817FA" w:rsidRDefault="00B817FA" w:rsidP="00B817FA">
      <w:pPr>
        <w:pStyle w:val="norm"/>
        <w:spacing w:line="240" w:lineRule="auto"/>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 xml:space="preserve">ՎԳ –ն ծավալաթերթ-նախահաշվով սահմանված </w:t>
      </w:r>
      <w:r>
        <w:rPr>
          <w:rFonts w:ascii="GHEA Grapalat" w:hAnsi="GHEA Grapalat" w:cs="Sylfaen"/>
          <w:b/>
          <w:bCs/>
          <w:sz w:val="20"/>
          <w:szCs w:val="24"/>
          <w:lang w:val="hy-AM" w:eastAsia="en-US"/>
        </w:rPr>
        <w:t>ծառայությունների</w:t>
      </w:r>
      <w:r w:rsidRPr="00EE6E36">
        <w:rPr>
          <w:rFonts w:ascii="GHEA Grapalat" w:hAnsi="GHEA Grapalat" w:cs="Sylfaen"/>
          <w:b/>
          <w:bCs/>
          <w:sz w:val="20"/>
          <w:szCs w:val="24"/>
          <w:lang w:val="hy-AM" w:eastAsia="en-US"/>
        </w:rPr>
        <w:t xml:space="preserve"> դիմաց վճարվող գումարն է:</w:t>
      </w:r>
    </w:p>
    <w:p w14:paraId="0A9E3BCE" w14:textId="77777777" w:rsidR="00B817FA" w:rsidRPr="00F566BF" w:rsidRDefault="00B817FA" w:rsidP="00B817FA">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Pr="00F566BF">
        <w:rPr>
          <w:rFonts w:ascii="GHEA Grapalat" w:hAnsi="GHEA Grapalat" w:cs="Sylfaen"/>
          <w:sz w:val="20"/>
          <w:szCs w:val="24"/>
          <w:lang w:val="hy-AM" w:eastAsia="en-US"/>
        </w:rPr>
        <w:t>ասնակ</w:t>
      </w:r>
      <w:r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7369164A" w14:textId="77777777" w:rsidR="00B817FA" w:rsidRPr="00F566BF" w:rsidRDefault="00B817FA" w:rsidP="00B817F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32B67A78" w14:textId="77777777" w:rsidR="00B817FA" w:rsidRPr="00F566BF" w:rsidRDefault="00B817FA" w:rsidP="00B817FA">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Pr="00F566BF">
        <w:rPr>
          <w:rFonts w:ascii="GHEA Grapalat" w:hAnsi="GHEA Grapalat"/>
          <w:sz w:val="20"/>
          <w:lang w:val="hy-AM"/>
        </w:rPr>
        <w:t>3</w:t>
      </w:r>
      <w:r w:rsidRPr="00F566BF">
        <w:rPr>
          <w:rFonts w:ascii="GHEA Grapalat" w:hAnsi="GHEA Grapalat"/>
          <w:sz w:val="20"/>
          <w:lang w:val="es-ES"/>
        </w:rPr>
        <w:t xml:space="preserve"> </w:t>
      </w:r>
      <w:proofErr w:type="spellStart"/>
      <w:r w:rsidRPr="00F566BF">
        <w:rPr>
          <w:rFonts w:ascii="GHEA Grapalat" w:hAnsi="GHEA Grapalat"/>
          <w:sz w:val="20"/>
          <w:lang w:val="es-ES"/>
        </w:rPr>
        <w:t>Եթե</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կնքվելիք</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պայմանագրի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գինը</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կայուն</w:t>
      </w:r>
      <w:proofErr w:type="spellEnd"/>
      <w:r w:rsidRPr="00F566BF">
        <w:rPr>
          <w:rFonts w:ascii="GHEA Grapalat" w:hAnsi="GHEA Grapalat"/>
          <w:sz w:val="20"/>
          <w:lang w:val="es-ES"/>
        </w:rPr>
        <w:t xml:space="preserve"> է, </w:t>
      </w:r>
      <w:proofErr w:type="spellStart"/>
      <w:r w:rsidRPr="00F566BF">
        <w:rPr>
          <w:rFonts w:ascii="GHEA Grapalat" w:hAnsi="GHEA Grapalat"/>
          <w:sz w:val="20"/>
          <w:lang w:val="es-ES"/>
        </w:rPr>
        <w:t>ապա</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գնային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առաջարկը</w:t>
      </w:r>
      <w:proofErr w:type="spellEnd"/>
      <w:r>
        <w:rPr>
          <w:rFonts w:ascii="GHEA Grapalat" w:hAnsi="GHEA Grapalat"/>
          <w:sz w:val="20"/>
          <w:lang w:val="hy-AM"/>
        </w:rPr>
        <w:t xml:space="preserve"> </w:t>
      </w:r>
      <w:r w:rsidRPr="009450C9">
        <w:rPr>
          <w:rFonts w:ascii="GHEA Grapalat" w:hAnsi="GHEA Grapalat"/>
          <w:b/>
          <w:sz w:val="20"/>
          <w:szCs w:val="18"/>
          <w:lang w:val="hy-AM"/>
        </w:rPr>
        <w:t>տոկոսային արտահայտությամբ</w:t>
      </w:r>
      <w:r w:rsidRPr="009450C9">
        <w:rPr>
          <w:rFonts w:ascii="GHEA Grapalat" w:hAnsi="GHEA Grapalat"/>
          <w:sz w:val="18"/>
          <w:szCs w:val="18"/>
          <w:lang w:val="es-ES"/>
        </w:rPr>
        <w:t xml:space="preserve"> </w:t>
      </w:r>
      <w:r w:rsidRPr="009450C9">
        <w:rPr>
          <w:rFonts w:ascii="GHEA Grapalat" w:hAnsi="GHEA Grapalat"/>
          <w:b/>
          <w:sz w:val="20"/>
          <w:lang w:val="es-ES"/>
        </w:rPr>
        <w:t>(</w:t>
      </w:r>
      <w:r w:rsidRPr="009450C9">
        <w:rPr>
          <w:rFonts w:ascii="GHEA Grapalat" w:hAnsi="GHEA Grapalat"/>
          <w:b/>
          <w:sz w:val="20"/>
          <w:lang w:val="hy-AM"/>
        </w:rPr>
        <w:t xml:space="preserve">Համաձայն հավելված </w:t>
      </w:r>
      <w:r>
        <w:rPr>
          <w:rFonts w:ascii="GHEA Grapalat" w:hAnsi="GHEA Grapalat"/>
          <w:b/>
          <w:sz w:val="20"/>
          <w:lang w:val="hy-AM"/>
        </w:rPr>
        <w:t>2</w:t>
      </w:r>
      <w:r w:rsidRPr="009450C9">
        <w:rPr>
          <w:rFonts w:ascii="GHEA Grapalat" w:hAnsi="GHEA Grapalat"/>
          <w:b/>
          <w:sz w:val="20"/>
          <w:lang w:val="es-ES"/>
        </w:rPr>
        <w:t>)</w:t>
      </w:r>
      <w:r w:rsidRPr="00F566BF">
        <w:rPr>
          <w:rFonts w:ascii="GHEA Grapalat" w:hAnsi="GHEA Grapalat"/>
          <w:sz w:val="20"/>
          <w:lang w:val="es-ES"/>
        </w:rPr>
        <w:t xml:space="preserve"> </w:t>
      </w:r>
      <w:proofErr w:type="spellStart"/>
      <w:r w:rsidRPr="00F566BF">
        <w:rPr>
          <w:rFonts w:ascii="GHEA Grapalat" w:hAnsi="GHEA Grapalat"/>
          <w:sz w:val="20"/>
          <w:lang w:val="es-ES"/>
        </w:rPr>
        <w:t>ներկայացվում</w:t>
      </w:r>
      <w:proofErr w:type="spellEnd"/>
      <w:r w:rsidRPr="00F566BF">
        <w:rPr>
          <w:rFonts w:ascii="GHEA Grapalat" w:hAnsi="GHEA Grapalat"/>
          <w:sz w:val="20"/>
          <w:lang w:val="es-ES"/>
        </w:rPr>
        <w:t xml:space="preserve"> է </w:t>
      </w:r>
      <w:proofErr w:type="spellStart"/>
      <w:r w:rsidRPr="00F566BF">
        <w:rPr>
          <w:rFonts w:ascii="GHEA Grapalat" w:hAnsi="GHEA Grapalat"/>
          <w:sz w:val="20"/>
          <w:lang w:val="es-ES"/>
        </w:rPr>
        <w:t>մեկ</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թվով</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պայմանագրի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կատարման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համար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առաջարկվող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ընդհանուր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գնով</w:t>
      </w:r>
      <w:proofErr w:type="spellEnd"/>
      <w:r w:rsidRPr="00F566BF">
        <w:rPr>
          <w:rFonts w:ascii="GHEA Grapalat" w:hAnsi="GHEA Grapalat"/>
          <w:sz w:val="20"/>
          <w:lang w:val="es-ES"/>
        </w:rPr>
        <w:t xml:space="preserve"> և </w:t>
      </w:r>
      <w:proofErr w:type="spellStart"/>
      <w:r w:rsidRPr="00F566BF">
        <w:rPr>
          <w:rFonts w:ascii="GHEA Grapalat" w:hAnsi="GHEA Grapalat"/>
          <w:sz w:val="20"/>
          <w:lang w:val="es-ES"/>
        </w:rPr>
        <w:t>համակարգում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պարտադիր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լրացվում</w:t>
      </w:r>
      <w:proofErr w:type="spellEnd"/>
      <w:r w:rsidRPr="00F566BF">
        <w:rPr>
          <w:rFonts w:ascii="GHEA Grapalat" w:hAnsi="GHEA Grapalat"/>
          <w:sz w:val="20"/>
          <w:lang w:val="es-ES"/>
        </w:rPr>
        <w:t xml:space="preserve"> է </w:t>
      </w:r>
      <w:r w:rsidRPr="00F566BF">
        <w:rPr>
          <w:rFonts w:ascii="GHEA Grapalat" w:hAnsi="GHEA Grapalat"/>
          <w:sz w:val="20"/>
          <w:lang w:val="hy-AM"/>
        </w:rPr>
        <w:t>առանց Հայաստանի Հանրա</w:t>
      </w:r>
      <w:r w:rsidRPr="00F566BF">
        <w:rPr>
          <w:rFonts w:ascii="GHEA Grapalat" w:hAnsi="GHEA Grapalat"/>
          <w:sz w:val="20"/>
          <w:lang w:val="hy-AM"/>
        </w:rPr>
        <w:softHyphen/>
        <w:t>պետության պետական բյուջե վճարվելիք ավելացված արժեքի հարկի գումարի հաշվարկման</w:t>
      </w:r>
      <w:r w:rsidRPr="00F566BF">
        <w:rPr>
          <w:rFonts w:ascii="GHEA Grapalat" w:hAnsi="GHEA Grapalat"/>
          <w:sz w:val="20"/>
          <w:lang w:val="es-ES"/>
        </w:rPr>
        <w:t xml:space="preserve">։ </w:t>
      </w:r>
      <w:proofErr w:type="spellStart"/>
      <w:r w:rsidRPr="00F566BF">
        <w:rPr>
          <w:rFonts w:ascii="GHEA Grapalat" w:hAnsi="GHEA Grapalat"/>
          <w:sz w:val="20"/>
          <w:lang w:val="es-ES"/>
        </w:rPr>
        <w:t>Ընդ</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որում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մասնակցից</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կարող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պահանջվել</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նա</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ներկայացնի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գնային</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առաջարկի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հիմնավորումներ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որևէ</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այլ</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տիպի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տեղեկություններ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կամ</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փաստաթղթեր</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ինչպես</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նաև</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մասնակցի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շահույթի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չափը</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չի</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կարող</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հրավերով</w:t>
      </w:r>
      <w:proofErr w:type="spellEnd"/>
      <w:r w:rsidRPr="00F566BF">
        <w:rPr>
          <w:rFonts w:ascii="GHEA Grapalat" w:hAnsi="GHEA Grapalat"/>
          <w:sz w:val="20"/>
          <w:lang w:val="es-ES"/>
        </w:rPr>
        <w:t xml:space="preserve"> </w:t>
      </w:r>
      <w:proofErr w:type="spellStart"/>
      <w:r w:rsidRPr="00F566BF">
        <w:rPr>
          <w:rFonts w:ascii="GHEA Grapalat" w:hAnsi="GHEA Grapalat"/>
          <w:sz w:val="20"/>
          <w:lang w:val="es-ES"/>
        </w:rPr>
        <w:t>սահմանափակվել</w:t>
      </w:r>
      <w:proofErr w:type="spellEnd"/>
      <w:r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0A42C60D" w14:textId="07E296F8" w:rsidR="00B817FA" w:rsidRPr="00F566BF" w:rsidRDefault="00FD2748" w:rsidP="00B817FA">
      <w:pPr>
        <w:pStyle w:val="BodyTextIndent2"/>
        <w:spacing w:line="240" w:lineRule="auto"/>
        <w:ind w:firstLine="567"/>
        <w:rPr>
          <w:rFonts w:ascii="GHEA Grapalat" w:hAnsi="GHEA Grapalat" w:cs="Tahoma"/>
        </w:rPr>
      </w:pPr>
      <w:r w:rsidRPr="00F566BF">
        <w:rPr>
          <w:rFonts w:ascii="GHEA Grapalat" w:hAnsi="GHEA Grapalat"/>
        </w:rPr>
        <w:t>8</w:t>
      </w:r>
      <w:r w:rsidR="00096865" w:rsidRPr="00F566BF">
        <w:rPr>
          <w:rFonts w:ascii="GHEA Grapalat" w:hAnsi="GHEA Grapalat"/>
        </w:rPr>
        <w:t xml:space="preserve">.1 </w:t>
      </w:r>
      <w:r w:rsidR="002C3CAA" w:rsidRPr="00F566BF">
        <w:rPr>
          <w:rFonts w:ascii="GHEA Grapalat" w:hAnsi="GHEA Grapalat" w:cs="Sylfaen"/>
          <w:lang w:val="ru-RU"/>
        </w:rPr>
        <w:t>Հայտերի</w:t>
      </w:r>
      <w:r w:rsidR="002C3CAA" w:rsidRPr="00F566BF">
        <w:rPr>
          <w:rFonts w:ascii="GHEA Grapalat" w:hAnsi="GHEA Grapalat" w:cs="Sylfaen"/>
        </w:rPr>
        <w:t xml:space="preserve"> </w:t>
      </w:r>
      <w:r w:rsidR="002C3CAA" w:rsidRPr="00F566BF">
        <w:rPr>
          <w:rFonts w:ascii="GHEA Grapalat" w:hAnsi="GHEA Grapalat" w:cs="Sylfaen"/>
          <w:lang w:val="ru-RU"/>
        </w:rPr>
        <w:t>բացումը</w:t>
      </w:r>
      <w:r w:rsidR="002C3CAA" w:rsidRPr="00F566BF">
        <w:rPr>
          <w:rFonts w:ascii="GHEA Grapalat" w:hAnsi="GHEA Grapalat" w:cs="Sylfaen"/>
        </w:rPr>
        <w:t xml:space="preserve"> </w:t>
      </w:r>
      <w:r w:rsidR="002C3CAA" w:rsidRPr="00F566BF">
        <w:rPr>
          <w:rFonts w:ascii="GHEA Grapalat" w:hAnsi="GHEA Grapalat" w:cs="Sylfaen"/>
          <w:lang w:val="ru-RU"/>
        </w:rPr>
        <w:t>կկատարվի</w:t>
      </w:r>
      <w:r w:rsidR="002C3CAA" w:rsidRPr="00F566BF">
        <w:rPr>
          <w:rFonts w:ascii="GHEA Grapalat" w:hAnsi="GHEA Grapalat" w:cs="Sylfaen"/>
        </w:rPr>
        <w:t xml:space="preserve"> </w:t>
      </w:r>
      <w:proofErr w:type="spellStart"/>
      <w:r w:rsidR="004C3803" w:rsidRPr="00F566BF">
        <w:rPr>
          <w:rFonts w:ascii="GHEA Grapalat" w:hAnsi="GHEA Grapalat" w:cs="Sylfaen"/>
          <w:szCs w:val="24"/>
          <w:lang w:val="en-US"/>
        </w:rPr>
        <w:t>համակարգի</w:t>
      </w:r>
      <w:proofErr w:type="spellEnd"/>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միջոցով</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սույն</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ընթացակարգի</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հայտարարությունը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և</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հրավերը</w:t>
      </w:r>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համակարգում</w:t>
      </w:r>
      <w:r w:rsidR="004C3803" w:rsidRPr="00F566BF">
        <w:rPr>
          <w:rFonts w:ascii="GHEA Grapalat" w:hAnsi="GHEA Grapalat" w:cs="Sylfaen"/>
          <w:szCs w:val="24"/>
        </w:rPr>
        <w:t xml:space="preserve"> </w:t>
      </w:r>
      <w:r w:rsidR="004C3803" w:rsidRPr="00F566BF">
        <w:rPr>
          <w:rFonts w:ascii="GHEA Grapalat" w:hAnsi="GHEA Grapalat" w:cs="Sylfaen"/>
          <w:szCs w:val="24"/>
          <w:lang w:val="en-US"/>
        </w:rPr>
        <w:t>հ</w:t>
      </w:r>
      <w:r w:rsidR="004C3803" w:rsidRPr="00F566BF">
        <w:rPr>
          <w:rFonts w:ascii="GHEA Grapalat" w:hAnsi="GHEA Grapalat" w:cs="Sylfaen"/>
          <w:szCs w:val="24"/>
          <w:lang w:val="ru-RU"/>
        </w:rPr>
        <w:t>րապարակվելու</w:t>
      </w:r>
      <w:r w:rsidR="004C3803" w:rsidRPr="00F566BF">
        <w:rPr>
          <w:rFonts w:ascii="GHEA Grapalat" w:hAnsi="GHEA Grapalat" w:cs="Sylfaen"/>
          <w:szCs w:val="24"/>
        </w:rPr>
        <w:t xml:space="preserve"> </w:t>
      </w:r>
      <w:proofErr w:type="spellStart"/>
      <w:r w:rsidR="004C3803" w:rsidRPr="00F566BF">
        <w:rPr>
          <w:rFonts w:ascii="GHEA Grapalat" w:hAnsi="GHEA Grapalat" w:cs="Sylfaen"/>
          <w:szCs w:val="24"/>
          <w:lang w:val="en-US"/>
        </w:rPr>
        <w:t>օրվանից</w:t>
      </w:r>
      <w:proofErr w:type="spellEnd"/>
      <w:r w:rsidR="004C3803" w:rsidRPr="00F566BF">
        <w:rPr>
          <w:rFonts w:ascii="GHEA Grapalat" w:hAnsi="GHEA Grapalat" w:cs="Sylfaen"/>
          <w:szCs w:val="24"/>
        </w:rPr>
        <w:t xml:space="preserve"> </w:t>
      </w:r>
      <w:r w:rsidR="004C3803" w:rsidRPr="00F566BF">
        <w:rPr>
          <w:rFonts w:ascii="GHEA Grapalat" w:hAnsi="GHEA Grapalat" w:cs="Sylfaen"/>
          <w:szCs w:val="24"/>
          <w:lang w:val="ru-RU"/>
        </w:rPr>
        <w:t>հաշված</w:t>
      </w:r>
      <w:r w:rsidR="004C3803" w:rsidRPr="00F566BF">
        <w:rPr>
          <w:rFonts w:ascii="GHEA Grapalat" w:hAnsi="GHEA Grapalat" w:cs="Sylfaen"/>
          <w:szCs w:val="24"/>
        </w:rPr>
        <w:t xml:space="preserve"> </w:t>
      </w:r>
      <w:r w:rsidR="00B817FA" w:rsidRPr="00CF5094">
        <w:rPr>
          <w:rFonts w:ascii="GHEA Grapalat" w:hAnsi="GHEA Grapalat"/>
          <w:b/>
        </w:rPr>
        <w:t xml:space="preserve">մինչև </w:t>
      </w:r>
      <w:r w:rsidR="00B817FA">
        <w:rPr>
          <w:rFonts w:ascii="GHEA Grapalat" w:hAnsi="GHEA Grapalat"/>
          <w:b/>
        </w:rPr>
        <w:t xml:space="preserve">2025 թվականի </w:t>
      </w:r>
      <w:r w:rsidR="00335360" w:rsidRPr="00335360">
        <w:rPr>
          <w:rFonts w:ascii="GHEA Grapalat" w:hAnsi="GHEA Grapalat"/>
          <w:b/>
          <w:iCs/>
        </w:rPr>
        <w:t xml:space="preserve">հունիսի </w:t>
      </w:r>
      <w:r w:rsidR="00C558D5">
        <w:rPr>
          <w:rFonts w:ascii="GHEA Grapalat" w:hAnsi="GHEA Grapalat"/>
          <w:b/>
          <w:iCs/>
        </w:rPr>
        <w:t>26</w:t>
      </w:r>
      <w:r w:rsidR="00B817FA" w:rsidRPr="00335360">
        <w:rPr>
          <w:rFonts w:ascii="GHEA Grapalat" w:hAnsi="GHEA Grapalat"/>
          <w:b/>
          <w:iCs/>
          <w:lang w:val="hy-AM"/>
        </w:rPr>
        <w:t>-</w:t>
      </w:r>
      <w:r w:rsidR="00B817FA" w:rsidRPr="00CF5094">
        <w:rPr>
          <w:rFonts w:ascii="GHEA Grapalat" w:hAnsi="GHEA Grapalat"/>
          <w:b/>
          <w:lang w:val="hy-AM"/>
        </w:rPr>
        <w:t xml:space="preserve">ին, ժամը </w:t>
      </w:r>
      <w:r w:rsidR="00335360">
        <w:rPr>
          <w:rFonts w:ascii="GHEA Grapalat" w:hAnsi="GHEA Grapalat"/>
          <w:b/>
          <w:lang w:val="hy-AM"/>
        </w:rPr>
        <w:t>11:00</w:t>
      </w:r>
      <w:r w:rsidR="00B817FA" w:rsidRPr="00CF5094">
        <w:rPr>
          <w:rFonts w:ascii="GHEA Grapalat" w:hAnsi="GHEA Grapalat" w:cs="Sylfaen"/>
          <w:szCs w:val="24"/>
        </w:rPr>
        <w:t>-</w:t>
      </w:r>
      <w:r w:rsidR="00B817FA" w:rsidRPr="005E1F72">
        <w:rPr>
          <w:rFonts w:ascii="GHEA Grapalat" w:hAnsi="GHEA Grapalat" w:cs="Sylfaen"/>
          <w:szCs w:val="24"/>
          <w:lang w:val="en-US"/>
        </w:rPr>
        <w:t>ի</w:t>
      </w:r>
      <w:r w:rsidR="00B817FA" w:rsidRPr="005E1F72">
        <w:rPr>
          <w:rFonts w:ascii="GHEA Grapalat" w:hAnsi="GHEA Grapalat" w:cs="Sylfaen"/>
          <w:szCs w:val="24"/>
          <w:lang w:val="ru-RU"/>
        </w:rPr>
        <w:t>ն։</w:t>
      </w:r>
    </w:p>
    <w:p w14:paraId="04E2C625" w14:textId="77777777" w:rsidR="00BC282F" w:rsidRPr="00F566BF" w:rsidRDefault="00BC282F" w:rsidP="00BC282F">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CD5A94">
        <w:rPr>
          <w:rFonts w:ascii="GHEA Grapalat" w:hAnsi="GHEA Grapalat"/>
          <w:b/>
          <w:sz w:val="20"/>
          <w:szCs w:val="20"/>
          <w:lang w:val="af-ZA"/>
        </w:rPr>
        <w:t>տոկոսային արտահայտությամբ, հիմք ընդունելով տառերով գրվածը</w:t>
      </w:r>
      <w:r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61B0066B"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հաշված</w:t>
      </w:r>
      <w:proofErr w:type="spellEnd"/>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7EE16B7B" w14:textId="61C91CC0" w:rsidR="00BC282F" w:rsidRPr="00F566BF" w:rsidRDefault="00BC282F" w:rsidP="00BC282F">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Ընդ</w:t>
      </w:r>
      <w:proofErr w:type="spellEnd"/>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F566BF">
        <w:rPr>
          <w:rFonts w:ascii="GHEA Grapalat" w:hAnsi="GHEA Grapalat" w:cs="Sylfaen"/>
          <w:sz w:val="20"/>
        </w:rPr>
        <w:t>որոնցում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բացակայում</w:t>
      </w:r>
      <w:proofErr w:type="spellEnd"/>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r w:rsidRPr="00845323">
        <w:rPr>
          <w:rFonts w:ascii="GHEA Grapalat" w:hAnsi="GHEA Grapalat" w:cs="GHEA Grapalat"/>
          <w:b/>
          <w:bCs/>
          <w:color w:val="000000"/>
          <w:sz w:val="20"/>
          <w:szCs w:val="20"/>
          <w:lang w:val="af-ZA"/>
        </w:rPr>
        <w:t xml:space="preserve">գնային առաջարկները </w:t>
      </w:r>
      <w:r w:rsidRPr="00845323">
        <w:rPr>
          <w:rFonts w:ascii="GHEA Grapalat" w:hAnsi="GHEA Grapalat" w:cs="GHEA Grapalat"/>
          <w:b/>
          <w:bCs/>
          <w:color w:val="000000"/>
          <w:sz w:val="20"/>
          <w:szCs w:val="20"/>
          <w:lang w:val="af-ZA"/>
        </w:rPr>
        <w:lastRenderedPageBreak/>
        <w:t>տոկոսային արտահայտությամբ</w:t>
      </w:r>
      <w:r w:rsidR="00EE45C0">
        <w:rPr>
          <w:rFonts w:ascii="GHEA Grapalat" w:hAnsi="GHEA Grapalat" w:cs="GHEA Grapalat"/>
          <w:b/>
          <w:bCs/>
          <w:color w:val="000000"/>
          <w:sz w:val="20"/>
          <w:szCs w:val="20"/>
          <w:lang w:val="af-ZA"/>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af-ZA"/>
        </w:rPr>
        <w:t xml:space="preserve"> դրանք </w:t>
      </w:r>
      <w:proofErr w:type="spellStart"/>
      <w:r w:rsidRPr="00F566BF">
        <w:rPr>
          <w:rFonts w:ascii="GHEA Grapalat" w:hAnsi="GHEA Grapalat" w:cs="Sylfaen"/>
          <w:sz w:val="20"/>
        </w:rPr>
        <w:t>ներկայացված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անհամապատասխան</w:t>
      </w:r>
      <w:proofErr w:type="spellEnd"/>
      <w:r w:rsidRPr="00F566BF">
        <w:rPr>
          <w:rFonts w:ascii="GHEA Grapalat" w:hAnsi="GHEA Grapalat" w:cs="Sylfaen"/>
          <w:sz w:val="20"/>
          <w:lang w:val="hy-AM"/>
        </w:rPr>
        <w:t xml:space="preserve">, բացառությամբ սույն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313E8FB2" w14:textId="77777777" w:rsidR="00BC282F" w:rsidRPr="00F566BF" w:rsidRDefault="00BC282F" w:rsidP="00BC282F">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3B59E7">
        <w:rPr>
          <w:rFonts w:ascii="GHEA Grapalat" w:hAnsi="GHEA Grapalat" w:cs="Sylfaen"/>
          <w:b/>
          <w:bCs/>
          <w:lang w:val="ru-RU"/>
        </w:rPr>
        <w:t>նվազագույն</w:t>
      </w:r>
      <w:r w:rsidRPr="003B59E7">
        <w:rPr>
          <w:rFonts w:ascii="GHEA Grapalat" w:hAnsi="GHEA Grapalat" w:cs="Sylfaen"/>
          <w:b/>
          <w:bCs/>
          <w:lang w:val="hy-AM"/>
        </w:rPr>
        <w:t xml:space="preserve"> գնային առաջարկ՝</w:t>
      </w:r>
      <w:r w:rsidRPr="003B59E7">
        <w:rPr>
          <w:rFonts w:ascii="GHEA Grapalat" w:hAnsi="GHEA Grapalat" w:cs="GHEA Grapalat"/>
          <w:b/>
          <w:bCs/>
          <w:color w:val="000000"/>
        </w:rPr>
        <w:t xml:space="preserve"> տոկոսային արտահայտությամբ</w:t>
      </w:r>
      <w:r w:rsidRPr="00845323">
        <w:rPr>
          <w:rFonts w:ascii="GHEA Grapalat" w:hAnsi="GHEA Grapalat" w:cs="Sylfaen"/>
        </w:rPr>
        <w:t xml:space="preserve"> </w:t>
      </w:r>
      <w:r w:rsidRPr="00845323">
        <w:rPr>
          <w:rFonts w:ascii="GHEA Grapalat" w:hAnsi="GHEA Grapalat" w:cs="Sylfaen"/>
          <w:lang w:val="ru-RU"/>
        </w:rPr>
        <w:t>առաջարկ</w:t>
      </w:r>
      <w:r w:rsidRPr="00845323">
        <w:rPr>
          <w:rFonts w:ascii="GHEA Grapalat" w:hAnsi="GHEA Grapalat" w:cs="Sylfaen"/>
        </w:rPr>
        <w:t xml:space="preserve"> </w:t>
      </w:r>
      <w:r w:rsidRPr="00845323">
        <w:rPr>
          <w:rFonts w:ascii="GHEA Grapalat" w:hAnsi="GHEA Grapalat" w:cs="Sylfaen"/>
          <w:lang w:val="ru-RU"/>
        </w:rPr>
        <w:t>ներկայացրած</w:t>
      </w:r>
      <w:r w:rsidRPr="00845323">
        <w:rPr>
          <w:rFonts w:ascii="GHEA Grapalat" w:hAnsi="GHEA Grapalat" w:cs="Sylfaen"/>
        </w:rPr>
        <w:t xml:space="preserve"> </w:t>
      </w:r>
      <w:r w:rsidRPr="00845323">
        <w:rPr>
          <w:rFonts w:ascii="GHEA Grapalat" w:hAnsi="GHEA Grapalat" w:cs="Sylfaen"/>
          <w:lang w:val="en-US"/>
        </w:rPr>
        <w:t>մ</w:t>
      </w:r>
      <w:r w:rsidRPr="00845323">
        <w:rPr>
          <w:rFonts w:ascii="GHEA Grapalat" w:hAnsi="GHEA Grapalat" w:cs="Sylfaen"/>
          <w:lang w:val="ru-RU"/>
        </w:rPr>
        <w:t>ասնակցին</w:t>
      </w:r>
      <w:r w:rsidRPr="00845323">
        <w:rPr>
          <w:rFonts w:ascii="GHEA Grapalat" w:hAnsi="GHEA Grapalat" w:cs="Sylfaen"/>
        </w:rPr>
        <w:t xml:space="preserve"> </w:t>
      </w:r>
      <w:r w:rsidRPr="00845323">
        <w:rPr>
          <w:rFonts w:ascii="GHEA Grapalat" w:hAnsi="GHEA Grapalat" w:cs="Sylfaen"/>
          <w:lang w:val="ru-RU"/>
        </w:rPr>
        <w:t>նախապատվություն</w:t>
      </w:r>
      <w:r w:rsidRPr="00845323">
        <w:rPr>
          <w:rFonts w:ascii="GHEA Grapalat" w:hAnsi="GHEA Grapalat" w:cs="Sylfaen"/>
        </w:rPr>
        <w:t xml:space="preserve"> </w:t>
      </w:r>
      <w:r w:rsidRPr="00845323">
        <w:rPr>
          <w:rFonts w:ascii="GHEA Grapalat" w:hAnsi="GHEA Grapalat" w:cs="Sylfaen"/>
          <w:lang w:val="ru-RU"/>
        </w:rPr>
        <w:t>տալու</w:t>
      </w:r>
      <w:r w:rsidRPr="00845323">
        <w:rPr>
          <w:rFonts w:ascii="GHEA Grapalat" w:hAnsi="GHEA Grapalat" w:cs="Sylfaen"/>
        </w:rPr>
        <w:t xml:space="preserve"> </w:t>
      </w:r>
      <w:r w:rsidRPr="00845323">
        <w:rPr>
          <w:rFonts w:ascii="GHEA Grapalat" w:hAnsi="GHEA Grapalat" w:cs="Sylfaen"/>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proofErr w:type="spellStart"/>
      <w:r w:rsidRPr="00F566BF">
        <w:rPr>
          <w:rFonts w:ascii="GHEA Grapalat" w:hAnsi="GHEA Grapalat" w:cs="Sylfaen"/>
          <w:lang w:val="en-US"/>
        </w:rPr>
        <w:t>հիմք</w:t>
      </w:r>
      <w:proofErr w:type="spellEnd"/>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proofErr w:type="spellStart"/>
      <w:r w:rsidRPr="00F566BF">
        <w:rPr>
          <w:rFonts w:ascii="GHEA Grapalat" w:hAnsi="GHEA Grapalat" w:cs="Sylfaen"/>
          <w:lang w:val="en-US"/>
        </w:rPr>
        <w:t>ընդունում</w:t>
      </w:r>
      <w:proofErr w:type="spellEnd"/>
      <w:r w:rsidRPr="00F566BF">
        <w:rPr>
          <w:rFonts w:ascii="GHEA Grapalat" w:hAnsi="GHEA Grapalat" w:cs="Sylfaen"/>
        </w:rPr>
        <w:t xml:space="preserve"> հ</w:t>
      </w:r>
      <w:proofErr w:type="spellStart"/>
      <w:r w:rsidRPr="00F566BF">
        <w:rPr>
          <w:rFonts w:ascii="GHEA Grapalat" w:hAnsi="GHEA Grapalat" w:cs="Sylfaen"/>
          <w:lang w:val="en-US"/>
        </w:rPr>
        <w:t>ամակարգում</w:t>
      </w:r>
      <w:proofErr w:type="spellEnd"/>
      <w:r w:rsidRPr="00F566BF">
        <w:rPr>
          <w:rFonts w:ascii="GHEA Grapalat" w:hAnsi="GHEA Grapalat" w:cs="Sylfaen"/>
        </w:rPr>
        <w:t xml:space="preserve"> </w:t>
      </w:r>
      <w:proofErr w:type="spellStart"/>
      <w:r w:rsidRPr="00F566BF">
        <w:rPr>
          <w:rFonts w:ascii="GHEA Grapalat" w:hAnsi="GHEA Grapalat" w:cs="Sylfaen"/>
          <w:lang w:val="en-US"/>
        </w:rPr>
        <w:t>կցված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մասնակցի</w:t>
      </w:r>
      <w:proofErr w:type="spellEnd"/>
      <w:r w:rsidRPr="00F566BF">
        <w:rPr>
          <w:rFonts w:ascii="GHEA Grapalat" w:hAnsi="GHEA Grapalat" w:cs="Sylfaen"/>
        </w:rPr>
        <w:t xml:space="preserve"> </w:t>
      </w:r>
      <w:proofErr w:type="spellStart"/>
      <w:r w:rsidRPr="00F566BF">
        <w:rPr>
          <w:rFonts w:ascii="GHEA Grapalat" w:hAnsi="GHEA Grapalat" w:cs="Sylfaen"/>
          <w:lang w:val="en-US"/>
        </w:rPr>
        <w:t>կողմից</w:t>
      </w:r>
      <w:proofErr w:type="spellEnd"/>
      <w:r w:rsidRPr="00F566BF">
        <w:rPr>
          <w:rFonts w:ascii="GHEA Grapalat" w:hAnsi="GHEA Grapalat" w:cs="Sylfaen"/>
        </w:rPr>
        <w:t xml:space="preserve"> </w:t>
      </w:r>
      <w:proofErr w:type="spellStart"/>
      <w:r w:rsidRPr="00F566BF">
        <w:rPr>
          <w:rFonts w:ascii="GHEA Grapalat" w:hAnsi="GHEA Grapalat" w:cs="Sylfaen"/>
          <w:lang w:val="en-US"/>
        </w:rPr>
        <w:t>հաստատված</w:t>
      </w:r>
      <w:proofErr w:type="spellEnd"/>
      <w:r w:rsidRPr="00F566BF">
        <w:rPr>
          <w:rFonts w:ascii="GHEA Grapalat" w:hAnsi="GHEA Grapalat" w:cs="Sylfaen"/>
        </w:rPr>
        <w:t xml:space="preserve"> </w:t>
      </w:r>
      <w:proofErr w:type="spellStart"/>
      <w:r w:rsidRPr="00F566BF">
        <w:rPr>
          <w:rFonts w:ascii="GHEA Grapalat" w:hAnsi="GHEA Grapalat" w:cs="Sylfaen"/>
          <w:lang w:val="en-US"/>
        </w:rPr>
        <w:t>գնային</w:t>
      </w:r>
      <w:proofErr w:type="spellEnd"/>
      <w:r w:rsidRPr="00F566BF">
        <w:rPr>
          <w:rFonts w:ascii="GHEA Grapalat" w:hAnsi="GHEA Grapalat" w:cs="Sylfaen"/>
        </w:rPr>
        <w:t xml:space="preserve"> </w:t>
      </w:r>
      <w:proofErr w:type="spellStart"/>
      <w:r w:rsidRPr="00F566BF">
        <w:rPr>
          <w:rFonts w:ascii="GHEA Grapalat" w:hAnsi="GHEA Grapalat" w:cs="Sylfaen"/>
          <w:lang w:val="en-US"/>
        </w:rPr>
        <w:t>առաջարկը</w:t>
      </w:r>
      <w:proofErr w:type="spellEnd"/>
      <w:r>
        <w:rPr>
          <w:rFonts w:ascii="GHEA Grapalat" w:hAnsi="GHEA Grapalat" w:cs="Sylfaen"/>
          <w:lang w:val="hy-AM"/>
        </w:rPr>
        <w:t xml:space="preserve"> </w:t>
      </w:r>
      <w:r w:rsidRPr="00845323">
        <w:rPr>
          <w:rFonts w:ascii="GHEA Grapalat" w:hAnsi="GHEA Grapalat" w:cs="GHEA Grapalat"/>
          <w:b/>
          <w:bCs/>
          <w:color w:val="000000"/>
        </w:rPr>
        <w:t>տոկոսային արտահայտությամբ</w:t>
      </w:r>
      <w:r w:rsidRPr="00845323">
        <w:rPr>
          <w:rFonts w:ascii="GHEA Grapalat" w:hAnsi="GHEA Grapalat" w:cs="Sylfaen"/>
          <w:lang w:val="hy-AM"/>
        </w:rPr>
        <w:t>:</w:t>
      </w:r>
    </w:p>
    <w:p w14:paraId="086B2345" w14:textId="77777777" w:rsidR="00BC282F" w:rsidRPr="00F566BF" w:rsidRDefault="00BC282F" w:rsidP="00BC282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w:t>
      </w:r>
      <w:r w:rsidRPr="004B52EC">
        <w:rPr>
          <w:rFonts w:ascii="GHEA Grapalat" w:hAnsi="GHEA Grapalat" w:cs="Sylfaen"/>
          <w:b/>
          <w:i w:val="0"/>
          <w:lang w:val="hy-AM"/>
        </w:rPr>
        <w:t>ՀՀ Կենտրոնական բանկի կողմից</w:t>
      </w:r>
      <w:r>
        <w:rPr>
          <w:rFonts w:ascii="GHEA Grapalat" w:hAnsi="GHEA Grapalat" w:cs="Sylfaen"/>
          <w:b/>
          <w:i w:val="0"/>
          <w:lang w:val="hy-AM"/>
        </w:rPr>
        <w:t xml:space="preserve"> հայտերի բացման օրվա դրությամբ</w:t>
      </w:r>
      <w:r w:rsidRPr="004B52EC">
        <w:rPr>
          <w:rFonts w:ascii="GHEA Grapalat" w:hAnsi="GHEA Grapalat" w:cs="Sylfaen"/>
          <w:b/>
          <w:i w:val="0"/>
          <w:lang w:val="hy-AM"/>
        </w:rPr>
        <w:t xml:space="preserve"> սահմանված</w:t>
      </w:r>
      <w:r>
        <w:rPr>
          <w:rStyle w:val="FootnoteReference"/>
          <w:rFonts w:ascii="GHEA Grapalat" w:hAnsi="GHEA Grapalat" w:cs="Sylfaen"/>
          <w:i w:val="0"/>
          <w:szCs w:val="24"/>
          <w:lang w:val="af-ZA"/>
        </w:rPr>
        <w:t xml:space="preserve"> </w:t>
      </w:r>
      <w:r>
        <w:rPr>
          <w:rStyle w:val="FootnoteReference"/>
          <w:rFonts w:ascii="GHEA Grapalat" w:hAnsi="GHEA Grapalat" w:cs="Sylfaen"/>
          <w:i w:val="0"/>
          <w:szCs w:val="24"/>
          <w:lang w:val="af-ZA"/>
        </w:rPr>
        <w:footnoteReference w:id="3"/>
      </w:r>
      <w:r w:rsidRPr="00954C1B">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12E71D29" w14:textId="505791FC" w:rsidR="009B6D58" w:rsidRPr="00F566BF" w:rsidRDefault="00FD2748" w:rsidP="008A18AE">
      <w:pPr>
        <w:pStyle w:val="norm"/>
        <w:spacing w:line="240" w:lineRule="auto"/>
        <w:ind w:firstLine="540"/>
        <w:rPr>
          <w:rFonts w:ascii="GHEA Grapalat" w:hAnsi="GHEA Grapalat" w:cs="Sylfaen"/>
          <w:sz w:val="20"/>
          <w:szCs w:val="24"/>
          <w:lang w:val="af-ZA" w:eastAsia="en-US"/>
        </w:rPr>
      </w:pPr>
      <w:r w:rsidRPr="00F566BF">
        <w:rPr>
          <w:rFonts w:ascii="GHEA Grapalat" w:hAnsi="GHEA Grapalat"/>
          <w:sz w:val="20"/>
          <w:lang w:val="af-ZA" w:eastAsia="x-none"/>
        </w:rPr>
        <w:t>8</w:t>
      </w:r>
      <w:r w:rsidR="00633389" w:rsidRPr="00F566BF">
        <w:rPr>
          <w:rFonts w:ascii="GHEA Grapalat" w:hAnsi="GHEA Grapalat"/>
          <w:sz w:val="20"/>
          <w:lang w:val="af-ZA" w:eastAsia="x-none"/>
        </w:rPr>
        <w:t>.</w:t>
      </w:r>
      <w:r w:rsidR="00DA10D3">
        <w:rPr>
          <w:rFonts w:ascii="GHEA Grapalat" w:hAnsi="GHEA Grapalat"/>
          <w:sz w:val="20"/>
          <w:lang w:val="hy-AM" w:eastAsia="x-none"/>
        </w:rPr>
        <w:t>6</w:t>
      </w:r>
      <w:r w:rsidR="00D7435F" w:rsidRPr="00F566BF">
        <w:rPr>
          <w:rFonts w:ascii="GHEA Grapalat" w:hAnsi="GHEA Grapalat"/>
          <w:sz w:val="20"/>
          <w:lang w:val="af-ZA" w:eastAsia="x-none"/>
        </w:rPr>
        <w:t xml:space="preserve"> </w:t>
      </w:r>
      <w:r w:rsidR="00973FB1" w:rsidRPr="00F566BF">
        <w:rPr>
          <w:rFonts w:ascii="GHEA Grapalat" w:hAnsi="GHEA Grapalat"/>
          <w:sz w:val="20"/>
          <w:lang w:val="af-ZA" w:eastAsia="x-none"/>
        </w:rPr>
        <w:t>Հ</w:t>
      </w:r>
      <w:r w:rsidR="00973FB1" w:rsidRPr="00F566BF">
        <w:rPr>
          <w:rFonts w:ascii="GHEA Grapalat" w:hAnsi="GHEA Grapalat" w:cs="Sylfaen"/>
          <w:sz w:val="20"/>
          <w:szCs w:val="24"/>
          <w:lang w:val="ru-RU" w:eastAsia="en-US"/>
        </w:rPr>
        <w:t>անձնաժողովը</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հրավերի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պահանջների</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նկատմամբ</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բավարար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գնահատված</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հայտեր</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ներկայացրած</w:t>
      </w:r>
      <w:r w:rsidR="00973FB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00973FB1" w:rsidRPr="00F566BF">
        <w:rPr>
          <w:rFonts w:ascii="GHEA Grapalat" w:hAnsi="GHEA Grapalat" w:cs="Sylfaen"/>
          <w:sz w:val="20"/>
          <w:szCs w:val="24"/>
          <w:lang w:val="ru-RU" w:eastAsia="en-US"/>
        </w:rPr>
        <w:t>ասնակիցներից</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որոշում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և</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հայտարարում</w:t>
      </w:r>
      <w:r w:rsidR="00973FB1"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ru-RU" w:eastAsia="en-US"/>
        </w:rPr>
        <w:t>է</w:t>
      </w:r>
      <w:r w:rsidR="00973FB1" w:rsidRPr="00F566BF">
        <w:rPr>
          <w:rFonts w:ascii="GHEA Grapalat" w:hAnsi="GHEA Grapalat" w:cs="Sylfaen"/>
          <w:sz w:val="20"/>
          <w:szCs w:val="24"/>
          <w:lang w:val="af-ZA" w:eastAsia="en-US"/>
        </w:rPr>
        <w:t xml:space="preserve"> </w:t>
      </w:r>
      <w:r w:rsidR="00D32414" w:rsidRPr="00F566BF">
        <w:rPr>
          <w:rFonts w:ascii="GHEA Grapalat" w:hAnsi="GHEA Grapalat" w:cs="Sylfaen"/>
          <w:sz w:val="20"/>
          <w:szCs w:val="24"/>
          <w:lang w:val="hy-AM" w:eastAsia="en-US"/>
        </w:rPr>
        <w:t>ընտրված</w:t>
      </w:r>
      <w:r w:rsidR="00D32414" w:rsidRPr="00F566BF">
        <w:rPr>
          <w:rFonts w:ascii="GHEA Grapalat" w:hAnsi="GHEA Grapalat" w:cs="Sylfaen"/>
          <w:sz w:val="20"/>
          <w:szCs w:val="24"/>
          <w:lang w:val="af-ZA" w:eastAsia="en-US"/>
        </w:rPr>
        <w:t xml:space="preserve"> </w:t>
      </w:r>
      <w:r w:rsidR="001B4854">
        <w:rPr>
          <w:rFonts w:ascii="GHEA Grapalat" w:hAnsi="GHEA Grapalat" w:cs="Sylfaen"/>
          <w:sz w:val="20"/>
          <w:szCs w:val="24"/>
          <w:lang w:val="hy-AM" w:eastAsia="en-US"/>
        </w:rPr>
        <w:t xml:space="preserve">և </w:t>
      </w:r>
      <w:r w:rsidR="0043390C">
        <w:rPr>
          <w:rFonts w:ascii="GHEA Grapalat" w:hAnsi="GHEA Grapalat" w:cs="Sylfaen"/>
          <w:sz w:val="20"/>
          <w:szCs w:val="24"/>
          <w:lang w:val="hy-AM" w:eastAsia="en-US"/>
        </w:rPr>
        <w:t xml:space="preserve">այդպիսին չճանաչված </w:t>
      </w:r>
      <w:r w:rsidR="00973FB1" w:rsidRPr="00F566BF">
        <w:rPr>
          <w:rFonts w:ascii="GHEA Grapalat" w:hAnsi="GHEA Grapalat" w:cs="Sylfaen"/>
          <w:sz w:val="20"/>
          <w:szCs w:val="24"/>
          <w:lang w:val="ru-RU" w:eastAsia="en-US"/>
        </w:rPr>
        <w:t>մասնակիցներին</w:t>
      </w:r>
      <w:r w:rsidR="00973FB1" w:rsidRPr="00F566BF">
        <w:rPr>
          <w:rFonts w:ascii="GHEA Grapalat" w:hAnsi="GHEA Grapalat" w:cs="Sylfaen"/>
          <w:sz w:val="20"/>
          <w:szCs w:val="24"/>
          <w:lang w:val="af-ZA" w:eastAsia="en-US"/>
        </w:rPr>
        <w:t>:</w:t>
      </w:r>
      <w:r w:rsidR="00D32414"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Առաջարկված</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նվազագույն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գների</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հավասարության</w:t>
      </w:r>
      <w:r w:rsidR="009B6D58" w:rsidRPr="00F566BF">
        <w:rPr>
          <w:rFonts w:ascii="GHEA Grapalat" w:hAnsi="GHEA Grapalat" w:cs="Sylfaen"/>
          <w:sz w:val="20"/>
          <w:szCs w:val="24"/>
          <w:lang w:val="af-ZA" w:eastAsia="en-US"/>
        </w:rPr>
        <w:t xml:space="preserve"> </w:t>
      </w:r>
      <w:r w:rsidR="009B6D58" w:rsidRPr="00F566BF">
        <w:rPr>
          <w:rFonts w:ascii="GHEA Grapalat" w:hAnsi="GHEA Grapalat" w:cs="Sylfaen"/>
          <w:sz w:val="20"/>
          <w:szCs w:val="24"/>
          <w:lang w:val="ru-RU" w:eastAsia="en-US"/>
        </w:rPr>
        <w:t>դեպքում</w:t>
      </w:r>
      <w:r w:rsidR="009B6D58" w:rsidRPr="00F566BF">
        <w:rPr>
          <w:rFonts w:ascii="GHEA Grapalat" w:hAnsi="GHEA Grapalat" w:cs="Sylfaen"/>
          <w:sz w:val="20"/>
          <w:szCs w:val="24"/>
          <w:lang w:val="af-ZA" w:eastAsia="en-US"/>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1158BF5" w14:textId="77777777" w:rsidR="00116E47" w:rsidRPr="00F566BF" w:rsidRDefault="00A150A9" w:rsidP="00EF3662">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lastRenderedPageBreak/>
        <w:t>8</w:t>
      </w:r>
      <w:r w:rsidR="002B121D" w:rsidRPr="00F566BF">
        <w:rPr>
          <w:rFonts w:ascii="GHEA Grapalat" w:hAnsi="GHEA Grapalat"/>
          <w:sz w:val="20"/>
          <w:lang w:val="af-ZA" w:eastAsia="x-none"/>
        </w:rPr>
        <w:t>.</w:t>
      </w:r>
      <w:r w:rsidR="00D770E9" w:rsidRPr="00F566BF">
        <w:rPr>
          <w:rFonts w:ascii="GHEA Grapalat" w:hAnsi="GHEA Grapalat"/>
          <w:sz w:val="20"/>
          <w:lang w:val="hy-AM" w:eastAsia="x-none"/>
        </w:rPr>
        <w:t>9</w:t>
      </w:r>
      <w:r w:rsidR="002B121D" w:rsidRPr="00F566BF">
        <w:rPr>
          <w:rFonts w:ascii="GHEA Grapalat" w:hAnsi="GHEA Grapalat"/>
          <w:sz w:val="20"/>
          <w:lang w:val="af-ZA" w:eastAsia="x-none"/>
        </w:rPr>
        <w:t xml:space="preserve"> Եթե հայտերի բացման</w:t>
      </w:r>
      <w:r w:rsidR="00DE1C00" w:rsidRPr="00F566BF">
        <w:rPr>
          <w:rFonts w:ascii="GHEA Grapalat" w:hAnsi="GHEA Grapalat"/>
          <w:sz w:val="20"/>
          <w:lang w:val="hy-AM" w:eastAsia="x-none"/>
        </w:rPr>
        <w:t xml:space="preserve"> և գնահատման</w:t>
      </w:r>
      <w:r w:rsidR="002B121D" w:rsidRPr="00F566BF">
        <w:rPr>
          <w:rFonts w:ascii="GHEA Grapalat" w:hAnsi="GHEA Grapalat"/>
          <w:sz w:val="20"/>
          <w:lang w:val="af-ZA" w:eastAsia="x-none"/>
        </w:rPr>
        <w:t xml:space="preserve"> նիստի ընթացքում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իրականացված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արդյուն</w:t>
      </w:r>
      <w:r w:rsidR="002B121D" w:rsidRPr="00F566BF">
        <w:rPr>
          <w:rFonts w:ascii="GHEA Grapalat" w:hAnsi="GHEA Grapalat" w:cs="Sylfaen"/>
          <w:sz w:val="20"/>
          <w:szCs w:val="24"/>
          <w:lang w:val="af-ZA" w:eastAsia="en-US"/>
        </w:rPr>
        <w:softHyphen/>
      </w:r>
      <w:r w:rsidR="002B121D" w:rsidRPr="00F566BF">
        <w:rPr>
          <w:rFonts w:ascii="GHEA Grapalat" w:hAnsi="GHEA Grapalat" w:cs="Sylfaen"/>
          <w:sz w:val="20"/>
          <w:szCs w:val="24"/>
          <w:lang w:val="hy-AM" w:eastAsia="en-US"/>
        </w:rPr>
        <w:t>քում</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A24827" w:rsidRPr="00F566BF">
        <w:rPr>
          <w:rFonts w:ascii="GHEA Grapalat" w:hAnsi="GHEA Grapalat" w:cs="Sylfaen"/>
          <w:sz w:val="20"/>
          <w:szCs w:val="24"/>
          <w:lang w:val="af-ZA" w:eastAsia="en-US"/>
        </w:rPr>
        <w:t xml:space="preserve">ասնակցի </w:t>
      </w:r>
      <w:r w:rsidR="002B121D" w:rsidRPr="00F566BF">
        <w:rPr>
          <w:rFonts w:ascii="GHEA Grapalat" w:hAnsi="GHEA Grapalat" w:cs="Sylfaen"/>
          <w:sz w:val="20"/>
          <w:szCs w:val="24"/>
          <w:lang w:val="hy-AM" w:eastAsia="en-US"/>
        </w:rPr>
        <w:t>հայտում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անհամապատասխանություններ՝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պահանջների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նկատմամբ</w:t>
      </w:r>
      <w:r w:rsidR="002B121D" w:rsidRPr="00F566BF">
        <w:rPr>
          <w:rFonts w:ascii="GHEA Grapalat" w:hAnsi="GHEA Grapalat" w:cs="Sylfaen"/>
          <w:sz w:val="20"/>
          <w:szCs w:val="24"/>
          <w:lang w:val="af-ZA" w:eastAsia="en-US"/>
        </w:rPr>
        <w:t>,</w:t>
      </w:r>
      <w:bookmarkStart w:id="6" w:name="_Hlk9262487"/>
      <w:r w:rsidR="00476579" w:rsidRPr="00F566BF">
        <w:rPr>
          <w:rFonts w:ascii="GHEA Grapalat" w:hAnsi="GHEA Grapalat" w:cs="Sylfaen"/>
          <w:sz w:val="20"/>
          <w:szCs w:val="24"/>
          <w:lang w:val="hy-AM" w:eastAsia="en-US"/>
        </w:rPr>
        <w:t xml:space="preserve"> ներառյալ </w:t>
      </w:r>
      <w:r w:rsidR="004E2F96">
        <w:rPr>
          <w:rFonts w:ascii="GHEA Grapalat" w:hAnsi="GHEA Grapalat" w:cs="Sylfaen"/>
          <w:sz w:val="20"/>
          <w:szCs w:val="24"/>
          <w:lang w:val="hy-AM" w:eastAsia="en-US"/>
        </w:rPr>
        <w:t xml:space="preserve">այն դեպքի, </w:t>
      </w:r>
      <w:r w:rsidR="00476579" w:rsidRPr="00F566BF">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F566BF">
        <w:rPr>
          <w:rFonts w:ascii="GHEA Grapalat" w:hAnsi="GHEA Grapalat" w:cs="Sylfaen"/>
          <w:sz w:val="20"/>
          <w:szCs w:val="24"/>
          <w:lang w:val="hy-AM" w:eastAsia="en-US"/>
        </w:rPr>
        <w:t xml:space="preserve">հաստատված </w:t>
      </w:r>
      <w:r w:rsidR="00476579" w:rsidRPr="00F566BF">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6"/>
      <w:r w:rsidR="00476579" w:rsidRPr="00F566BF">
        <w:rPr>
          <w:rFonts w:ascii="GHEA Grapalat" w:hAnsi="GHEA Grapalat" w:cs="Sylfaen"/>
          <w:sz w:val="20"/>
          <w:szCs w:val="24"/>
          <w:lang w:val="hy-AM"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աշխատանքային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նիստը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իսկ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հանձնաժողովի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քարտուղարը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նույն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օրը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դրա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մասին</w:t>
      </w:r>
      <w:r w:rsidR="002B121D" w:rsidRPr="00F566BF">
        <w:rPr>
          <w:rFonts w:ascii="GHEA Grapalat" w:hAnsi="GHEA Grapalat" w:cs="Sylfaen"/>
          <w:sz w:val="20"/>
          <w:szCs w:val="24"/>
          <w:lang w:val="af-ZA" w:eastAsia="en-US"/>
        </w:rPr>
        <w:t xml:space="preserve"> </w:t>
      </w:r>
      <w:r w:rsidR="00476579" w:rsidRPr="00F566BF">
        <w:rPr>
          <w:rFonts w:ascii="GHEA Grapalat" w:hAnsi="GHEA Grapalat" w:cs="Sylfaen"/>
          <w:sz w:val="20"/>
          <w:szCs w:val="24"/>
          <w:lang w:val="af-ZA" w:eastAsia="en-US"/>
        </w:rPr>
        <w:t xml:space="preserve">համակարգի միջոցով </w:t>
      </w:r>
      <w:r w:rsidR="002B121D" w:rsidRPr="00F566BF">
        <w:rPr>
          <w:rFonts w:ascii="GHEA Grapalat" w:hAnsi="GHEA Grapalat" w:cs="Sylfaen"/>
          <w:sz w:val="20"/>
          <w:szCs w:val="24"/>
          <w:lang w:val="hy-AM" w:eastAsia="en-US"/>
        </w:rPr>
        <w:t>տեղեկացնում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7210AC"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ասնակցին՝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առաջարկելով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մինչև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կասեցման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ավարտը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շտկել</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w:t>
      </w:r>
    </w:p>
    <w:p w14:paraId="12A71A57" w14:textId="77777777" w:rsidR="002B121D" w:rsidRPr="00F566BF" w:rsidRDefault="00116E47" w:rsidP="008A18AE">
      <w:pPr>
        <w:pStyle w:val="norm"/>
        <w:spacing w:line="240" w:lineRule="auto"/>
        <w:ind w:firstLine="54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F566BF">
        <w:rPr>
          <w:rFonts w:ascii="GHEA Grapalat" w:hAnsi="GHEA Grapalat" w:cs="Sylfaen"/>
          <w:sz w:val="20"/>
          <w:szCs w:val="24"/>
          <w:lang w:val="hy-AM" w:eastAsia="en-US"/>
        </w:rPr>
        <w:t>հայտի գն</w:t>
      </w:r>
      <w:r w:rsidR="00563192" w:rsidRPr="00F566BF">
        <w:rPr>
          <w:rFonts w:ascii="GHEA Grapalat" w:hAnsi="GHEA Grapalat" w:cs="Sylfaen"/>
          <w:sz w:val="20"/>
          <w:szCs w:val="24"/>
          <w:lang w:eastAsia="en-US"/>
        </w:rPr>
        <w:t>ա</w:t>
      </w:r>
      <w:r w:rsidR="00873E83" w:rsidRPr="00F566BF">
        <w:rPr>
          <w:rFonts w:ascii="GHEA Grapalat" w:hAnsi="GHEA Grapalat" w:cs="Sylfaen"/>
          <w:sz w:val="20"/>
          <w:szCs w:val="24"/>
          <w:lang w:val="hy-AM" w:eastAsia="en-US"/>
        </w:rPr>
        <w:t xml:space="preserve">հատման ընթացքում </w:t>
      </w:r>
      <w:r w:rsidRPr="00F566BF">
        <w:rPr>
          <w:rFonts w:ascii="GHEA Grapalat" w:hAnsi="GHEA Grapalat" w:cs="Sylfaen"/>
          <w:sz w:val="20"/>
          <w:szCs w:val="24"/>
          <w:lang w:val="hy-AM" w:eastAsia="en-US"/>
        </w:rPr>
        <w:t xml:space="preserve">հայտնաբերված </w:t>
      </w:r>
      <w:r w:rsidR="00873E83" w:rsidRPr="00F566BF">
        <w:rPr>
          <w:rFonts w:ascii="GHEA Grapalat" w:hAnsi="GHEA Grapalat" w:cs="Sylfaen"/>
          <w:sz w:val="20"/>
          <w:szCs w:val="24"/>
          <w:lang w:val="hy-AM" w:eastAsia="en-US"/>
        </w:rPr>
        <w:t xml:space="preserve">բոլոր </w:t>
      </w:r>
      <w:r w:rsidRPr="00F566BF">
        <w:rPr>
          <w:rFonts w:ascii="GHEA Grapalat" w:hAnsi="GHEA Grapalat" w:cs="Sylfaen"/>
          <w:sz w:val="20"/>
          <w:szCs w:val="24"/>
          <w:lang w:val="hy-AM" w:eastAsia="en-US"/>
        </w:rPr>
        <w:t>անհամապատասխանությունները:</w:t>
      </w:r>
      <w:r w:rsidR="002B121D" w:rsidRPr="00F566BF">
        <w:rPr>
          <w:rFonts w:ascii="GHEA Grapalat" w:hAnsi="GHEA Grapalat" w:cs="Sylfaen"/>
          <w:sz w:val="20"/>
          <w:szCs w:val="24"/>
          <w:lang w:val="hy-AM" w:eastAsia="en-US"/>
        </w:rPr>
        <w:t xml:space="preserve">   </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0C1D713A" w14:textId="77777777" w:rsidR="008A18AE" w:rsidRDefault="00A150A9" w:rsidP="00D571F0">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p>
    <w:p w14:paraId="2DCED675" w14:textId="6FAAF24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641570BC" w:rsidR="003D47ED" w:rsidRPr="0019396A" w:rsidRDefault="008769B4" w:rsidP="008A18AE">
      <w:pPr>
        <w:shd w:val="clear" w:color="auto" w:fill="FFFFFF"/>
        <w:ind w:firstLine="630"/>
        <w:jc w:val="both"/>
        <w:rPr>
          <w:rFonts w:ascii="GHEA Grapalat" w:hAnsi="GHEA Grapalat" w:cs="Sylfaen"/>
          <w:sz w:val="20"/>
          <w:lang w:val="hy-AM"/>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365F29">
        <w:rPr>
          <w:rFonts w:ascii="GHEA Grapalat" w:hAnsi="GHEA Grapalat" w:cs="Sylfaen"/>
          <w:sz w:val="20"/>
        </w:rPr>
        <w:t>՝</w:t>
      </w:r>
      <w:r w:rsidR="00365F29" w:rsidRPr="0019396A">
        <w:rPr>
          <w:rFonts w:ascii="GHEA Grapalat" w:hAnsi="GHEA Grapalat" w:cs="Sylfaen"/>
          <w:sz w:val="20"/>
          <w:lang w:val="af-ZA"/>
        </w:rPr>
        <w:t xml:space="preserve"> </w:t>
      </w:r>
      <w:proofErr w:type="spellStart"/>
      <w:r w:rsidR="00365F29" w:rsidRPr="00DC0D0F">
        <w:rPr>
          <w:rFonts w:ascii="GHEA Grapalat" w:hAnsi="GHEA Grapalat" w:cs="Sylfaen"/>
          <w:sz w:val="20"/>
        </w:rPr>
        <w:t>որոշումը</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ստանալու</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հաջորդող</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հինգ</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աշխատանքային</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օրվա</w:t>
      </w:r>
      <w:proofErr w:type="spellEnd"/>
      <w:r w:rsidR="00365F29" w:rsidRPr="00DC0D0F">
        <w:rPr>
          <w:rFonts w:ascii="GHEA Grapalat" w:hAnsi="GHEA Grapalat" w:cs="Sylfaen"/>
          <w:sz w:val="20"/>
          <w:lang w:val="af-ZA"/>
        </w:rPr>
        <w:t xml:space="preserve"> </w:t>
      </w:r>
      <w:proofErr w:type="spellStart"/>
      <w:r w:rsidR="00365F29" w:rsidRPr="00DC0D0F">
        <w:rPr>
          <w:rFonts w:ascii="GHEA Grapalat" w:hAnsi="GHEA Grapalat" w:cs="Sylfaen"/>
          <w:sz w:val="20"/>
        </w:rPr>
        <w:t>ընթացքում</w:t>
      </w:r>
      <w:proofErr w:type="spellEnd"/>
      <w:r w:rsidR="00365F29" w:rsidRPr="00DC0D0F">
        <w:rPr>
          <w:rFonts w:ascii="GHEA Grapalat" w:hAnsi="GHEA Grapalat" w:cs="Sylfaen"/>
          <w:sz w:val="20"/>
          <w:lang w:val="af-ZA"/>
        </w:rPr>
        <w:t>:</w:t>
      </w:r>
      <w:r w:rsidR="00365F29" w:rsidRPr="006E7F07">
        <w:rPr>
          <w:rFonts w:ascii="GHEA Grapalat" w:hAnsi="GHEA Grapalat" w:cs="Sylfaen"/>
          <w:sz w:val="20"/>
          <w:lang w:val="hy-AM"/>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77777777"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 xml:space="preserve">հայտի, պայմանագրի և (կամ) որակավորան </w:t>
      </w:r>
      <w:r w:rsidRPr="0008536B">
        <w:rPr>
          <w:rFonts w:ascii="GHEA Grapalat" w:hAnsi="GHEA Grapalat" w:cs="Sylfaen"/>
          <w:sz w:val="20"/>
          <w:lang w:val="af-ZA"/>
        </w:rPr>
        <w:lastRenderedPageBreak/>
        <w:t>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58C8FFA4" w14:textId="4C609A6D" w:rsidR="009A6B5D" w:rsidRDefault="009A6B5D" w:rsidP="009A6B5D">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7" w:name="_Hlk193180492"/>
      <w:r w:rsidR="00365F29"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00365F29" w:rsidRPr="007225EF">
        <w:rPr>
          <w:rFonts w:ascii="GHEA Grapalat" w:hAnsi="GHEA Grapalat" w:cs="Sylfaen"/>
          <w:sz w:val="20"/>
          <w:lang w:val="hy-AM"/>
        </w:rPr>
        <w:t>կամ</w:t>
      </w:r>
      <w:r w:rsidR="00365F29"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sidR="00F71502">
        <w:rPr>
          <w:rFonts w:ascii="GHEA Grapalat" w:hAnsi="GHEA Grapalat" w:cs="Sylfaen"/>
          <w:sz w:val="20"/>
          <w:lang w:val="af-ZA"/>
        </w:rPr>
        <w:t xml:space="preserve">կերպված է </w:t>
      </w:r>
      <w:r w:rsidR="00F71502">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6F889B33" w14:textId="77777777" w:rsidR="00B54F63" w:rsidRPr="00F566BF" w:rsidRDefault="00B97D91" w:rsidP="008A18AE">
      <w:pPr>
        <w:ind w:firstLine="90"/>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8A18AE">
      <w:pPr>
        <w:pStyle w:val="norm"/>
        <w:spacing w:line="240" w:lineRule="auto"/>
        <w:ind w:firstLine="450"/>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8A18AE">
      <w:pPr>
        <w:ind w:firstLine="450"/>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77777777" w:rsidR="00583092" w:rsidRPr="00F566BF" w:rsidRDefault="00A150A9" w:rsidP="008A18AE">
      <w:pPr>
        <w:ind w:firstLine="450"/>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rPr>
        <w:lastRenderedPageBreak/>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8A18AE">
      <w:pPr>
        <w:pStyle w:val="norm"/>
        <w:spacing w:line="240" w:lineRule="auto"/>
        <w:ind w:firstLine="450"/>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295E97F8" w14:textId="17AF4093" w:rsidR="00BC282F" w:rsidRDefault="00BC282F" w:rsidP="00BC282F">
      <w:pPr>
        <w:pStyle w:val="norm"/>
        <w:spacing w:line="240" w:lineRule="auto"/>
        <w:ind w:firstLine="706"/>
        <w:rPr>
          <w:rFonts w:ascii="GHEA Grapalat" w:hAnsi="GHEA Grapalat" w:cs="Tahoma"/>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845323">
        <w:rPr>
          <w:rFonts w:ascii="GHEA Grapalat" w:hAnsi="GHEA Grapalat" w:cs="GHEA Grapalat"/>
          <w:b/>
          <w:bCs/>
          <w:color w:val="000000"/>
          <w:sz w:val="20"/>
          <w:lang w:val="hy-AM"/>
        </w:rPr>
        <w:t xml:space="preserve">միավորի առավելագույն </w:t>
      </w:r>
      <w:r>
        <w:rPr>
          <w:rFonts w:ascii="GHEA Grapalat" w:hAnsi="GHEA Grapalat" w:cs="GHEA Grapalat"/>
          <w:b/>
          <w:bCs/>
          <w:color w:val="000000"/>
          <w:sz w:val="20"/>
          <w:lang w:val="hy-AM"/>
        </w:rPr>
        <w:t>գինը</w:t>
      </w:r>
      <w:r w:rsidRPr="00845323">
        <w:rPr>
          <w:rFonts w:ascii="GHEA Grapalat" w:hAnsi="GHEA Grapalat" w:cs="GHEA Grapalat"/>
          <w:b/>
          <w:bCs/>
          <w:color w:val="000000"/>
          <w:sz w:val="20"/>
          <w:lang w:val="hy-AM"/>
        </w:rPr>
        <w:t>՝ տոկոսային արտահայտությամբ</w:t>
      </w:r>
      <w:r w:rsidRPr="005E1F72">
        <w:rPr>
          <w:rFonts w:ascii="GHEA Grapalat" w:hAnsi="GHEA Grapalat" w:cs="Tahoma"/>
          <w:sz w:val="20"/>
          <w:lang w:val="hy-AM"/>
        </w:rPr>
        <w:t xml:space="preserve"> առաջարկների</w:t>
      </w:r>
      <w:r>
        <w:rPr>
          <w:rFonts w:ascii="GHEA Grapalat" w:hAnsi="GHEA Grapalat" w:cs="Tahoma"/>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8A18AE">
      <w:pPr>
        <w:pStyle w:val="norm"/>
        <w:spacing w:line="240" w:lineRule="auto"/>
        <w:ind w:firstLine="450"/>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8A18AE">
      <w:pPr>
        <w:pStyle w:val="BodyTextIndent2"/>
        <w:spacing w:line="240" w:lineRule="auto"/>
        <w:ind w:firstLine="450"/>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4A9632F1"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8A18AE">
        <w:rPr>
          <w:rFonts w:ascii="GHEA Grapalat" w:hAnsi="GHEA Grapalat" w:cs="Sylfaen"/>
          <w:b/>
          <w:bCs/>
          <w:lang w:val="es-ES"/>
        </w:rPr>
        <w:t>«</w:t>
      </w:r>
      <w:r w:rsidR="006438AB" w:rsidRPr="008A18AE">
        <w:rPr>
          <w:rFonts w:ascii="GHEA Grapalat" w:hAnsi="GHEA Grapalat" w:cs="Sylfaen"/>
          <w:b/>
          <w:bCs/>
          <w:lang w:val="es-ES"/>
        </w:rPr>
        <w:t>10</w:t>
      </w:r>
      <w:r w:rsidRPr="008A18AE">
        <w:rPr>
          <w:rFonts w:ascii="GHEA Grapalat" w:hAnsi="GHEA Grapalat" w:cs="Sylfaen"/>
          <w:b/>
          <w:bCs/>
          <w:lang w:val="es-ES"/>
        </w:rPr>
        <w:t xml:space="preserve">» </w:t>
      </w:r>
      <w:proofErr w:type="spellStart"/>
      <w:r w:rsidRPr="008A18AE">
        <w:rPr>
          <w:rFonts w:ascii="GHEA Grapalat" w:hAnsi="GHEA Grapalat" w:cs="Sylfaen"/>
          <w:b/>
          <w:bCs/>
          <w:lang w:val="es-ES"/>
        </w:rPr>
        <w:t>օրացուցային</w:t>
      </w:r>
      <w:proofErr w:type="spellEnd"/>
      <w:r w:rsidRPr="008A18AE">
        <w:rPr>
          <w:rFonts w:ascii="GHEA Grapalat" w:hAnsi="GHEA Grapalat" w:cs="Arial"/>
          <w:b/>
          <w:bCs/>
          <w:lang w:val="es-ES"/>
        </w:rPr>
        <w:t xml:space="preserve"> </w:t>
      </w:r>
      <w:proofErr w:type="spellStart"/>
      <w:r w:rsidRPr="008A18AE">
        <w:rPr>
          <w:rFonts w:ascii="GHEA Grapalat" w:hAnsi="GHEA Grapalat" w:cs="Sylfaen"/>
          <w:b/>
          <w:bCs/>
          <w:lang w:val="es-ES"/>
        </w:rPr>
        <w:t>օր</w:t>
      </w:r>
      <w:proofErr w:type="spellEnd"/>
      <w:r w:rsidRPr="008A18AE">
        <w:rPr>
          <w:rFonts w:ascii="GHEA Grapalat" w:hAnsi="GHEA Grapalat" w:cs="Arial"/>
          <w:b/>
          <w:bCs/>
          <w:lang w:val="es-ES"/>
        </w:rPr>
        <w:t xml:space="preserve"> </w:t>
      </w:r>
      <w:r w:rsidRPr="008A18AE">
        <w:rPr>
          <w:rFonts w:ascii="GHEA Grapalat" w:hAnsi="GHEA Grapalat" w:cs="Sylfaen"/>
          <w:b/>
          <w:bCs/>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657C8592" w14:textId="77777777" w:rsidR="00096865" w:rsidRPr="00F566BF" w:rsidRDefault="00AA0AD8" w:rsidP="008A18AE">
      <w:pPr>
        <w:ind w:firstLine="450"/>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8A18AE">
      <w:pPr>
        <w:ind w:firstLine="450"/>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8A18AE">
      <w:pPr>
        <w:ind w:firstLine="450"/>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8A18AE">
      <w:pPr>
        <w:ind w:firstLine="360"/>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77777777" w:rsidR="004E2F96" w:rsidRPr="00A70EAF" w:rsidRDefault="00AA0AD8" w:rsidP="008A18AE">
      <w:pPr>
        <w:ind w:firstLine="450"/>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որակավորման և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w:t>
      </w:r>
      <w:r w:rsidR="004E2F96">
        <w:rPr>
          <w:rFonts w:ascii="GHEA Grapalat" w:hAnsi="GHEA Grapalat" w:cs="Sylfaen"/>
          <w:sz w:val="20"/>
          <w:lang w:val="hy-AM"/>
        </w:rPr>
        <w:t>ներ</w:t>
      </w:r>
      <w:r w:rsidR="004E2F96" w:rsidRPr="009E1D1C">
        <w:rPr>
          <w:rFonts w:ascii="GHEA Grapalat" w:hAnsi="GHEA Grapalat" w:cs="Sylfaen"/>
          <w:sz w:val="20"/>
          <w:lang w:val="hy-AM"/>
        </w:rPr>
        <w:t>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8A18AE">
      <w:pPr>
        <w:ind w:firstLine="540"/>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lastRenderedPageBreak/>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8A18AE">
      <w:pPr>
        <w:pStyle w:val="BodyTextIndent"/>
        <w:spacing w:line="240" w:lineRule="auto"/>
        <w:ind w:firstLine="540"/>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79D8B3E" w14:textId="77777777" w:rsidR="008A18AE" w:rsidRDefault="00030D40" w:rsidP="00EF3662">
      <w:pPr>
        <w:jc w:val="center"/>
        <w:rPr>
          <w:rFonts w:ascii="GHEA Grapalat" w:hAnsi="GHEA Grapalat" w:cs="Sylfaen"/>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E2245F" w:rsidRPr="00F566BF">
        <w:rPr>
          <w:rFonts w:ascii="GHEA Grapalat" w:hAnsi="GHEA Grapalat" w:cs="Sylfaen"/>
          <w:b/>
          <w:iCs/>
          <w:sz w:val="20"/>
          <w:lang w:val="hy-AM"/>
        </w:rPr>
        <w:t>ՈՐԱԿԱՎՈՐՄԱՆ</w:t>
      </w:r>
      <w:r w:rsidR="00E2245F" w:rsidRPr="00F566BF">
        <w:rPr>
          <w:rFonts w:ascii="GHEA Grapalat" w:hAnsi="GHEA Grapalat" w:cs="Arial"/>
          <w:b/>
          <w:iCs/>
          <w:sz w:val="20"/>
          <w:lang w:val="af-ZA"/>
        </w:rPr>
        <w:t xml:space="preserve"> </w:t>
      </w:r>
      <w:r w:rsidR="00E2245F" w:rsidRPr="00F566BF">
        <w:rPr>
          <w:rFonts w:ascii="GHEA Grapalat" w:hAnsi="GHEA Grapalat" w:cs="Sylfaen"/>
          <w:b/>
          <w:iCs/>
          <w:sz w:val="20"/>
          <w:lang w:val="hy-AM"/>
        </w:rPr>
        <w:t>ԵՎ</w:t>
      </w:r>
      <w:r w:rsidR="00E2245F" w:rsidRPr="00F566BF">
        <w:rPr>
          <w:rFonts w:ascii="GHEA Grapalat" w:hAnsi="GHEA Grapalat" w:cs="Sylfaen"/>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w:t>
      </w:r>
      <w:r w:rsidR="00E2245F" w:rsidRPr="00F566BF">
        <w:rPr>
          <w:rFonts w:ascii="GHEA Grapalat" w:hAnsi="GHEA Grapalat" w:cs="Sylfaen"/>
          <w:b/>
          <w:iCs/>
          <w:sz w:val="20"/>
          <w:lang w:val="hy-AM"/>
        </w:rPr>
        <w:t>ՆԵՐ</w:t>
      </w:r>
      <w:r w:rsidR="008D5016" w:rsidRPr="00F566BF">
        <w:rPr>
          <w:rFonts w:ascii="GHEA Grapalat" w:hAnsi="GHEA Grapalat" w:cs="Sylfaen"/>
          <w:b/>
          <w:iCs/>
          <w:sz w:val="20"/>
          <w:lang w:val="af-ZA"/>
        </w:rPr>
        <w:t>Ը</w:t>
      </w:r>
    </w:p>
    <w:p w14:paraId="1A70E52D" w14:textId="3E2975EB" w:rsidR="00096865" w:rsidRPr="00F566BF" w:rsidRDefault="008D5016" w:rsidP="00EF3662">
      <w:pPr>
        <w:jc w:val="center"/>
        <w:rPr>
          <w:rFonts w:ascii="GHEA Grapalat" w:hAnsi="GHEA Grapalat" w:cs="Arial"/>
          <w:b/>
          <w:iCs/>
          <w:sz w:val="20"/>
          <w:lang w:val="af-ZA"/>
        </w:rPr>
      </w:pPr>
      <w:r w:rsidRPr="00F566BF">
        <w:rPr>
          <w:rFonts w:ascii="GHEA Grapalat" w:hAnsi="GHEA Grapalat" w:cs="Arial"/>
          <w:b/>
          <w:iCs/>
          <w:sz w:val="20"/>
          <w:lang w:val="af-ZA"/>
        </w:rPr>
        <w:t xml:space="preserve"> </w:t>
      </w:r>
    </w:p>
    <w:p w14:paraId="4A3E9B42" w14:textId="46AEC464"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58362C">
        <w:rPr>
          <w:rFonts w:ascii="GHEA Grapalat" w:hAnsi="GHEA Grapalat" w:cs="Sylfaen"/>
          <w:sz w:val="20"/>
          <w:lang w:val="hy-AM"/>
        </w:rPr>
        <w:t>և</w:t>
      </w:r>
      <w:r w:rsidR="00DB3B2E" w:rsidRPr="0058362C">
        <w:rPr>
          <w:rFonts w:ascii="GHEA Grapalat" w:hAnsi="GHEA Grapalat" w:cs="Sylfaen"/>
          <w:sz w:val="20"/>
          <w:lang w:val="af-ZA"/>
        </w:rPr>
        <w:t xml:space="preserve"> </w:t>
      </w:r>
      <w:r w:rsidR="00DB3B2E" w:rsidRPr="0058362C">
        <w:rPr>
          <w:rFonts w:ascii="GHEA Grapalat" w:hAnsi="GHEA Grapalat" w:cs="Sylfaen"/>
          <w:sz w:val="20"/>
          <w:lang w:val="hy-AM"/>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ները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որակավորման</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և</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hy-AM"/>
        </w:rPr>
        <w:t>ներ</w:t>
      </w:r>
      <w:r w:rsidR="00DB3B2E" w:rsidRPr="00A3101A">
        <w:rPr>
          <w:rFonts w:ascii="GHEA Grapalat" w:hAnsi="GHEA Grapalat" w:cs="Sylfaen"/>
          <w:sz w:val="20"/>
          <w:lang w:val="ru-RU"/>
        </w:rPr>
        <w:t>։</w:t>
      </w:r>
      <w:r w:rsidR="00DB3B2E" w:rsidRPr="00A3101A">
        <w:rPr>
          <w:rFonts w:ascii="GHEA Grapalat" w:hAnsi="GHEA Grapalat" w:cs="Sylfaen"/>
          <w:sz w:val="20"/>
          <w:lang w:val="af-ZA"/>
        </w:rPr>
        <w:t xml:space="preserve"> </w:t>
      </w:r>
    </w:p>
    <w:p w14:paraId="5ED70851" w14:textId="39B0FABC" w:rsidR="00882697" w:rsidRPr="00A70EAF" w:rsidRDefault="00AD6D6A" w:rsidP="00921327">
      <w:pPr>
        <w:ind w:firstLine="567"/>
        <w:jc w:val="both"/>
        <w:rPr>
          <w:rFonts w:ascii="GHEA Grapalat" w:hAnsi="GHEA Grapalat" w:cs="Arial"/>
          <w:sz w:val="20"/>
          <w:lang w:val="hy-AM"/>
        </w:rPr>
      </w:pPr>
      <w:bookmarkStart w:id="8" w:name="_Hlk197331055"/>
      <w:r w:rsidRPr="00F566BF">
        <w:rPr>
          <w:rFonts w:ascii="GHEA Grapalat" w:hAnsi="GHEA Grapalat" w:cs="Sylfaen"/>
          <w:sz w:val="20"/>
          <w:lang w:val="hy-AM"/>
        </w:rPr>
        <w:t>10.2</w:t>
      </w:r>
      <w:r w:rsidR="00F96621"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Որակավորման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ապահովման</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չափը</w:t>
      </w:r>
      <w:proofErr w:type="spellEnd"/>
      <w:r w:rsidR="0074145B" w:rsidRPr="00F566BF">
        <w:rPr>
          <w:rFonts w:ascii="GHEA Grapalat" w:hAnsi="GHEA Grapalat" w:cs="Sylfaen"/>
          <w:sz w:val="20"/>
          <w:lang w:val="af-ZA"/>
        </w:rPr>
        <w:t xml:space="preserve"> </w:t>
      </w:r>
      <w:proofErr w:type="spellStart"/>
      <w:r w:rsidR="0074145B" w:rsidRPr="00F566BF">
        <w:rPr>
          <w:rFonts w:ascii="GHEA Grapalat" w:hAnsi="GHEA Grapalat" w:cs="Sylfaen"/>
          <w:sz w:val="20"/>
        </w:rPr>
        <w:t>հավասար</w:t>
      </w:r>
      <w:proofErr w:type="spellEnd"/>
      <w:r w:rsidR="0074145B" w:rsidRPr="00F566BF">
        <w:rPr>
          <w:rFonts w:ascii="GHEA Grapalat" w:hAnsi="GHEA Grapalat" w:cs="Sylfaen"/>
          <w:sz w:val="20"/>
          <w:lang w:val="af-ZA"/>
        </w:rPr>
        <w:t xml:space="preserve"> </w:t>
      </w:r>
      <w:r w:rsidR="0074145B" w:rsidRPr="00F566BF">
        <w:rPr>
          <w:rFonts w:ascii="GHEA Grapalat" w:hAnsi="GHEA Grapalat" w:cs="Sylfaen"/>
          <w:sz w:val="20"/>
        </w:rPr>
        <w:t>է</w:t>
      </w:r>
      <w:r w:rsidR="0074145B" w:rsidRPr="00F566BF">
        <w:rPr>
          <w:rFonts w:ascii="GHEA Grapalat" w:hAnsi="GHEA Grapalat" w:cs="Sylfaen"/>
          <w:sz w:val="20"/>
          <w:lang w:val="af-ZA"/>
        </w:rPr>
        <w:t xml:space="preserve"> </w:t>
      </w:r>
      <w:r w:rsidR="00DB3B2E" w:rsidRPr="004B72E3">
        <w:rPr>
          <w:rFonts w:ascii="GHEA Grapalat" w:hAnsi="GHEA Grapalat" w:cs="Sylfaen"/>
          <w:sz w:val="20"/>
          <w:lang w:val="hy-AM"/>
        </w:rPr>
        <w:t>է</w:t>
      </w:r>
      <w:r w:rsidR="00DB3B2E" w:rsidRPr="007F147C">
        <w:rPr>
          <w:rFonts w:ascii="GHEA Grapalat" w:hAnsi="GHEA Grapalat" w:cs="Sylfaen"/>
          <w:sz w:val="20"/>
          <w:lang w:val="af-ZA"/>
        </w:rPr>
        <w:t xml:space="preserve"> </w:t>
      </w:r>
      <w:r w:rsidR="00DB3B2E">
        <w:rPr>
          <w:rFonts w:ascii="GHEA Grapalat" w:hAnsi="GHEA Grapalat" w:cs="Sylfaen"/>
          <w:sz w:val="20"/>
          <w:lang w:val="hy-AM"/>
        </w:rPr>
        <w:t>սույն</w:t>
      </w:r>
      <w:r w:rsidR="00DB3B2E" w:rsidRPr="00BA41C0">
        <w:rPr>
          <w:rFonts w:ascii="GHEA Grapalat" w:hAnsi="GHEA Grapalat" w:cs="Sylfaen"/>
          <w:sz w:val="20"/>
          <w:lang w:val="hy-AM"/>
        </w:rPr>
        <w:t xml:space="preserve"> ընթացակարգի շրջանակում գնվելիք </w:t>
      </w:r>
      <w:r w:rsidR="00DB3B2E">
        <w:rPr>
          <w:rFonts w:ascii="GHEA Grapalat" w:hAnsi="GHEA Grapalat" w:cs="Sylfaen"/>
          <w:sz w:val="20"/>
          <w:lang w:val="hy-AM"/>
        </w:rPr>
        <w:t>ծառայությունների</w:t>
      </w:r>
      <w:r w:rsidR="00DB3B2E" w:rsidRPr="00BA41C0">
        <w:rPr>
          <w:rFonts w:ascii="GHEA Grapalat" w:hAnsi="GHEA Grapalat" w:cs="Sylfaen"/>
          <w:sz w:val="20"/>
          <w:lang w:val="hy-AM"/>
        </w:rPr>
        <w:t xml:space="preserve"> </w:t>
      </w:r>
      <w:r w:rsidR="00DB3B2E" w:rsidRPr="009B4BDE">
        <w:rPr>
          <w:rFonts w:ascii="GHEA Grapalat" w:hAnsi="GHEA Grapalat" w:cs="Sylfaen"/>
          <w:b/>
          <w:bCs/>
          <w:sz w:val="20"/>
          <w:lang w:val="hy-AM"/>
        </w:rPr>
        <w:t>գնման գնի</w:t>
      </w:r>
      <w:r w:rsidR="00DB3B2E" w:rsidRPr="009B4BDE" w:rsidDel="00DB3B2E">
        <w:rPr>
          <w:rFonts w:ascii="GHEA Grapalat" w:hAnsi="GHEA Grapalat" w:cs="Sylfaen"/>
          <w:b/>
          <w:bCs/>
          <w:sz w:val="20"/>
          <w:lang w:val="af-ZA"/>
        </w:rPr>
        <w:t xml:space="preserve"> </w:t>
      </w:r>
      <w:r w:rsidR="00615D8F" w:rsidRPr="009B4BDE">
        <w:rPr>
          <w:rFonts w:ascii="GHEA Grapalat" w:hAnsi="GHEA Grapalat" w:cs="Sylfaen"/>
          <w:b/>
          <w:bCs/>
          <w:sz w:val="20"/>
          <w:lang w:val="hy-AM"/>
        </w:rPr>
        <w:t>տասնհինգ տոկոսին</w:t>
      </w:r>
      <w:r w:rsidR="0074145B" w:rsidRPr="00F566BF">
        <w:rPr>
          <w:rFonts w:ascii="GHEA Grapalat" w:hAnsi="GHEA Grapalat" w:cs="Sylfaen"/>
          <w:sz w:val="20"/>
          <w:lang w:val="af-ZA"/>
        </w:rPr>
        <w:t>:</w:t>
      </w:r>
      <w:r w:rsidR="00DB3B2E" w:rsidRPr="00DB3B2E">
        <w:rPr>
          <w:rFonts w:ascii="GHEA Grapalat" w:hAnsi="GHEA Grapalat" w:cs="Sylfaen"/>
          <w:sz w:val="20"/>
          <w:lang w:val="af-ZA"/>
        </w:rPr>
        <w:t xml:space="preserve"> </w:t>
      </w:r>
      <w:r w:rsidR="00DB3B2E">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7F147C">
        <w:rPr>
          <w:rFonts w:ascii="GHEA Grapalat" w:hAnsi="GHEA Grapalat" w:cs="Sylfaen"/>
          <w:sz w:val="20"/>
          <w:lang w:val="af-ZA"/>
        </w:rPr>
        <w:t xml:space="preserve"> </w:t>
      </w:r>
      <w:r w:rsidR="0074145B"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Որակավորման</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ապահովումը</w:t>
      </w:r>
      <w:proofErr w:type="spellEnd"/>
      <w:r w:rsidR="00F96621" w:rsidRPr="00F566BF">
        <w:rPr>
          <w:rFonts w:ascii="GHEA Grapalat" w:hAnsi="GHEA Grapalat" w:cs="Sylfaen"/>
          <w:sz w:val="20"/>
          <w:lang w:val="af-ZA"/>
        </w:rPr>
        <w:t xml:space="preserve"> </w:t>
      </w:r>
      <w:proofErr w:type="spellStart"/>
      <w:r w:rsidR="00F96621" w:rsidRPr="00F566BF">
        <w:rPr>
          <w:rFonts w:ascii="GHEA Grapalat" w:hAnsi="GHEA Grapalat" w:cs="Sylfaen"/>
          <w:sz w:val="20"/>
        </w:rPr>
        <w:t>ներկայացվում</w:t>
      </w:r>
      <w:proofErr w:type="spellEnd"/>
      <w:r w:rsidR="00615D8F">
        <w:rPr>
          <w:rFonts w:ascii="GHEA Grapalat" w:hAnsi="GHEA Grapalat" w:cs="Sylfaen"/>
          <w:sz w:val="20"/>
          <w:lang w:val="hy-AM"/>
        </w:rPr>
        <w:t xml:space="preserve"> է</w:t>
      </w:r>
      <w:r w:rsidR="00F96621" w:rsidRPr="00F566BF">
        <w:rPr>
          <w:rFonts w:ascii="GHEA Grapalat" w:hAnsi="GHEA Grapalat" w:cs="Sylfaen"/>
          <w:sz w:val="20"/>
          <w:lang w:val="af-ZA"/>
        </w:rPr>
        <w:t xml:space="preserve"> </w:t>
      </w:r>
      <w:proofErr w:type="spellStart"/>
      <w:r w:rsidR="00615D8F" w:rsidRPr="00D533CD">
        <w:rPr>
          <w:rFonts w:ascii="GHEA Grapalat" w:hAnsi="GHEA Grapalat" w:cs="Sylfaen"/>
          <w:sz w:val="20"/>
        </w:rPr>
        <w:t>տուժանքի</w:t>
      </w:r>
      <w:proofErr w:type="spellEnd"/>
      <w:r w:rsidR="00615D8F" w:rsidRPr="00915006">
        <w:rPr>
          <w:rFonts w:ascii="GHEA Grapalat" w:hAnsi="GHEA Grapalat" w:cs="Sylfaen"/>
          <w:sz w:val="20"/>
          <w:lang w:val="af-ZA"/>
        </w:rPr>
        <w:t xml:space="preserve"> (</w:t>
      </w:r>
      <w:proofErr w:type="spellStart"/>
      <w:r w:rsidR="00615D8F" w:rsidRPr="00B01C80">
        <w:rPr>
          <w:rFonts w:ascii="GHEA Grapalat" w:hAnsi="GHEA Grapalat" w:cs="Sylfaen"/>
          <w:sz w:val="20"/>
        </w:rPr>
        <w:t>հավելված</w:t>
      </w:r>
      <w:proofErr w:type="spellEnd"/>
      <w:r w:rsidR="00615D8F" w:rsidRPr="00915006">
        <w:rPr>
          <w:rFonts w:ascii="GHEA Grapalat" w:hAnsi="GHEA Grapalat" w:cs="Sylfaen"/>
          <w:sz w:val="20"/>
          <w:lang w:val="af-ZA"/>
        </w:rPr>
        <w:t xml:space="preserve"> 4</w:t>
      </w:r>
      <w:r w:rsidR="00615D8F" w:rsidRPr="00915006">
        <w:rPr>
          <w:rFonts w:ascii="Cambria Math" w:hAnsi="Cambria Math" w:cs="Cambria Math"/>
          <w:sz w:val="20"/>
          <w:lang w:val="af-ZA"/>
        </w:rPr>
        <w:t>․</w:t>
      </w:r>
      <w:r w:rsidR="00615D8F" w:rsidRPr="00915006">
        <w:rPr>
          <w:rFonts w:ascii="GHEA Grapalat" w:hAnsi="GHEA Grapalat" w:cs="Sylfaen"/>
          <w:sz w:val="20"/>
          <w:lang w:val="af-ZA"/>
        </w:rPr>
        <w:t xml:space="preserve">2)  </w:t>
      </w:r>
      <w:proofErr w:type="spellStart"/>
      <w:r w:rsidR="00615D8F" w:rsidRPr="00D533CD">
        <w:rPr>
          <w:rFonts w:ascii="GHEA Grapalat" w:hAnsi="GHEA Grapalat" w:cs="Sylfaen"/>
          <w:sz w:val="20"/>
        </w:rPr>
        <w:t>կամ</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կանխիկ</w:t>
      </w:r>
      <w:proofErr w:type="spellEnd"/>
      <w:r w:rsidR="00615D8F" w:rsidRPr="00915006">
        <w:rPr>
          <w:rFonts w:ascii="GHEA Grapalat" w:hAnsi="GHEA Grapalat" w:cs="Sylfaen"/>
          <w:sz w:val="20"/>
          <w:lang w:val="af-ZA"/>
        </w:rPr>
        <w:t xml:space="preserve"> </w:t>
      </w:r>
      <w:proofErr w:type="spellStart"/>
      <w:r w:rsidR="00615D8F" w:rsidRPr="00D533CD">
        <w:rPr>
          <w:rFonts w:ascii="GHEA Grapalat" w:hAnsi="GHEA Grapalat" w:cs="Sylfaen"/>
          <w:sz w:val="20"/>
        </w:rPr>
        <w:t>փողի</w:t>
      </w:r>
      <w:proofErr w:type="spellEnd"/>
      <w:r w:rsidR="00615D8F" w:rsidRPr="00915006">
        <w:rPr>
          <w:rFonts w:ascii="GHEA Grapalat" w:hAnsi="GHEA Grapalat" w:cs="Sylfaen"/>
          <w:sz w:val="20"/>
          <w:lang w:val="af-ZA"/>
        </w:rPr>
        <w:t xml:space="preserve"> </w:t>
      </w:r>
      <w:bookmarkStart w:id="9" w:name="_Hlk197331256"/>
      <w:proofErr w:type="spellStart"/>
      <w:r w:rsidR="00615D8F" w:rsidRPr="00D533CD">
        <w:rPr>
          <w:rFonts w:ascii="GHEA Grapalat" w:hAnsi="GHEA Grapalat" w:cs="Sylfaen"/>
          <w:sz w:val="20"/>
        </w:rPr>
        <w:t>ձևով</w:t>
      </w:r>
      <w:bookmarkEnd w:id="9"/>
      <w:proofErr w:type="spellEnd"/>
      <w:r w:rsidR="00C0648A">
        <w:rPr>
          <w:rFonts w:ascii="GHEA Grapalat" w:hAnsi="GHEA Grapalat" w:cs="Sylfaen"/>
          <w:sz w:val="20"/>
          <w:lang w:val="af-ZA"/>
        </w:rPr>
        <w:t xml:space="preserve">: Ընդ որում </w:t>
      </w:r>
      <w:r w:rsidR="00C0648A" w:rsidRPr="00CB6DA8">
        <w:rPr>
          <w:rFonts w:ascii="GHEA Grapalat" w:hAnsi="GHEA Grapalat" w:cs="Sylfaen"/>
          <w:sz w:val="20"/>
          <w:lang w:val="af-ZA"/>
        </w:rPr>
        <w:t xml:space="preserve"> </w:t>
      </w:r>
      <w:proofErr w:type="spellStart"/>
      <w:r w:rsidR="00C0648A">
        <w:rPr>
          <w:rFonts w:ascii="GHEA Grapalat" w:hAnsi="GHEA Grapalat" w:cs="Sylfaen"/>
          <w:sz w:val="20"/>
        </w:rPr>
        <w:t>ապահովումը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պետք</w:t>
      </w:r>
      <w:proofErr w:type="spellEnd"/>
      <w:r w:rsidR="00DF68A6" w:rsidRPr="00F566BF">
        <w:rPr>
          <w:rFonts w:ascii="GHEA Grapalat" w:hAnsi="GHEA Grapalat" w:cs="Sylfaen"/>
          <w:sz w:val="20"/>
          <w:lang w:val="af-ZA"/>
        </w:rPr>
        <w:t xml:space="preserve"> </w:t>
      </w:r>
      <w:r w:rsidR="00DF68A6" w:rsidRPr="00F566BF">
        <w:rPr>
          <w:rFonts w:ascii="GHEA Grapalat" w:hAnsi="GHEA Grapalat" w:cs="Sylfaen"/>
          <w:sz w:val="20"/>
        </w:rPr>
        <w:t>է</w:t>
      </w:r>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վավեր</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լինի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առնվազն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մինչև</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պայմանագրի</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կատարման</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արդյունքը</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պատվիրատուից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կողմից</w:t>
      </w:r>
      <w:proofErr w:type="spellEnd"/>
      <w:r w:rsidR="00DF68A6" w:rsidRPr="00F566BF">
        <w:rPr>
          <w:rFonts w:ascii="GHEA Grapalat" w:hAnsi="GHEA Grapalat" w:cs="Sylfaen"/>
          <w:sz w:val="20"/>
          <w:lang w:val="af-ZA"/>
        </w:rPr>
        <w:t xml:space="preserve"> </w:t>
      </w:r>
      <w:proofErr w:type="spellStart"/>
      <w:r w:rsidR="00DF68A6" w:rsidRPr="00F566BF">
        <w:rPr>
          <w:rFonts w:ascii="GHEA Grapalat" w:hAnsi="GHEA Grapalat" w:cs="Sylfaen"/>
          <w:sz w:val="20"/>
        </w:rPr>
        <w:t>ամբողջական</w:t>
      </w:r>
      <w:proofErr w:type="spellEnd"/>
      <w:r w:rsidR="00DF68A6" w:rsidRPr="00F566BF">
        <w:rPr>
          <w:rFonts w:ascii="GHEA Grapalat" w:hAnsi="GHEA Grapalat" w:cs="Sylfaen"/>
          <w:sz w:val="20"/>
          <w:lang w:val="af-ZA"/>
        </w:rPr>
        <w:t xml:space="preserve"> </w:t>
      </w:r>
      <w:r w:rsidR="00DF68A6" w:rsidRPr="00F37649">
        <w:rPr>
          <w:rFonts w:ascii="GHEA Grapalat" w:hAnsi="GHEA Grapalat" w:cs="Arial"/>
          <w:sz w:val="20"/>
          <w:lang w:val="hy-AM"/>
        </w:rPr>
        <w:t xml:space="preserve">ընդունվելու օրվան հաջորդող </w:t>
      </w:r>
      <w:r w:rsidR="00615D8F">
        <w:rPr>
          <w:rFonts w:ascii="GHEA Grapalat" w:hAnsi="GHEA Grapalat" w:cs="Arial"/>
          <w:sz w:val="20"/>
          <w:lang w:val="hy-AM"/>
        </w:rPr>
        <w:t>20</w:t>
      </w:r>
      <w:r w:rsidR="00DF68A6" w:rsidRPr="00F37649">
        <w:rPr>
          <w:rFonts w:ascii="GHEA Grapalat" w:hAnsi="GHEA Grapalat" w:cs="Arial"/>
          <w:sz w:val="20"/>
          <w:lang w:val="hy-AM"/>
        </w:rPr>
        <w:t xml:space="preserve">-րդ </w:t>
      </w:r>
      <w:r w:rsidR="00A558B9" w:rsidRPr="00F37649">
        <w:rPr>
          <w:rFonts w:ascii="GHEA Grapalat" w:hAnsi="GHEA Grapalat" w:cs="Arial"/>
          <w:sz w:val="20"/>
          <w:lang w:val="hy-AM"/>
        </w:rPr>
        <w:t>աշխատանքային</w:t>
      </w:r>
      <w:r w:rsidR="00DF68A6" w:rsidRPr="00F37649">
        <w:rPr>
          <w:rFonts w:ascii="GHEA Grapalat" w:hAnsi="GHEA Grapalat" w:cs="Arial"/>
          <w:sz w:val="20"/>
          <w:lang w:val="hy-AM"/>
        </w:rPr>
        <w:t xml:space="preserve"> օրը </w:t>
      </w:r>
      <w:r w:rsidR="00F96621" w:rsidRPr="00F37649">
        <w:rPr>
          <w:rFonts w:ascii="GHEA Grapalat" w:hAnsi="GHEA Grapalat" w:cs="Arial"/>
          <w:sz w:val="20"/>
          <w:lang w:val="hy-AM"/>
        </w:rPr>
        <w:t>ներառյա</w:t>
      </w:r>
      <w:r w:rsidR="00A70EAF">
        <w:rPr>
          <w:rFonts w:ascii="GHEA Grapalat" w:hAnsi="GHEA Grapalat" w:cs="Arial"/>
          <w:sz w:val="20"/>
          <w:lang w:val="af-ZA"/>
        </w:rPr>
        <w:t>լ</w:t>
      </w:r>
      <w:bookmarkEnd w:id="8"/>
      <w:r w:rsidR="00A70EAF">
        <w:rPr>
          <w:rFonts w:ascii="GHEA Grapalat" w:hAnsi="GHEA Grapalat" w:cs="Arial"/>
          <w:sz w:val="20"/>
          <w:lang w:val="hy-AM"/>
        </w:rPr>
        <w:t>:</w:t>
      </w:r>
      <w:r w:rsidR="00A70EAF">
        <w:rPr>
          <w:rStyle w:val="FootnoteReference"/>
          <w:rFonts w:ascii="GHEA Grapalat" w:hAnsi="GHEA Grapalat" w:cs="Arial"/>
          <w:sz w:val="20"/>
          <w:lang w:val="hy-AM"/>
        </w:rPr>
        <w:footnoteReference w:id="4"/>
      </w:r>
    </w:p>
    <w:p w14:paraId="7A67075B" w14:textId="77777777" w:rsidR="00882697" w:rsidRPr="00E47255" w:rsidRDefault="00921327" w:rsidP="00882697">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3344D3"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9D4781">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w:t>
      </w:r>
      <w:r w:rsidR="00DB3B2E" w:rsidRPr="007E2C83">
        <w:rPr>
          <w:rFonts w:ascii="GHEA Grapalat" w:hAnsi="GHEA Grapalat" w:cs="Sylfaen"/>
          <w:sz w:val="20"/>
          <w:lang w:val="hy-AM"/>
        </w:rPr>
        <w:t xml:space="preserve"> </w:t>
      </w:r>
      <w:r w:rsidR="00DB3B2E">
        <w:rPr>
          <w:rFonts w:ascii="GHEA Grapalat" w:hAnsi="GHEA Grapalat" w:cs="Sylfaen"/>
          <w:sz w:val="20"/>
          <w:lang w:val="hy-AM"/>
        </w:rPr>
        <w:t>՝</w:t>
      </w:r>
      <w:r w:rsidR="00DB3B2E" w:rsidRPr="00BA41C0">
        <w:rPr>
          <w:rFonts w:ascii="GHEA Grapalat" w:hAnsi="GHEA Grapalat" w:cs="Sylfaen"/>
          <w:sz w:val="20"/>
          <w:lang w:val="hy-AM"/>
        </w:rPr>
        <w:t xml:space="preserve"> հաշվի առնելով Կարգի 32-րդ կետի 1-ին ենթակետի «գ» պարբերության  պահանջները</w:t>
      </w:r>
      <w:r w:rsidR="00DB3B2E" w:rsidRPr="006F76DB">
        <w:rPr>
          <w:rFonts w:ascii="GHEA Grapalat" w:hAnsi="GHEA Grapalat" w:cs="Sylfaen"/>
          <w:sz w:val="20"/>
          <w:lang w:val="hy-AM"/>
        </w:rPr>
        <w:t>:</w:t>
      </w:r>
      <w:r w:rsidR="00DB3B2E"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882697" w:rsidRPr="00E47255">
        <w:rPr>
          <w:rFonts w:ascii="GHEA Grapalat" w:hAnsi="GHEA Grapalat" w:cs="Arial"/>
          <w:sz w:val="20"/>
          <w:lang w:val="hy-AM"/>
        </w:rPr>
        <w:t>:</w:t>
      </w:r>
    </w:p>
    <w:p w14:paraId="5D921888" w14:textId="77777777" w:rsidR="00E453AC" w:rsidRPr="00912E0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22A1D6BF" w14:textId="2D882ADE" w:rsidR="00365F29" w:rsidRDefault="00882697" w:rsidP="00365F29">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r w:rsidR="00FC2F66"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365F29" w:rsidRPr="0019396A">
        <w:rPr>
          <w:rFonts w:ascii="GHEA Grapalat" w:hAnsi="GHEA Grapalat" w:cs="Arial"/>
          <w:sz w:val="20"/>
          <w:lang w:val="hy-AM"/>
        </w:rPr>
        <w:t xml:space="preserve">, </w:t>
      </w:r>
      <w:r w:rsidR="00365F29" w:rsidRPr="00DC0D0F">
        <w:rPr>
          <w:rFonts w:ascii="GHEA Grapalat" w:hAnsi="GHEA Grapalat" w:cs="Arial"/>
          <w:sz w:val="20"/>
          <w:lang w:val="hy-AM"/>
        </w:rPr>
        <w:t>եթե պայմանագրի (համաձայնագրի) կատարումը փուլային չէ</w:t>
      </w:r>
      <w:r w:rsidR="00365F29" w:rsidRPr="00224D9D">
        <w:rPr>
          <w:rFonts w:ascii="GHEA Grapalat" w:hAnsi="GHEA Grapalat" w:cs="Arial"/>
          <w:sz w:val="20"/>
          <w:lang w:val="hy-AM"/>
        </w:rPr>
        <w:t>:</w:t>
      </w:r>
    </w:p>
    <w:p w14:paraId="5C6392E7" w14:textId="58BAD5CE" w:rsidR="00501A05" w:rsidRPr="00A70EAF" w:rsidRDefault="00501A05" w:rsidP="00F71502">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175C8E49" w:rsidR="00281740" w:rsidRPr="008C00F4"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Pr="008C00F4">
        <w:rPr>
          <w:rFonts w:ascii="GHEA Grapalat" w:hAnsi="GHEA Grapalat" w:cs="Sylfaen"/>
          <w:b/>
          <w:bCs/>
          <w:sz w:val="20"/>
          <w:lang w:val="af-ZA"/>
        </w:rPr>
        <w:t xml:space="preserve">10  </w:t>
      </w:r>
      <w:r w:rsidRPr="008C00F4">
        <w:rPr>
          <w:rFonts w:ascii="GHEA Grapalat" w:hAnsi="GHEA Grapalat" w:cs="Sylfaen"/>
          <w:b/>
          <w:bCs/>
          <w:sz w:val="20"/>
          <w:lang w:val="hy-AM"/>
        </w:rPr>
        <w:t>տոկոսը</w:t>
      </w:r>
      <w:r w:rsidRPr="00A70EAF">
        <w:rPr>
          <w:rFonts w:ascii="GHEA Grapalat" w:hAnsi="GHEA Grapalat" w:cs="Sylfaen"/>
          <w:sz w:val="20"/>
          <w:lang w:val="hy-AM"/>
        </w:rPr>
        <w:t>:</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w:t>
      </w:r>
      <w:r w:rsidR="008C00F4" w:rsidRPr="008C00F4">
        <w:rPr>
          <w:rFonts w:ascii="GHEA Grapalat" w:hAnsi="GHEA Grapalat" w:cs="Sylfaen"/>
          <w:sz w:val="20"/>
          <w:lang w:val="hy-AM"/>
        </w:rPr>
        <w:t>միակողմանի հաստատված հայտարարության՝ տուժանքի (հավելված 5.1) կամ կանխիկ փողի ձևով</w:t>
      </w:r>
      <w:r w:rsidR="00501A05" w:rsidRPr="008C00F4">
        <w:rPr>
          <w:rFonts w:ascii="GHEA Grapalat" w:hAnsi="GHEA Grapalat" w:cs="Sylfaen"/>
          <w:sz w:val="20"/>
          <w:vertAlign w:val="superscript"/>
          <w:lang w:val="hy-AM"/>
        </w:rPr>
        <w:t>:</w:t>
      </w:r>
      <w:r w:rsidR="00A70EAF" w:rsidRPr="008C00F4">
        <w:rPr>
          <w:vertAlign w:val="superscript"/>
        </w:rPr>
        <w:footnoteReference w:id="5"/>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55FECF13"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4434AD">
        <w:rPr>
          <w:rFonts w:ascii="GHEA Grapalat" w:hAnsi="GHEA Grapalat" w:cs="Sylfaen"/>
          <w:sz w:val="20"/>
          <w:lang w:val="hy-AM"/>
        </w:rPr>
        <w:t>2</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77777777"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որակավորման և պայմանագրի ապահովումները ներկայացվում են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77777777"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sidR="00F83E1D">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6B66CBC4" w14:textId="77777777"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7DA4D9AB" w:rsidR="003D0C33" w:rsidRPr="003D47ED" w:rsidRDefault="00EE45C0"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3D0C33"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003D0C33"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003D0C33"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003D0C33"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003D0C33"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003D0C33"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6D9277DE" w:rsidR="00180D94" w:rsidRPr="003D47ED" w:rsidRDefault="00EE45C0" w:rsidP="00180D94">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180D94" w:rsidRPr="003D47ED">
        <w:rPr>
          <w:rFonts w:ascii="GHEA Grapalat" w:hAnsi="GHEA Grapalat" w:cs="Sylfaen"/>
          <w:sz w:val="20"/>
          <w:lang w:val="hy-AM"/>
        </w:rPr>
        <w:t xml:space="preserve">10.8 </w:t>
      </w:r>
      <w:r w:rsidR="00180D94"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00180D94" w:rsidRPr="003D47ED">
        <w:rPr>
          <w:rFonts w:ascii="GHEA Grapalat" w:hAnsi="GHEA Grapalat" w:cs="Sylfaen"/>
          <w:sz w:val="20"/>
          <w:lang w:val="hy-AM"/>
        </w:rPr>
        <w:t>կամ որակավորման</w:t>
      </w:r>
      <w:r w:rsidR="00180D94" w:rsidRPr="003D47ED">
        <w:rPr>
          <w:rFonts w:ascii="GHEA Grapalat" w:hAnsi="GHEA Grapalat" w:cs="Sylfaen"/>
          <w:sz w:val="20"/>
          <w:lang w:val="af-ZA"/>
        </w:rPr>
        <w:t xml:space="preserve"> ապահովման </w:t>
      </w:r>
      <w:r w:rsidR="00180D94"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2C13D9FC"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համապատասխանաբար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Հայաստանի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Հանրապետության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այլ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պատվիրատուների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դեպքում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ընդհանուր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կառավարումն</w:t>
      </w:r>
      <w:r w:rsidR="00FF0FE2" w:rsidRPr="00F566BF">
        <w:rPr>
          <w:rFonts w:ascii="GHEA Grapalat" w:hAnsi="GHEA Grapalat" w:cs="Sylfaen"/>
          <w:sz w:val="20"/>
          <w:lang w:val="af-ZA"/>
        </w:rPr>
        <w:t xml:space="preserve"> </w:t>
      </w:r>
      <w:r w:rsidR="00FF0FE2" w:rsidRPr="004F02AD">
        <w:rPr>
          <w:rFonts w:ascii="GHEA Grapalat" w:hAnsi="GHEA Grapalat" w:cs="Sylfaen"/>
          <w:sz w:val="20"/>
          <w:lang w:val="ru-RU"/>
        </w:rPr>
        <w:t>իրականացնող</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լիազորված</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մարմնի</w:t>
      </w:r>
      <w:r w:rsidR="00FF0FE2" w:rsidRPr="004F02AD">
        <w:rPr>
          <w:rFonts w:ascii="GHEA Grapalat" w:hAnsi="GHEA Grapalat" w:cs="Sylfaen"/>
          <w:sz w:val="20"/>
          <w:lang w:val="af-ZA"/>
        </w:rPr>
        <w:t xml:space="preserve"> </w:t>
      </w:r>
      <w:r w:rsidR="00FF0FE2" w:rsidRPr="004F02AD">
        <w:rPr>
          <w:rFonts w:ascii="GHEA Grapalat" w:hAnsi="GHEA Grapalat" w:cs="Sylfaen"/>
          <w:sz w:val="20"/>
          <w:lang w:val="ru-RU"/>
        </w:rPr>
        <w:t>ղեկավարի</w:t>
      </w:r>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իսկ</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հիմնադրամների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դեպքում</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հոգաբարձուների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խորհրդի</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r w:rsidR="004F02AD">
        <w:rPr>
          <w:rStyle w:val="FootnoteReference"/>
          <w:rFonts w:ascii="GHEA Grapalat" w:hAnsi="GHEA Grapalat" w:cs="Sylfaen"/>
          <w:sz w:val="20"/>
        </w:rPr>
        <w:footnoteReference w:id="6"/>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lastRenderedPageBreak/>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0A33BF72"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008A18AE">
        <w:rPr>
          <w:rFonts w:ascii="GHEA Grapalat" w:hAnsi="GHEA Grapalat"/>
          <w:sz w:val="20"/>
          <w:szCs w:val="20"/>
          <w:lang w:val="es-ES"/>
        </w:rPr>
        <w:t xml:space="preserve"> </w:t>
      </w:r>
      <w:r w:rsidRPr="004B72E3">
        <w:rPr>
          <w:rFonts w:ascii="GHEA Grapalat" w:hAnsi="GHEA Grapalat"/>
          <w:sz w:val="20"/>
          <w:szCs w:val="20"/>
          <w:lang w:val="es-ES"/>
        </w:rPr>
        <w:t>(</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270D674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lastRenderedPageBreak/>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272D5E40"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662D4C98"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lastRenderedPageBreak/>
        <w:t>ՄԱՍ</w:t>
      </w:r>
      <w:r w:rsidR="00A25F38">
        <w:rPr>
          <w:rFonts w:ascii="GHEA Grapalat" w:hAnsi="GHEA Grapalat" w:cs="Sylfaen"/>
          <w:b/>
          <w:szCs w:val="22"/>
          <w:lang w:val="es-ES"/>
        </w:rPr>
        <w:t xml:space="preserve"> </w:t>
      </w:r>
      <w:r w:rsidR="00096865" w:rsidRPr="00F566BF">
        <w:rPr>
          <w:rFonts w:ascii="GHEA Grapalat" w:hAnsi="GHEA Grapalat"/>
          <w:b/>
          <w:szCs w:val="22"/>
          <w:lang w:val="af-ZA"/>
        </w:rPr>
        <w:t>II</w:t>
      </w:r>
    </w:p>
    <w:p w14:paraId="4756A1D5" w14:textId="6774C625" w:rsidR="00096865" w:rsidRPr="00F566BF" w:rsidRDefault="00A25F38" w:rsidP="00EF3662">
      <w:pPr>
        <w:pStyle w:val="BodyText"/>
        <w:ind w:right="-7"/>
        <w:jc w:val="center"/>
        <w:rPr>
          <w:rFonts w:ascii="GHEA Grapalat" w:hAnsi="GHEA Grapalat"/>
          <w:b/>
          <w:szCs w:val="22"/>
          <w:lang w:val="af-ZA"/>
        </w:rPr>
      </w:pPr>
      <w:r>
        <w:rPr>
          <w:rFonts w:ascii="GHEA Grapalat" w:hAnsi="GHEA Grapalat" w:cs="Sylfaen"/>
          <w:b/>
          <w:szCs w:val="22"/>
          <w:lang w:val="es-ES"/>
        </w:rPr>
        <w:t xml:space="preserve">      </w:t>
      </w:r>
      <w:r w:rsidR="00096865" w:rsidRPr="00F566BF">
        <w:rPr>
          <w:rFonts w:ascii="GHEA Grapalat" w:hAnsi="GHEA Grapalat" w:cs="Sylfaen"/>
          <w:b/>
          <w:szCs w:val="22"/>
          <w:lang w:val="es-ES"/>
        </w:rPr>
        <w:t>ՀՐԱՀԱՆԳ</w:t>
      </w:r>
    </w:p>
    <w:p w14:paraId="618B3554" w14:textId="210E3F09" w:rsidR="00096865" w:rsidRPr="00F566BF" w:rsidRDefault="00A25F38" w:rsidP="00EF3662">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ՀԱՅՏԸ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ՊԱՏՐԱՍՏԵԼՈՒ</w:t>
      </w: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15261741" w14:textId="77777777" w:rsidR="00A25F38" w:rsidRPr="00F566BF" w:rsidRDefault="00A25F38" w:rsidP="00A25F38">
      <w:pPr>
        <w:ind w:firstLine="567"/>
        <w:jc w:val="both"/>
        <w:rPr>
          <w:rFonts w:ascii="GHEA Grapalat" w:hAnsi="GHEA Grapalat"/>
          <w:b/>
          <w:sz w:val="20"/>
          <w:szCs w:val="20"/>
          <w:lang w:val="es-ES"/>
        </w:rPr>
      </w:pPr>
      <w:r w:rsidRPr="00F566BF">
        <w:rPr>
          <w:rFonts w:ascii="GHEA Grapalat" w:hAnsi="GHEA Grapalat"/>
          <w:b/>
          <w:sz w:val="20"/>
          <w:szCs w:val="20"/>
          <w:lang w:val="es-ES"/>
        </w:rPr>
        <w:t>1) «</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Pr="00F566BF">
        <w:rPr>
          <w:rFonts w:ascii="GHEA Grapalat" w:hAnsi="GHEA Grapalat"/>
          <w:b/>
          <w:sz w:val="20"/>
          <w:szCs w:val="20"/>
          <w:lang w:val="es-ES"/>
        </w:rPr>
        <w:t>».</w:t>
      </w:r>
    </w:p>
    <w:p w14:paraId="7156D8AD" w14:textId="77777777" w:rsidR="00A25F38" w:rsidRPr="00F566BF" w:rsidRDefault="00A25F38" w:rsidP="00A25F38">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Pr="003815BD">
        <w:rPr>
          <w:rFonts w:ascii="GHEA Grapalat" w:hAnsi="GHEA Grapalat" w:cs="Sylfaen"/>
          <w:b/>
          <w:sz w:val="20"/>
          <w:lang w:val="ru-RU"/>
        </w:rPr>
        <w:t>ընթացակարգին</w:t>
      </w:r>
      <w:r w:rsidRPr="00B112C0">
        <w:rPr>
          <w:rFonts w:ascii="GHEA Grapalat" w:hAnsi="GHEA Grapalat" w:cs="Sylfaen"/>
          <w:b/>
          <w:sz w:val="20"/>
          <w:lang w:val="es-ES"/>
        </w:rPr>
        <w:t xml:space="preserve"> </w:t>
      </w:r>
      <w:r w:rsidRPr="003815BD">
        <w:rPr>
          <w:rFonts w:ascii="GHEA Grapalat" w:hAnsi="GHEA Grapalat" w:cs="Sylfaen"/>
          <w:b/>
          <w:sz w:val="20"/>
          <w:lang w:val="ru-RU"/>
        </w:rPr>
        <w:t>մասնակցելու</w:t>
      </w:r>
      <w:r w:rsidRPr="00B112C0">
        <w:rPr>
          <w:rFonts w:ascii="GHEA Grapalat" w:hAnsi="GHEA Grapalat" w:cs="Sylfaen"/>
          <w:b/>
          <w:sz w:val="20"/>
          <w:lang w:val="es-ES"/>
        </w:rPr>
        <w:t xml:space="preserve"> </w:t>
      </w:r>
      <w:r w:rsidRPr="003815BD">
        <w:rPr>
          <w:rFonts w:ascii="GHEA Grapalat" w:hAnsi="GHEA Grapalat" w:cs="Sylfaen"/>
          <w:b/>
          <w:sz w:val="20"/>
          <w:lang w:val="ru-RU"/>
        </w:rPr>
        <w:t>դիմում</w:t>
      </w:r>
      <w:r w:rsidRPr="00B112C0">
        <w:rPr>
          <w:rFonts w:ascii="GHEA Grapalat" w:hAnsi="GHEA Grapalat" w:cs="Sylfaen"/>
          <w:b/>
          <w:sz w:val="20"/>
          <w:lang w:val="es-ES"/>
        </w:rPr>
        <w:t>-</w:t>
      </w:r>
      <w:r w:rsidRPr="00B112C0">
        <w:rPr>
          <w:rFonts w:ascii="GHEA Grapalat" w:hAnsi="GHEA Grapalat" w:cs="Sylfaen"/>
          <w:b/>
          <w:sz w:val="20"/>
          <w:lang w:val="ru-RU"/>
        </w:rPr>
        <w:t>հայտարարություն</w:t>
      </w:r>
      <w:r w:rsidRPr="00B112C0">
        <w:rPr>
          <w:rFonts w:ascii="GHEA Grapalat" w:hAnsi="GHEA Grapalat" w:cs="Sylfaen"/>
          <w:b/>
          <w:sz w:val="20"/>
          <w:lang w:val="es-ES"/>
        </w:rPr>
        <w:t xml:space="preserve">` </w:t>
      </w:r>
      <w:r w:rsidRPr="00B112C0">
        <w:rPr>
          <w:rFonts w:ascii="GHEA Grapalat" w:hAnsi="GHEA Grapalat" w:cs="Sylfaen"/>
          <w:b/>
          <w:sz w:val="20"/>
          <w:lang w:val="ru-RU"/>
        </w:rPr>
        <w:t>համաձայն</w:t>
      </w:r>
      <w:r w:rsidRPr="00B112C0">
        <w:rPr>
          <w:rFonts w:ascii="GHEA Grapalat" w:hAnsi="GHEA Grapalat" w:cs="Sylfaen"/>
          <w:b/>
          <w:sz w:val="20"/>
          <w:lang w:val="es-ES"/>
        </w:rPr>
        <w:t xml:space="preserve"> </w:t>
      </w:r>
      <w:r w:rsidRPr="00B112C0">
        <w:rPr>
          <w:rFonts w:ascii="GHEA Grapalat" w:hAnsi="GHEA Grapalat" w:cs="Sylfaen"/>
          <w:b/>
          <w:sz w:val="20"/>
          <w:lang w:val="ru-RU"/>
        </w:rPr>
        <w:t>հ</w:t>
      </w:r>
      <w:r w:rsidRPr="003815BD">
        <w:rPr>
          <w:rFonts w:ascii="GHEA Grapalat" w:hAnsi="GHEA Grapalat" w:cs="Sylfaen"/>
          <w:b/>
          <w:sz w:val="20"/>
          <w:lang w:val="ru-RU"/>
        </w:rPr>
        <w:t>ավելված</w:t>
      </w:r>
      <w:r w:rsidRPr="00B112C0">
        <w:rPr>
          <w:rFonts w:ascii="GHEA Grapalat" w:hAnsi="GHEA Grapalat" w:cs="Sylfaen"/>
          <w:b/>
          <w:sz w:val="20"/>
          <w:lang w:val="es-ES"/>
        </w:rPr>
        <w:t xml:space="preserve"> N 1-</w:t>
      </w:r>
      <w:r w:rsidRPr="00B112C0">
        <w:rPr>
          <w:rFonts w:ascii="GHEA Grapalat" w:hAnsi="GHEA Grapalat" w:cs="Sylfaen"/>
          <w:b/>
          <w:sz w:val="20"/>
          <w:lang w:val="ru-RU"/>
        </w:rPr>
        <w:t>ի</w:t>
      </w:r>
      <w:r>
        <w:rPr>
          <w:rFonts w:ascii="GHEA Grapalat" w:hAnsi="GHEA Grapalat" w:cs="Sylfaen"/>
          <w:b/>
          <w:sz w:val="20"/>
          <w:lang w:val="hy-AM"/>
        </w:rPr>
        <w:t>,</w:t>
      </w:r>
      <w:r w:rsidRPr="00B112C0">
        <w:rPr>
          <w:rFonts w:ascii="GHEA Grapalat" w:hAnsi="GHEA Grapalat" w:cs="Sylfaen"/>
          <w:b/>
          <w:sz w:val="20"/>
          <w:lang w:val="es-ES"/>
        </w:rPr>
        <w:t xml:space="preserve"> </w:t>
      </w:r>
      <w:r w:rsidRPr="00B112C0">
        <w:rPr>
          <w:rFonts w:ascii="GHEA Grapalat" w:hAnsi="GHEA Grapalat" w:cs="Sylfaen"/>
          <w:b/>
          <w:sz w:val="20"/>
          <w:lang w:val="ru-RU"/>
        </w:rPr>
        <w:t>Եթե</w:t>
      </w:r>
      <w:r w:rsidRPr="00B112C0">
        <w:rPr>
          <w:rFonts w:ascii="GHEA Grapalat" w:hAnsi="GHEA Grapalat" w:cs="Sylfaen"/>
          <w:b/>
          <w:sz w:val="20"/>
          <w:lang w:val="es-ES"/>
        </w:rPr>
        <w:t xml:space="preserve"> </w:t>
      </w:r>
      <w:r w:rsidRPr="00B112C0">
        <w:rPr>
          <w:rFonts w:ascii="GHEA Grapalat" w:hAnsi="GHEA Grapalat" w:cs="Sylfaen"/>
          <w:b/>
          <w:sz w:val="20"/>
          <w:lang w:val="ru-RU"/>
        </w:rPr>
        <w:t>մասնակիցը</w:t>
      </w:r>
      <w:r w:rsidRPr="00B112C0">
        <w:rPr>
          <w:rFonts w:ascii="GHEA Grapalat" w:hAnsi="GHEA Grapalat" w:cs="Sylfaen"/>
          <w:b/>
          <w:sz w:val="20"/>
          <w:lang w:val="es-ES"/>
        </w:rPr>
        <w:t xml:space="preserve"> </w:t>
      </w:r>
      <w:r w:rsidRPr="00B112C0">
        <w:rPr>
          <w:rFonts w:ascii="GHEA Grapalat" w:hAnsi="GHEA Grapalat" w:cs="Sylfaen"/>
          <w:b/>
          <w:sz w:val="20"/>
          <w:lang w:val="ru-RU"/>
        </w:rPr>
        <w:t>չի</w:t>
      </w:r>
      <w:r w:rsidRPr="00B112C0">
        <w:rPr>
          <w:rFonts w:ascii="GHEA Grapalat" w:hAnsi="GHEA Grapalat" w:cs="Sylfaen"/>
          <w:b/>
          <w:sz w:val="20"/>
          <w:lang w:val="es-ES"/>
        </w:rPr>
        <w:t xml:space="preserve"> </w:t>
      </w:r>
      <w:r w:rsidRPr="00B112C0">
        <w:rPr>
          <w:rFonts w:ascii="GHEA Grapalat" w:hAnsi="GHEA Grapalat" w:cs="Sylfaen"/>
          <w:b/>
          <w:sz w:val="20"/>
          <w:lang w:val="ru-RU"/>
        </w:rPr>
        <w:t>հանդիսանում</w:t>
      </w:r>
      <w:r w:rsidRPr="00B112C0">
        <w:rPr>
          <w:rFonts w:ascii="GHEA Grapalat" w:hAnsi="GHEA Grapalat" w:cs="Sylfaen"/>
          <w:b/>
          <w:sz w:val="20"/>
          <w:lang w:val="es-ES"/>
        </w:rPr>
        <w:t xml:space="preserve"> </w:t>
      </w:r>
      <w:r w:rsidRPr="00B112C0">
        <w:rPr>
          <w:rFonts w:ascii="GHEA Grapalat" w:hAnsi="GHEA Grapalat" w:cs="Sylfaen"/>
          <w:b/>
          <w:sz w:val="20"/>
          <w:lang w:val="ru-RU"/>
        </w:rPr>
        <w:t>ՀՀ</w:t>
      </w:r>
      <w:r w:rsidRPr="00B112C0">
        <w:rPr>
          <w:rFonts w:ascii="GHEA Grapalat" w:hAnsi="GHEA Grapalat" w:cs="Sylfaen"/>
          <w:b/>
          <w:sz w:val="20"/>
          <w:lang w:val="es-ES"/>
        </w:rPr>
        <w:t xml:space="preserve"> </w:t>
      </w:r>
      <w:r w:rsidRPr="00B112C0">
        <w:rPr>
          <w:rFonts w:ascii="GHEA Grapalat" w:hAnsi="GHEA Grapalat" w:cs="Sylfaen"/>
          <w:b/>
          <w:sz w:val="20"/>
          <w:lang w:val="ru-RU"/>
        </w:rPr>
        <w:t>ռեզիդենտ</w:t>
      </w:r>
      <w:r w:rsidRPr="00B112C0">
        <w:rPr>
          <w:rFonts w:ascii="GHEA Grapalat" w:hAnsi="GHEA Grapalat" w:cs="Sylfaen"/>
          <w:b/>
          <w:sz w:val="20"/>
          <w:lang w:val="es-ES"/>
        </w:rPr>
        <w:t xml:space="preserve"> </w:t>
      </w:r>
      <w:r w:rsidRPr="00B112C0">
        <w:rPr>
          <w:rFonts w:ascii="GHEA Grapalat" w:hAnsi="GHEA Grapalat" w:cs="Sylfaen"/>
          <w:b/>
          <w:sz w:val="20"/>
          <w:lang w:val="ru-RU"/>
        </w:rPr>
        <w:t>իրական</w:t>
      </w:r>
      <w:r w:rsidRPr="00B112C0">
        <w:rPr>
          <w:rFonts w:ascii="GHEA Grapalat" w:hAnsi="GHEA Grapalat" w:cs="Sylfaen"/>
          <w:b/>
          <w:sz w:val="20"/>
          <w:lang w:val="es-ES"/>
        </w:rPr>
        <w:t xml:space="preserve"> </w:t>
      </w:r>
      <w:r w:rsidRPr="00B112C0">
        <w:rPr>
          <w:rFonts w:ascii="GHEA Grapalat" w:hAnsi="GHEA Grapalat" w:cs="Sylfaen"/>
          <w:b/>
          <w:sz w:val="20"/>
          <w:lang w:val="ru-RU"/>
        </w:rPr>
        <w:t>շահառուների</w:t>
      </w:r>
      <w:r w:rsidRPr="00B112C0">
        <w:rPr>
          <w:rFonts w:ascii="GHEA Grapalat" w:hAnsi="GHEA Grapalat" w:cs="Sylfaen"/>
          <w:b/>
          <w:sz w:val="20"/>
          <w:lang w:val="es-ES"/>
        </w:rPr>
        <w:t xml:space="preserve"> </w:t>
      </w:r>
      <w:r w:rsidRPr="00B112C0">
        <w:rPr>
          <w:rFonts w:ascii="GHEA Grapalat" w:hAnsi="GHEA Grapalat" w:cs="Sylfaen"/>
          <w:b/>
          <w:sz w:val="20"/>
          <w:lang w:val="ru-RU"/>
        </w:rPr>
        <w:t>վերաբերյալ</w:t>
      </w:r>
      <w:r w:rsidRPr="00B112C0">
        <w:rPr>
          <w:rFonts w:ascii="GHEA Grapalat" w:hAnsi="GHEA Grapalat" w:cs="Sylfaen"/>
          <w:b/>
          <w:sz w:val="20"/>
          <w:lang w:val="es-ES"/>
        </w:rPr>
        <w:t xml:space="preserve"> </w:t>
      </w:r>
      <w:r w:rsidRPr="00B112C0">
        <w:rPr>
          <w:rFonts w:ascii="GHEA Grapalat" w:hAnsi="GHEA Grapalat" w:cs="Sylfaen"/>
          <w:b/>
          <w:sz w:val="20"/>
          <w:lang w:val="ru-RU"/>
        </w:rPr>
        <w:t>հայտարարագիր</w:t>
      </w:r>
      <w:r w:rsidRPr="00B112C0">
        <w:rPr>
          <w:rFonts w:ascii="GHEA Grapalat" w:hAnsi="GHEA Grapalat" w:cs="Sylfaen"/>
          <w:b/>
          <w:sz w:val="20"/>
          <w:lang w:val="es-ES"/>
        </w:rPr>
        <w:t xml:space="preserve"> </w:t>
      </w:r>
      <w:r w:rsidRPr="00B112C0">
        <w:rPr>
          <w:rFonts w:ascii="GHEA Grapalat" w:hAnsi="GHEA Grapalat" w:cs="Sylfaen"/>
          <w:b/>
          <w:sz w:val="20"/>
          <w:lang w:val="ru-RU"/>
        </w:rPr>
        <w:t>հավելված</w:t>
      </w:r>
      <w:r w:rsidRPr="00B112C0">
        <w:rPr>
          <w:rFonts w:ascii="GHEA Grapalat" w:hAnsi="GHEA Grapalat" w:cs="Sylfaen"/>
          <w:b/>
          <w:sz w:val="20"/>
          <w:lang w:val="es-ES"/>
        </w:rPr>
        <w:t xml:space="preserve"> 1.</w:t>
      </w:r>
      <w:r>
        <w:rPr>
          <w:rFonts w:ascii="GHEA Grapalat" w:hAnsi="GHEA Grapalat" w:cs="Sylfaen"/>
          <w:b/>
          <w:sz w:val="20"/>
          <w:lang w:val="hy-AM"/>
        </w:rPr>
        <w:t>2</w:t>
      </w:r>
      <w:r w:rsidRPr="00B112C0">
        <w:rPr>
          <w:rFonts w:ascii="GHEA Grapalat" w:hAnsi="GHEA Grapalat" w:cs="Sylfaen"/>
          <w:b/>
          <w:sz w:val="20"/>
          <w:lang w:val="es-ES"/>
        </w:rPr>
        <w:t>-</w:t>
      </w:r>
      <w:r w:rsidRPr="00B112C0">
        <w:rPr>
          <w:rFonts w:ascii="GHEA Grapalat" w:hAnsi="GHEA Grapalat" w:cs="Sylfaen"/>
          <w:b/>
          <w:sz w:val="20"/>
          <w:lang w:val="ru-RU"/>
        </w:rPr>
        <w:t>ի</w:t>
      </w:r>
      <w:r w:rsidRPr="00B112C0">
        <w:rPr>
          <w:rFonts w:ascii="GHEA Grapalat" w:hAnsi="GHEA Grapalat" w:cs="Sylfaen"/>
          <w:b/>
          <w:sz w:val="20"/>
          <w:lang w:val="es-ES"/>
        </w:rPr>
        <w:t xml:space="preserve"> </w:t>
      </w:r>
      <w:r w:rsidRPr="00B112C0">
        <w:rPr>
          <w:rFonts w:ascii="GHEA Grapalat" w:hAnsi="GHEA Grapalat" w:cs="Sylfaen"/>
          <w:b/>
          <w:sz w:val="20"/>
          <w:lang w:val="ru-RU"/>
        </w:rPr>
        <w:t>ըստ</w:t>
      </w:r>
      <w:r w:rsidRPr="00B112C0">
        <w:rPr>
          <w:rFonts w:ascii="GHEA Grapalat" w:hAnsi="GHEA Grapalat" w:cs="Sylfaen"/>
          <w:b/>
          <w:sz w:val="20"/>
          <w:lang w:val="es-ES"/>
        </w:rPr>
        <w:t xml:space="preserve"> </w:t>
      </w:r>
      <w:r w:rsidRPr="00B112C0">
        <w:rPr>
          <w:rFonts w:ascii="GHEA Grapalat" w:hAnsi="GHEA Grapalat" w:cs="Sylfaen"/>
          <w:b/>
          <w:sz w:val="20"/>
          <w:lang w:val="ru-RU"/>
        </w:rPr>
        <w:t>անհրաժեշտության</w:t>
      </w:r>
      <w:r w:rsidRPr="00B112C0">
        <w:rPr>
          <w:rFonts w:ascii="GHEA Grapalat" w:hAnsi="GHEA Grapalat" w:cs="Sylfaen"/>
          <w:b/>
          <w:sz w:val="20"/>
          <w:lang w:val="es-ES"/>
        </w:rPr>
        <w:t xml:space="preserve"> /zip </w:t>
      </w:r>
      <w:r w:rsidRPr="00B112C0">
        <w:rPr>
          <w:rFonts w:ascii="GHEA Grapalat" w:hAnsi="GHEA Grapalat" w:cs="Sylfaen"/>
          <w:b/>
          <w:sz w:val="20"/>
          <w:lang w:val="ru-RU"/>
        </w:rPr>
        <w:t>ֆայլ</w:t>
      </w:r>
      <w:r w:rsidRPr="00B112C0">
        <w:rPr>
          <w:rFonts w:ascii="GHEA Grapalat" w:hAnsi="GHEA Grapalat" w:cs="Sylfaen"/>
          <w:b/>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7"/>
      </w: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6F9D0BD7" w14:textId="77777777" w:rsidR="00A25F38" w:rsidRDefault="00A25F38" w:rsidP="00A25F38">
      <w:pPr>
        <w:ind w:firstLine="567"/>
        <w:jc w:val="both"/>
        <w:rPr>
          <w:rFonts w:ascii="GHEA Grapalat" w:hAnsi="GHEA Grapalat" w:cs="GHEA Grapalat"/>
          <w:b/>
          <w:bCs/>
          <w:color w:val="000000"/>
          <w:sz w:val="20"/>
          <w:szCs w:val="20"/>
          <w:lang w:val="hy-AM"/>
        </w:rPr>
      </w:pPr>
      <w:r w:rsidRPr="004F02AD">
        <w:rPr>
          <w:rFonts w:ascii="GHEA Grapalat" w:hAnsi="GHEA Grapalat" w:cs="Sylfaen"/>
          <w:sz w:val="20"/>
          <w:lang w:val="af-ZA"/>
        </w:rPr>
        <w:t xml:space="preserve">2.5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DD5C4E">
        <w:rPr>
          <w:rFonts w:ascii="GHEA Grapalat" w:hAnsi="GHEA Grapalat"/>
          <w:b/>
          <w:sz w:val="20"/>
          <w:szCs w:val="20"/>
          <w:lang w:val="hy-AM"/>
        </w:rPr>
        <w:t>տոկոսային արտահայտությամբ</w:t>
      </w:r>
      <w:r w:rsidRPr="00DD5C4E">
        <w:rPr>
          <w:rFonts w:ascii="GHEA Grapalat" w:hAnsi="GHEA Grapalat" w:cs="Sylfaen"/>
          <w:sz w:val="20"/>
          <w:lang w:val="af-ZA"/>
        </w:rPr>
        <w:t xml:space="preserve">` </w:t>
      </w:r>
      <w:r w:rsidRPr="00DD5C4E">
        <w:rPr>
          <w:rFonts w:ascii="GHEA Grapalat" w:hAnsi="GHEA Grapalat" w:cs="Sylfaen"/>
          <w:sz w:val="20"/>
          <w:lang w:val="hy-AM"/>
        </w:rPr>
        <w:t>համաձայն</w:t>
      </w:r>
      <w:r w:rsidRPr="00DD5C4E">
        <w:rPr>
          <w:rFonts w:ascii="GHEA Grapalat" w:hAnsi="GHEA Grapalat" w:cs="Sylfaen"/>
          <w:sz w:val="20"/>
          <w:lang w:val="af-ZA"/>
        </w:rPr>
        <w:t xml:space="preserve"> </w:t>
      </w:r>
      <w:r w:rsidRPr="00DD5C4E">
        <w:rPr>
          <w:rFonts w:ascii="GHEA Grapalat" w:hAnsi="GHEA Grapalat" w:cs="Sylfaen"/>
          <w:sz w:val="20"/>
          <w:lang w:val="hy-AM"/>
        </w:rPr>
        <w:t>հավելված</w:t>
      </w:r>
      <w:r w:rsidRPr="00DD5C4E">
        <w:rPr>
          <w:rFonts w:ascii="GHEA Grapalat" w:hAnsi="GHEA Grapalat" w:cs="Sylfaen"/>
          <w:sz w:val="20"/>
          <w:lang w:val="af-ZA"/>
        </w:rPr>
        <w:t xml:space="preserve"> N 2-</w:t>
      </w:r>
      <w:r w:rsidRPr="00DD5C4E">
        <w:rPr>
          <w:rFonts w:ascii="GHEA Grapalat" w:hAnsi="GHEA Grapalat" w:cs="Sylfaen"/>
          <w:sz w:val="20"/>
          <w:lang w:val="hy-AM"/>
        </w:rPr>
        <w:t>ի</w:t>
      </w:r>
      <w:r>
        <w:rPr>
          <w:rFonts w:ascii="GHEA Grapalat" w:hAnsi="GHEA Grapalat" w:cs="GHEA Grapalat"/>
          <w:b/>
          <w:bCs/>
          <w:color w:val="000000"/>
          <w:sz w:val="20"/>
          <w:szCs w:val="20"/>
          <w:lang w:val="hy-AM"/>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A25F38">
        <w:rPr>
          <w:rFonts w:ascii="GHEA Grapalat" w:hAnsi="GHEA Grapalat" w:cs="Sylfaen"/>
          <w:sz w:val="20"/>
          <w:lang w:val="hy-AM"/>
        </w:rPr>
        <w:t>հրավերով</w:t>
      </w:r>
      <w:r w:rsidR="003946B4" w:rsidRPr="004F02AD">
        <w:rPr>
          <w:rFonts w:ascii="GHEA Grapalat" w:hAnsi="GHEA Grapalat" w:cs="Sylfaen"/>
          <w:sz w:val="20"/>
          <w:lang w:val="es-ES"/>
        </w:rPr>
        <w:t xml:space="preserve"> </w:t>
      </w:r>
      <w:r w:rsidR="003946B4" w:rsidRPr="00A25F38">
        <w:rPr>
          <w:rFonts w:ascii="GHEA Grapalat" w:hAnsi="GHEA Grapalat" w:cs="Sylfaen"/>
          <w:sz w:val="20"/>
          <w:lang w:val="hy-AM"/>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A25F38">
        <w:rPr>
          <w:rFonts w:ascii="GHEA Grapalat" w:hAnsi="GHEA Grapalat" w:cs="Sylfaen"/>
          <w:sz w:val="20"/>
          <w:lang w:val="hy-AM"/>
        </w:rPr>
        <w:t>ասնակցի</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կազմված</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փաստաթղթերը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ստորագրում</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է</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դրանք</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ներկայացնող</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կամ</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վերջինիս</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լիազորված</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անձը</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այսուհետ</w:t>
      </w:r>
      <w:r w:rsidR="003946B4" w:rsidRPr="00F566BF">
        <w:rPr>
          <w:rFonts w:ascii="GHEA Grapalat" w:hAnsi="GHEA Grapalat" w:cs="Sylfaen"/>
          <w:sz w:val="20"/>
          <w:lang w:val="es-ES"/>
        </w:rPr>
        <w:t xml:space="preserve">` </w:t>
      </w:r>
      <w:r w:rsidR="003946B4" w:rsidRPr="00A25F38">
        <w:rPr>
          <w:rFonts w:ascii="GHEA Grapalat" w:hAnsi="GHEA Grapalat" w:cs="Sylfaen"/>
          <w:sz w:val="20"/>
          <w:lang w:val="hy-AM"/>
        </w:rPr>
        <w:t>գործակալ</w:t>
      </w:r>
      <w:r w:rsidR="003946B4" w:rsidRPr="00F566BF">
        <w:rPr>
          <w:rFonts w:ascii="GHEA Grapalat" w:hAnsi="GHEA Grapalat" w:cs="Sylfaen"/>
          <w:sz w:val="20"/>
          <w:lang w:val="es-ES"/>
        </w:rPr>
        <w:t>)</w:t>
      </w:r>
      <w:r w:rsidR="003946B4" w:rsidRPr="00A25F38">
        <w:rPr>
          <w:rFonts w:ascii="GHEA Grapalat" w:hAnsi="GHEA Grapalat" w:cs="Sylfaen"/>
          <w:sz w:val="20"/>
          <w:lang w:val="hy-AM"/>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26654496" w14:textId="77777777" w:rsidR="00A724D1" w:rsidRDefault="001B50B6" w:rsidP="00FE4843">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54B6D4C1" w14:textId="77777777" w:rsidR="00A724D1" w:rsidRDefault="00A724D1" w:rsidP="00FE4843">
      <w:pPr>
        <w:pStyle w:val="norm"/>
        <w:spacing w:line="240" w:lineRule="auto"/>
        <w:ind w:firstLine="284"/>
        <w:jc w:val="right"/>
        <w:rPr>
          <w:rFonts w:ascii="GHEA Grapalat" w:hAnsi="GHEA Grapalat" w:cs="Sylfaen"/>
          <w:b/>
          <w:sz w:val="18"/>
          <w:szCs w:val="18"/>
          <w:lang w:val="es-ES"/>
        </w:rPr>
      </w:pPr>
    </w:p>
    <w:p w14:paraId="3712B776" w14:textId="1604E44B" w:rsidR="00B2572B" w:rsidRPr="00FE4843" w:rsidRDefault="00B2572B" w:rsidP="00FE4843">
      <w:pPr>
        <w:pStyle w:val="norm"/>
        <w:spacing w:line="240" w:lineRule="auto"/>
        <w:ind w:firstLine="284"/>
        <w:jc w:val="right"/>
        <w:rPr>
          <w:rFonts w:ascii="GHEA Grapalat" w:hAnsi="GHEA Grapalat" w:cs="Arial"/>
          <w:b/>
          <w:sz w:val="18"/>
          <w:szCs w:val="18"/>
          <w:lang w:val="es-ES"/>
        </w:rPr>
      </w:pPr>
      <w:proofErr w:type="spellStart"/>
      <w:r w:rsidRPr="00FE4843">
        <w:rPr>
          <w:rFonts w:ascii="GHEA Grapalat" w:hAnsi="GHEA Grapalat" w:cs="Sylfaen"/>
          <w:b/>
          <w:sz w:val="18"/>
          <w:szCs w:val="18"/>
          <w:lang w:val="es-ES"/>
        </w:rPr>
        <w:t>Հավելված</w:t>
      </w:r>
      <w:proofErr w:type="spellEnd"/>
      <w:r w:rsidRPr="00FE4843">
        <w:rPr>
          <w:rFonts w:ascii="GHEA Grapalat" w:hAnsi="GHEA Grapalat" w:cs="Arial"/>
          <w:b/>
          <w:sz w:val="18"/>
          <w:szCs w:val="18"/>
          <w:lang w:val="es-ES"/>
        </w:rPr>
        <w:t xml:space="preserve"> N 1</w:t>
      </w:r>
    </w:p>
    <w:p w14:paraId="6414FAF0" w14:textId="3A9923ED" w:rsidR="00B2572B" w:rsidRPr="00FE4843" w:rsidRDefault="00B2572B" w:rsidP="00FE4843">
      <w:pPr>
        <w:pStyle w:val="BodyTextIndent3"/>
        <w:spacing w:line="240" w:lineRule="auto"/>
        <w:jc w:val="right"/>
        <w:rPr>
          <w:rFonts w:ascii="GHEA Grapalat" w:hAnsi="GHEA Grapalat" w:cs="Arial"/>
          <w:b/>
          <w:sz w:val="18"/>
          <w:szCs w:val="18"/>
          <w:lang w:val="es-ES"/>
        </w:rPr>
      </w:pPr>
      <w:r w:rsidRPr="00FE4843">
        <w:rPr>
          <w:rFonts w:ascii="GHEA Grapalat" w:hAnsi="GHEA Grapalat"/>
          <w:sz w:val="22"/>
          <w:szCs w:val="22"/>
          <w:lang w:val="af-ZA"/>
        </w:rPr>
        <w:t>«</w:t>
      </w:r>
      <w:r w:rsidR="00ED70E7">
        <w:rPr>
          <w:rFonts w:ascii="GHEA Grapalat" w:hAnsi="GHEA Grapalat"/>
          <w:b/>
          <w:sz w:val="18"/>
          <w:szCs w:val="18"/>
          <w:lang w:val="es-ES"/>
        </w:rPr>
        <w:t>ԵՔ-ԳՀԾՁԲ-25/117</w:t>
      </w:r>
      <w:r w:rsidRPr="00FE4843">
        <w:rPr>
          <w:rFonts w:ascii="GHEA Grapalat" w:hAnsi="GHEA Grapalat"/>
          <w:sz w:val="22"/>
          <w:szCs w:val="22"/>
          <w:lang w:val="af-ZA"/>
        </w:rPr>
        <w:t>»</w:t>
      </w:r>
      <w:r w:rsidRPr="00FE4843">
        <w:rPr>
          <w:rFonts w:ascii="GHEA Grapalat" w:hAnsi="GHEA Grapalat" w:cs="Sylfaen"/>
          <w:b/>
          <w:sz w:val="18"/>
          <w:szCs w:val="18"/>
          <w:lang w:val="es-ES"/>
        </w:rPr>
        <w:t>*</w:t>
      </w:r>
      <w:r w:rsidRPr="00FE4843">
        <w:rPr>
          <w:rFonts w:ascii="GHEA Grapalat" w:hAnsi="GHEA Grapalat"/>
          <w:b/>
          <w:sz w:val="18"/>
          <w:szCs w:val="18"/>
          <w:lang w:val="es-ES"/>
        </w:rPr>
        <w:t xml:space="preserve"> </w:t>
      </w:r>
      <w:proofErr w:type="spellStart"/>
      <w:r w:rsidRPr="00FE4843">
        <w:rPr>
          <w:rFonts w:ascii="GHEA Grapalat" w:hAnsi="GHEA Grapalat" w:cs="Sylfaen"/>
          <w:b/>
          <w:sz w:val="18"/>
          <w:szCs w:val="18"/>
          <w:lang w:val="es-ES"/>
        </w:rPr>
        <w:t>ծածկագրով</w:t>
      </w:r>
      <w:proofErr w:type="spellEnd"/>
    </w:p>
    <w:p w14:paraId="13EBB78F" w14:textId="5E7F21D0" w:rsidR="00B2572B" w:rsidRPr="00F566BF" w:rsidRDefault="007B743B" w:rsidP="00FE4843">
      <w:pPr>
        <w:pStyle w:val="BodyTextIndent3"/>
        <w:spacing w:line="240" w:lineRule="auto"/>
        <w:jc w:val="right"/>
        <w:rPr>
          <w:rFonts w:ascii="GHEA Grapalat" w:hAnsi="GHEA Grapalat" w:cs="Arial"/>
          <w:b/>
          <w:lang w:val="es-ES"/>
        </w:rPr>
      </w:pPr>
      <w:proofErr w:type="spellStart"/>
      <w:r w:rsidRPr="00FE4843">
        <w:rPr>
          <w:rFonts w:ascii="GHEA Grapalat" w:hAnsi="GHEA Grapalat" w:cs="Sylfaen"/>
          <w:b/>
          <w:sz w:val="18"/>
          <w:szCs w:val="18"/>
          <w:lang w:val="es-ES"/>
        </w:rPr>
        <w:t>գնանշման</w:t>
      </w:r>
      <w:proofErr w:type="spellEnd"/>
      <w:r w:rsidRPr="00FE4843">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հարցման</w:t>
      </w:r>
      <w:proofErr w:type="spellEnd"/>
      <w:r w:rsidR="00EE45C0">
        <w:rPr>
          <w:rFonts w:ascii="GHEA Grapalat" w:hAnsi="GHEA Grapalat" w:cs="Sylfaen"/>
          <w:b/>
          <w:sz w:val="18"/>
          <w:szCs w:val="18"/>
          <w:lang w:val="es-ES"/>
        </w:rPr>
        <w:t xml:space="preserve"> </w:t>
      </w:r>
      <w:proofErr w:type="spellStart"/>
      <w:r w:rsidR="00B2572B" w:rsidRPr="00FE4843">
        <w:rPr>
          <w:rFonts w:ascii="GHEA Grapalat" w:hAnsi="GHEA Grapalat" w:cs="Sylfaen"/>
          <w:b/>
          <w:sz w:val="18"/>
          <w:szCs w:val="18"/>
          <w:lang w:val="es-ES"/>
        </w:rPr>
        <w:t>հրավերի</w:t>
      </w:r>
      <w:proofErr w:type="spellEnd"/>
    </w:p>
    <w:p w14:paraId="54EDB1C7" w14:textId="77777777" w:rsidR="00B2572B" w:rsidRPr="00F566BF" w:rsidRDefault="00B2572B" w:rsidP="00FE4843">
      <w:pPr>
        <w:jc w:val="center"/>
        <w:rPr>
          <w:rFonts w:ascii="GHEA Grapalat" w:hAnsi="GHEA Grapalat" w:cs="Sylfaen"/>
          <w:b/>
          <w:lang w:val="es-ES"/>
        </w:rPr>
      </w:pPr>
    </w:p>
    <w:p w14:paraId="3DCA0E69" w14:textId="77777777" w:rsidR="00B2572B" w:rsidRPr="00FE4843" w:rsidRDefault="00B2572B" w:rsidP="00EF3662">
      <w:pPr>
        <w:jc w:val="center"/>
        <w:rPr>
          <w:rFonts w:ascii="GHEA Grapalat" w:hAnsi="GHEA Grapalat" w:cs="Arial"/>
          <w:b/>
          <w:sz w:val="22"/>
          <w:szCs w:val="22"/>
          <w:lang w:val="es-ES"/>
        </w:rPr>
      </w:pPr>
      <w:r w:rsidRPr="00FE4843">
        <w:rPr>
          <w:rFonts w:ascii="GHEA Grapalat" w:hAnsi="GHEA Grapalat" w:cs="Sylfaen"/>
          <w:b/>
          <w:sz w:val="22"/>
          <w:szCs w:val="22"/>
          <w:lang w:val="es-ES"/>
        </w:rPr>
        <w:t>ԴԻՄՈՒՄ</w:t>
      </w:r>
      <w:r w:rsidR="006C3873" w:rsidRPr="00FE4843">
        <w:rPr>
          <w:rFonts w:ascii="GHEA Grapalat" w:hAnsi="GHEA Grapalat" w:cs="Sylfaen"/>
          <w:b/>
          <w:sz w:val="22"/>
          <w:szCs w:val="22"/>
          <w:lang w:val="es-ES"/>
        </w:rPr>
        <w:t>ՀԱՅՏԱՐԱՐՈՒԹՅՈՒՆ</w:t>
      </w:r>
      <w:r w:rsidRPr="00FE4843">
        <w:rPr>
          <w:rFonts w:ascii="GHEA Grapalat" w:hAnsi="GHEA Grapalat" w:cs="Sylfaen"/>
          <w:b/>
          <w:sz w:val="22"/>
          <w:szCs w:val="22"/>
          <w:lang w:val="es-ES"/>
        </w:rPr>
        <w:t>*</w:t>
      </w:r>
    </w:p>
    <w:p w14:paraId="0B97BA4C" w14:textId="20D4B54F" w:rsidR="00B2572B" w:rsidRPr="00FE4843" w:rsidRDefault="00FE4843" w:rsidP="00EF3662">
      <w:pPr>
        <w:pStyle w:val="Heading6"/>
        <w:jc w:val="center"/>
        <w:rPr>
          <w:rFonts w:ascii="GHEA Grapalat" w:hAnsi="GHEA Grapalat" w:cs="Arial"/>
          <w:color w:val="auto"/>
          <w:szCs w:val="22"/>
          <w:lang w:val="es-ES"/>
        </w:rPr>
      </w:pPr>
      <w:proofErr w:type="spellStart"/>
      <w:r w:rsidRPr="00FE4843">
        <w:rPr>
          <w:rFonts w:ascii="GHEA Grapalat" w:hAnsi="GHEA Grapalat" w:cs="Sylfaen"/>
          <w:color w:val="auto"/>
          <w:szCs w:val="22"/>
          <w:lang w:val="es-ES"/>
        </w:rPr>
        <w:t>գնանշման</w:t>
      </w:r>
      <w:proofErr w:type="spellEnd"/>
      <w:r w:rsidRPr="00FE4843">
        <w:rPr>
          <w:rFonts w:ascii="GHEA Grapalat" w:hAnsi="GHEA Grapalat" w:cs="Sylfaen"/>
          <w:color w:val="auto"/>
          <w:szCs w:val="22"/>
          <w:lang w:val="es-ES"/>
        </w:rPr>
        <w:t xml:space="preserve"> հարցմանը </w:t>
      </w:r>
      <w:proofErr w:type="spellStart"/>
      <w:r w:rsidR="00B2572B" w:rsidRPr="00FE4843">
        <w:rPr>
          <w:rFonts w:ascii="GHEA Grapalat" w:hAnsi="GHEA Grapalat" w:cs="Sylfaen"/>
          <w:color w:val="auto"/>
          <w:szCs w:val="22"/>
          <w:lang w:val="es-ES"/>
        </w:rPr>
        <w:t>մասնակցելու</w:t>
      </w:r>
      <w:proofErr w:type="spellEnd"/>
      <w:r w:rsidR="00B2572B" w:rsidRPr="00FE4843">
        <w:rPr>
          <w:rFonts w:ascii="GHEA Grapalat" w:hAnsi="GHEA Grapalat" w:cs="Arial"/>
          <w:color w:val="auto"/>
          <w:szCs w:val="22"/>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57D4EAA9"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ED70E7">
        <w:rPr>
          <w:rFonts w:ascii="GHEA Grapalat" w:hAnsi="GHEA Grapalat"/>
          <w:sz w:val="20"/>
          <w:szCs w:val="20"/>
          <w:lang w:val="es-ES"/>
        </w:rPr>
        <w:t>ԵՔ-ԳՀԾՁԲ-25/117</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7E4423CB" w:rsidR="00B2572B" w:rsidRPr="00F566BF" w:rsidRDefault="007B743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հարցման</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181BDA91"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6551A5D8" w14:textId="19535649"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5B148B0" w14:textId="607E77BC" w:rsidR="00650682" w:rsidRPr="00F71502" w:rsidRDefault="00650682" w:rsidP="00650682">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ED70E7">
        <w:rPr>
          <w:rFonts w:ascii="GHEA Grapalat" w:hAnsi="GHEA Grapalat" w:cs="Arial"/>
          <w:sz w:val="20"/>
          <w:szCs w:val="20"/>
          <w:lang w:val="es-ES"/>
        </w:rPr>
        <w:t>ԵՔ-ԳՀԾՁԲ-25/117</w:t>
      </w:r>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7B743B">
        <w:rPr>
          <w:rFonts w:ascii="GHEA Grapalat" w:hAnsi="GHEA Grapalat" w:cs="Arial"/>
          <w:sz w:val="20"/>
          <w:szCs w:val="20"/>
          <w:lang w:val="es-ES"/>
        </w:rPr>
        <w:t>գնանշման</w:t>
      </w:r>
      <w:proofErr w:type="spellEnd"/>
      <w:r w:rsidR="007B743B">
        <w:rPr>
          <w:rFonts w:ascii="GHEA Grapalat" w:hAnsi="GHEA Grapalat" w:cs="Arial"/>
          <w:sz w:val="20"/>
          <w:szCs w:val="20"/>
          <w:lang w:val="es-ES"/>
        </w:rPr>
        <w:t xml:space="preserve"> </w:t>
      </w:r>
      <w:proofErr w:type="spellStart"/>
      <w:r w:rsidR="007B743B">
        <w:rPr>
          <w:rFonts w:ascii="GHEA Grapalat" w:hAnsi="GHEA Grapalat" w:cs="Arial"/>
          <w:sz w:val="20"/>
          <w:szCs w:val="20"/>
          <w:lang w:val="es-ES"/>
        </w:rPr>
        <w:t>հարցման</w:t>
      </w:r>
      <w:proofErr w:type="spellEnd"/>
      <w:r w:rsidR="00FE4843">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պահանջներին</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7D3E4454" w14:textId="04743973" w:rsidR="00650682" w:rsidRPr="00F71502" w:rsidRDefault="00650682" w:rsidP="00650682">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00FE4843">
        <w:rPr>
          <w:rFonts w:ascii="GHEA Grapalat" w:hAnsi="GHEA Grapalat" w:cs="Sylfaen"/>
          <w:sz w:val="20"/>
          <w:lang w:val="es-ES"/>
        </w:rPr>
        <w:t xml:space="preserve">                                    </w:t>
      </w: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3177315E" w14:textId="415D6F33" w:rsidR="00966859" w:rsidRPr="00F71502" w:rsidRDefault="00650682" w:rsidP="00D94074">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00E97AB0" w:rsidRPr="00F71502">
        <w:rPr>
          <w:rFonts w:ascii="GHEA Grapalat" w:hAnsi="GHEA Grapalat" w:cs="Sylfaen"/>
          <w:sz w:val="20"/>
          <w:lang w:val="es-ES"/>
        </w:rPr>
        <w:t>.</w:t>
      </w:r>
      <w:r w:rsidR="00EB07BB" w:rsidRPr="00F71502">
        <w:rPr>
          <w:rFonts w:ascii="GHEA Grapalat" w:hAnsi="GHEA Grapalat" w:cs="Sylfaen"/>
          <w:sz w:val="20"/>
          <w:lang w:val="hy-AM"/>
        </w:rPr>
        <w:t xml:space="preserve"> </w:t>
      </w:r>
    </w:p>
    <w:p w14:paraId="44ADC23C" w14:textId="7A6E0899"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ED70E7">
        <w:rPr>
          <w:rFonts w:ascii="GHEA Grapalat" w:hAnsi="GHEA Grapalat" w:cs="Arial"/>
          <w:sz w:val="20"/>
          <w:szCs w:val="20"/>
          <w:lang w:val="es-ES"/>
        </w:rPr>
        <w:t>ԵՔ-ԳՀԾՁԲ-25/117</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6C3873" w:rsidRPr="00F71502">
        <w:rPr>
          <w:rFonts w:ascii="GHEA Grapalat" w:hAnsi="GHEA Grapalat" w:cs="Arial"/>
          <w:sz w:val="20"/>
          <w:szCs w:val="20"/>
          <w:lang w:val="es-ES"/>
        </w:rPr>
        <w:t xml:space="preserve"> </w:t>
      </w:r>
      <w:proofErr w:type="spellStart"/>
      <w:r w:rsidR="00FE4843">
        <w:rPr>
          <w:rFonts w:ascii="GHEA Grapalat" w:hAnsi="GHEA Grapalat" w:cs="Arial"/>
          <w:sz w:val="20"/>
          <w:szCs w:val="20"/>
          <w:lang w:val="es-ES"/>
        </w:rPr>
        <w:t>գնանշման</w:t>
      </w:r>
      <w:proofErr w:type="spellEnd"/>
      <w:r w:rsidR="00FE4843">
        <w:rPr>
          <w:rFonts w:ascii="GHEA Grapalat" w:hAnsi="GHEA Grapalat" w:cs="Arial"/>
          <w:sz w:val="20"/>
          <w:szCs w:val="20"/>
          <w:lang w:val="es-ES"/>
        </w:rPr>
        <w:t xml:space="preserve"> </w:t>
      </w:r>
      <w:proofErr w:type="spellStart"/>
      <w:r w:rsidR="00FE4843">
        <w:rPr>
          <w:rFonts w:ascii="GHEA Grapalat" w:hAnsi="GHEA Grapalat" w:cs="Arial"/>
          <w:sz w:val="20"/>
          <w:szCs w:val="20"/>
          <w:lang w:val="es-ES"/>
        </w:rPr>
        <w:t>հարցմանը</w:t>
      </w:r>
      <w:proofErr w:type="spellEnd"/>
      <w:r w:rsidR="00FE4843">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3033B9DA"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մրցակցություն, </w:t>
      </w:r>
      <w:proofErr w:type="spellStart"/>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lastRenderedPageBreak/>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F9CB32E"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77777777"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9150918" w14:textId="77777777" w:rsidR="004F02AD" w:rsidRPr="002A4619" w:rsidRDefault="004F02AD" w:rsidP="004F02AD">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1,2</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40E20627" w14:textId="77777777" w:rsidR="00AA0C89" w:rsidRPr="00F566BF" w:rsidRDefault="00CE3A99" w:rsidP="00AA0C89">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3A12D0B9" w14:textId="77777777" w:rsidR="00134E8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Default="00134E80" w:rsidP="002E6C2D">
      <w:pPr>
        <w:pStyle w:val="BodyTextIndent3"/>
        <w:spacing w:line="240" w:lineRule="auto"/>
        <w:jc w:val="left"/>
        <w:rPr>
          <w:rFonts w:ascii="GHEA Grapalat" w:hAnsi="GHEA Grapalat" w:cs="Sylfaen"/>
          <w:b/>
          <w:lang w:val="hy-AM"/>
        </w:rPr>
      </w:pPr>
    </w:p>
    <w:p w14:paraId="296986C0" w14:textId="77777777" w:rsidR="00161442" w:rsidRPr="00FE4843" w:rsidRDefault="00161442" w:rsidP="00AB2182">
      <w:pPr>
        <w:pStyle w:val="BodyTextIndent3"/>
        <w:spacing w:line="240" w:lineRule="auto"/>
        <w:ind w:firstLine="0"/>
        <w:jc w:val="right"/>
        <w:rPr>
          <w:rFonts w:ascii="GHEA Grapalat" w:hAnsi="GHEA Grapalat" w:cs="Sylfaen"/>
          <w:b/>
          <w:sz w:val="18"/>
          <w:szCs w:val="18"/>
          <w:lang w:val="es-ES"/>
        </w:rPr>
      </w:pPr>
      <w:r w:rsidRPr="00FE4843">
        <w:rPr>
          <w:rFonts w:ascii="GHEA Grapalat" w:hAnsi="GHEA Grapalat" w:cs="Sylfaen"/>
          <w:b/>
          <w:sz w:val="18"/>
          <w:szCs w:val="18"/>
          <w:lang w:val="es-ES"/>
        </w:rPr>
        <w:t>Հավելված 1.2**</w:t>
      </w:r>
    </w:p>
    <w:p w14:paraId="0D05CBC8" w14:textId="20C950BC" w:rsidR="00FE4843" w:rsidRPr="00FE4843" w:rsidRDefault="00FE4843" w:rsidP="00AB2182">
      <w:pPr>
        <w:pStyle w:val="BodyTextIndent3"/>
        <w:spacing w:line="240" w:lineRule="auto"/>
        <w:jc w:val="right"/>
        <w:rPr>
          <w:rFonts w:ascii="GHEA Grapalat" w:hAnsi="GHEA Grapalat" w:cs="Arial"/>
          <w:b/>
          <w:sz w:val="18"/>
          <w:szCs w:val="18"/>
          <w:lang w:val="es-ES"/>
        </w:rPr>
      </w:pPr>
      <w:r w:rsidRPr="00FE4843">
        <w:rPr>
          <w:rFonts w:ascii="GHEA Grapalat" w:hAnsi="GHEA Grapalat"/>
          <w:sz w:val="22"/>
          <w:szCs w:val="22"/>
          <w:lang w:val="af-ZA"/>
        </w:rPr>
        <w:t>«</w:t>
      </w:r>
      <w:r w:rsidR="00ED70E7">
        <w:rPr>
          <w:rFonts w:ascii="GHEA Grapalat" w:hAnsi="GHEA Grapalat"/>
          <w:b/>
          <w:sz w:val="18"/>
          <w:szCs w:val="18"/>
          <w:lang w:val="es-ES"/>
        </w:rPr>
        <w:t>ԵՔ-ԳՀԾՁԲ-25/117</w:t>
      </w:r>
      <w:r w:rsidRPr="00FE4843">
        <w:rPr>
          <w:rFonts w:ascii="GHEA Grapalat" w:hAnsi="GHEA Grapalat"/>
          <w:sz w:val="22"/>
          <w:szCs w:val="22"/>
          <w:lang w:val="af-ZA"/>
        </w:rPr>
        <w:t>»</w:t>
      </w:r>
      <w:r w:rsidRPr="00FE4843">
        <w:rPr>
          <w:rFonts w:ascii="GHEA Grapalat" w:hAnsi="GHEA Grapalat" w:cs="Sylfaen"/>
          <w:b/>
          <w:sz w:val="18"/>
          <w:szCs w:val="18"/>
          <w:lang w:val="es-ES"/>
        </w:rPr>
        <w:t>*</w:t>
      </w:r>
      <w:r w:rsidRPr="00FE4843">
        <w:rPr>
          <w:rFonts w:ascii="GHEA Grapalat" w:hAnsi="GHEA Grapalat"/>
          <w:b/>
          <w:sz w:val="18"/>
          <w:szCs w:val="18"/>
          <w:lang w:val="es-ES"/>
        </w:rPr>
        <w:t xml:space="preserve"> </w:t>
      </w:r>
      <w:proofErr w:type="spellStart"/>
      <w:r w:rsidRPr="00FE4843">
        <w:rPr>
          <w:rFonts w:ascii="GHEA Grapalat" w:hAnsi="GHEA Grapalat" w:cs="Sylfaen"/>
          <w:b/>
          <w:sz w:val="18"/>
          <w:szCs w:val="18"/>
          <w:lang w:val="es-ES"/>
        </w:rPr>
        <w:t>ծածկագրով</w:t>
      </w:r>
      <w:proofErr w:type="spellEnd"/>
    </w:p>
    <w:p w14:paraId="7D7BE7D4" w14:textId="4B6DA847" w:rsidR="00CE11B7" w:rsidRDefault="00FE4843" w:rsidP="00AB2182">
      <w:pPr>
        <w:pStyle w:val="BodyTextIndent3"/>
        <w:spacing w:line="240" w:lineRule="auto"/>
        <w:jc w:val="right"/>
        <w:rPr>
          <w:rFonts w:ascii="GHEA Grapalat" w:hAnsi="GHEA Grapalat" w:cs="Sylfaen"/>
          <w:b/>
          <w:lang w:val="hy-AM"/>
        </w:rPr>
      </w:pPr>
      <w:proofErr w:type="spellStart"/>
      <w:r w:rsidRPr="00FE4843">
        <w:rPr>
          <w:rFonts w:ascii="GHEA Grapalat" w:hAnsi="GHEA Grapalat" w:cs="Sylfaen"/>
          <w:b/>
          <w:sz w:val="18"/>
          <w:szCs w:val="18"/>
          <w:lang w:val="es-ES"/>
        </w:rPr>
        <w:t>գնանշման</w:t>
      </w:r>
      <w:proofErr w:type="spellEnd"/>
      <w:r w:rsidRPr="00FE4843">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հարցման</w:t>
      </w:r>
      <w:proofErr w:type="spellEnd"/>
      <w:r w:rsidR="00A724D1">
        <w:rPr>
          <w:rFonts w:ascii="GHEA Grapalat" w:hAnsi="GHEA Grapalat" w:cs="Sylfaen"/>
          <w:b/>
          <w:sz w:val="18"/>
          <w:szCs w:val="18"/>
          <w:lang w:val="es-ES"/>
        </w:rPr>
        <w:t xml:space="preserve"> </w:t>
      </w:r>
      <w:proofErr w:type="spellStart"/>
      <w:r w:rsidRPr="00FE4843">
        <w:rPr>
          <w:rFonts w:ascii="GHEA Grapalat" w:hAnsi="GHEA Grapalat" w:cs="Sylfaen"/>
          <w:b/>
          <w:sz w:val="18"/>
          <w:szCs w:val="18"/>
          <w:lang w:val="es-ES"/>
        </w:rPr>
        <w:t>հրավերի</w:t>
      </w:r>
      <w:proofErr w:type="spellEnd"/>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4A24D682" w14:textId="77777777" w:rsidR="00CE11B7" w:rsidRPr="00FD1EE4" w:rsidRDefault="00CE11B7" w:rsidP="00CE11B7">
      <w:pPr>
        <w:rPr>
          <w:rFonts w:ascii="GHEA Grapalat" w:eastAsia="GHEA Grapalat" w:hAnsi="GHEA Grapalat" w:cs="GHEA Grapalat"/>
        </w:rPr>
      </w:pPr>
    </w:p>
    <w:p w14:paraId="02460D13" w14:textId="77777777" w:rsidR="00CE11B7" w:rsidRPr="00FD1EE4" w:rsidRDefault="00CE11B7" w:rsidP="00CE11B7">
      <w:pPr>
        <w:rPr>
          <w:rFonts w:ascii="GHEA Grapalat" w:eastAsia="GHEA Grapalat" w:hAnsi="GHEA Grapalat" w:cs="GHEA Grapalat"/>
        </w:rPr>
      </w:pPr>
      <w:r w:rsidRPr="00FD1EE4">
        <w:rPr>
          <w:rFonts w:ascii="GHEA Grapalat" w:hAnsi="GHEA Grapalat"/>
        </w:rPr>
        <w:br w:type="page"/>
      </w:r>
    </w:p>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DB93A82"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lastRenderedPageBreak/>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7777777"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77777777"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 xml:space="preserve">Լրացուցիչ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Լրացուցիչ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(Լրացուցիչ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821851" w:rsidRDefault="00CE11B7" w:rsidP="00CE11B7">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72A8BBA" w14:textId="09F3265C"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A521DB">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1A065C0B" w:rsidR="00B2572B" w:rsidRPr="00F566BF" w:rsidRDefault="00B2572B" w:rsidP="00A521DB">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ED70E7">
        <w:rPr>
          <w:rFonts w:ascii="GHEA Grapalat" w:hAnsi="GHEA Grapalat"/>
          <w:b/>
          <w:lang w:val="hy-AM"/>
        </w:rPr>
        <w:t>ԵՔ-ԳՀԾՁԲ-25/117</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6A0575F3" w:rsidR="00B2572B" w:rsidRPr="00F566BF" w:rsidRDefault="007B743B" w:rsidP="00A521DB">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2E3B7A">
        <w:rPr>
          <w:rFonts w:ascii="GHEA Grapalat" w:hAnsi="GHEA Grapalat" w:cs="Sylfaen"/>
          <w:b/>
          <w:lang w:val="hy-AM"/>
        </w:rPr>
        <w:t xml:space="preserve">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Default="00B2572B" w:rsidP="00EF3662">
      <w:pPr>
        <w:ind w:firstLine="567"/>
        <w:jc w:val="center"/>
        <w:rPr>
          <w:rFonts w:ascii="GHEA Grapalat" w:hAnsi="GHEA Grapalat"/>
          <w:sz w:val="20"/>
          <w:lang w:val="hy-AM"/>
        </w:rPr>
      </w:pPr>
    </w:p>
    <w:p w14:paraId="7692D2D2" w14:textId="77777777" w:rsidR="00A521DB" w:rsidRPr="00F566BF" w:rsidRDefault="00A521DB" w:rsidP="00EF3662">
      <w:pPr>
        <w:ind w:firstLine="567"/>
        <w:jc w:val="center"/>
        <w:rPr>
          <w:rFonts w:ascii="GHEA Grapalat" w:hAnsi="GHEA Grapalat"/>
          <w:sz w:val="20"/>
          <w:lang w:val="hy-AM"/>
        </w:rPr>
      </w:pPr>
    </w:p>
    <w:p w14:paraId="1B8E6D35" w14:textId="77777777" w:rsidR="00F76265" w:rsidRPr="002C412C" w:rsidRDefault="00F76265" w:rsidP="00F76265">
      <w:pPr>
        <w:ind w:left="-66" w:right="-144"/>
        <w:jc w:val="center"/>
        <w:rPr>
          <w:rFonts w:ascii="GHEA Grapalat" w:hAnsi="GHEA Grapalat"/>
          <w:b/>
          <w:color w:val="FF0000"/>
          <w:sz w:val="20"/>
          <w:lang w:val="hy-AM"/>
        </w:rPr>
      </w:pPr>
      <w:r w:rsidRPr="007320DA">
        <w:rPr>
          <w:rFonts w:ascii="GHEA Grapalat" w:hAnsi="GHEA Grapalat"/>
          <w:b/>
          <w:sz w:val="20"/>
          <w:lang w:val="hy-AM"/>
        </w:rPr>
        <w:t>Գ Ն Ա Յ Ի Ն   Ա Ռ Ա Ջ Ա Ր Կ</w:t>
      </w:r>
      <w:r>
        <w:rPr>
          <w:rFonts w:ascii="GHEA Grapalat" w:hAnsi="GHEA Grapalat"/>
          <w:b/>
          <w:sz w:val="20"/>
          <w:lang w:val="hy-AM"/>
        </w:rPr>
        <w:t xml:space="preserve">    </w:t>
      </w:r>
      <w:r w:rsidRPr="003A61B1">
        <w:rPr>
          <w:rFonts w:ascii="GHEA Grapalat" w:hAnsi="GHEA Grapalat"/>
          <w:b/>
          <w:sz w:val="20"/>
          <w:lang w:val="hy-AM"/>
        </w:rPr>
        <w:t>Տ Ո Կ Ո Ս Ա Յ Ի Ն    Ա Ր Տ Ա Հ Ա Յ Տ ՈՒ Թ Յ Ա Մ Բ***</w:t>
      </w:r>
    </w:p>
    <w:p w14:paraId="42003BC8" w14:textId="77777777" w:rsidR="00F76265" w:rsidRPr="007320DA" w:rsidRDefault="00F76265" w:rsidP="00F76265">
      <w:pPr>
        <w:ind w:firstLine="567"/>
        <w:rPr>
          <w:rFonts w:ascii="GHEA Grapalat" w:hAnsi="GHEA Grapalat"/>
          <w:lang w:val="hy-AM"/>
        </w:rPr>
      </w:pPr>
    </w:p>
    <w:p w14:paraId="1E0243F8" w14:textId="54EE6AB5" w:rsidR="00F76265" w:rsidRPr="007320DA" w:rsidRDefault="00F76265" w:rsidP="00F76265">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sidR="00ED70E7">
        <w:rPr>
          <w:rFonts w:ascii="GHEA Grapalat" w:hAnsi="GHEA Grapalat" w:cs="Arial"/>
          <w:sz w:val="20"/>
          <w:szCs w:val="20"/>
          <w:lang w:val="es-ES"/>
        </w:rPr>
        <w:t>ԵՔ-ԳՀԾՁԲ-25/117</w:t>
      </w:r>
      <w:r w:rsidRPr="007320DA">
        <w:rPr>
          <w:rFonts w:ascii="GHEA Grapalat" w:hAnsi="GHEA Grapalat" w:cs="Arial"/>
          <w:sz w:val="20"/>
          <w:szCs w:val="20"/>
          <w:lang w:val="es-ES"/>
        </w:rPr>
        <w:t>»*</w:t>
      </w:r>
      <w:r w:rsidR="00A724D1">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Pr>
          <w:rFonts w:ascii="GHEA Grapalat" w:hAnsi="GHEA Grapalat" w:cs="Arial"/>
          <w:sz w:val="20"/>
          <w:szCs w:val="20"/>
          <w:lang w:val="es-ES"/>
        </w:rPr>
        <w:t>գնանշման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հարց</w:t>
      </w:r>
      <w:r w:rsidR="0068617D">
        <w:rPr>
          <w:rFonts w:ascii="GHEA Grapalat" w:hAnsi="GHEA Grapalat" w:cs="Arial"/>
          <w:sz w:val="20"/>
          <w:szCs w:val="20"/>
          <w:lang w:val="es-ES"/>
        </w:rPr>
        <w:t>ման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57F6528A" w14:textId="77777777" w:rsidR="00F76265" w:rsidRPr="002109D7" w:rsidRDefault="00F76265" w:rsidP="00F76265">
      <w:pPr>
        <w:ind w:firstLine="567"/>
        <w:jc w:val="both"/>
        <w:rPr>
          <w:rFonts w:ascii="GHEA Grapalat" w:hAnsi="GHEA Grapalat" w:cs="Arial"/>
          <w:lang w:val="hy-AM"/>
        </w:rPr>
      </w:pPr>
      <w:bookmarkStart w:id="11" w:name="_Hlk23147299"/>
      <w:r w:rsidRPr="007320DA">
        <w:rPr>
          <w:rFonts w:ascii="GHEA Grapalat" w:hAnsi="GHEA Grapalat" w:cs="Sylfaen"/>
          <w:vertAlign w:val="superscript"/>
          <w:lang w:val="hy-AM"/>
        </w:rPr>
        <w:t xml:space="preserve">                                                                                     մասնակցի անվանումը</w:t>
      </w:r>
    </w:p>
    <w:bookmarkEnd w:id="11"/>
    <w:p w14:paraId="1FC962FC" w14:textId="77777777" w:rsidR="00F76265" w:rsidRDefault="00F76265" w:rsidP="00F76265">
      <w:pPr>
        <w:jc w:val="both"/>
        <w:rPr>
          <w:rFonts w:ascii="GHEA Grapalat" w:hAnsi="GHEA Grapalat" w:cs="GHEA Grapalat"/>
          <w:b/>
          <w:bCs/>
          <w:color w:val="00000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r w:rsidRPr="002109D7">
        <w:rPr>
          <w:rFonts w:ascii="GHEA Grapalat" w:hAnsi="GHEA Grapalat" w:cs="GHEA Grapalat"/>
          <w:b/>
          <w:bCs/>
          <w:color w:val="000000"/>
          <w:lang w:val="hy-AM"/>
        </w:rPr>
        <w:t xml:space="preserve"> </w:t>
      </w:r>
    </w:p>
    <w:p w14:paraId="0BE711C7" w14:textId="77777777" w:rsidR="00F76265" w:rsidRPr="007320DA" w:rsidRDefault="00F76265" w:rsidP="00F76265">
      <w:pPr>
        <w:jc w:val="both"/>
        <w:rPr>
          <w:rFonts w:ascii="GHEA Grapalat" w:hAnsi="GHEA Grapalat"/>
          <w:sz w:val="20"/>
          <w:lang w:val="hy-AM"/>
        </w:rPr>
      </w:pPr>
    </w:p>
    <w:p w14:paraId="3AA1A38F" w14:textId="77777777" w:rsidR="00F76265" w:rsidRPr="000334AF" w:rsidRDefault="00F76265" w:rsidP="00F76265">
      <w:pPr>
        <w:jc w:val="right"/>
        <w:rPr>
          <w:rFonts w:ascii="GHEA Grapalat" w:hAnsi="GHEA Grapalat"/>
          <w:sz w:val="20"/>
          <w:lang w:val="hy-AM"/>
        </w:rPr>
      </w:pPr>
      <w:r>
        <w:rPr>
          <w:rFonts w:ascii="GHEA Grapalat" w:hAnsi="GHEA Grapalat"/>
          <w:sz w:val="20"/>
          <w:szCs w:val="20"/>
          <w:lang w:val="hy-AM"/>
        </w:rPr>
        <w:t>Տոկոս</w:t>
      </w:r>
      <w:r>
        <w:rPr>
          <w:rFonts w:ascii="GHEA Grapalat" w:hAnsi="GHEA Grapalat"/>
          <w:sz w:val="20"/>
          <w:lang w:val="hy-AM"/>
        </w:rPr>
        <w:t xml:space="preserve"> </w:t>
      </w:r>
      <w:r>
        <w:rPr>
          <w:rFonts w:ascii="GHEA Grapalat" w:hAnsi="GHEA Grapalat"/>
          <w:b/>
          <w:bCs/>
          <w:iCs/>
          <w:color w:val="000000"/>
          <w:sz w:val="18"/>
          <w:szCs w:val="18"/>
        </w:rPr>
        <w:t>%</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64"/>
      </w:tblGrid>
      <w:tr w:rsidR="00F76265" w:rsidRPr="004434AD" w14:paraId="02261361" w14:textId="77777777" w:rsidTr="000C4A52">
        <w:trPr>
          <w:trHeight w:val="953"/>
          <w:jc w:val="center"/>
        </w:trPr>
        <w:tc>
          <w:tcPr>
            <w:tcW w:w="1136" w:type="dxa"/>
            <w:tcBorders>
              <w:top w:val="single" w:sz="4" w:space="0" w:color="auto"/>
              <w:left w:val="single" w:sz="4" w:space="0" w:color="auto"/>
              <w:bottom w:val="single" w:sz="4" w:space="0" w:color="auto"/>
              <w:right w:val="single" w:sz="4" w:space="0" w:color="auto"/>
            </w:tcBorders>
            <w:vAlign w:val="center"/>
          </w:tcPr>
          <w:p w14:paraId="660C7B7D" w14:textId="6266F4F4" w:rsidR="00F76265" w:rsidRPr="005D10D0" w:rsidRDefault="00F76265" w:rsidP="000C4A52">
            <w:pPr>
              <w:jc w:val="center"/>
              <w:rPr>
                <w:rFonts w:ascii="GHEA Grapalat" w:hAnsi="GHEA Grapalat"/>
                <w:sz w:val="18"/>
                <w:lang w:val="hy-AM"/>
              </w:rPr>
            </w:pPr>
            <w:r>
              <w:rPr>
                <w:rFonts w:ascii="GHEA Grapalat" w:hAnsi="GHEA Grapalat"/>
                <w:sz w:val="18"/>
                <w:lang w:val="hy-AM"/>
              </w:rPr>
              <w:t>Չ</w:t>
            </w:r>
            <w:r w:rsidR="00A521DB">
              <w:rPr>
                <w:rFonts w:ascii="GHEA Grapalat" w:hAnsi="GHEA Grapalat"/>
                <w:sz w:val="18"/>
                <w:lang w:val="hy-AM"/>
              </w:rPr>
              <w:t>/</w:t>
            </w:r>
            <w:r w:rsidRPr="005D10D0">
              <w:rPr>
                <w:rFonts w:ascii="GHEA Grapalat" w:hAnsi="GHEA Grapalat"/>
                <w:sz w:val="18"/>
                <w:lang w:val="hy-AM"/>
              </w:rPr>
              <w:t>Հ</w:t>
            </w:r>
          </w:p>
        </w:tc>
        <w:tc>
          <w:tcPr>
            <w:tcW w:w="2189" w:type="dxa"/>
            <w:tcBorders>
              <w:top w:val="single" w:sz="4" w:space="0" w:color="auto"/>
              <w:left w:val="single" w:sz="4" w:space="0" w:color="auto"/>
              <w:bottom w:val="single" w:sz="4" w:space="0" w:color="auto"/>
              <w:right w:val="single" w:sz="4" w:space="0" w:color="auto"/>
            </w:tcBorders>
            <w:vAlign w:val="center"/>
          </w:tcPr>
          <w:p w14:paraId="07EA62C0" w14:textId="77777777" w:rsidR="00F76265" w:rsidRPr="005D10D0" w:rsidRDefault="00F76265" w:rsidP="000C4A52">
            <w:pPr>
              <w:jc w:val="center"/>
              <w:rPr>
                <w:rFonts w:ascii="GHEA Grapalat" w:hAnsi="GHEA Grapalat" w:cs="Arial"/>
                <w:sz w:val="20"/>
                <w:szCs w:val="20"/>
                <w:lang w:val="hy-AM"/>
              </w:rPr>
            </w:pPr>
            <w:r w:rsidRPr="00A521DB">
              <w:rPr>
                <w:rFonts w:ascii="GHEA Grapalat" w:hAnsi="GHEA Grapalat" w:cs="Arial"/>
                <w:sz w:val="18"/>
                <w:szCs w:val="18"/>
                <w:lang w:val="hy-AM"/>
              </w:rPr>
              <w:t>Գնման առարկայի անվանումը</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DB0849" w14:textId="77777777" w:rsidR="00F76265" w:rsidRDefault="00F76265" w:rsidP="000C4A52">
            <w:pPr>
              <w:jc w:val="center"/>
              <w:rPr>
                <w:rFonts w:ascii="GHEA Grapalat" w:hAnsi="GHEA Grapalat"/>
                <w:b/>
                <w:bCs/>
                <w:sz w:val="18"/>
                <w:szCs w:val="20"/>
                <w:lang w:val="hy-AM"/>
              </w:rPr>
            </w:pPr>
            <w:r w:rsidRPr="00B931A0">
              <w:rPr>
                <w:rFonts w:ascii="GHEA Grapalat" w:hAnsi="GHEA Grapalat"/>
                <w:b/>
                <w:bCs/>
                <w:sz w:val="18"/>
                <w:szCs w:val="20"/>
                <w:lang w:val="hy-AM"/>
              </w:rPr>
              <w:t xml:space="preserve">**Եթե մասնակիցը ԱԱՀ վճարող է անհրաժեշտ է միավորի առավելագույն  </w:t>
            </w:r>
            <w:r>
              <w:rPr>
                <w:rFonts w:ascii="GHEA Grapalat" w:hAnsi="GHEA Grapalat"/>
                <w:b/>
                <w:bCs/>
                <w:sz w:val="18"/>
                <w:szCs w:val="20"/>
                <w:lang w:val="hy-AM"/>
              </w:rPr>
              <w:t>գինը՝</w:t>
            </w:r>
            <w:r w:rsidRPr="00B931A0">
              <w:rPr>
                <w:rFonts w:ascii="GHEA Grapalat" w:hAnsi="GHEA Grapalat"/>
                <w:b/>
                <w:bCs/>
                <w:sz w:val="18"/>
                <w:szCs w:val="20"/>
                <w:lang w:val="hy-AM"/>
              </w:rPr>
              <w:t xml:space="preserve"> տոկոսային </w:t>
            </w:r>
            <w:r w:rsidRPr="00890337">
              <w:rPr>
                <w:rFonts w:ascii="GHEA Grapalat" w:hAnsi="GHEA Grapalat"/>
                <w:b/>
                <w:bCs/>
                <w:sz w:val="18"/>
                <w:szCs w:val="20"/>
                <w:lang w:val="hy-AM"/>
              </w:rPr>
              <w:t>արտահայտությամբ</w:t>
            </w:r>
            <w:r w:rsidRPr="00B931A0">
              <w:rPr>
                <w:rFonts w:ascii="GHEA Grapalat" w:hAnsi="GHEA Grapalat"/>
                <w:b/>
                <w:bCs/>
                <w:sz w:val="18"/>
                <w:szCs w:val="20"/>
                <w:lang w:val="hy-AM"/>
              </w:rPr>
              <w:t xml:space="preserve"> լրացնել</w:t>
            </w:r>
          </w:p>
          <w:p w14:paraId="7ED9BC9F" w14:textId="77777777" w:rsidR="00F76265" w:rsidRPr="00B931A0" w:rsidRDefault="00F76265" w:rsidP="000C4A52">
            <w:pPr>
              <w:jc w:val="center"/>
              <w:rPr>
                <w:rFonts w:ascii="GHEA Grapalat" w:hAnsi="GHEA Grapalat"/>
                <w:b/>
                <w:bCs/>
                <w:sz w:val="18"/>
                <w:szCs w:val="20"/>
                <w:lang w:val="hy-AM"/>
              </w:rPr>
            </w:pPr>
            <w:r>
              <w:rPr>
                <w:rFonts w:ascii="GHEA Grapalat" w:hAnsi="GHEA Grapalat"/>
                <w:b/>
                <w:bCs/>
                <w:sz w:val="18"/>
                <w:szCs w:val="20"/>
                <w:lang w:val="hy-AM"/>
              </w:rPr>
              <w:t>«</w:t>
            </w:r>
            <w:r w:rsidRPr="00B931A0">
              <w:rPr>
                <w:rFonts w:ascii="GHEA Grapalat" w:hAnsi="GHEA Grapalat"/>
                <w:b/>
                <w:bCs/>
                <w:sz w:val="18"/>
                <w:szCs w:val="20"/>
                <w:lang w:val="hy-AM"/>
              </w:rPr>
              <w:t>ԱԱՀ սյունյակում</w:t>
            </w:r>
            <w:r>
              <w:rPr>
                <w:rFonts w:ascii="GHEA Grapalat" w:hAnsi="GHEA Grapalat"/>
                <w:b/>
                <w:bCs/>
                <w:sz w:val="18"/>
                <w:szCs w:val="20"/>
                <w:lang w:val="hy-AM"/>
              </w:rPr>
              <w:t>»</w:t>
            </w:r>
            <w:r w:rsidRPr="00B931A0">
              <w:rPr>
                <w:rFonts w:ascii="GHEA Grapalat" w:hAnsi="GHEA Grapalat"/>
                <w:b/>
                <w:bCs/>
                <w:sz w:val="18"/>
                <w:szCs w:val="20"/>
                <w:lang w:val="hy-AM"/>
              </w:rPr>
              <w:t xml:space="preserve">, եթե ոչ </w:t>
            </w:r>
            <w:r>
              <w:rPr>
                <w:rFonts w:ascii="GHEA Grapalat" w:hAnsi="GHEA Grapalat"/>
                <w:b/>
                <w:bCs/>
                <w:sz w:val="18"/>
                <w:szCs w:val="20"/>
                <w:lang w:val="hy-AM"/>
              </w:rPr>
              <w:t>«</w:t>
            </w:r>
            <w:r w:rsidRPr="00B931A0">
              <w:rPr>
                <w:rFonts w:ascii="GHEA Grapalat" w:hAnsi="GHEA Grapalat"/>
                <w:b/>
                <w:bCs/>
                <w:sz w:val="18"/>
                <w:szCs w:val="20"/>
                <w:lang w:val="hy-AM"/>
              </w:rPr>
              <w:t>առանց ԱԱՀ սյունյակում</w:t>
            </w:r>
            <w:r>
              <w:rPr>
                <w:rFonts w:ascii="GHEA Grapalat" w:hAnsi="GHEA Grapalat"/>
                <w:b/>
                <w:bCs/>
                <w:sz w:val="18"/>
                <w:szCs w:val="20"/>
                <w:lang w:val="hy-AM"/>
              </w:rPr>
              <w:t>»</w:t>
            </w:r>
            <w:r w:rsidRPr="00B931A0">
              <w:rPr>
                <w:rFonts w:ascii="GHEA Grapalat" w:hAnsi="GHEA Grapalat"/>
                <w:b/>
                <w:bCs/>
                <w:sz w:val="18"/>
                <w:szCs w:val="20"/>
                <w:lang w:val="hy-AM"/>
              </w:rPr>
              <w:t>:</w:t>
            </w:r>
          </w:p>
        </w:tc>
      </w:tr>
      <w:tr w:rsidR="00F76265" w:rsidRPr="004434AD" w14:paraId="07E1DF00" w14:textId="77777777" w:rsidTr="000C4A52">
        <w:trPr>
          <w:trHeight w:val="20"/>
          <w:jc w:val="center"/>
        </w:trPr>
        <w:tc>
          <w:tcPr>
            <w:tcW w:w="1136" w:type="dxa"/>
            <w:vMerge w:val="restart"/>
            <w:tcBorders>
              <w:top w:val="single" w:sz="4" w:space="0" w:color="auto"/>
              <w:left w:val="single" w:sz="4" w:space="0" w:color="auto"/>
              <w:right w:val="single" w:sz="4" w:space="0" w:color="auto"/>
            </w:tcBorders>
            <w:vAlign w:val="center"/>
          </w:tcPr>
          <w:p w14:paraId="09C22E35" w14:textId="77777777" w:rsidR="00F76265" w:rsidRDefault="00F76265" w:rsidP="000C4A52">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7973630C" w14:textId="23C798B6" w:rsidR="00F76265" w:rsidRPr="0010277B" w:rsidRDefault="00F76265" w:rsidP="000C4A52">
            <w:pPr>
              <w:ind w:firstLine="102"/>
              <w:jc w:val="center"/>
              <w:rPr>
                <w:rFonts w:ascii="GHEA Grapalat" w:hAnsi="GHEA Grapalat" w:cs="Arial"/>
                <w:sz w:val="18"/>
                <w:szCs w:val="18"/>
                <w:lang w:val="hy-AM"/>
              </w:rPr>
            </w:pPr>
            <w:r>
              <w:rPr>
                <w:rFonts w:ascii="GHEA Grapalat" w:hAnsi="GHEA Grapalat"/>
                <w:sz w:val="18"/>
                <w:szCs w:val="18"/>
                <w:lang w:val="hy-AM"/>
              </w:rPr>
              <w:t xml:space="preserve">Երևան քաղաքի </w:t>
            </w:r>
            <w:r w:rsidR="00736C74">
              <w:rPr>
                <w:rFonts w:ascii="GHEA Grapalat" w:hAnsi="GHEA Grapalat"/>
                <w:sz w:val="18"/>
                <w:szCs w:val="18"/>
                <w:lang w:val="hy-AM"/>
              </w:rPr>
              <w:t>Ավան</w:t>
            </w:r>
            <w:r>
              <w:rPr>
                <w:rFonts w:ascii="GHEA Grapalat" w:hAnsi="GHEA Grapalat"/>
                <w:sz w:val="18"/>
                <w:szCs w:val="18"/>
                <w:lang w:val="hy-AM"/>
              </w:rPr>
              <w:t xml:space="preserve"> վարչական շրջան</w:t>
            </w:r>
            <w:r w:rsidR="00521DCE">
              <w:rPr>
                <w:rFonts w:ascii="GHEA Grapalat" w:hAnsi="GHEA Grapalat"/>
                <w:sz w:val="18"/>
                <w:szCs w:val="18"/>
                <w:lang w:val="hy-AM"/>
              </w:rPr>
              <w:t>ում</w:t>
            </w:r>
            <w:r>
              <w:rPr>
                <w:rFonts w:ascii="GHEA Grapalat" w:hAnsi="GHEA Grapalat"/>
                <w:sz w:val="18"/>
                <w:szCs w:val="18"/>
                <w:lang w:val="hy-AM"/>
              </w:rPr>
              <w:t xml:space="preserve"> հրատապ լուծում պահանջող</w:t>
            </w:r>
            <w:r w:rsidR="00521DCE">
              <w:rPr>
                <w:rFonts w:ascii="GHEA Grapalat" w:hAnsi="GHEA Grapalat"/>
                <w:sz w:val="18"/>
                <w:szCs w:val="18"/>
                <w:lang w:val="hy-AM"/>
              </w:rPr>
              <w:t xml:space="preserve"> ընթացիկ</w:t>
            </w:r>
            <w:r>
              <w:rPr>
                <w:rFonts w:ascii="GHEA Grapalat" w:hAnsi="GHEA Grapalat"/>
                <w:sz w:val="18"/>
                <w:szCs w:val="18"/>
                <w:lang w:val="hy-AM"/>
              </w:rPr>
              <w:t xml:space="preserve"> ծառայություններ</w:t>
            </w:r>
          </w:p>
        </w:tc>
        <w:tc>
          <w:tcPr>
            <w:tcW w:w="747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AABB23E" w14:textId="77777777" w:rsidR="00F76265" w:rsidRPr="00B931A0" w:rsidRDefault="00F76265" w:rsidP="000C4A52">
            <w:pPr>
              <w:jc w:val="center"/>
              <w:rPr>
                <w:rFonts w:ascii="GHEA Grapalat" w:hAnsi="GHEA Grapalat"/>
                <w:b/>
                <w:bCs/>
                <w:sz w:val="18"/>
                <w:szCs w:val="18"/>
                <w:lang w:val="hy-AM"/>
              </w:rPr>
            </w:pPr>
            <w:r w:rsidRPr="00B931A0">
              <w:rPr>
                <w:rFonts w:ascii="GHEA Grapalat" w:hAnsi="GHEA Grapalat"/>
                <w:b/>
                <w:bCs/>
                <w:sz w:val="18"/>
                <w:szCs w:val="18"/>
                <w:lang w:val="hy-AM"/>
              </w:rPr>
              <w:t>Գնային առաջարկը</w:t>
            </w:r>
            <w:r>
              <w:rPr>
                <w:rFonts w:ascii="GHEA Grapalat" w:hAnsi="GHEA Grapalat"/>
                <w:b/>
                <w:bCs/>
                <w:sz w:val="18"/>
                <w:szCs w:val="18"/>
                <w:lang w:val="hy-AM"/>
              </w:rPr>
              <w:t>՝</w:t>
            </w:r>
            <w:r w:rsidRPr="00B931A0">
              <w:rPr>
                <w:rFonts w:ascii="GHEA Grapalat" w:hAnsi="GHEA Grapalat"/>
                <w:b/>
                <w:bCs/>
                <w:sz w:val="18"/>
                <w:szCs w:val="18"/>
                <w:lang w:val="hy-AM"/>
              </w:rPr>
              <w:t xml:space="preserve"> տոկոսային արտահայտությամբ անհրաժեշտ է ներկայացնել տառերով և թվերով</w:t>
            </w:r>
          </w:p>
        </w:tc>
      </w:tr>
      <w:tr w:rsidR="00F76265" w14:paraId="5FDD9A55" w14:textId="77777777" w:rsidTr="000C4A52">
        <w:trPr>
          <w:trHeight w:val="20"/>
          <w:jc w:val="center"/>
        </w:trPr>
        <w:tc>
          <w:tcPr>
            <w:tcW w:w="1136" w:type="dxa"/>
            <w:vMerge/>
            <w:tcBorders>
              <w:top w:val="single" w:sz="4" w:space="0" w:color="auto"/>
              <w:left w:val="single" w:sz="4" w:space="0" w:color="auto"/>
              <w:right w:val="single" w:sz="4" w:space="0" w:color="auto"/>
            </w:tcBorders>
            <w:vAlign w:val="center"/>
          </w:tcPr>
          <w:p w14:paraId="7F34BABE" w14:textId="77777777" w:rsidR="00F76265" w:rsidRDefault="00F76265" w:rsidP="000C4A52">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24ED109F" w14:textId="77777777" w:rsidR="00F76265" w:rsidRDefault="00F76265" w:rsidP="000C4A5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35A37882" w14:textId="77777777" w:rsidR="00F76265" w:rsidRPr="00BB676C" w:rsidRDefault="00F76265" w:rsidP="000C4A52">
            <w:pPr>
              <w:rPr>
                <w:rFonts w:ascii="GHEA Grapalat" w:hAnsi="GHEA Grapalat"/>
                <w:iCs/>
                <w:color w:val="000000"/>
                <w:sz w:val="18"/>
                <w:szCs w:val="18"/>
                <w:lang w:val="hy-AM"/>
              </w:rPr>
            </w:pPr>
            <w:proofErr w:type="spellStart"/>
            <w:r w:rsidRPr="005B0829">
              <w:rPr>
                <w:rFonts w:ascii="GHEA Grapalat" w:hAnsi="GHEA Grapalat"/>
                <w:iCs/>
                <w:color w:val="000000"/>
                <w:sz w:val="18"/>
                <w:szCs w:val="18"/>
              </w:rPr>
              <w:t>Ընդհանուր</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գինը</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ըստ</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միավորի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առավելագույն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գնի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միջին</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հանրագումարի</w:t>
            </w:r>
            <w:proofErr w:type="spellEnd"/>
            <w:r w:rsidRPr="003808BE">
              <w:rPr>
                <w:rFonts w:ascii="GHEA Grapalat" w:hAnsi="GHEA Grapalat"/>
                <w:iCs/>
                <w:color w:val="000000"/>
                <w:sz w:val="18"/>
                <w:szCs w:val="18"/>
                <w:lang w:val="es-ES"/>
              </w:rPr>
              <w:t xml:space="preserve"> </w:t>
            </w:r>
            <w:proofErr w:type="spellStart"/>
            <w:r w:rsidRPr="005B0829">
              <w:rPr>
                <w:rFonts w:ascii="GHEA Grapalat" w:hAnsi="GHEA Grapalat"/>
                <w:iCs/>
                <w:color w:val="000000"/>
                <w:sz w:val="18"/>
                <w:szCs w:val="18"/>
              </w:rPr>
              <w:t>տոկոսային</w:t>
            </w:r>
            <w:proofErr w:type="spellEnd"/>
            <w:r w:rsidRPr="003808BE">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p>
          <w:p w14:paraId="5B52D769" w14:textId="77777777" w:rsidR="00F76265" w:rsidRPr="005B0829" w:rsidRDefault="00F76265" w:rsidP="000C4A52">
            <w:pPr>
              <w:rPr>
                <w:rFonts w:ascii="GHEA Grapalat" w:hAnsi="GHEA Grapalat"/>
                <w:iCs/>
                <w:color w:val="000000"/>
                <w:sz w:val="18"/>
                <w:szCs w:val="18"/>
              </w:rPr>
            </w:pPr>
            <w:r w:rsidRPr="003808BE">
              <w:rPr>
                <w:rFonts w:ascii="GHEA Grapalat" w:hAnsi="GHEA Grapalat"/>
                <w:b/>
                <w:bCs/>
                <w:iCs/>
                <w:color w:val="000000"/>
                <w:sz w:val="18"/>
                <w:szCs w:val="18"/>
                <w:lang w:val="es-ES"/>
              </w:rPr>
              <w:t xml:space="preserve"> </w:t>
            </w: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p>
        </w:tc>
        <w:tc>
          <w:tcPr>
            <w:tcW w:w="1710" w:type="dxa"/>
            <w:tcBorders>
              <w:top w:val="single" w:sz="4" w:space="0" w:color="auto"/>
              <w:left w:val="single" w:sz="4" w:space="0" w:color="auto"/>
              <w:bottom w:val="single" w:sz="4" w:space="0" w:color="auto"/>
              <w:right w:val="single" w:sz="4" w:space="0" w:color="auto"/>
            </w:tcBorders>
            <w:vAlign w:val="center"/>
          </w:tcPr>
          <w:p w14:paraId="141EBC3A" w14:textId="77777777" w:rsidR="00F76265" w:rsidRPr="00F3345F" w:rsidRDefault="00F76265" w:rsidP="000C4A52">
            <w:pPr>
              <w:jc w:val="center"/>
              <w:rPr>
                <w:rFonts w:ascii="GHEA Grapalat" w:hAnsi="GHEA Grapalat"/>
                <w:b/>
                <w:bCs/>
                <w:iCs/>
                <w:color w:val="000000"/>
                <w:sz w:val="18"/>
                <w:szCs w:val="18"/>
              </w:rPr>
            </w:pPr>
            <w:proofErr w:type="spellStart"/>
            <w:r w:rsidRPr="00F3345F">
              <w:rPr>
                <w:rFonts w:ascii="GHEA Grapalat" w:hAnsi="GHEA Grapalat"/>
                <w:b/>
                <w:bCs/>
                <w:iCs/>
                <w:color w:val="000000"/>
                <w:sz w:val="18"/>
                <w:szCs w:val="18"/>
              </w:rPr>
              <w:t>առանց</w:t>
            </w:r>
            <w:proofErr w:type="spellEnd"/>
            <w:r w:rsidRPr="00F3345F">
              <w:rPr>
                <w:rFonts w:ascii="GHEA Grapalat" w:hAnsi="GHEA Grapalat"/>
                <w:b/>
                <w:bCs/>
                <w:iCs/>
                <w:color w:val="000000"/>
                <w:sz w:val="18"/>
                <w:szCs w:val="18"/>
              </w:rPr>
              <w:t xml:space="preserve"> ԱԱՀ</w:t>
            </w:r>
            <w:r>
              <w:rPr>
                <w:rFonts w:ascii="GHEA Grapalat" w:hAnsi="GHEA Grapalat"/>
                <w:b/>
                <w:bCs/>
                <w:iCs/>
                <w:color w:val="000000"/>
                <w:sz w:val="18"/>
                <w:szCs w:val="18"/>
                <w:lang w:val="hy-AM"/>
              </w:rPr>
              <w:t xml:space="preserve"> </w:t>
            </w:r>
            <w:r>
              <w:rPr>
                <w:rFonts w:ascii="GHEA Grapalat" w:hAnsi="GHEA Grapalat"/>
                <w:b/>
                <w:bCs/>
                <w:iCs/>
                <w:color w:val="000000"/>
                <w:sz w:val="18"/>
                <w:szCs w:val="18"/>
              </w:rPr>
              <w:t>%</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14:paraId="7A27B1D1" w14:textId="77777777" w:rsidR="00F76265" w:rsidRPr="000334AF" w:rsidRDefault="00F76265" w:rsidP="000C4A52">
            <w:pPr>
              <w:jc w:val="center"/>
              <w:rPr>
                <w:rFonts w:ascii="GHEA Grapalat" w:hAnsi="GHEA Grapalat"/>
                <w:lang w:val="hy-AM"/>
              </w:rPr>
            </w:pPr>
          </w:p>
        </w:tc>
      </w:tr>
      <w:tr w:rsidR="00F76265" w14:paraId="2BE5CF10" w14:textId="77777777" w:rsidTr="000C4A52">
        <w:trPr>
          <w:trHeight w:val="20"/>
          <w:jc w:val="center"/>
        </w:trPr>
        <w:tc>
          <w:tcPr>
            <w:tcW w:w="1136" w:type="dxa"/>
            <w:vMerge/>
            <w:tcBorders>
              <w:left w:val="single" w:sz="4" w:space="0" w:color="auto"/>
              <w:bottom w:val="single" w:sz="4" w:space="0" w:color="auto"/>
              <w:right w:val="single" w:sz="4" w:space="0" w:color="auto"/>
            </w:tcBorders>
            <w:vAlign w:val="center"/>
          </w:tcPr>
          <w:p w14:paraId="53768F03" w14:textId="77777777" w:rsidR="00F76265" w:rsidRPr="007320DA" w:rsidRDefault="00F76265" w:rsidP="000C4A52">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065941A8" w14:textId="77777777" w:rsidR="00F76265" w:rsidRDefault="00F76265" w:rsidP="000C4A52">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29387C29" w14:textId="77777777" w:rsidR="00F76265" w:rsidRPr="005B0829" w:rsidRDefault="00F76265" w:rsidP="000C4A52">
            <w:pPr>
              <w:rPr>
                <w:rFonts w:ascii="GHEA Grapalat" w:hAnsi="GHEA Grapalat"/>
                <w:iCs/>
                <w:color w:val="000000"/>
                <w:sz w:val="18"/>
                <w:szCs w:val="18"/>
                <w:lang w:val="es-ES"/>
              </w:rPr>
            </w:pPr>
            <w:r w:rsidRPr="005B0829">
              <w:rPr>
                <w:rFonts w:ascii="GHEA Grapalat" w:hAnsi="GHEA Grapalat"/>
                <w:iCs/>
                <w:color w:val="000000"/>
                <w:sz w:val="18"/>
                <w:szCs w:val="18"/>
                <w:lang w:val="hy-AM"/>
              </w:rPr>
              <w:t>Ընդհանուր</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գինը</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ըստ</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միավորի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առավելագույն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գնի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միջին</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հանրագումարի</w:t>
            </w:r>
            <w:r w:rsidRPr="005B0829">
              <w:rPr>
                <w:rFonts w:ascii="GHEA Grapalat" w:hAnsi="GHEA Grapalat"/>
                <w:iCs/>
                <w:color w:val="000000"/>
                <w:sz w:val="18"/>
                <w:szCs w:val="18"/>
                <w:lang w:val="es-ES"/>
              </w:rPr>
              <w:t xml:space="preserve"> </w:t>
            </w:r>
            <w:r w:rsidRPr="005B0829">
              <w:rPr>
                <w:rFonts w:ascii="GHEA Grapalat" w:hAnsi="GHEA Grapalat"/>
                <w:iCs/>
                <w:color w:val="000000"/>
                <w:sz w:val="18"/>
                <w:szCs w:val="18"/>
                <w:lang w:val="hy-AM"/>
              </w:rPr>
              <w:t>տոկոսային</w:t>
            </w:r>
            <w:r w:rsidRPr="005B0829">
              <w:rPr>
                <w:rFonts w:ascii="GHEA Grapalat" w:hAnsi="GHEA Grapalat"/>
                <w:iCs/>
                <w:color w:val="000000"/>
                <w:sz w:val="18"/>
                <w:szCs w:val="18"/>
                <w:lang w:val="es-ES"/>
              </w:rPr>
              <w:t xml:space="preserve"> </w:t>
            </w:r>
            <w:r>
              <w:rPr>
                <w:rFonts w:ascii="GHEA Grapalat" w:hAnsi="GHEA Grapalat"/>
                <w:iCs/>
                <w:color w:val="000000"/>
                <w:sz w:val="18"/>
                <w:szCs w:val="18"/>
                <w:lang w:val="hy-AM"/>
              </w:rPr>
              <w:t>արտահայտությամբ</w:t>
            </w:r>
            <w:r w:rsidRPr="005B0829">
              <w:rPr>
                <w:rFonts w:ascii="GHEA Grapalat" w:hAnsi="GHEA Grapalat"/>
                <w:iCs/>
                <w:color w:val="000000"/>
                <w:sz w:val="18"/>
                <w:szCs w:val="18"/>
                <w:lang w:val="es-ES"/>
              </w:rPr>
              <w:t xml:space="preserve"> </w:t>
            </w:r>
          </w:p>
          <w:p w14:paraId="76FFF839" w14:textId="77777777" w:rsidR="00F76265" w:rsidRPr="00F3345F" w:rsidRDefault="00F76265" w:rsidP="000C4A52">
            <w:pPr>
              <w:rPr>
                <w:rFonts w:ascii="GHEA Grapalat" w:hAnsi="GHEA Grapalat"/>
                <w:b/>
                <w:bCs/>
                <w:iCs/>
                <w:color w:val="000000"/>
                <w:sz w:val="18"/>
                <w:szCs w:val="18"/>
                <w:lang w:val="hy-AM"/>
              </w:rPr>
            </w:pPr>
            <w:r w:rsidRPr="00F3345F">
              <w:rPr>
                <w:rFonts w:ascii="GHEA Grapalat" w:hAnsi="GHEA Grapalat"/>
                <w:b/>
                <w:bCs/>
                <w:iCs/>
                <w:color w:val="000000"/>
                <w:sz w:val="18"/>
                <w:szCs w:val="18"/>
                <w:lang w:val="hy-AM"/>
              </w:rPr>
              <w:t>ԱԱՀ-ով</w:t>
            </w:r>
          </w:p>
        </w:tc>
        <w:tc>
          <w:tcPr>
            <w:tcW w:w="1710" w:type="dxa"/>
            <w:tcBorders>
              <w:top w:val="single" w:sz="4" w:space="0" w:color="auto"/>
              <w:left w:val="single" w:sz="4" w:space="0" w:color="auto"/>
              <w:bottom w:val="single" w:sz="4" w:space="0" w:color="auto"/>
              <w:right w:val="single" w:sz="4" w:space="0" w:color="auto"/>
            </w:tcBorders>
            <w:vAlign w:val="center"/>
          </w:tcPr>
          <w:p w14:paraId="54E29FE9" w14:textId="2B50BB6D" w:rsidR="00F76265" w:rsidRPr="00A554D4" w:rsidRDefault="00F76265" w:rsidP="000C4A52">
            <w:pPr>
              <w:jc w:val="center"/>
              <w:rPr>
                <w:rFonts w:ascii="GHEA Grapalat" w:hAnsi="GHEA Grapalat"/>
                <w:b/>
                <w:bCs/>
                <w:iCs/>
              </w:rPr>
            </w:pPr>
            <w:r w:rsidRPr="00F3345F">
              <w:rPr>
                <w:rFonts w:ascii="GHEA Grapalat" w:hAnsi="GHEA Grapalat"/>
                <w:b/>
                <w:bCs/>
                <w:iCs/>
                <w:color w:val="000000"/>
                <w:sz w:val="18"/>
                <w:szCs w:val="18"/>
                <w:lang w:val="hy-AM"/>
              </w:rPr>
              <w:t>ԱԱՀ-ով</w:t>
            </w:r>
            <w:r>
              <w:rPr>
                <w:rFonts w:ascii="GHEA Grapalat" w:hAnsi="GHEA Grapalat"/>
                <w:b/>
                <w:bCs/>
                <w:iCs/>
                <w:color w:val="000000"/>
                <w:sz w:val="18"/>
                <w:szCs w:val="18"/>
              </w:rPr>
              <w:t xml:space="preserve"> %</w:t>
            </w: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14:paraId="151D9B91" w14:textId="77777777" w:rsidR="00F76265" w:rsidRPr="000334AF" w:rsidRDefault="00F76265" w:rsidP="000C4A52">
            <w:pPr>
              <w:jc w:val="center"/>
              <w:rPr>
                <w:rFonts w:ascii="GHEA Grapalat" w:hAnsi="GHEA Grapalat"/>
                <w:lang w:val="hy-AM"/>
              </w:rPr>
            </w:pPr>
          </w:p>
        </w:tc>
      </w:tr>
    </w:tbl>
    <w:p w14:paraId="2A4553EF" w14:textId="77777777" w:rsidR="00F76265" w:rsidRPr="005E1F72" w:rsidRDefault="00F76265" w:rsidP="00F76265">
      <w:pPr>
        <w:rPr>
          <w:rFonts w:ascii="GHEA Grapalat" w:hAnsi="GHEA Grapalat"/>
          <w:sz w:val="18"/>
          <w:szCs w:val="18"/>
          <w:lang w:val="es-ES"/>
        </w:rPr>
      </w:pPr>
    </w:p>
    <w:p w14:paraId="40B1B75D" w14:textId="77777777" w:rsidR="00F76265" w:rsidRDefault="00F76265" w:rsidP="00F76265">
      <w:pPr>
        <w:ind w:left="720" w:firstLine="720"/>
        <w:jc w:val="both"/>
        <w:rPr>
          <w:rFonts w:ascii="GHEA Grapalat" w:hAnsi="GHEA Grapalat"/>
          <w:sz w:val="20"/>
          <w:lang w:val="hy-AM"/>
        </w:rPr>
      </w:pPr>
    </w:p>
    <w:p w14:paraId="7CD445D2" w14:textId="77777777" w:rsidR="00F76265" w:rsidRPr="005E1F72" w:rsidRDefault="00F76265" w:rsidP="00F76265">
      <w:pPr>
        <w:pBdr>
          <w:bottom w:val="single" w:sz="4" w:space="1" w:color="auto"/>
        </w:pBdr>
        <w:ind w:left="720" w:firstLine="720"/>
        <w:jc w:val="both"/>
        <w:rPr>
          <w:rFonts w:ascii="GHEA Grapalat" w:hAnsi="GHEA Grapalat"/>
          <w:sz w:val="20"/>
          <w:lang w:val="hy-AM"/>
        </w:rPr>
      </w:pPr>
      <w:r w:rsidRPr="005E1F72">
        <w:rPr>
          <w:rFonts w:ascii="GHEA Grapalat" w:hAnsi="GHEA Grapalat"/>
          <w:sz w:val="20"/>
          <w:lang w:val="hy-AM"/>
        </w:rPr>
        <w:t xml:space="preserve">        </w:t>
      </w:r>
      <w:r w:rsidRPr="00DF7520">
        <w:rPr>
          <w:rFonts w:ascii="GHEA Grapalat" w:hAnsi="GHEA Grapalat"/>
          <w:sz w:val="20"/>
          <w:lang w:val="es-ES"/>
        </w:rPr>
        <w:t xml:space="preserve">       </w:t>
      </w:r>
    </w:p>
    <w:p w14:paraId="76877DBA" w14:textId="77777777" w:rsidR="00F76265" w:rsidRPr="005E1F72" w:rsidRDefault="00F76265" w:rsidP="00F76265">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46EF2CE6" w14:textId="77777777" w:rsidR="00F76265" w:rsidRPr="005E1F72" w:rsidRDefault="00F76265" w:rsidP="00F76265">
      <w:pPr>
        <w:jc w:val="right"/>
        <w:rPr>
          <w:rFonts w:ascii="GHEA Grapalat" w:hAnsi="GHEA Grapalat"/>
          <w:sz w:val="20"/>
          <w:lang w:val="hy-AM"/>
        </w:rPr>
      </w:pPr>
      <w:r w:rsidRPr="005E1F72">
        <w:rPr>
          <w:rFonts w:ascii="GHEA Grapalat" w:hAnsi="GHEA Grapalat"/>
          <w:sz w:val="20"/>
          <w:lang w:val="hy-AM"/>
        </w:rPr>
        <w:t xml:space="preserve">    </w:t>
      </w:r>
    </w:p>
    <w:p w14:paraId="609A55C9" w14:textId="77777777" w:rsidR="00F76265" w:rsidRPr="005E1F72" w:rsidRDefault="00F76265" w:rsidP="00F76265">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8"/>
      </w:r>
      <w:r w:rsidRPr="005E1F72">
        <w:rPr>
          <w:rFonts w:ascii="GHEA Grapalat" w:hAnsi="GHEA Grapalat"/>
          <w:sz w:val="20"/>
          <w:lang w:val="hy-AM"/>
        </w:rPr>
        <w:tab/>
      </w:r>
      <w:r w:rsidRPr="005E1F72">
        <w:rPr>
          <w:rFonts w:ascii="GHEA Grapalat" w:hAnsi="GHEA Grapalat"/>
          <w:sz w:val="20"/>
          <w:lang w:val="hy-AM"/>
        </w:rPr>
        <w:tab/>
        <w:t xml:space="preserve"> </w:t>
      </w:r>
    </w:p>
    <w:p w14:paraId="1BD9DEE2" w14:textId="77777777" w:rsidR="00F76265" w:rsidRDefault="00F76265" w:rsidP="00F76265">
      <w:pPr>
        <w:jc w:val="right"/>
        <w:rPr>
          <w:rFonts w:ascii="GHEA Grapalat" w:hAnsi="GHEA Grapalat"/>
          <w:sz w:val="20"/>
          <w:lang w:val="hy-AM"/>
        </w:rPr>
      </w:pPr>
    </w:p>
    <w:p w14:paraId="104835EF" w14:textId="77777777" w:rsidR="00F76265" w:rsidRPr="00662084" w:rsidRDefault="00F76265" w:rsidP="00F76265">
      <w:pPr>
        <w:jc w:val="both"/>
        <w:rPr>
          <w:rFonts w:ascii="GHEA Grapalat" w:hAnsi="GHEA Grapalat"/>
          <w:sz w:val="20"/>
          <w:szCs w:val="20"/>
          <w:lang w:val="hy-AM"/>
        </w:rPr>
      </w:pPr>
      <w:r>
        <w:rPr>
          <w:rFonts w:ascii="GHEA Grapalat" w:hAnsi="GHEA Grapalat"/>
          <w:b/>
          <w:sz w:val="22"/>
          <w:szCs w:val="22"/>
          <w:lang w:val="hy-AM"/>
        </w:rPr>
        <w:t xml:space="preserve">   </w:t>
      </w:r>
      <w:r w:rsidRPr="00662084">
        <w:rPr>
          <w:rFonts w:ascii="GHEA Grapalat" w:hAnsi="GHEA Grapalat"/>
          <w:b/>
          <w:sz w:val="20"/>
          <w:szCs w:val="20"/>
          <w:lang w:val="hy-AM"/>
        </w:rPr>
        <w:t>**ԳՆԱՅԻՆ ԱՌԱՋԱՐԿԸ ԱՆՀՐԱԺԵՇՏ Է ՆԵՐԿԱՅԱՑՆԵԼ ՏՈԿՈՍԱՅԻՆ ԱՐՏԱՀԱՅՏՈՒԹՅԱՄԲ</w:t>
      </w:r>
    </w:p>
    <w:p w14:paraId="3D49BD48" w14:textId="77777777" w:rsidR="00F76265" w:rsidRPr="00662084" w:rsidRDefault="00F76265" w:rsidP="00F76265">
      <w:pPr>
        <w:jc w:val="both"/>
        <w:rPr>
          <w:rFonts w:ascii="GHEA Grapalat" w:hAnsi="GHEA Grapalat"/>
          <w:sz w:val="20"/>
          <w:szCs w:val="20"/>
          <w:lang w:val="hy-AM"/>
        </w:rPr>
      </w:pPr>
    </w:p>
    <w:p w14:paraId="50EF5A7B" w14:textId="77777777" w:rsidR="00F76265" w:rsidRPr="00662084" w:rsidRDefault="00F76265" w:rsidP="00F76265">
      <w:pPr>
        <w:ind w:right="309"/>
        <w:jc w:val="both"/>
        <w:rPr>
          <w:rFonts w:ascii="GHEA Grapalat" w:hAnsi="GHEA Grapalat"/>
          <w:b/>
          <w:bCs/>
          <w:sz w:val="20"/>
          <w:szCs w:val="20"/>
          <w:lang w:val="hy-AM"/>
        </w:rPr>
      </w:pPr>
      <w:r w:rsidRPr="00662084">
        <w:rPr>
          <w:rFonts w:ascii="GHEA Grapalat" w:hAnsi="GHEA Grapalat"/>
          <w:b/>
          <w:bCs/>
          <w:sz w:val="20"/>
          <w:szCs w:val="20"/>
          <w:lang w:val="hy-AM"/>
        </w:rPr>
        <w:t xml:space="preserve">    </w:t>
      </w:r>
      <w:r w:rsidRPr="00662084">
        <w:rPr>
          <w:rFonts w:ascii="GHEA Grapalat" w:hAnsi="GHEA Grapalat"/>
          <w:bCs/>
          <w:i/>
          <w:sz w:val="20"/>
          <w:szCs w:val="20"/>
          <w:lang w:val="es-ES"/>
        </w:rPr>
        <w:t>***</w:t>
      </w:r>
      <w:r w:rsidRPr="00662084">
        <w:rPr>
          <w:rFonts w:ascii="GHEA Grapalat" w:hAnsi="GHEA Grapalat"/>
          <w:b/>
          <w:bCs/>
          <w:sz w:val="20"/>
          <w:szCs w:val="20"/>
          <w:lang w:val="hy-AM"/>
        </w:rPr>
        <w:t xml:space="preserve"> ԵԹԵ ՄԱՍՆԱԿԻՑԸ ԱԱՀ ՎՃԱՐՈՂ Է ԱՆՀՐԱԺԵՇՏ Է ԸՆԴՀԱՆՈՒՐ ԳԻՆԸ ԸՍՏ ՄԻԱՎՈՐԻ ԱՌԱՎԵԼԱԳՈՒՅՆ ԳՆԻ՝ ՏՈԿՈՍԱՅԻՆ ՀԱՄԱՄԱՍՆՈՒԹՅԱՄԲ ԼՐԱՑՆԵԼ «ԱԱՀ ՍՅՈՒՆՅԱԿՈՒՄ»,</w:t>
      </w:r>
    </w:p>
    <w:p w14:paraId="096F0D09" w14:textId="77777777" w:rsidR="00F76265" w:rsidRPr="00662084" w:rsidRDefault="00F76265" w:rsidP="00F76265">
      <w:pPr>
        <w:ind w:right="309"/>
        <w:jc w:val="both"/>
        <w:rPr>
          <w:rFonts w:ascii="GHEA Grapalat" w:hAnsi="GHEA Grapalat"/>
          <w:b/>
          <w:bCs/>
          <w:sz w:val="20"/>
          <w:szCs w:val="20"/>
          <w:lang w:val="hy-AM"/>
        </w:rPr>
      </w:pPr>
      <w:r w:rsidRPr="00662084">
        <w:rPr>
          <w:rFonts w:ascii="GHEA Grapalat" w:hAnsi="GHEA Grapalat"/>
          <w:b/>
          <w:bCs/>
          <w:sz w:val="20"/>
          <w:szCs w:val="20"/>
          <w:lang w:val="hy-AM"/>
        </w:rPr>
        <w:t xml:space="preserve"> ԵԹԵ ՈՉ ԱՌԱՆՑ «ԱԱՀ ՍՅՈՒՆՅԱԿՈՒՄ:</w:t>
      </w:r>
    </w:p>
    <w:p w14:paraId="0453B869" w14:textId="77777777" w:rsidR="00F76265" w:rsidRPr="005E1F72" w:rsidRDefault="00F76265" w:rsidP="00F76265">
      <w:pPr>
        <w:rPr>
          <w:rFonts w:ascii="GHEA Grapalat" w:hAnsi="GHEA Grapalat" w:cs="Sylfaen"/>
          <w:i/>
          <w:sz w:val="16"/>
          <w:szCs w:val="16"/>
          <w:lang w:val="hy-AM" w:eastAsia="ru-RU"/>
        </w:rPr>
      </w:pPr>
    </w:p>
    <w:p w14:paraId="1AD65915" w14:textId="77777777" w:rsidR="00F76265" w:rsidRPr="004F02AD" w:rsidRDefault="00F76265" w:rsidP="00F76265">
      <w:pPr>
        <w:jc w:val="right"/>
        <w:rPr>
          <w:rFonts w:ascii="GHEA Grapalat" w:hAnsi="GHEA Grapalat"/>
          <w:sz w:val="20"/>
          <w:lang w:val="hy-AM"/>
        </w:rPr>
      </w:pPr>
    </w:p>
    <w:p w14:paraId="2C24324D" w14:textId="77777777" w:rsidR="00F76265" w:rsidRPr="004F02AD" w:rsidRDefault="00F76265" w:rsidP="00F76265">
      <w:pPr>
        <w:rPr>
          <w:rFonts w:ascii="GHEA Grapalat" w:hAnsi="GHEA Grapalat" w:cs="Sylfaen"/>
          <w:i/>
          <w:sz w:val="16"/>
          <w:szCs w:val="16"/>
          <w:lang w:val="hy-AM" w:eastAsia="ru-RU"/>
        </w:rPr>
      </w:pPr>
    </w:p>
    <w:p w14:paraId="03AA8C3E" w14:textId="77777777" w:rsidR="00F76265" w:rsidRPr="004F02AD" w:rsidRDefault="00F76265" w:rsidP="00F76265">
      <w:pPr>
        <w:rPr>
          <w:rFonts w:ascii="GHEA Grapalat" w:hAnsi="GHEA Grapalat" w:cs="Sylfaen"/>
          <w:i/>
          <w:sz w:val="16"/>
          <w:szCs w:val="16"/>
          <w:lang w:val="hy-AM" w:eastAsia="ru-RU"/>
        </w:rPr>
      </w:pPr>
    </w:p>
    <w:p w14:paraId="40D2D8F3" w14:textId="77777777" w:rsidR="00F76265" w:rsidRPr="00F566BF" w:rsidRDefault="00F76265" w:rsidP="00F76265">
      <w:pPr>
        <w:rPr>
          <w:rFonts w:ascii="GHEA Grapalat" w:hAnsi="GHEA Grapalat" w:cs="Sylfaen"/>
          <w:i/>
          <w:sz w:val="16"/>
          <w:szCs w:val="16"/>
          <w:lang w:val="hy-AM" w:eastAsia="ru-RU"/>
        </w:rPr>
      </w:pPr>
    </w:p>
    <w:p w14:paraId="104B210B" w14:textId="6A8F6E7C"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04F9FFBB" w14:textId="2957FCE5" w:rsidR="007862B1" w:rsidRPr="002D4DC4" w:rsidRDefault="007862B1" w:rsidP="00B2228B">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4.</w:t>
      </w:r>
      <w:r w:rsidR="00FD4E2B">
        <w:rPr>
          <w:rFonts w:ascii="GHEA Grapalat" w:hAnsi="GHEA Grapalat" w:cs="Arial"/>
          <w:b/>
          <w:lang w:val="hy-AM"/>
        </w:rPr>
        <w:t>2</w:t>
      </w:r>
    </w:p>
    <w:p w14:paraId="05D462A2" w14:textId="3148F0E6" w:rsidR="007862B1" w:rsidRPr="00F566BF" w:rsidRDefault="007862B1" w:rsidP="007862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ED70E7">
        <w:rPr>
          <w:rFonts w:ascii="GHEA Grapalat" w:hAnsi="GHEA Grapalat"/>
          <w:b/>
          <w:lang w:val="hy-AM"/>
        </w:rPr>
        <w:t>ԵՔ-ԳՀԾՁԲ-25/117</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3FD88F15" w14:textId="25B8414C" w:rsidR="007862B1" w:rsidRPr="00F566BF" w:rsidRDefault="007B743B"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572001">
        <w:rPr>
          <w:rFonts w:ascii="GHEA Grapalat" w:hAnsi="GHEA Grapalat" w:cs="Sylfaen"/>
          <w:b/>
          <w:lang w:val="hy-AM"/>
        </w:rPr>
        <w:t xml:space="preserve"> </w:t>
      </w:r>
      <w:r w:rsidR="007862B1" w:rsidRPr="00F566BF">
        <w:rPr>
          <w:rFonts w:ascii="GHEA Grapalat" w:hAnsi="GHEA Grapalat" w:cs="Sylfaen"/>
          <w:b/>
          <w:lang w:val="hy-AM"/>
        </w:rPr>
        <w:t>հրավերի</w:t>
      </w:r>
    </w:p>
    <w:p w14:paraId="71F5F53D" w14:textId="77777777" w:rsidR="007862B1" w:rsidRPr="00F566BF" w:rsidRDefault="007862B1" w:rsidP="007862B1">
      <w:pPr>
        <w:pStyle w:val="BodyTextIndent3"/>
        <w:spacing w:line="240" w:lineRule="auto"/>
        <w:jc w:val="right"/>
        <w:rPr>
          <w:rFonts w:ascii="GHEA Grapalat" w:hAnsi="GHEA Grapalat" w:cs="Sylfaen"/>
          <w:b/>
          <w:lang w:val="hy-AM"/>
        </w:rPr>
      </w:pPr>
    </w:p>
    <w:p w14:paraId="03CE127C" w14:textId="77777777" w:rsidR="007862B1" w:rsidRPr="00F566BF" w:rsidRDefault="007862B1"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13A7D320" w14:textId="77777777" w:rsidR="00631658" w:rsidRPr="00F566BF" w:rsidRDefault="00631658" w:rsidP="007862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որակավորման </w:t>
      </w:r>
      <w:r w:rsidRPr="00F566BF">
        <w:rPr>
          <w:rFonts w:ascii="GHEA Grapalat" w:hAnsi="GHEA Grapalat" w:cs="GHEA Grapalat"/>
          <w:b/>
          <w:sz w:val="18"/>
          <w:szCs w:val="18"/>
          <w:lang w:val="hy-AM"/>
        </w:rPr>
        <w:t>ապահովում)</w:t>
      </w:r>
    </w:p>
    <w:p w14:paraId="285B2F52" w14:textId="77777777" w:rsidR="007862B1" w:rsidRPr="00F566BF" w:rsidRDefault="007862B1" w:rsidP="007862B1">
      <w:pPr>
        <w:rPr>
          <w:rFonts w:ascii="GHEA Grapalat" w:hAnsi="GHEA Grapalat" w:cs="GHEA Grapalat"/>
          <w:b/>
          <w:sz w:val="20"/>
          <w:szCs w:val="20"/>
          <w:lang w:val="hy-AM"/>
        </w:rPr>
      </w:pPr>
      <w:r w:rsidRPr="00F566BF">
        <w:rPr>
          <w:rFonts w:ascii="GHEA Grapalat" w:hAnsi="GHEA Grapalat" w:cs="GHEA Grapalat"/>
          <w:color w:val="FF0000"/>
          <w:sz w:val="20"/>
          <w:szCs w:val="20"/>
          <w:shd w:val="clear" w:color="auto" w:fill="92CDDC"/>
          <w:lang w:val="hy-AM"/>
        </w:rPr>
        <w:t xml:space="preserve">                                                    </w:t>
      </w:r>
      <w:r w:rsidRPr="002D4DC4">
        <w:rPr>
          <w:rFonts w:ascii="GHEA Grapalat" w:hAnsi="GHEA Grapalat" w:cs="GHEA Grapalat"/>
          <w:color w:val="FF0000"/>
          <w:sz w:val="20"/>
          <w:szCs w:val="20"/>
          <w:shd w:val="clear" w:color="auto" w:fill="92CDDC"/>
          <w:lang w:val="hy-AM"/>
        </w:rPr>
        <w:t xml:space="preserve">          </w:t>
      </w:r>
    </w:p>
    <w:p w14:paraId="4D331536" w14:textId="1829B7BD" w:rsidR="007862B1" w:rsidRPr="00F566BF" w:rsidRDefault="007862B1" w:rsidP="007862B1">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F46F1D">
        <w:rPr>
          <w:rFonts w:ascii="GHEA Grapalat" w:hAnsi="GHEA Grapalat" w:cs="GHEA Grapalat"/>
          <w:sz w:val="20"/>
          <w:szCs w:val="20"/>
          <w:lang w:val="hy-AM"/>
        </w:rPr>
        <w:t xml:space="preserve"> 20   թ.</w:t>
      </w:r>
    </w:p>
    <w:p w14:paraId="3BC189D7" w14:textId="77777777" w:rsidR="007862B1" w:rsidRPr="00F566BF" w:rsidRDefault="007862B1" w:rsidP="007862B1">
      <w:pPr>
        <w:rPr>
          <w:rFonts w:ascii="GHEA Grapalat" w:hAnsi="GHEA Grapalat" w:cs="GHEA Grapalat"/>
          <w:sz w:val="20"/>
          <w:szCs w:val="20"/>
          <w:lang w:val="hy-AM"/>
        </w:rPr>
      </w:pPr>
    </w:p>
    <w:p w14:paraId="0AD1D30D" w14:textId="77777777" w:rsidR="007862B1" w:rsidRPr="00372364" w:rsidRDefault="007862B1" w:rsidP="007862B1">
      <w:pPr>
        <w:jc w:val="both"/>
        <w:rPr>
          <w:rFonts w:ascii="GHEA Grapalat" w:hAnsi="GHEA Grapalat" w:cs="GHEA Grapalat"/>
          <w:sz w:val="20"/>
          <w:szCs w:val="20"/>
          <w:u w:val="single"/>
          <w:vertAlign w:val="subscript"/>
          <w:lang w:val="hy-AM"/>
        </w:rPr>
      </w:pP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u w:val="single"/>
          <w:vertAlign w:val="subscript"/>
          <w:lang w:val="hy-AM"/>
        </w:rPr>
        <w:tab/>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 xml:space="preserve">ի դեմս Ընկերության տնօրեն </w:t>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r w:rsidRPr="00372364">
        <w:rPr>
          <w:rFonts w:ascii="GHEA Grapalat" w:hAnsi="GHEA Grapalat" w:cs="GHEA Grapalat"/>
          <w:sz w:val="20"/>
          <w:szCs w:val="20"/>
          <w:u w:val="single"/>
          <w:lang w:val="hy-AM"/>
        </w:rPr>
        <w:tab/>
      </w:r>
    </w:p>
    <w:p w14:paraId="2E9A5A50" w14:textId="77777777" w:rsidR="007862B1" w:rsidRPr="00372364" w:rsidRDefault="007862B1" w:rsidP="007862B1">
      <w:pPr>
        <w:jc w:val="both"/>
        <w:rPr>
          <w:rFonts w:ascii="GHEA Grapalat" w:hAnsi="GHEA Grapalat" w:cs="GHEA Grapalat"/>
          <w:sz w:val="20"/>
          <w:szCs w:val="20"/>
          <w:lang w:val="hy-AM"/>
        </w:rPr>
      </w:pPr>
      <w:r w:rsidRPr="00372364">
        <w:rPr>
          <w:rFonts w:ascii="GHEA Grapalat" w:hAnsi="GHEA Grapalat"/>
          <w:sz w:val="20"/>
          <w:szCs w:val="20"/>
          <w:vertAlign w:val="superscript"/>
          <w:lang w:val="hy-AM"/>
        </w:rPr>
        <w:t xml:space="preserve">       Ընկերության անվանումը</w:t>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r>
      <w:r w:rsidRPr="00372364">
        <w:rPr>
          <w:rFonts w:ascii="GHEA Grapalat" w:hAnsi="GHEA Grapalat" w:cs="GHEA Grapalat"/>
          <w:sz w:val="20"/>
          <w:szCs w:val="20"/>
          <w:vertAlign w:val="subscript"/>
          <w:lang w:val="hy-AM"/>
        </w:rPr>
        <w:tab/>
        <w:t xml:space="preserve">    </w:t>
      </w:r>
      <w:r w:rsidRPr="00372364">
        <w:rPr>
          <w:rFonts w:ascii="GHEA Grapalat" w:hAnsi="GHEA Grapalat"/>
          <w:sz w:val="20"/>
          <w:szCs w:val="20"/>
          <w:vertAlign w:val="superscript"/>
          <w:lang w:val="hy-AM"/>
        </w:rPr>
        <w:t>Ընկերության տնօրենի անուն ազգանունը, անձնագրային տվյալները</w:t>
      </w:r>
      <w:r w:rsidRPr="00372364">
        <w:rPr>
          <w:rFonts w:ascii="GHEA Grapalat" w:hAnsi="GHEA Grapalat" w:cs="GHEA Grapalat"/>
          <w:sz w:val="20"/>
          <w:szCs w:val="20"/>
          <w:vertAlign w:val="subscript"/>
          <w:lang w:val="hy-AM"/>
        </w:rPr>
        <w:t xml:space="preserve">, </w:t>
      </w:r>
      <w:r w:rsidRPr="0037236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F566BF" w:rsidRDefault="007862B1" w:rsidP="007862B1">
      <w:pPr>
        <w:ind w:firstLine="708"/>
        <w:jc w:val="both"/>
        <w:rPr>
          <w:rFonts w:ascii="GHEA Grapalat" w:hAnsi="GHEA Grapalat" w:cs="GHEA Grapalat"/>
          <w:sz w:val="20"/>
          <w:szCs w:val="20"/>
          <w:lang w:val="hy-AM"/>
        </w:rPr>
      </w:pPr>
    </w:p>
    <w:p w14:paraId="522933C8" w14:textId="77777777" w:rsidR="007862B1" w:rsidRPr="00F566BF" w:rsidRDefault="007862B1" w:rsidP="007862B1">
      <w:pPr>
        <w:numPr>
          <w:ilvl w:val="0"/>
          <w:numId w:val="6"/>
        </w:numPr>
        <w:jc w:val="center"/>
        <w:rPr>
          <w:rFonts w:ascii="GHEA Grapalat" w:hAnsi="GHEA Grapalat" w:cs="GHEA Grapalat"/>
          <w:b/>
          <w:bCs/>
          <w:sz w:val="20"/>
          <w:szCs w:val="20"/>
          <w:lang w:val="pt-BR"/>
        </w:rPr>
      </w:pPr>
      <w:r w:rsidRPr="00F566BF">
        <w:rPr>
          <w:rFonts w:ascii="GHEA Grapalat" w:hAnsi="GHEA Grapalat" w:cs="GHEA Grapalat"/>
          <w:b/>
          <w:sz w:val="20"/>
          <w:szCs w:val="20"/>
          <w:lang w:val="hy-AM"/>
        </w:rPr>
        <w:t xml:space="preserve"> Հ</w:t>
      </w:r>
      <w:proofErr w:type="spellStart"/>
      <w:r w:rsidRPr="00F566BF">
        <w:rPr>
          <w:rFonts w:ascii="GHEA Grapalat" w:hAnsi="GHEA Grapalat" w:cs="GHEA Grapalat"/>
          <w:b/>
          <w:sz w:val="20"/>
          <w:szCs w:val="20"/>
        </w:rPr>
        <w:t>ամաձայնության</w:t>
      </w:r>
      <w:proofErr w:type="spellEnd"/>
      <w:r w:rsidRPr="00F566BF">
        <w:rPr>
          <w:rFonts w:ascii="GHEA Grapalat" w:hAnsi="GHEA Grapalat" w:cs="GHEA Grapalat"/>
          <w:b/>
          <w:sz w:val="20"/>
          <w:szCs w:val="20"/>
        </w:rPr>
        <w:t xml:space="preserve"> առարկան</w:t>
      </w:r>
    </w:p>
    <w:p w14:paraId="11B46915" w14:textId="77777777" w:rsidR="007862B1" w:rsidRPr="00F566BF" w:rsidRDefault="007862B1" w:rsidP="007862B1">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513013E8" w14:textId="778EA36C" w:rsidR="007862B1" w:rsidRPr="00F566BF" w:rsidRDefault="007862B1" w:rsidP="007862B1">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sidR="00377184">
        <w:rPr>
          <w:rFonts w:ascii="GHEA Grapalat" w:hAnsi="GHEA Grapalat" w:cs="GHEA Grapalat"/>
          <w:sz w:val="20"/>
          <w:szCs w:val="20"/>
          <w:u w:val="single"/>
          <w:lang w:val="pt-BR"/>
        </w:rPr>
        <w:t>Երևանի քաղաքապետարանի</w:t>
      </w:r>
      <w:r w:rsidRPr="00F566BF">
        <w:rPr>
          <w:rFonts w:ascii="GHEA Grapalat" w:hAnsi="GHEA Grapalat" w:cs="GHEA Grapalat"/>
          <w:sz w:val="20"/>
          <w:szCs w:val="20"/>
          <w:lang w:val="pt-BR"/>
        </w:rPr>
        <w:t xml:space="preserve">*  (այսուհետ` Պատվիրատու) կողմից </w:t>
      </w:r>
    </w:p>
    <w:p w14:paraId="3C789DD9" w14:textId="77777777" w:rsidR="007862B1" w:rsidRPr="00F566BF" w:rsidRDefault="007862B1" w:rsidP="007862B1">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w:t>
      </w:r>
      <w:r w:rsidRPr="00F566BF">
        <w:rPr>
          <w:rFonts w:ascii="GHEA Grapalat" w:hAnsi="GHEA Grapalat"/>
          <w:sz w:val="20"/>
          <w:szCs w:val="20"/>
          <w:vertAlign w:val="superscript"/>
          <w:lang w:val="hy-AM"/>
        </w:rPr>
        <w:t>պատվիրատուի անվանումը</w:t>
      </w:r>
    </w:p>
    <w:p w14:paraId="7A4C5D41" w14:textId="1B45A2B2" w:rsidR="007862B1" w:rsidRPr="00F566BF" w:rsidRDefault="007862B1" w:rsidP="007862B1">
      <w:pPr>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կազմակերպված` </w:t>
      </w:r>
      <w:r w:rsidR="00ED70E7">
        <w:rPr>
          <w:rFonts w:ascii="GHEA Grapalat" w:hAnsi="GHEA Grapalat"/>
          <w:b/>
          <w:sz w:val="20"/>
          <w:szCs w:val="20"/>
          <w:u w:val="single"/>
          <w:lang w:val="hy-AM"/>
        </w:rPr>
        <w:t>ԵՔ-ԳՀԾՁԲ-25/117</w:t>
      </w:r>
      <w:r w:rsidRPr="00F566BF">
        <w:rPr>
          <w:rFonts w:ascii="GHEA Grapalat" w:hAnsi="GHEA Grapalat" w:cs="GHEA Grapalat"/>
          <w:sz w:val="20"/>
          <w:szCs w:val="20"/>
          <w:lang w:val="pt-BR"/>
        </w:rPr>
        <w:t>* ծածկագրով գնման ընթացակարգին:</w:t>
      </w:r>
    </w:p>
    <w:p w14:paraId="5EA27522" w14:textId="53A2BB11" w:rsidR="007862B1" w:rsidRPr="00F566BF" w:rsidRDefault="007862B1" w:rsidP="007862B1">
      <w:pPr>
        <w:ind w:left="426"/>
        <w:jc w:val="both"/>
        <w:rPr>
          <w:rFonts w:ascii="GHEA Grapalat" w:hAnsi="GHEA Grapalat" w:cs="GHEA Grapalat"/>
          <w:sz w:val="20"/>
          <w:szCs w:val="20"/>
          <w:lang w:val="pt-BR"/>
        </w:rPr>
      </w:pPr>
      <w:r w:rsidRPr="002D4DC4">
        <w:rPr>
          <w:rFonts w:ascii="GHEA Grapalat" w:hAnsi="GHEA Grapalat"/>
          <w:sz w:val="20"/>
          <w:szCs w:val="20"/>
          <w:vertAlign w:val="superscript"/>
          <w:lang w:val="pt-BR"/>
        </w:rPr>
        <w:t xml:space="preserve">                                     </w:t>
      </w:r>
      <w:r w:rsidRPr="00F566BF">
        <w:rPr>
          <w:rFonts w:ascii="GHEA Grapalat" w:hAnsi="GHEA Grapalat"/>
          <w:sz w:val="20"/>
          <w:szCs w:val="20"/>
          <w:vertAlign w:val="superscript"/>
          <w:lang w:val="hy-AM"/>
        </w:rPr>
        <w:t>ընթացակարգի ծածկագիրը</w:t>
      </w:r>
    </w:p>
    <w:p w14:paraId="19747032" w14:textId="77777777" w:rsidR="007862B1" w:rsidRPr="00F566BF" w:rsidRDefault="006E35C3" w:rsidP="006E35C3">
      <w:pPr>
        <w:ind w:firstLine="360"/>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1.</w:t>
      </w:r>
      <w:r w:rsidR="000149F3" w:rsidRPr="00F566BF">
        <w:rPr>
          <w:rFonts w:ascii="GHEA Grapalat" w:hAnsi="GHEA Grapalat" w:cs="GHEA Grapalat"/>
          <w:sz w:val="20"/>
          <w:szCs w:val="20"/>
          <w:lang w:val="pt-BR"/>
        </w:rPr>
        <w:t>2</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Որպես գնման ընթացակարգի արդյունքում </w:t>
      </w:r>
      <w:r w:rsidRPr="00F566B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F566BF">
        <w:rPr>
          <w:rFonts w:ascii="GHEA Grapalat" w:hAnsi="GHEA Grapalat" w:cs="GHEA Grapalat"/>
          <w:sz w:val="20"/>
          <w:szCs w:val="20"/>
          <w:lang w:val="pt-BR"/>
        </w:rPr>
        <w:t xml:space="preserve">կատարման </w:t>
      </w:r>
      <w:r w:rsidRPr="00F566BF">
        <w:rPr>
          <w:rFonts w:ascii="GHEA Grapalat" w:hAnsi="GHEA Grapalat" w:cs="GHEA Grapalat"/>
          <w:sz w:val="20"/>
          <w:szCs w:val="20"/>
          <w:lang w:val="pt-BR"/>
        </w:rPr>
        <w:t xml:space="preserve">համար անհրաժեշտ որակավորման </w:t>
      </w:r>
      <w:r w:rsidR="007862B1" w:rsidRPr="00F566BF">
        <w:rPr>
          <w:rFonts w:ascii="GHEA Grapalat" w:hAnsi="GHEA Grapalat" w:cs="GHEA Grapalat"/>
          <w:sz w:val="20"/>
          <w:szCs w:val="20"/>
          <w:lang w:val="pt-BR"/>
        </w:rPr>
        <w:t>ապահովում, Ընկերությունը</w:t>
      </w:r>
      <w:r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F566BF" w:rsidRDefault="000149F3" w:rsidP="000149F3">
      <w:pPr>
        <w:ind w:firstLine="360"/>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7862B1" w:rsidRPr="00F566BF">
        <w:rPr>
          <w:rFonts w:ascii="GHEA Grapalat" w:hAnsi="GHEA Grapalat" w:cs="GHEA Grapalat"/>
          <w:color w:val="000000"/>
          <w:sz w:val="20"/>
          <w:szCs w:val="20"/>
          <w:lang w:val="pt-BR"/>
        </w:rPr>
        <w:t>Ընկերությունը</w:t>
      </w:r>
      <w:r w:rsidR="007862B1" w:rsidRPr="00F566BF">
        <w:rPr>
          <w:rFonts w:ascii="GHEA Grapalat" w:hAnsi="GHEA Grapalat" w:cs="GHEA Grapalat"/>
          <w:color w:val="000000"/>
          <w:sz w:val="20"/>
          <w:szCs w:val="20"/>
          <w:lang w:val="hy-AM"/>
        </w:rPr>
        <w:t xml:space="preserve"> սույն </w:t>
      </w:r>
      <w:r w:rsidR="007862B1" w:rsidRPr="00F566BF">
        <w:rPr>
          <w:rFonts w:ascii="GHEA Grapalat" w:hAnsi="GHEA Grapalat" w:cs="GHEA Grapalat"/>
          <w:color w:val="000000"/>
          <w:sz w:val="20"/>
          <w:szCs w:val="20"/>
          <w:lang w:val="pt-BR"/>
        </w:rPr>
        <w:t>տուժանքի համաձայնագ</w:t>
      </w:r>
      <w:r w:rsidR="007862B1" w:rsidRPr="00F566BF">
        <w:rPr>
          <w:rFonts w:ascii="GHEA Grapalat" w:hAnsi="GHEA Grapalat" w:cs="GHEA Grapalat"/>
          <w:color w:val="000000"/>
          <w:sz w:val="20"/>
          <w:szCs w:val="20"/>
          <w:lang w:val="hy-AM"/>
        </w:rPr>
        <w:t>ր</w:t>
      </w:r>
      <w:r w:rsidR="007862B1" w:rsidRPr="00F566BF">
        <w:rPr>
          <w:rFonts w:ascii="GHEA Grapalat" w:hAnsi="GHEA Grapalat" w:cs="GHEA Grapalat"/>
          <w:color w:val="000000"/>
          <w:sz w:val="20"/>
          <w:szCs w:val="20"/>
          <w:lang w:val="pt-BR"/>
        </w:rPr>
        <w:t>ի</w:t>
      </w:r>
      <w:r w:rsidR="007862B1" w:rsidRPr="00F566BF">
        <w:rPr>
          <w:rFonts w:ascii="GHEA Grapalat" w:hAnsi="GHEA Grapalat" w:cs="GHEA Grapalat"/>
          <w:color w:val="000000"/>
          <w:sz w:val="20"/>
          <w:szCs w:val="20"/>
          <w:lang w:val="hy-AM"/>
        </w:rPr>
        <w:t xml:space="preserve">ն կից ներկայացվող վճարման պահանջագրի </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այսուհետ` Պահանջագիր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ստորագրմամբ անհետկանչելիորեն  համաձայնվում է, որ</w:t>
      </w:r>
      <w:r w:rsidR="006E35C3" w:rsidRPr="002D4DC4">
        <w:rPr>
          <w:rFonts w:ascii="GHEA Grapalat" w:hAnsi="GHEA Grapalat" w:cs="GHEA Grapalat"/>
          <w:color w:val="000000"/>
          <w:sz w:val="20"/>
          <w:szCs w:val="20"/>
          <w:lang w:val="hy-AM"/>
        </w:rPr>
        <w:t>՝</w:t>
      </w:r>
      <w:r w:rsidR="007862B1" w:rsidRPr="00F566BF">
        <w:rPr>
          <w:rFonts w:ascii="GHEA Grapalat" w:hAnsi="GHEA Grapalat" w:cs="GHEA Grapalat"/>
          <w:color w:val="000000"/>
          <w:sz w:val="20"/>
          <w:szCs w:val="20"/>
          <w:lang w:val="hy-AM"/>
        </w:rPr>
        <w:t xml:space="preserve"> </w:t>
      </w:r>
    </w:p>
    <w:p w14:paraId="76DC9FB8"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F566BF" w:rsidRDefault="007862B1" w:rsidP="007862B1">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F566BF" w:rsidRDefault="007862B1" w:rsidP="007862B1">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F566BF" w:rsidRDefault="007862B1" w:rsidP="007862B1">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F566BF" w:rsidRDefault="000149F3" w:rsidP="000149F3">
      <w:pPr>
        <w:ind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1.4</w:t>
      </w:r>
      <w:r w:rsidR="007862B1"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F566BF">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F566BF">
        <w:rPr>
          <w:rFonts w:ascii="GHEA Grapalat" w:hAnsi="GHEA Grapalat" w:cs="GHEA Grapalat"/>
          <w:sz w:val="20"/>
          <w:szCs w:val="20"/>
          <w:lang w:val="pt-BR"/>
        </w:rPr>
        <w:t xml:space="preserve"> Պատվիրատուն սույն տուժանքի համաձայնագիրը և կից </w:t>
      </w:r>
      <w:r w:rsidR="007862B1" w:rsidRPr="00F566BF">
        <w:rPr>
          <w:rFonts w:ascii="GHEA Grapalat" w:hAnsi="GHEA Grapalat" w:cs="GHEA Grapalat"/>
          <w:sz w:val="20"/>
          <w:szCs w:val="20"/>
          <w:lang w:val="hy-AM"/>
        </w:rPr>
        <w:t xml:space="preserve">Պահանջագիրը բնօրինակներով </w:t>
      </w:r>
      <w:r w:rsidR="007862B1" w:rsidRPr="00F566BF">
        <w:rPr>
          <w:rFonts w:ascii="GHEA Grapalat" w:hAnsi="GHEA Grapalat" w:cs="GHEA Grapalat"/>
          <w:sz w:val="20"/>
          <w:szCs w:val="20"/>
          <w:lang w:val="pt-BR"/>
        </w:rPr>
        <w:t xml:space="preserve">ներկայացնում է </w:t>
      </w:r>
      <w:r w:rsidR="007862B1" w:rsidRPr="00F566BF">
        <w:rPr>
          <w:rFonts w:ascii="GHEA Grapalat" w:hAnsi="GHEA Grapalat" w:cs="GHEA Grapalat"/>
          <w:sz w:val="20"/>
          <w:szCs w:val="20"/>
          <w:lang w:val="hy-AM"/>
        </w:rPr>
        <w:t>Վճարող Բանկին</w:t>
      </w:r>
      <w:r w:rsidR="007862B1"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F566BF">
        <w:rPr>
          <w:rFonts w:ascii="GHEA Grapalat" w:hAnsi="GHEA Grapalat" w:cs="GHEA Grapalat"/>
          <w:sz w:val="20"/>
          <w:szCs w:val="20"/>
          <w:lang w:val="hy-AM"/>
        </w:rPr>
        <w:t>Պահանջագիրը</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թվային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ստորագրությամբ</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հաստատված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լինելու</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դեպքում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դրանք</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Վճարող</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Բանկին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են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ներկայացվում</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էլեկտրոնային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կրիչներով</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ինչպես</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նաև</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դրանցից</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արտատպված</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թղթային</w:t>
      </w:r>
      <w:r w:rsidR="007862B1" w:rsidRPr="00F566BF">
        <w:rPr>
          <w:rFonts w:ascii="GHEA Grapalat" w:hAnsi="GHEA Grapalat" w:cs="GHEA Grapalat"/>
          <w:sz w:val="20"/>
          <w:szCs w:val="20"/>
          <w:lang w:val="pt-BR"/>
        </w:rPr>
        <w:t xml:space="preserve"> </w:t>
      </w:r>
      <w:r w:rsidR="007862B1" w:rsidRPr="002D4DC4">
        <w:rPr>
          <w:rFonts w:ascii="GHEA Grapalat" w:hAnsi="GHEA Grapalat" w:cs="GHEA Grapalat"/>
          <w:sz w:val="20"/>
          <w:szCs w:val="20"/>
          <w:lang w:val="hy-AM"/>
        </w:rPr>
        <w:t>տարբերակներով</w:t>
      </w:r>
      <w:r w:rsidR="007862B1" w:rsidRPr="00F566BF">
        <w:rPr>
          <w:rFonts w:ascii="GHEA Grapalat" w:hAnsi="GHEA Grapalat" w:cs="GHEA Grapalat"/>
          <w:sz w:val="20"/>
          <w:szCs w:val="20"/>
          <w:lang w:val="pt-BR"/>
        </w:rPr>
        <w:t>:</w:t>
      </w:r>
    </w:p>
    <w:p w14:paraId="5DFDA653" w14:textId="77777777" w:rsidR="007862B1" w:rsidRPr="00F566BF" w:rsidRDefault="007862B1" w:rsidP="000149F3">
      <w:pPr>
        <w:numPr>
          <w:ilvl w:val="1"/>
          <w:numId w:val="25"/>
        </w:numPr>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hy-AM"/>
        </w:rPr>
        <w:t xml:space="preserve">1.6 </w:t>
      </w:r>
      <w:r w:rsidR="007862B1" w:rsidRPr="00F566BF">
        <w:rPr>
          <w:rFonts w:ascii="GHEA Grapalat" w:hAnsi="GHEA Grapalat" w:cs="GHEA Grapalat"/>
          <w:sz w:val="20"/>
          <w:szCs w:val="20"/>
          <w:lang w:val="hy-AM"/>
        </w:rPr>
        <w:t>Վճարող Բանկի կողմից Պ</w:t>
      </w:r>
      <w:r w:rsidR="007862B1" w:rsidRPr="00F566BF">
        <w:rPr>
          <w:rFonts w:ascii="GHEA Grapalat" w:hAnsi="GHEA Grapalat" w:cs="GHEA Grapalat"/>
          <w:sz w:val="20"/>
          <w:szCs w:val="20"/>
          <w:lang w:val="pt-BR"/>
        </w:rPr>
        <w:t xml:space="preserve">ահանջագրում նշված գումարի վճարման հետևանքով </w:t>
      </w:r>
      <w:r w:rsidR="007862B1" w:rsidRPr="00F566BF">
        <w:rPr>
          <w:rFonts w:ascii="GHEA Grapalat" w:hAnsi="GHEA Grapalat" w:cs="GHEA Grapalat"/>
          <w:sz w:val="20"/>
          <w:szCs w:val="20"/>
          <w:lang w:val="hy-AM"/>
        </w:rPr>
        <w:t xml:space="preserve">Ընկերության </w:t>
      </w:r>
      <w:r w:rsidR="007862B1" w:rsidRPr="00F566BF">
        <w:rPr>
          <w:rFonts w:ascii="GHEA Grapalat" w:hAnsi="GHEA Grapalat" w:cs="GHEA Grapalat"/>
          <w:sz w:val="20"/>
          <w:szCs w:val="20"/>
          <w:lang w:val="pt-BR"/>
        </w:rPr>
        <w:t xml:space="preserve">առաջացած ռիսկերի (Ընկերության կրած վնասների) </w:t>
      </w:r>
      <w:r w:rsidR="007862B1" w:rsidRPr="00F566BF">
        <w:rPr>
          <w:rFonts w:ascii="GHEA Grapalat" w:hAnsi="GHEA Grapalat" w:cs="GHEA Grapalat"/>
          <w:sz w:val="20"/>
          <w:szCs w:val="20"/>
          <w:lang w:val="hy-AM"/>
        </w:rPr>
        <w:t xml:space="preserve">և բացասական հետևանքների </w:t>
      </w:r>
      <w:r w:rsidR="007862B1" w:rsidRPr="00F566BF">
        <w:rPr>
          <w:rFonts w:ascii="GHEA Grapalat" w:hAnsi="GHEA Grapalat" w:cs="GHEA Grapalat"/>
          <w:sz w:val="20"/>
          <w:szCs w:val="20"/>
          <w:lang w:val="pt-BR"/>
        </w:rPr>
        <w:t>համար Բանկը</w:t>
      </w:r>
      <w:r w:rsidR="007862B1" w:rsidRPr="00F566BF">
        <w:rPr>
          <w:rFonts w:ascii="GHEA Grapalat" w:hAnsi="GHEA Grapalat" w:cs="GHEA Grapalat"/>
          <w:sz w:val="20"/>
          <w:szCs w:val="20"/>
          <w:lang w:val="hy-AM"/>
        </w:rPr>
        <w:t xml:space="preserve"> որևէ</w:t>
      </w:r>
      <w:r w:rsidR="007862B1" w:rsidRPr="00F566BF">
        <w:rPr>
          <w:rFonts w:ascii="GHEA Grapalat" w:hAnsi="GHEA Grapalat" w:cs="GHEA Grapalat"/>
          <w:sz w:val="20"/>
          <w:szCs w:val="20"/>
          <w:lang w:val="pt-BR"/>
        </w:rPr>
        <w:t xml:space="preserve"> պատասխանատվություն չի կրում</w:t>
      </w:r>
      <w:r w:rsidR="007862B1" w:rsidRPr="00F566BF">
        <w:rPr>
          <w:rFonts w:ascii="GHEA Grapalat" w:hAnsi="GHEA Grapalat" w:cs="GHEA Grapalat"/>
          <w:sz w:val="20"/>
          <w:szCs w:val="20"/>
          <w:lang w:val="hy-AM"/>
        </w:rPr>
        <w:t>:</w:t>
      </w:r>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F566BF" w:rsidRDefault="000149F3" w:rsidP="000149F3">
      <w:pPr>
        <w:ind w:firstLine="426"/>
        <w:jc w:val="both"/>
        <w:rPr>
          <w:rFonts w:ascii="GHEA Grapalat" w:hAnsi="GHEA Grapalat" w:cs="GHEA Grapalat"/>
          <w:sz w:val="20"/>
          <w:szCs w:val="20"/>
          <w:lang w:val="pt-BR"/>
        </w:rPr>
      </w:pPr>
      <w:r w:rsidRPr="002D4DC4">
        <w:rPr>
          <w:rFonts w:ascii="GHEA Grapalat" w:hAnsi="GHEA Grapalat" w:cs="GHEA Grapalat"/>
          <w:sz w:val="20"/>
          <w:szCs w:val="20"/>
          <w:lang w:val="pt-BR"/>
        </w:rPr>
        <w:t xml:space="preserve">1.7 </w:t>
      </w:r>
      <w:r w:rsidR="007862B1" w:rsidRPr="00F566BF">
        <w:rPr>
          <w:rFonts w:ascii="GHEA Grapalat" w:hAnsi="GHEA Grapalat" w:cs="GHEA Grapalat"/>
          <w:sz w:val="20"/>
          <w:szCs w:val="20"/>
          <w:lang w:val="hy-AM"/>
        </w:rPr>
        <w:t>Այն դեպքում</w:t>
      </w:r>
      <w:r w:rsidR="007862B1" w:rsidRPr="00F566BF">
        <w:rPr>
          <w:rFonts w:ascii="GHEA Grapalat" w:hAnsi="GHEA Grapalat" w:cs="GHEA Grapalat"/>
          <w:sz w:val="20"/>
          <w:szCs w:val="20"/>
          <w:lang w:val="pt-BR"/>
        </w:rPr>
        <w:t>,</w:t>
      </w:r>
      <w:r w:rsidR="007862B1" w:rsidRPr="00F566BF">
        <w:rPr>
          <w:rFonts w:ascii="GHEA Grapalat" w:hAnsi="GHEA Grapalat" w:cs="GHEA Grapalat"/>
          <w:sz w:val="20"/>
          <w:szCs w:val="20"/>
          <w:lang w:val="hy-AM"/>
        </w:rPr>
        <w:t xml:space="preserve"> երբ Ընկերության հաշվի միջոցները չեն բավարարում</w:t>
      </w:r>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Վճարող</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բանկը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վճարման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պահանջագիրը</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ստանալուց</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հետո</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2 (</w:t>
      </w:r>
      <w:proofErr w:type="spellStart"/>
      <w:r w:rsidR="007862B1" w:rsidRPr="00F566BF">
        <w:rPr>
          <w:rFonts w:ascii="GHEA Grapalat" w:hAnsi="GHEA Grapalat" w:cs="GHEA Grapalat"/>
          <w:sz w:val="20"/>
          <w:szCs w:val="20"/>
        </w:rPr>
        <w:t>երկու</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աշխատանքային</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օրվա</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ընթացքում</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պետք</w:t>
      </w:r>
      <w:proofErr w:type="spellEnd"/>
      <w:r w:rsidR="007862B1" w:rsidRPr="00F566BF">
        <w:rPr>
          <w:rFonts w:ascii="GHEA Grapalat" w:hAnsi="GHEA Grapalat" w:cs="GHEA Grapalat"/>
          <w:sz w:val="20"/>
          <w:szCs w:val="20"/>
          <w:lang w:val="pt-BR"/>
        </w:rPr>
        <w:t xml:space="preserve"> </w:t>
      </w:r>
      <w:r w:rsidR="007862B1" w:rsidRPr="00F566BF">
        <w:rPr>
          <w:rFonts w:ascii="GHEA Grapalat" w:hAnsi="GHEA Grapalat" w:cs="GHEA Grapalat"/>
          <w:sz w:val="20"/>
          <w:szCs w:val="20"/>
        </w:rPr>
        <w:t>է</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տեղեկացնի</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Պատվիրատուին</w:t>
      </w:r>
      <w:proofErr w:type="spellEnd"/>
      <w:r w:rsidR="007862B1" w:rsidRPr="00F566BF">
        <w:rPr>
          <w:rFonts w:ascii="GHEA Grapalat" w:hAnsi="GHEA Grapalat" w:cs="GHEA Grapalat"/>
          <w:sz w:val="20"/>
          <w:szCs w:val="20"/>
        </w:rPr>
        <w:t>՝</w:t>
      </w:r>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գրավոր</w:t>
      </w:r>
      <w:proofErr w:type="spellEnd"/>
      <w:r w:rsidR="007862B1" w:rsidRPr="00F566BF">
        <w:rPr>
          <w:rFonts w:ascii="GHEA Grapalat" w:hAnsi="GHEA Grapalat" w:cs="GHEA Grapalat"/>
          <w:sz w:val="20"/>
          <w:szCs w:val="20"/>
          <w:lang w:val="pt-BR"/>
        </w:rPr>
        <w:t xml:space="preserve"> </w:t>
      </w:r>
      <w:proofErr w:type="spellStart"/>
      <w:r w:rsidR="007862B1" w:rsidRPr="00F566BF">
        <w:rPr>
          <w:rFonts w:ascii="GHEA Grapalat" w:hAnsi="GHEA Grapalat" w:cs="GHEA Grapalat"/>
          <w:sz w:val="20"/>
          <w:szCs w:val="20"/>
        </w:rPr>
        <w:t>ձևով</w:t>
      </w:r>
      <w:proofErr w:type="spellEnd"/>
      <w:r w:rsidR="007862B1" w:rsidRPr="00F566BF">
        <w:rPr>
          <w:rFonts w:ascii="GHEA Grapalat" w:hAnsi="GHEA Grapalat" w:cs="GHEA Grapalat"/>
          <w:sz w:val="20"/>
          <w:szCs w:val="20"/>
          <w:lang w:val="pt-BR"/>
        </w:rPr>
        <w:t>:</w:t>
      </w:r>
    </w:p>
    <w:p w14:paraId="261C57BE" w14:textId="77777777" w:rsidR="007862B1" w:rsidRPr="00F566BF" w:rsidRDefault="000149F3" w:rsidP="000149F3">
      <w:pPr>
        <w:ind w:firstLine="360"/>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1.8 </w:t>
      </w:r>
      <w:r w:rsidR="007862B1" w:rsidRPr="00F566BF">
        <w:rPr>
          <w:rFonts w:ascii="GHEA Grapalat" w:hAnsi="GHEA Grapalat" w:cs="GHEA Grapalat"/>
          <w:sz w:val="20"/>
          <w:szCs w:val="20"/>
          <w:lang w:val="pt-BR"/>
        </w:rPr>
        <w:t xml:space="preserve">Սույն համաձայնագիրը և կից </w:t>
      </w:r>
      <w:r w:rsidR="007862B1" w:rsidRPr="00F566BF">
        <w:rPr>
          <w:rFonts w:ascii="GHEA Grapalat" w:hAnsi="GHEA Grapalat" w:cs="GHEA Grapalat"/>
          <w:sz w:val="20"/>
          <w:szCs w:val="20"/>
          <w:lang w:val="hy-AM"/>
        </w:rPr>
        <w:t>Պ</w:t>
      </w:r>
      <w:r w:rsidR="007862B1" w:rsidRPr="00F566B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F566BF">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F566BF" w:rsidRDefault="007862B1" w:rsidP="007862B1">
      <w:pPr>
        <w:jc w:val="both"/>
        <w:rPr>
          <w:rFonts w:ascii="GHEA Grapalat" w:hAnsi="GHEA Grapalat" w:cs="GHEA Grapalat"/>
          <w:sz w:val="20"/>
          <w:szCs w:val="20"/>
          <w:lang w:val="hy-AM"/>
        </w:rPr>
      </w:pPr>
    </w:p>
    <w:p w14:paraId="5C878C94" w14:textId="77777777" w:rsidR="007862B1" w:rsidRPr="00F566BF" w:rsidRDefault="007862B1" w:rsidP="007862B1">
      <w:pPr>
        <w:numPr>
          <w:ilvl w:val="0"/>
          <w:numId w:val="6"/>
        </w:numPr>
        <w:jc w:val="center"/>
        <w:rPr>
          <w:rFonts w:ascii="GHEA Grapalat" w:hAnsi="GHEA Grapalat" w:cs="GHEA Grapalat"/>
          <w:b/>
          <w:bCs/>
          <w:sz w:val="20"/>
          <w:szCs w:val="20"/>
        </w:rPr>
      </w:pPr>
      <w:proofErr w:type="spellStart"/>
      <w:r w:rsidRPr="00F566BF">
        <w:rPr>
          <w:rFonts w:ascii="GHEA Grapalat" w:hAnsi="GHEA Grapalat" w:cs="GHEA Grapalat"/>
          <w:b/>
          <w:bCs/>
          <w:sz w:val="20"/>
          <w:szCs w:val="20"/>
        </w:rPr>
        <w:t>Այլ</w:t>
      </w:r>
      <w:proofErr w:type="spellEnd"/>
      <w:r w:rsidRPr="00F566BF">
        <w:rPr>
          <w:rFonts w:ascii="GHEA Grapalat" w:hAnsi="GHEA Grapalat" w:cs="GHEA Grapalat"/>
          <w:b/>
          <w:bCs/>
          <w:sz w:val="20"/>
          <w:szCs w:val="20"/>
        </w:rPr>
        <w:t xml:space="preserve"> </w:t>
      </w:r>
      <w:proofErr w:type="spellStart"/>
      <w:r w:rsidRPr="00F566BF">
        <w:rPr>
          <w:rFonts w:ascii="GHEA Grapalat" w:hAnsi="GHEA Grapalat" w:cs="GHEA Grapalat"/>
          <w:b/>
          <w:bCs/>
          <w:sz w:val="20"/>
          <w:szCs w:val="20"/>
        </w:rPr>
        <w:t>պայմաններ</w:t>
      </w:r>
      <w:proofErr w:type="spellEnd"/>
    </w:p>
    <w:p w14:paraId="5728E374"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rPr>
        <w:t xml:space="preserve">2.1 </w:t>
      </w:r>
      <w:proofErr w:type="spellStart"/>
      <w:r w:rsidRPr="00F566BF">
        <w:rPr>
          <w:rFonts w:ascii="GHEA Grapalat" w:hAnsi="GHEA Grapalat" w:cs="GHEA Grapalat"/>
          <w:sz w:val="20"/>
          <w:szCs w:val="20"/>
        </w:rPr>
        <w:t>Սույն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համաձայնագիրը</w:t>
      </w:r>
      <w:proofErr w:type="spellEnd"/>
      <w:r w:rsidRPr="00F566BF">
        <w:rPr>
          <w:rFonts w:ascii="GHEA Grapalat" w:hAnsi="GHEA Grapalat" w:cs="GHEA Grapalat"/>
          <w:sz w:val="20"/>
          <w:szCs w:val="20"/>
          <w:lang w:val="hy-AM"/>
        </w:rPr>
        <w:t xml:space="preserve"> և Պահանջագիրը անհետկանչելի 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rPr>
        <w:t xml:space="preserve"> </w:t>
      </w:r>
      <w:r w:rsidRPr="00F566BF">
        <w:rPr>
          <w:rFonts w:ascii="GHEA Grapalat" w:hAnsi="GHEA Grapalat" w:cs="GHEA Grapalat"/>
          <w:sz w:val="20"/>
          <w:szCs w:val="20"/>
          <w:lang w:val="hy-AM"/>
        </w:rPr>
        <w:t>են</w:t>
      </w:r>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մտնում</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Ընկերության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կողմից</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վավերացման</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պահից</w:t>
      </w:r>
      <w:proofErr w:type="spellEnd"/>
      <w:r w:rsidRPr="00F566BF">
        <w:rPr>
          <w:rFonts w:ascii="GHEA Grapalat" w:hAnsi="GHEA Grapalat" w:cs="GHEA Grapalat"/>
          <w:sz w:val="20"/>
          <w:szCs w:val="20"/>
        </w:rPr>
        <w:t xml:space="preserve"> և </w:t>
      </w:r>
      <w:proofErr w:type="spellStart"/>
      <w:r w:rsidRPr="00F566BF">
        <w:rPr>
          <w:rFonts w:ascii="GHEA Grapalat" w:hAnsi="GHEA Grapalat" w:cs="GHEA Grapalat"/>
          <w:sz w:val="20"/>
          <w:szCs w:val="20"/>
        </w:rPr>
        <w:t>ուժի</w:t>
      </w:r>
      <w:proofErr w:type="spellEnd"/>
      <w:r w:rsidRPr="00F566BF">
        <w:rPr>
          <w:rFonts w:ascii="GHEA Grapalat" w:hAnsi="GHEA Grapalat" w:cs="GHEA Grapalat"/>
          <w:sz w:val="20"/>
          <w:szCs w:val="20"/>
        </w:rPr>
        <w:t xml:space="preserve"> </w:t>
      </w:r>
      <w:proofErr w:type="spellStart"/>
      <w:r w:rsidRPr="00F566BF">
        <w:rPr>
          <w:rFonts w:ascii="GHEA Grapalat" w:hAnsi="GHEA Grapalat" w:cs="GHEA Grapalat"/>
          <w:sz w:val="20"/>
          <w:szCs w:val="20"/>
        </w:rPr>
        <w:t>մեջ</w:t>
      </w:r>
      <w:proofErr w:type="spellEnd"/>
      <w:r w:rsidRPr="00F566BF">
        <w:rPr>
          <w:rFonts w:ascii="GHEA Grapalat" w:hAnsi="GHEA Grapalat" w:cs="GHEA Grapalat"/>
          <w:sz w:val="20"/>
          <w:szCs w:val="20"/>
          <w:lang w:val="hy-AM"/>
        </w:rPr>
        <w:t xml:space="preserve"> են մինչև </w:t>
      </w:r>
      <w:proofErr w:type="spellStart"/>
      <w:r w:rsidR="00595213" w:rsidRPr="00F566BF">
        <w:rPr>
          <w:rFonts w:ascii="GHEA Grapalat" w:hAnsi="GHEA Grapalat" w:cs="GHEA Grapalat"/>
          <w:sz w:val="20"/>
          <w:szCs w:val="20"/>
        </w:rPr>
        <w:t>Պատվիրատուի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կողմից</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կնքված</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պայմանագրի</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կատարման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արդյունքը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ամբողջական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ընդունվելու</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օրվան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հաջորդող</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քսաներորդ</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աշխատանքային</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օրը</w:t>
      </w:r>
      <w:proofErr w:type="spellEnd"/>
      <w:r w:rsidR="00595213" w:rsidRPr="00F566BF">
        <w:rPr>
          <w:rFonts w:ascii="GHEA Grapalat" w:hAnsi="GHEA Grapalat" w:cs="GHEA Grapalat"/>
          <w:sz w:val="20"/>
          <w:szCs w:val="20"/>
        </w:rPr>
        <w:t xml:space="preserve"> </w:t>
      </w:r>
      <w:proofErr w:type="spellStart"/>
      <w:r w:rsidR="00595213" w:rsidRPr="00F566BF">
        <w:rPr>
          <w:rFonts w:ascii="GHEA Grapalat" w:hAnsi="GHEA Grapalat" w:cs="GHEA Grapalat"/>
          <w:sz w:val="20"/>
          <w:szCs w:val="20"/>
        </w:rPr>
        <w:t>ներառյալ</w:t>
      </w:r>
      <w:proofErr w:type="spellEnd"/>
      <w:r w:rsidRPr="00F566BF">
        <w:rPr>
          <w:rFonts w:ascii="GHEA Grapalat" w:hAnsi="GHEA Grapalat" w:cs="GHEA Grapalat"/>
          <w:sz w:val="20"/>
          <w:szCs w:val="20"/>
        </w:rPr>
        <w:t xml:space="preserve">։ </w:t>
      </w:r>
    </w:p>
    <w:p w14:paraId="56AAC33D"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F566BF" w:rsidDel="00A13215"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F566BF" w:rsidRDefault="007862B1" w:rsidP="007862B1">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F566BF" w:rsidRDefault="007862B1" w:rsidP="007862B1">
      <w:pPr>
        <w:ind w:firstLine="567"/>
        <w:jc w:val="both"/>
        <w:rPr>
          <w:rFonts w:ascii="GHEA Grapalat" w:hAnsi="GHEA Grapalat" w:cs="GHEA Grapalat"/>
          <w:sz w:val="20"/>
          <w:szCs w:val="20"/>
          <w:lang w:val="hy-AM"/>
        </w:rPr>
      </w:pPr>
    </w:p>
    <w:p w14:paraId="11A98602" w14:textId="77777777" w:rsidR="007862B1" w:rsidRPr="00F566BF" w:rsidRDefault="007862B1" w:rsidP="007862B1">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F566BF" w:rsidRDefault="007862B1" w:rsidP="007862B1">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DC467D4"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անվանումը</w:t>
      </w:r>
    </w:p>
    <w:p w14:paraId="52D00CA0"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vertAlign w:val="superscript"/>
          <w:lang w:val="hy-AM"/>
        </w:rPr>
        <w:t xml:space="preserve"> </w:t>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2814373"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 հասցեն</w:t>
      </w:r>
    </w:p>
    <w:p w14:paraId="040546C8"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59791C61" w14:textId="77777777" w:rsidR="007862B1" w:rsidRPr="00F566BF" w:rsidRDefault="007862B1" w:rsidP="007862B1">
      <w:pPr>
        <w:jc w:val="both"/>
        <w:rPr>
          <w:rFonts w:ascii="GHEA Grapalat" w:hAnsi="GHEA Grapalat"/>
          <w:sz w:val="18"/>
          <w:szCs w:val="18"/>
          <w:vertAlign w:val="superscript"/>
          <w:lang w:val="hy-AM"/>
        </w:rPr>
      </w:pPr>
      <w:r w:rsidRPr="00F566BF">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F566BF" w:rsidRDefault="007862B1" w:rsidP="007862B1">
      <w:pPr>
        <w:jc w:val="both"/>
        <w:rPr>
          <w:rFonts w:ascii="GHEA Grapalat" w:hAnsi="GHEA Grapalat"/>
          <w:sz w:val="18"/>
          <w:szCs w:val="18"/>
          <w:u w:val="single"/>
          <w:vertAlign w:val="superscript"/>
          <w:lang w:val="hy-AM"/>
        </w:rPr>
      </w:pP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r w:rsidRPr="00F566BF">
        <w:rPr>
          <w:rFonts w:ascii="GHEA Grapalat" w:hAnsi="GHEA Grapalat"/>
          <w:sz w:val="18"/>
          <w:szCs w:val="18"/>
          <w:u w:val="single"/>
          <w:vertAlign w:val="superscript"/>
          <w:lang w:val="hy-AM"/>
        </w:rPr>
        <w:tab/>
      </w:r>
    </w:p>
    <w:p w14:paraId="13D3944B"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1CF8F87"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631658" w:rsidRDefault="00396F13" w:rsidP="00396F13">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65FABA33" w14:textId="77777777" w:rsidR="00396F13" w:rsidRPr="00631658" w:rsidRDefault="00396F13" w:rsidP="00396F13">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F566BF" w:rsidRDefault="006E35C3" w:rsidP="007862B1">
      <w:pPr>
        <w:jc w:val="both"/>
        <w:rPr>
          <w:rFonts w:ascii="GHEA Grapalat" w:hAnsi="GHEA Grapalat"/>
          <w:sz w:val="18"/>
          <w:szCs w:val="18"/>
          <w:u w:val="single"/>
          <w:vertAlign w:val="superscript"/>
          <w:lang w:val="hy-AM"/>
        </w:rPr>
      </w:pPr>
    </w:p>
    <w:p w14:paraId="6FF5E8BE"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Կ.Տ</w:t>
      </w:r>
    </w:p>
    <w:p w14:paraId="47EEB5D6" w14:textId="77777777" w:rsidR="00334B2F" w:rsidRPr="00F566BF" w:rsidRDefault="00334B2F" w:rsidP="00334B2F">
      <w:pPr>
        <w:jc w:val="both"/>
        <w:rPr>
          <w:rFonts w:ascii="GHEA Grapalat" w:hAnsi="GHEA Grapalat"/>
          <w:sz w:val="20"/>
          <w:szCs w:val="20"/>
          <w:lang w:val="hy-AM"/>
        </w:rPr>
      </w:pPr>
    </w:p>
    <w:p w14:paraId="2BC2B37A" w14:textId="77777777" w:rsidR="00334B2F" w:rsidRPr="00F566BF" w:rsidRDefault="00334B2F" w:rsidP="00334B2F">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676C15E7" w14:textId="77777777" w:rsidR="006E35C3" w:rsidRPr="00F566BF" w:rsidRDefault="006E35C3" w:rsidP="007862B1">
      <w:pPr>
        <w:jc w:val="both"/>
        <w:rPr>
          <w:rFonts w:ascii="GHEA Grapalat" w:hAnsi="GHEA Grapalat"/>
          <w:sz w:val="18"/>
          <w:szCs w:val="18"/>
          <w:vertAlign w:val="superscript"/>
          <w:lang w:val="hy-AM"/>
        </w:rPr>
      </w:pPr>
    </w:p>
    <w:p w14:paraId="38911CCE" w14:textId="77777777" w:rsidR="007862B1" w:rsidRPr="00F566BF" w:rsidRDefault="007862B1" w:rsidP="007862B1">
      <w:pPr>
        <w:jc w:val="both"/>
        <w:rPr>
          <w:rFonts w:ascii="GHEA Grapalat" w:hAnsi="GHEA Grapalat" w:cs="GHEA Grapalat"/>
          <w:i/>
          <w:sz w:val="18"/>
          <w:szCs w:val="18"/>
          <w:lang w:val="hy-AM"/>
        </w:rPr>
      </w:pPr>
    </w:p>
    <w:p w14:paraId="320AD52A" w14:textId="77777777" w:rsidR="006E35C3" w:rsidRPr="00F566BF"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F566BF">
        <w:rPr>
          <w:rFonts w:ascii="GHEA Grapalat" w:hAnsi="GHEA Grapalat" w:cs="Sylfaen"/>
          <w:i/>
          <w:sz w:val="16"/>
          <w:szCs w:val="16"/>
          <w:lang w:val="hy-AM"/>
        </w:rPr>
        <w:t xml:space="preserve">* </w:t>
      </w:r>
      <w:r w:rsidRPr="00F566BF">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2D4DC4" w:rsidRDefault="004B29B7" w:rsidP="004B29B7">
      <w:pPr>
        <w:pStyle w:val="BodyTextIndent3"/>
        <w:spacing w:line="240" w:lineRule="auto"/>
        <w:rPr>
          <w:rFonts w:ascii="GHEA Grapalat" w:hAnsi="GHEA Grapalat"/>
          <w:b/>
          <w:lang w:val="hy-AM"/>
        </w:rPr>
      </w:pPr>
    </w:p>
    <w:p w14:paraId="7E593256" w14:textId="77777777" w:rsidR="004B29B7" w:rsidRPr="002D4DC4" w:rsidRDefault="004B29B7" w:rsidP="004B29B7">
      <w:pPr>
        <w:pStyle w:val="BodyTextIndent3"/>
        <w:spacing w:line="240" w:lineRule="auto"/>
        <w:rPr>
          <w:rFonts w:ascii="GHEA Grapalat" w:hAnsi="GHEA Grapalat"/>
          <w:b/>
          <w:lang w:val="hy-AM"/>
        </w:rPr>
      </w:pPr>
    </w:p>
    <w:p w14:paraId="3EED0102" w14:textId="77777777" w:rsidR="004B29B7" w:rsidRPr="002D4DC4" w:rsidRDefault="004B29B7" w:rsidP="004B29B7">
      <w:pPr>
        <w:pStyle w:val="BodyTextIndent3"/>
        <w:spacing w:line="240" w:lineRule="auto"/>
        <w:rPr>
          <w:rFonts w:ascii="GHEA Grapalat" w:hAnsi="GHEA Grapalat"/>
          <w:b/>
          <w:lang w:val="hy-AM"/>
        </w:rPr>
      </w:pPr>
    </w:p>
    <w:p w14:paraId="254C75A2" w14:textId="77777777" w:rsidR="004B29B7" w:rsidRPr="00F566BF"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F566BF" w:rsidRDefault="007862B1" w:rsidP="00091EBC">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F566BF" w14:paraId="5E7E9FFB" w14:textId="77777777" w:rsidTr="00ED6919">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F566BF" w:rsidRDefault="00595213"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2E85CFB8" w14:textId="77777777" w:rsidR="00595213" w:rsidRPr="00F566BF" w:rsidRDefault="00595213" w:rsidP="00CB0ADE">
            <w:pPr>
              <w:jc w:val="center"/>
              <w:rPr>
                <w:rFonts w:ascii="GHEA Grapalat" w:hAnsi="GHEA Grapalat" w:cs="Arial"/>
                <w:bCs/>
                <w:i/>
                <w:sz w:val="20"/>
                <w:szCs w:val="20"/>
              </w:rPr>
            </w:pPr>
          </w:p>
        </w:tc>
      </w:tr>
      <w:tr w:rsidR="00595213" w:rsidRPr="00F566BF"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595213" w:rsidRPr="00F566BF"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595213" w:rsidRPr="00F566BF"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595213" w:rsidRPr="00F566BF"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595213" w:rsidRPr="00F566BF"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595213" w:rsidRPr="00F566BF"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595213" w:rsidRPr="00F566BF"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526482" w:rsidRPr="00F566BF"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A60946F"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526482" w:rsidRPr="00F566BF"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30D404C3" w:rsidR="00526482" w:rsidRPr="00F566BF" w:rsidRDefault="00526482" w:rsidP="00526482">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526482" w:rsidRPr="00F566BF"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11F3CDF9"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526482" w:rsidRPr="00F566BF"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7208B4B3"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A70131">
              <w:rPr>
                <w:rFonts w:ascii="GHEA Grapalat" w:hAnsi="GHEA Grapalat" w:cs="Arial"/>
                <w:b/>
                <w:sz w:val="20"/>
                <w:szCs w:val="20"/>
                <w:lang w:val="hy-AM"/>
              </w:rPr>
              <w:t xml:space="preserve"> ՀՀ ֆինանսների նախարարության գործառնական վարչություն</w:t>
            </w:r>
          </w:p>
        </w:tc>
      </w:tr>
      <w:tr w:rsidR="00526482" w:rsidRPr="00F566BF"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246D5A9D"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526482" w:rsidRPr="00F566BF"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547800A6"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526482" w:rsidRPr="00F566BF"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ABD9911" w:rsidR="00526482" w:rsidRPr="00F566BF" w:rsidRDefault="00526482" w:rsidP="00526482">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526482" w:rsidRPr="00F566BF"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3FD9A6B6" w:rsidR="00526482" w:rsidRPr="00F566BF" w:rsidRDefault="00526482" w:rsidP="00526482">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Pr>
                <w:rFonts w:ascii="GHEA Grapalat" w:hAnsi="GHEA Grapalat" w:cs="Arial"/>
                <w:sz w:val="20"/>
                <w:szCs w:val="20"/>
                <w:lang w:val="hy-AM"/>
              </w:rPr>
              <w:t xml:space="preserve"> ՀՀ դրամ, </w:t>
            </w:r>
            <w:r>
              <w:rPr>
                <w:rFonts w:ascii="GHEA Grapalat" w:hAnsi="GHEA Grapalat" w:cs="Arial"/>
                <w:sz w:val="20"/>
                <w:szCs w:val="20"/>
              </w:rPr>
              <w:t>AMD</w:t>
            </w:r>
          </w:p>
        </w:tc>
      </w:tr>
      <w:tr w:rsidR="00595213" w:rsidRPr="00F566BF"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F566BF" w:rsidRDefault="00595213"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spellStart"/>
            <w:r w:rsidR="00631658" w:rsidRPr="00F566BF">
              <w:rPr>
                <w:rFonts w:ascii="GHEA Grapalat" w:hAnsi="GHEA Grapalat" w:cs="Sylfaen"/>
                <w:bCs/>
                <w:i/>
                <w:sz w:val="20"/>
                <w:szCs w:val="20"/>
              </w:rPr>
              <w:t>որակավորման</w:t>
            </w:r>
            <w:proofErr w:type="spellEnd"/>
            <w:r w:rsidR="00631658" w:rsidRPr="00F566BF">
              <w:rPr>
                <w:rFonts w:ascii="GHEA Grapalat" w:hAnsi="GHEA Grapalat" w:cs="Sylfaen"/>
                <w:bCs/>
                <w:i/>
                <w:sz w:val="20"/>
                <w:szCs w:val="20"/>
              </w:rPr>
              <w:t xml:space="preserve"> </w:t>
            </w:r>
            <w:proofErr w:type="spellStart"/>
            <w:r w:rsidR="00631658" w:rsidRPr="00F566BF">
              <w:rPr>
                <w:rFonts w:ascii="GHEA Grapalat" w:hAnsi="GHEA Grapalat" w:cs="Sylfaen"/>
                <w:bCs/>
                <w:i/>
                <w:sz w:val="20"/>
                <w:szCs w:val="20"/>
              </w:rPr>
              <w:t>ա</w:t>
            </w:r>
            <w:r w:rsidRPr="00F566BF">
              <w:rPr>
                <w:rFonts w:ascii="GHEA Grapalat" w:hAnsi="GHEA Grapalat" w:cs="Sylfaen"/>
                <w:bCs/>
                <w:i/>
                <w:sz w:val="20"/>
                <w:szCs w:val="20"/>
              </w:rPr>
              <w:t>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595213" w:rsidRPr="00F566BF"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F566BF" w:rsidRDefault="00595213"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48231B2E" w14:textId="77777777" w:rsidR="00595213" w:rsidRPr="00F566BF" w:rsidRDefault="00595213" w:rsidP="00CB0ADE">
            <w:pPr>
              <w:rPr>
                <w:rFonts w:ascii="GHEA Grapalat" w:hAnsi="GHEA Grapalat" w:cs="Arial"/>
                <w:sz w:val="20"/>
                <w:szCs w:val="20"/>
              </w:rPr>
            </w:pPr>
          </w:p>
        </w:tc>
      </w:tr>
      <w:tr w:rsidR="00595213" w:rsidRPr="00F566BF"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F566BF" w:rsidRDefault="00595213" w:rsidP="00CB0ADE">
            <w:pPr>
              <w:rPr>
                <w:rFonts w:ascii="GHEA Grapalat" w:hAnsi="GHEA Grapalat" w:cs="Arial"/>
                <w:sz w:val="20"/>
                <w:szCs w:val="20"/>
                <w:lang w:val="hy-AM"/>
              </w:rPr>
            </w:pPr>
          </w:p>
        </w:tc>
      </w:tr>
      <w:tr w:rsidR="00595213" w:rsidRPr="00F566BF"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F566BF" w:rsidRDefault="00595213"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52F171EB" w14:textId="77777777" w:rsidR="00595213" w:rsidRPr="00F566BF" w:rsidRDefault="00595213" w:rsidP="00CB0ADE">
            <w:pPr>
              <w:rPr>
                <w:rFonts w:ascii="GHEA Grapalat" w:hAnsi="GHEA Grapalat" w:cs="Sylfaen"/>
                <w:sz w:val="20"/>
                <w:szCs w:val="20"/>
                <w:lang w:val="ru-RU"/>
              </w:rPr>
            </w:pPr>
          </w:p>
        </w:tc>
      </w:tr>
      <w:tr w:rsidR="00595213" w:rsidRPr="00F566BF"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1B5AA45D" w14:textId="77777777" w:rsidR="00595213" w:rsidRPr="00F566BF" w:rsidRDefault="00595213" w:rsidP="00CB0ADE">
            <w:pPr>
              <w:rPr>
                <w:rFonts w:ascii="GHEA Grapalat" w:hAnsi="GHEA Grapalat" w:cs="Sylfaen"/>
                <w:sz w:val="20"/>
                <w:szCs w:val="20"/>
                <w:lang w:val="hy-AM"/>
              </w:rPr>
            </w:pPr>
          </w:p>
        </w:tc>
      </w:tr>
      <w:tr w:rsidR="00595213" w:rsidRPr="00F566BF"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F566BF" w:rsidRDefault="00595213"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58D43FD6" w14:textId="77777777" w:rsidR="00595213" w:rsidRPr="00F566BF" w:rsidRDefault="00595213" w:rsidP="00CB0ADE">
            <w:pPr>
              <w:rPr>
                <w:rFonts w:ascii="GHEA Grapalat" w:hAnsi="GHEA Grapalat" w:cs="Sylfaen"/>
                <w:sz w:val="20"/>
                <w:szCs w:val="20"/>
              </w:rPr>
            </w:pPr>
          </w:p>
          <w:p w14:paraId="61A1CA02"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16CFA3B1" w14:textId="77777777" w:rsidR="00595213" w:rsidRPr="00F566BF" w:rsidRDefault="00595213" w:rsidP="00CB0ADE">
            <w:pPr>
              <w:rPr>
                <w:rFonts w:ascii="GHEA Grapalat" w:hAnsi="GHEA Grapalat" w:cs="Tahoma"/>
                <w:color w:val="000000"/>
                <w:sz w:val="20"/>
                <w:szCs w:val="20"/>
              </w:rPr>
            </w:pPr>
          </w:p>
          <w:p w14:paraId="36C78588" w14:textId="77777777" w:rsidR="00595213" w:rsidRPr="00F566BF" w:rsidRDefault="00595213" w:rsidP="00CB0ADE">
            <w:pPr>
              <w:rPr>
                <w:rFonts w:ascii="GHEA Grapalat" w:hAnsi="GHEA Grapalat" w:cs="Sylfaen"/>
                <w:sz w:val="20"/>
                <w:szCs w:val="20"/>
              </w:rPr>
            </w:pPr>
          </w:p>
          <w:p w14:paraId="1F5A9025"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05897D5" w14:textId="77777777" w:rsidR="00595213" w:rsidRPr="00F566BF" w:rsidRDefault="00595213" w:rsidP="00CB0ADE">
            <w:pPr>
              <w:rPr>
                <w:rFonts w:ascii="GHEA Grapalat" w:hAnsi="GHEA Grapalat" w:cs="Sylfaen"/>
                <w:sz w:val="20"/>
                <w:szCs w:val="20"/>
              </w:rPr>
            </w:pPr>
          </w:p>
          <w:p w14:paraId="11C5AFA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67F07B73"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Կ.Տ.</w:t>
            </w:r>
          </w:p>
          <w:p w14:paraId="0FBCC631" w14:textId="77777777" w:rsidR="00595213" w:rsidRPr="00F566BF"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F566BF" w:rsidRDefault="00595213"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61DC42A1" w14:textId="77777777" w:rsidR="00595213" w:rsidRPr="00F566BF" w:rsidRDefault="00595213" w:rsidP="00CB0ADE">
            <w:pPr>
              <w:jc w:val="right"/>
              <w:rPr>
                <w:rFonts w:ascii="GHEA Grapalat" w:hAnsi="GHEA Grapalat" w:cs="Sylfaen"/>
                <w:sz w:val="20"/>
                <w:szCs w:val="20"/>
              </w:rPr>
            </w:pPr>
          </w:p>
          <w:p w14:paraId="59F516F1"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A7E1071" w14:textId="77777777" w:rsidR="00595213" w:rsidRPr="00F566BF" w:rsidRDefault="00595213" w:rsidP="00CB0ADE">
            <w:pPr>
              <w:jc w:val="right"/>
              <w:rPr>
                <w:rFonts w:ascii="GHEA Grapalat" w:hAnsi="GHEA Grapalat" w:cs="Tahoma"/>
                <w:color w:val="000000"/>
                <w:sz w:val="20"/>
                <w:szCs w:val="20"/>
              </w:rPr>
            </w:pPr>
          </w:p>
          <w:p w14:paraId="41498050" w14:textId="77777777" w:rsidR="00595213" w:rsidRPr="00F566BF" w:rsidRDefault="00595213" w:rsidP="00CB0ADE">
            <w:pPr>
              <w:jc w:val="right"/>
              <w:rPr>
                <w:rFonts w:ascii="GHEA Grapalat" w:hAnsi="GHEA Grapalat" w:cs="Tahoma"/>
                <w:color w:val="000000"/>
                <w:sz w:val="20"/>
                <w:szCs w:val="20"/>
              </w:rPr>
            </w:pPr>
          </w:p>
          <w:p w14:paraId="3BCC5EEB"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2A623FC1" w14:textId="77777777" w:rsidR="00595213" w:rsidRPr="00F566BF" w:rsidRDefault="00595213" w:rsidP="00CB0ADE">
            <w:pPr>
              <w:jc w:val="right"/>
              <w:rPr>
                <w:rFonts w:ascii="GHEA Grapalat" w:hAnsi="GHEA Grapalat" w:cs="Sylfaen"/>
                <w:sz w:val="20"/>
                <w:szCs w:val="20"/>
              </w:rPr>
            </w:pPr>
          </w:p>
          <w:p w14:paraId="1634958C" w14:textId="77777777" w:rsidR="00595213" w:rsidRPr="00F566BF" w:rsidRDefault="00595213"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7A59EBCE" w14:textId="77777777" w:rsidR="00595213" w:rsidRPr="00F566BF" w:rsidRDefault="00595213" w:rsidP="00CB0ADE">
            <w:pPr>
              <w:jc w:val="right"/>
              <w:rPr>
                <w:rFonts w:ascii="GHEA Grapalat" w:hAnsi="GHEA Grapalat" w:cs="Sylfaen"/>
                <w:sz w:val="20"/>
                <w:szCs w:val="20"/>
              </w:rPr>
            </w:pPr>
          </w:p>
        </w:tc>
      </w:tr>
      <w:tr w:rsidR="00595213" w:rsidRPr="00F566BF"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35184513" w14:textId="77777777" w:rsidR="00595213" w:rsidRPr="00F566BF" w:rsidRDefault="00595213"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7F1EB1E8"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79C0079"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16CB1114"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75AEE0E" w14:textId="77777777" w:rsidR="00595213" w:rsidRPr="00F566BF" w:rsidRDefault="00595213" w:rsidP="00CB0ADE">
            <w:pPr>
              <w:rPr>
                <w:rFonts w:ascii="GHEA Grapalat" w:hAnsi="GHEA Grapalat" w:cs="Tahoma"/>
                <w:color w:val="000000"/>
                <w:sz w:val="20"/>
                <w:szCs w:val="20"/>
              </w:rPr>
            </w:pPr>
          </w:p>
          <w:p w14:paraId="466B54FE" w14:textId="77777777" w:rsidR="00595213" w:rsidRPr="00F566BF"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F566BF" w:rsidRDefault="00595213"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4149E10A" w14:textId="77777777" w:rsidR="00595213" w:rsidRPr="00F566BF" w:rsidRDefault="00595213" w:rsidP="00CB0ADE">
            <w:pPr>
              <w:jc w:val="right"/>
              <w:rPr>
                <w:rFonts w:ascii="GHEA Grapalat" w:hAnsi="GHEA Grapalat" w:cs="Tahoma"/>
                <w:color w:val="000000"/>
                <w:sz w:val="20"/>
                <w:szCs w:val="20"/>
              </w:rPr>
            </w:pPr>
          </w:p>
          <w:p w14:paraId="4A4B1A4B" w14:textId="77777777" w:rsidR="00595213" w:rsidRPr="00F566BF" w:rsidRDefault="00595213" w:rsidP="00CB0ADE">
            <w:pPr>
              <w:jc w:val="right"/>
              <w:rPr>
                <w:rFonts w:ascii="GHEA Grapalat" w:hAnsi="GHEA Grapalat" w:cs="Tahoma"/>
                <w:color w:val="000000"/>
                <w:sz w:val="20"/>
                <w:szCs w:val="20"/>
              </w:rPr>
            </w:pPr>
          </w:p>
          <w:p w14:paraId="3E3C8B09" w14:textId="77777777" w:rsidR="00595213" w:rsidRPr="00F566BF" w:rsidRDefault="00595213"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33AE9F4D" w14:textId="77777777" w:rsidR="00595213" w:rsidRPr="00F566BF" w:rsidRDefault="00595213"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D222E4E" w14:textId="77777777" w:rsidR="00595213" w:rsidRPr="00F566BF" w:rsidRDefault="00595213" w:rsidP="00CB0ADE">
            <w:pPr>
              <w:jc w:val="right"/>
              <w:rPr>
                <w:rFonts w:ascii="GHEA Grapalat" w:hAnsi="GHEA Grapalat" w:cs="Arial"/>
                <w:sz w:val="20"/>
                <w:szCs w:val="20"/>
                <w:lang w:val="hy-AM"/>
              </w:rPr>
            </w:pPr>
          </w:p>
        </w:tc>
      </w:tr>
      <w:tr w:rsidR="00595213" w:rsidRPr="00F566BF"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D69D1F1" w14:textId="77777777" w:rsidR="00595213" w:rsidRPr="00F566BF" w:rsidRDefault="00595213" w:rsidP="00CB0ADE">
            <w:pPr>
              <w:rPr>
                <w:rFonts w:ascii="GHEA Grapalat" w:hAnsi="GHEA Grapalat" w:cs="Sylfaen"/>
                <w:sz w:val="20"/>
                <w:szCs w:val="20"/>
              </w:rPr>
            </w:pPr>
          </w:p>
          <w:p w14:paraId="2FA7CF69" w14:textId="77777777" w:rsidR="00595213" w:rsidRPr="00F566BF" w:rsidRDefault="00595213" w:rsidP="00CB0ADE">
            <w:pPr>
              <w:rPr>
                <w:rFonts w:ascii="GHEA Grapalat" w:hAnsi="GHEA Grapalat" w:cs="Sylfaen"/>
                <w:sz w:val="20"/>
                <w:szCs w:val="20"/>
              </w:rPr>
            </w:pPr>
          </w:p>
          <w:p w14:paraId="53CCC636" w14:textId="77777777" w:rsidR="00595213" w:rsidRPr="00F566BF" w:rsidRDefault="00595213"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71DCE200" w14:textId="77777777" w:rsidR="00595213" w:rsidRPr="00F566BF" w:rsidRDefault="00595213" w:rsidP="00CB0ADE">
            <w:pPr>
              <w:rPr>
                <w:rFonts w:ascii="GHEA Grapalat" w:hAnsi="GHEA Grapalat" w:cs="Sylfaen"/>
                <w:sz w:val="20"/>
                <w:szCs w:val="20"/>
              </w:rPr>
            </w:pPr>
          </w:p>
          <w:p w14:paraId="41D718C7"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73DE7104" w14:textId="77777777" w:rsidR="00595213" w:rsidRPr="00F566BF"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760B6AE9" w14:textId="77777777" w:rsidR="00595213" w:rsidRPr="00F566BF" w:rsidRDefault="00595213" w:rsidP="00CB0ADE">
            <w:pPr>
              <w:rPr>
                <w:rFonts w:ascii="GHEA Grapalat" w:hAnsi="GHEA Grapalat" w:cs="Sylfaen"/>
                <w:sz w:val="20"/>
                <w:szCs w:val="20"/>
              </w:rPr>
            </w:pPr>
          </w:p>
          <w:p w14:paraId="2F1162E2" w14:textId="77777777" w:rsidR="00595213" w:rsidRPr="00F566BF" w:rsidRDefault="00595213" w:rsidP="00CB0ADE">
            <w:pPr>
              <w:rPr>
                <w:rFonts w:ascii="GHEA Grapalat" w:hAnsi="GHEA Grapalat" w:cs="Sylfaen"/>
                <w:sz w:val="20"/>
                <w:szCs w:val="20"/>
              </w:rPr>
            </w:pPr>
            <w:r w:rsidRPr="00F566BF">
              <w:rPr>
                <w:rFonts w:ascii="GHEA Grapalat" w:hAnsi="GHEA Grapalat" w:cs="Sylfaen"/>
                <w:sz w:val="20"/>
                <w:szCs w:val="20"/>
              </w:rPr>
              <w:t xml:space="preserve">                     </w:t>
            </w:r>
          </w:p>
          <w:p w14:paraId="490B43DB" w14:textId="77777777" w:rsidR="00595213" w:rsidRPr="00F566BF" w:rsidRDefault="00595213"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5036F489" w14:textId="77777777" w:rsidR="00595213" w:rsidRPr="00F566BF" w:rsidRDefault="00595213" w:rsidP="00CB0ADE">
            <w:pPr>
              <w:rPr>
                <w:rFonts w:ascii="GHEA Grapalat" w:hAnsi="GHEA Grapalat" w:cs="Sylfaen"/>
                <w:color w:val="000000"/>
                <w:sz w:val="20"/>
                <w:szCs w:val="20"/>
              </w:rPr>
            </w:pPr>
          </w:p>
          <w:p w14:paraId="67500CA6" w14:textId="77777777" w:rsidR="00595213" w:rsidRPr="00F566BF" w:rsidRDefault="00595213" w:rsidP="00CB0ADE">
            <w:pPr>
              <w:rPr>
                <w:rFonts w:ascii="GHEA Grapalat" w:hAnsi="GHEA Grapalat" w:cs="Sylfaen"/>
                <w:sz w:val="20"/>
                <w:szCs w:val="20"/>
              </w:rPr>
            </w:pPr>
          </w:p>
          <w:p w14:paraId="05023731" w14:textId="77777777" w:rsidR="00595213" w:rsidRPr="00F566BF" w:rsidRDefault="00595213" w:rsidP="00CB0ADE">
            <w:pPr>
              <w:jc w:val="right"/>
              <w:rPr>
                <w:rFonts w:ascii="GHEA Grapalat" w:hAnsi="GHEA Grapalat" w:cs="Arial"/>
                <w:sz w:val="20"/>
                <w:szCs w:val="20"/>
              </w:rPr>
            </w:pPr>
          </w:p>
        </w:tc>
      </w:tr>
    </w:tbl>
    <w:p w14:paraId="04B8AAB6"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F566BF"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2D4DC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F566BF" w:rsidRDefault="00595213" w:rsidP="00631658">
      <w:pPr>
        <w:jc w:val="center"/>
        <w:rPr>
          <w:rFonts w:ascii="GHEA Grapalat" w:hAnsi="GHEA Grapalat"/>
          <w:b/>
          <w:sz w:val="22"/>
          <w:szCs w:val="22"/>
          <w:lang w:val="nl-NL"/>
        </w:rPr>
      </w:pPr>
      <w:r w:rsidRPr="00F566BF">
        <w:rPr>
          <w:rFonts w:ascii="GHEA Grapalat" w:hAnsi="GHEA Grapalat"/>
          <w:b/>
          <w:lang w:val="hy-AM"/>
        </w:rPr>
        <w:br w:type="page"/>
      </w:r>
      <w:r w:rsidR="00631658" w:rsidRPr="002D4DC4">
        <w:rPr>
          <w:rFonts w:ascii="GHEA Grapalat" w:hAnsi="GHEA Grapalat"/>
          <w:b/>
          <w:sz w:val="22"/>
          <w:szCs w:val="22"/>
          <w:lang w:val="hy-AM"/>
        </w:rPr>
        <w:lastRenderedPageBreak/>
        <w:t>Վճարման</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պահանջագրի</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պարտադիր</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վավերապայմանները</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և</w:t>
      </w:r>
      <w:r w:rsidR="00631658" w:rsidRPr="00F566BF">
        <w:rPr>
          <w:rFonts w:ascii="GHEA Grapalat" w:hAnsi="GHEA Grapalat"/>
          <w:b/>
          <w:sz w:val="22"/>
          <w:szCs w:val="22"/>
          <w:lang w:val="nl-NL"/>
        </w:rPr>
        <w:t xml:space="preserve"> </w:t>
      </w:r>
      <w:r w:rsidR="00631658" w:rsidRPr="002D4DC4">
        <w:rPr>
          <w:rFonts w:ascii="GHEA Grapalat" w:hAnsi="GHEA Grapalat"/>
          <w:b/>
          <w:sz w:val="22"/>
          <w:szCs w:val="22"/>
          <w:lang w:val="hy-AM"/>
        </w:rPr>
        <w:t>լրացման</w:t>
      </w:r>
      <w:r w:rsidR="00631658" w:rsidRPr="00F566BF">
        <w:rPr>
          <w:rFonts w:ascii="GHEA Grapalat" w:hAnsi="GHEA Grapalat"/>
          <w:b/>
          <w:sz w:val="22"/>
          <w:szCs w:val="22"/>
          <w:lang w:val="nl-NL"/>
        </w:rPr>
        <w:t xml:space="preserve"> </w:t>
      </w:r>
      <w:r w:rsidR="00631658" w:rsidRPr="00F566BF">
        <w:rPr>
          <w:rFonts w:ascii="GHEA Grapalat" w:hAnsi="GHEA Grapalat"/>
          <w:b/>
          <w:sz w:val="22"/>
          <w:szCs w:val="22"/>
          <w:lang w:val="hy-AM"/>
        </w:rPr>
        <w:t>ուղեցույց</w:t>
      </w:r>
      <w:r w:rsidR="00631658" w:rsidRPr="002D4DC4">
        <w:rPr>
          <w:rFonts w:ascii="GHEA Grapalat" w:hAnsi="GHEA Grapalat"/>
          <w:b/>
          <w:sz w:val="22"/>
          <w:szCs w:val="22"/>
          <w:lang w:val="hy-AM"/>
        </w:rPr>
        <w:t>ը</w:t>
      </w:r>
    </w:p>
    <w:p w14:paraId="6F435A65" w14:textId="77777777" w:rsidR="00631658" w:rsidRPr="00F566BF"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F566BF"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F566BF" w:rsidRDefault="00631658"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8DBF04A" w14:textId="77777777" w:rsidR="00631658" w:rsidRPr="00F566BF" w:rsidRDefault="00631658"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F566BF" w:rsidRDefault="00631658"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70D3BEFF"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3E2D25A6"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650A2AC4" w14:textId="77777777" w:rsidR="00631658" w:rsidRPr="00F566BF" w:rsidRDefault="00631658"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52179CC2" w14:textId="77777777" w:rsidR="00631658" w:rsidRPr="00F566BF" w:rsidRDefault="00631658"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631658" w:rsidRPr="00F566BF"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F566BF" w:rsidRDefault="00631658" w:rsidP="00CB0ADE">
            <w:pPr>
              <w:jc w:val="center"/>
              <w:rPr>
                <w:rFonts w:ascii="GHEA Grapalat" w:hAnsi="GHEA Grapalat"/>
                <w:b/>
                <w:sz w:val="20"/>
                <w:szCs w:val="20"/>
              </w:rPr>
            </w:pPr>
            <w:r w:rsidRPr="00F566BF">
              <w:rPr>
                <w:rFonts w:ascii="GHEA Grapalat" w:hAnsi="GHEA Grapalat"/>
                <w:b/>
                <w:sz w:val="20"/>
                <w:szCs w:val="20"/>
              </w:rPr>
              <w:t>5</w:t>
            </w:r>
          </w:p>
        </w:tc>
      </w:tr>
      <w:tr w:rsidR="00631658" w:rsidRPr="00F566BF"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631658" w:rsidRPr="00F566BF"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F566BF"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631658" w:rsidRPr="00F566BF"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F566BF" w:rsidRDefault="00631658"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3A592BC" w14:textId="77777777" w:rsidR="00631658" w:rsidRPr="00F566BF"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F566BF" w:rsidRDefault="00631658"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631658" w:rsidRPr="00F566BF"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F566BF"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F566BF" w:rsidRDefault="00631658"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21A26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F566BF" w:rsidRDefault="00631658"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13FEF5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86B90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B6D03A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39FF79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1155FDEE"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631658" w:rsidRPr="00F566BF"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555BCA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27D8F3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631658" w:rsidRPr="00F566BF"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EFBCF7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631658" w:rsidRPr="004434AD"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223284CC"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631658" w:rsidRPr="00F566BF"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4434AD"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00C4379C">
              <w:rPr>
                <w:rFonts w:ascii="GHEA Grapalat" w:hAnsi="GHEA Grapalat"/>
                <w:sz w:val="20"/>
                <w:szCs w:val="20"/>
                <w:lang w:val="hy-AM"/>
              </w:rPr>
              <w:t>որակավորման</w:t>
            </w:r>
            <w:r w:rsidR="00915006">
              <w:rPr>
                <w:rFonts w:ascii="GHEA Grapalat" w:hAnsi="GHEA Grapalat"/>
                <w:sz w:val="20"/>
                <w:szCs w:val="20"/>
              </w:rPr>
              <w:t xml:space="preserve"> </w:t>
            </w:r>
            <w:r w:rsidRPr="00F566BF">
              <w:rPr>
                <w:rFonts w:ascii="GHEA Grapalat" w:hAnsi="GHEA Grapalat"/>
                <w:sz w:val="20"/>
                <w:szCs w:val="20"/>
                <w:lang w:val="hy-AM"/>
              </w:rPr>
              <w:t>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631658" w:rsidRPr="00F566BF"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3EFEBD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631658" w:rsidRPr="004434AD"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F566BF" w:rsidDel="0010680B" w:rsidRDefault="00631658"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F566BF" w:rsidRDefault="00631658"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F566BF" w:rsidRDefault="00631658"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2F05836C" w14:textId="77777777" w:rsidR="00631658" w:rsidRPr="00F566BF" w:rsidRDefault="00631658"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631658" w:rsidRPr="00F566BF"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A1938C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34A54FE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631658" w:rsidRPr="004434AD"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B7583F3"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F566BF"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47CA0367"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2BF1716B" w14:textId="77777777" w:rsidR="00631658" w:rsidRPr="00F566BF" w:rsidRDefault="00631658" w:rsidP="00CB0ADE">
            <w:pPr>
              <w:jc w:val="center"/>
              <w:rPr>
                <w:rFonts w:ascii="GHEA Grapalat" w:hAnsi="GHEA Grapalat"/>
                <w:sz w:val="20"/>
                <w:szCs w:val="20"/>
                <w:lang w:val="hy-AM"/>
              </w:rPr>
            </w:pPr>
          </w:p>
        </w:tc>
      </w:tr>
      <w:tr w:rsidR="00631658" w:rsidRPr="004434AD"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874F210"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7A1B8DA2"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631658" w:rsidRPr="00F566BF"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DFDBC0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631658" w:rsidRPr="00F566BF"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F566BF" w:rsidRDefault="00631658"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1A8D1454"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F566BF" w:rsidRDefault="00631658"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20ACFBDA"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631658" w:rsidRPr="00F566BF"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0047AEE"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F566BF" w:rsidRDefault="00631658" w:rsidP="00CB0ADE">
            <w:pPr>
              <w:jc w:val="center"/>
              <w:rPr>
                <w:rFonts w:ascii="GHEA Grapalat" w:hAnsi="GHEA Grapalat"/>
                <w:sz w:val="20"/>
                <w:szCs w:val="20"/>
              </w:rPr>
            </w:pPr>
          </w:p>
        </w:tc>
      </w:tr>
      <w:tr w:rsidR="00631658" w:rsidRPr="00F566BF"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F566BF" w:rsidRDefault="00631658"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443C9F0"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F566BF" w:rsidRDefault="00631658" w:rsidP="00CB0ADE">
            <w:pPr>
              <w:jc w:val="center"/>
              <w:rPr>
                <w:rFonts w:ascii="GHEA Grapalat" w:hAnsi="GHEA Grapalat"/>
                <w:sz w:val="20"/>
                <w:szCs w:val="20"/>
              </w:rPr>
            </w:pPr>
          </w:p>
        </w:tc>
      </w:tr>
      <w:tr w:rsidR="00631658" w:rsidRPr="00F566BF"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F566BF" w:rsidRDefault="00631658"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9A74EB"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F566BF" w:rsidRDefault="00631658" w:rsidP="00CB0ADE">
            <w:pPr>
              <w:jc w:val="center"/>
              <w:rPr>
                <w:rFonts w:ascii="GHEA Grapalat" w:hAnsi="GHEA Grapalat"/>
                <w:sz w:val="20"/>
                <w:szCs w:val="20"/>
              </w:rPr>
            </w:pPr>
          </w:p>
        </w:tc>
      </w:tr>
      <w:tr w:rsidR="00631658" w:rsidRPr="00F566BF"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5FC8C33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F566BF" w:rsidRDefault="00631658" w:rsidP="00CB0ADE">
            <w:pPr>
              <w:jc w:val="center"/>
              <w:rPr>
                <w:rFonts w:ascii="GHEA Grapalat" w:hAnsi="GHEA Grapalat"/>
                <w:sz w:val="20"/>
                <w:szCs w:val="20"/>
              </w:rPr>
            </w:pPr>
          </w:p>
        </w:tc>
      </w:tr>
      <w:tr w:rsidR="00631658" w:rsidRPr="00F566BF"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572FCA1"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F566BF" w:rsidRDefault="00631658" w:rsidP="00CB0ADE">
            <w:pPr>
              <w:jc w:val="center"/>
              <w:rPr>
                <w:rFonts w:ascii="GHEA Grapalat" w:hAnsi="GHEA Grapalat"/>
                <w:sz w:val="20"/>
                <w:szCs w:val="20"/>
              </w:rPr>
            </w:pPr>
          </w:p>
        </w:tc>
      </w:tr>
      <w:tr w:rsidR="00631658" w:rsidRPr="00F566BF"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F566BF" w:rsidRDefault="00631658"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4D4B761A" w14:textId="77777777" w:rsidR="00631658" w:rsidRPr="00F566BF" w:rsidRDefault="00631658"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F566BF" w:rsidRDefault="00631658" w:rsidP="00CB0ADE">
            <w:pPr>
              <w:jc w:val="center"/>
              <w:rPr>
                <w:rFonts w:ascii="GHEA Grapalat" w:hAnsi="GHEA Grapalat"/>
                <w:sz w:val="20"/>
                <w:szCs w:val="20"/>
              </w:rPr>
            </w:pPr>
          </w:p>
        </w:tc>
      </w:tr>
    </w:tbl>
    <w:p w14:paraId="420ACAE3" w14:textId="77777777" w:rsidR="00631658" w:rsidRPr="00F566BF" w:rsidRDefault="00631658" w:rsidP="00631658">
      <w:pPr>
        <w:pStyle w:val="BodyTextIndent"/>
        <w:jc w:val="right"/>
        <w:rPr>
          <w:rFonts w:ascii="GHEA Grapalat" w:hAnsi="GHEA Grapalat" w:cs="Sylfaen"/>
          <w:i w:val="0"/>
          <w:lang w:val="en-US"/>
        </w:rPr>
      </w:pPr>
    </w:p>
    <w:p w14:paraId="33164C5E" w14:textId="77777777" w:rsidR="00631658" w:rsidRPr="00F566BF" w:rsidRDefault="00631658" w:rsidP="00631658">
      <w:pPr>
        <w:pStyle w:val="BodyTextIndent"/>
        <w:jc w:val="right"/>
        <w:rPr>
          <w:rFonts w:ascii="GHEA Grapalat" w:hAnsi="GHEA Grapalat" w:cs="Sylfaen"/>
          <w:i w:val="0"/>
          <w:lang w:val="en-US"/>
        </w:rPr>
      </w:pPr>
    </w:p>
    <w:p w14:paraId="797C8D2F" w14:textId="77777777" w:rsidR="00631658" w:rsidRPr="00F566BF" w:rsidRDefault="00631658" w:rsidP="00631658">
      <w:pPr>
        <w:pStyle w:val="BodyTextIndent"/>
        <w:jc w:val="right"/>
        <w:rPr>
          <w:rFonts w:ascii="GHEA Grapalat" w:hAnsi="GHEA Grapalat" w:cs="Sylfaen"/>
          <w:i w:val="0"/>
          <w:lang w:val="en-US"/>
        </w:rPr>
      </w:pPr>
    </w:p>
    <w:p w14:paraId="3A413883" w14:textId="77777777" w:rsidR="00631658" w:rsidRPr="00F566BF" w:rsidRDefault="00631658" w:rsidP="00631658">
      <w:pPr>
        <w:pStyle w:val="BodyTextIndent"/>
        <w:jc w:val="right"/>
        <w:rPr>
          <w:rFonts w:ascii="GHEA Grapalat" w:hAnsi="GHEA Grapalat" w:cs="Sylfaen"/>
          <w:i w:val="0"/>
          <w:lang w:val="en-US"/>
        </w:rPr>
      </w:pPr>
    </w:p>
    <w:p w14:paraId="7321DDEB" w14:textId="77777777" w:rsidR="00631658" w:rsidRPr="00F566BF" w:rsidRDefault="00631658" w:rsidP="00631658">
      <w:pPr>
        <w:pStyle w:val="BodyTextIndent"/>
        <w:jc w:val="right"/>
        <w:rPr>
          <w:rFonts w:ascii="GHEA Grapalat" w:hAnsi="GHEA Grapalat" w:cs="Sylfaen"/>
          <w:i w:val="0"/>
          <w:lang w:val="en-US"/>
        </w:rPr>
      </w:pPr>
    </w:p>
    <w:p w14:paraId="122E30D8" w14:textId="77777777" w:rsidR="00A724D1" w:rsidRDefault="00631658" w:rsidP="00F71502">
      <w:pPr>
        <w:pStyle w:val="BodyTextIndent3"/>
        <w:spacing w:line="240" w:lineRule="auto"/>
        <w:ind w:firstLine="0"/>
        <w:rPr>
          <w:rFonts w:ascii="GHEA Grapalat" w:hAnsi="GHEA Grapalat"/>
          <w:b/>
          <w:lang w:val="hy-AM"/>
        </w:rPr>
      </w:pPr>
      <w:r w:rsidRPr="00F566BF">
        <w:rPr>
          <w:rFonts w:ascii="GHEA Grapalat" w:hAnsi="GHEA Grapalat"/>
          <w:b/>
          <w:lang w:val="hy-AM"/>
        </w:rPr>
        <w:br w:type="page"/>
      </w:r>
      <w:r w:rsidR="00325A9F">
        <w:rPr>
          <w:rFonts w:ascii="GHEA Grapalat" w:hAnsi="GHEA Grapalat"/>
          <w:b/>
          <w:lang w:val="hy-AM"/>
        </w:rPr>
        <w:lastRenderedPageBreak/>
        <w:t xml:space="preserve">                                                                                                                                            </w:t>
      </w:r>
      <w:r w:rsidR="00A724D1">
        <w:rPr>
          <w:rFonts w:ascii="GHEA Grapalat" w:hAnsi="GHEA Grapalat"/>
          <w:b/>
          <w:lang w:val="hy-AM"/>
        </w:rPr>
        <w:t xml:space="preserve">            </w:t>
      </w:r>
    </w:p>
    <w:p w14:paraId="36F49941" w14:textId="23C1865C"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Հավելված 5.1</w:t>
      </w:r>
    </w:p>
    <w:p w14:paraId="60A82AA7" w14:textId="0319AF68" w:rsidR="00631658" w:rsidRPr="00F566BF" w:rsidRDefault="00631658" w:rsidP="00631658">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w:t>
      </w:r>
      <w:r w:rsidR="00ED70E7">
        <w:rPr>
          <w:rFonts w:ascii="GHEA Grapalat" w:hAnsi="GHEA Grapalat" w:cs="Sylfaen"/>
          <w:b/>
          <w:lang w:val="hy-AM"/>
        </w:rPr>
        <w:t>ԵՔ-ԳՀԾՁԲ-25/117</w:t>
      </w:r>
      <w:r w:rsidRPr="00F566BF">
        <w:rPr>
          <w:rFonts w:ascii="GHEA Grapalat" w:hAnsi="GHEA Grapalat" w:cs="Sylfaen"/>
          <w:b/>
          <w:lang w:val="hy-AM"/>
        </w:rPr>
        <w:t>»*  ծածկագրով</w:t>
      </w:r>
    </w:p>
    <w:p w14:paraId="2E7932EB" w14:textId="7AA38DC5" w:rsidR="00631658" w:rsidRPr="00F566BF" w:rsidRDefault="007B743B"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F566BF">
        <w:rPr>
          <w:rFonts w:ascii="GHEA Grapalat" w:hAnsi="GHEA Grapalat" w:cs="Sylfaen"/>
          <w:b/>
          <w:lang w:val="hy-AM"/>
        </w:rPr>
        <w:t>հրավերի</w:t>
      </w:r>
    </w:p>
    <w:p w14:paraId="7AA32A93" w14:textId="77777777" w:rsidR="00631658" w:rsidRPr="00F566BF" w:rsidRDefault="00631658" w:rsidP="00631658">
      <w:pPr>
        <w:jc w:val="center"/>
        <w:rPr>
          <w:rFonts w:ascii="GHEA Grapalat" w:hAnsi="GHEA Grapalat" w:cs="GHEA Grapalat"/>
          <w:b/>
          <w:sz w:val="20"/>
          <w:szCs w:val="20"/>
          <w:lang w:val="hy-AM"/>
        </w:rPr>
      </w:pPr>
      <w:r w:rsidRPr="00F566BF">
        <w:rPr>
          <w:rFonts w:ascii="GHEA Grapalat" w:hAnsi="GHEA Grapalat" w:cs="GHEA Grapalat"/>
          <w:b/>
          <w:sz w:val="18"/>
          <w:szCs w:val="18"/>
          <w:lang w:val="hy-AM"/>
        </w:rPr>
        <w:t xml:space="preserve">       </w:t>
      </w:r>
      <w:r w:rsidRPr="00F566BF">
        <w:rPr>
          <w:rFonts w:ascii="GHEA Grapalat" w:hAnsi="GHEA Grapalat" w:cs="GHEA Grapalat"/>
          <w:b/>
          <w:sz w:val="20"/>
          <w:szCs w:val="20"/>
          <w:lang w:val="hy-AM"/>
        </w:rPr>
        <w:t xml:space="preserve">ՏՈւԺԱՆՔԻ ՄԱՍԻՆ ՀԱՄԱՁԱՅՆԱԳԻՐ </w:t>
      </w:r>
    </w:p>
    <w:p w14:paraId="60A534FF" w14:textId="77777777" w:rsidR="001C7C1A" w:rsidRPr="00F566BF" w:rsidRDefault="00631658" w:rsidP="001C7C1A">
      <w:pPr>
        <w:jc w:val="center"/>
        <w:rPr>
          <w:rFonts w:ascii="GHEA Grapalat" w:hAnsi="GHEA Grapalat" w:cs="GHEA Grapalat"/>
          <w:b/>
          <w:sz w:val="20"/>
          <w:szCs w:val="20"/>
          <w:lang w:val="hy-AM"/>
        </w:rPr>
      </w:pPr>
      <w:r w:rsidRPr="00F566BF">
        <w:rPr>
          <w:rFonts w:ascii="GHEA Grapalat" w:hAnsi="GHEA Grapalat" w:cs="GHEA Grapalat"/>
          <w:sz w:val="20"/>
          <w:szCs w:val="20"/>
          <w:lang w:val="hy-AM"/>
        </w:rPr>
        <w:t xml:space="preserve">  </w:t>
      </w:r>
      <w:r w:rsidRPr="00F566BF">
        <w:rPr>
          <w:rFonts w:ascii="GHEA Grapalat" w:hAnsi="GHEA Grapalat" w:cs="GHEA Grapalat"/>
          <w:b/>
          <w:sz w:val="20"/>
          <w:szCs w:val="20"/>
          <w:lang w:val="hy-AM"/>
        </w:rPr>
        <w:t xml:space="preserve"> </w:t>
      </w:r>
      <w:r w:rsidR="001C7C1A" w:rsidRPr="002D4DC4">
        <w:rPr>
          <w:rFonts w:ascii="GHEA Grapalat" w:hAnsi="GHEA Grapalat" w:cs="GHEA Grapalat"/>
          <w:b/>
          <w:sz w:val="18"/>
          <w:szCs w:val="18"/>
          <w:lang w:val="hy-AM"/>
        </w:rPr>
        <w:t xml:space="preserve">         </w:t>
      </w:r>
      <w:r w:rsidR="001C7C1A" w:rsidRPr="00F566BF">
        <w:rPr>
          <w:rFonts w:ascii="GHEA Grapalat" w:hAnsi="GHEA Grapalat" w:cs="GHEA Grapalat"/>
          <w:b/>
          <w:sz w:val="18"/>
          <w:szCs w:val="18"/>
          <w:lang w:val="hy-AM"/>
        </w:rPr>
        <w:t>(</w:t>
      </w:r>
      <w:r w:rsidR="001C7C1A" w:rsidRPr="002D4DC4">
        <w:rPr>
          <w:rFonts w:ascii="GHEA Grapalat" w:hAnsi="GHEA Grapalat" w:cs="GHEA Grapalat"/>
          <w:b/>
          <w:sz w:val="18"/>
          <w:szCs w:val="18"/>
          <w:lang w:val="hy-AM"/>
        </w:rPr>
        <w:t xml:space="preserve">պայմանագրի </w:t>
      </w:r>
      <w:r w:rsidR="001C7C1A" w:rsidRPr="00F566BF">
        <w:rPr>
          <w:rFonts w:ascii="GHEA Grapalat" w:hAnsi="GHEA Grapalat" w:cs="GHEA Grapalat"/>
          <w:b/>
          <w:sz w:val="18"/>
          <w:szCs w:val="18"/>
          <w:lang w:val="hy-AM"/>
        </w:rPr>
        <w:t>ապահովում)</w:t>
      </w:r>
    </w:p>
    <w:p w14:paraId="3CEF148C" w14:textId="77777777" w:rsidR="00631658" w:rsidRPr="00F566BF" w:rsidRDefault="00631658" w:rsidP="00631658">
      <w:pPr>
        <w:rPr>
          <w:rFonts w:ascii="GHEA Grapalat" w:hAnsi="GHEA Grapalat" w:cs="GHEA Grapalat"/>
          <w:b/>
          <w:sz w:val="20"/>
          <w:szCs w:val="20"/>
          <w:lang w:val="hy-AM"/>
        </w:rPr>
      </w:pPr>
    </w:p>
    <w:p w14:paraId="3AF406A4" w14:textId="74F4EED5" w:rsidR="00631658" w:rsidRPr="00F566BF" w:rsidRDefault="00631658" w:rsidP="00631658">
      <w:pPr>
        <w:rPr>
          <w:rFonts w:ascii="GHEA Grapalat" w:hAnsi="GHEA Grapalat" w:cs="GHEA Grapalat"/>
          <w:sz w:val="20"/>
          <w:szCs w:val="20"/>
          <w:lang w:val="hy-AM"/>
        </w:rPr>
      </w:pPr>
      <w:r w:rsidRPr="00F566BF">
        <w:rPr>
          <w:rFonts w:ascii="GHEA Grapalat" w:hAnsi="GHEA Grapalat" w:cs="GHEA Grapalat"/>
          <w:sz w:val="20"/>
          <w:szCs w:val="20"/>
          <w:lang w:val="hy-AM"/>
        </w:rPr>
        <w:t xml:space="preserve">     ք. Երևան</w:t>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r>
      <w:r w:rsidRPr="00F566BF">
        <w:rPr>
          <w:rFonts w:ascii="GHEA Grapalat" w:hAnsi="GHEA Grapalat" w:cs="GHEA Grapalat"/>
          <w:sz w:val="20"/>
          <w:szCs w:val="20"/>
          <w:lang w:val="hy-AM"/>
        </w:rPr>
        <w:tab/>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sz w:val="20"/>
          <w:szCs w:val="20"/>
          <w:lang w:val="hy-AM"/>
        </w:rPr>
        <w:t>»</w:t>
      </w:r>
      <w:r w:rsidRPr="00F566BF">
        <w:rPr>
          <w:rFonts w:ascii="GHEA Grapalat" w:hAnsi="GHEA Grapalat" w:cs="GHEA Grapalat"/>
          <w:sz w:val="20"/>
          <w:szCs w:val="20"/>
          <w:u w:val="single"/>
          <w:lang w:val="hy-AM"/>
        </w:rPr>
        <w:t xml:space="preserve">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00334EFB">
        <w:rPr>
          <w:rFonts w:ascii="GHEA Grapalat" w:hAnsi="GHEA Grapalat" w:cs="GHEA Grapalat"/>
          <w:sz w:val="20"/>
          <w:szCs w:val="20"/>
          <w:lang w:val="hy-AM"/>
        </w:rPr>
        <w:t xml:space="preserve"> 20   թ.</w:t>
      </w:r>
    </w:p>
    <w:p w14:paraId="3EAF9BDE" w14:textId="77777777" w:rsidR="00631658" w:rsidRPr="00F566BF" w:rsidRDefault="00631658" w:rsidP="00631658">
      <w:pPr>
        <w:rPr>
          <w:rFonts w:ascii="GHEA Grapalat" w:hAnsi="GHEA Grapalat" w:cs="GHEA Grapalat"/>
          <w:sz w:val="20"/>
          <w:szCs w:val="20"/>
          <w:lang w:val="hy-AM"/>
        </w:rPr>
      </w:pPr>
    </w:p>
    <w:p w14:paraId="71FB68C4" w14:textId="77777777" w:rsidR="00631658" w:rsidRPr="00F566BF" w:rsidRDefault="00631658" w:rsidP="00631658">
      <w:pPr>
        <w:jc w:val="both"/>
        <w:rPr>
          <w:rFonts w:ascii="GHEA Grapalat" w:hAnsi="GHEA Grapalat" w:cs="GHEA Grapalat"/>
          <w:sz w:val="20"/>
          <w:szCs w:val="20"/>
          <w:u w:val="single"/>
          <w:vertAlign w:val="subscript"/>
          <w:lang w:val="hy-AM"/>
        </w:rPr>
      </w:pP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u w:val="single"/>
          <w:vertAlign w:val="subscript"/>
          <w:lang w:val="hy-AM"/>
        </w:rPr>
        <w:tab/>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 xml:space="preserve">ի դեմս Ընկերության տնօրեն </w:t>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54EF0E3B" w14:textId="77777777" w:rsidR="00631658" w:rsidRPr="00F566BF" w:rsidRDefault="00631658" w:rsidP="00631658">
      <w:pPr>
        <w:jc w:val="both"/>
        <w:rPr>
          <w:rFonts w:ascii="GHEA Grapalat" w:hAnsi="GHEA Grapalat" w:cs="GHEA Grapalat"/>
          <w:sz w:val="20"/>
          <w:szCs w:val="20"/>
          <w:lang w:val="hy-AM"/>
        </w:rPr>
      </w:pPr>
      <w:r w:rsidRPr="00F566BF">
        <w:rPr>
          <w:rFonts w:ascii="GHEA Grapalat" w:hAnsi="GHEA Grapalat"/>
          <w:sz w:val="20"/>
          <w:szCs w:val="20"/>
          <w:vertAlign w:val="superscript"/>
          <w:lang w:val="hy-AM"/>
        </w:rPr>
        <w:t xml:space="preserve">       Ընկերության անվանումը</w:t>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r>
      <w:r w:rsidRPr="00F566BF">
        <w:rPr>
          <w:rFonts w:ascii="GHEA Grapalat" w:hAnsi="GHEA Grapalat" w:cs="GHEA Grapalat"/>
          <w:sz w:val="20"/>
          <w:szCs w:val="20"/>
          <w:vertAlign w:val="subscript"/>
          <w:lang w:val="hy-AM"/>
        </w:rPr>
        <w:tab/>
        <w:t xml:space="preserve">    </w:t>
      </w:r>
      <w:r w:rsidRPr="00F566BF">
        <w:rPr>
          <w:rFonts w:ascii="GHEA Grapalat" w:hAnsi="GHEA Grapalat"/>
          <w:sz w:val="20"/>
          <w:szCs w:val="20"/>
          <w:vertAlign w:val="superscript"/>
          <w:lang w:val="hy-AM"/>
        </w:rPr>
        <w:t>Ընկերության տնօրենի անուն ազգանունը, անձնագրային տվյալները</w:t>
      </w:r>
      <w:r w:rsidRPr="00F566BF">
        <w:rPr>
          <w:rFonts w:ascii="GHEA Grapalat" w:hAnsi="GHEA Grapalat" w:cs="GHEA Grapalat"/>
          <w:sz w:val="20"/>
          <w:szCs w:val="20"/>
          <w:vertAlign w:val="subscript"/>
          <w:lang w:val="hy-AM"/>
        </w:rPr>
        <w:t xml:space="preserve">, </w:t>
      </w:r>
      <w:r w:rsidRPr="00F566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F566BF" w:rsidRDefault="00631658" w:rsidP="00631658">
      <w:pPr>
        <w:ind w:firstLine="708"/>
        <w:jc w:val="both"/>
        <w:rPr>
          <w:rFonts w:ascii="GHEA Grapalat" w:hAnsi="GHEA Grapalat" w:cs="GHEA Grapalat"/>
          <w:sz w:val="20"/>
          <w:szCs w:val="20"/>
          <w:lang w:val="hy-AM"/>
        </w:rPr>
      </w:pPr>
    </w:p>
    <w:p w14:paraId="47E22A23" w14:textId="77777777" w:rsidR="00631658" w:rsidRPr="00F566BF" w:rsidRDefault="007317F3" w:rsidP="00915006">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1․ </w:t>
      </w:r>
      <w:r w:rsidR="00631658" w:rsidRPr="00F566BF">
        <w:rPr>
          <w:rFonts w:ascii="GHEA Grapalat" w:hAnsi="GHEA Grapalat" w:cs="GHEA Grapalat"/>
          <w:b/>
          <w:sz w:val="20"/>
          <w:szCs w:val="20"/>
          <w:lang w:val="hy-AM"/>
        </w:rPr>
        <w:t xml:space="preserve"> Հ</w:t>
      </w:r>
      <w:r w:rsidR="00631658" w:rsidRPr="00CE432D">
        <w:rPr>
          <w:rFonts w:ascii="GHEA Grapalat" w:hAnsi="GHEA Grapalat" w:cs="GHEA Grapalat"/>
          <w:b/>
          <w:sz w:val="20"/>
          <w:szCs w:val="20"/>
          <w:lang w:val="hy-AM"/>
        </w:rPr>
        <w:t>ամաձայնության առարկան</w:t>
      </w:r>
    </w:p>
    <w:p w14:paraId="4A77668B" w14:textId="77777777" w:rsidR="00631658" w:rsidRPr="00F566BF" w:rsidRDefault="00631658" w:rsidP="00631658">
      <w:pPr>
        <w:jc w:val="both"/>
        <w:rPr>
          <w:rFonts w:ascii="GHEA Grapalat" w:hAnsi="GHEA Grapalat" w:cs="GHEA Grapalat"/>
          <w:b/>
          <w:bCs/>
          <w:sz w:val="20"/>
          <w:szCs w:val="20"/>
          <w:lang w:val="pt-BR"/>
        </w:rPr>
      </w:pPr>
      <w:r w:rsidRPr="00F566BF">
        <w:rPr>
          <w:rFonts w:ascii="GHEA Grapalat" w:hAnsi="GHEA Grapalat" w:cs="GHEA Grapalat"/>
          <w:sz w:val="20"/>
          <w:szCs w:val="20"/>
          <w:lang w:val="pt-BR"/>
        </w:rPr>
        <w:tab/>
      </w:r>
      <w:r w:rsidRPr="00F566BF">
        <w:rPr>
          <w:rFonts w:ascii="GHEA Grapalat" w:hAnsi="GHEA Grapalat" w:cs="GHEA Grapalat"/>
          <w:sz w:val="20"/>
          <w:szCs w:val="20"/>
          <w:lang w:val="pt-BR"/>
        </w:rPr>
        <w:tab/>
        <w:t xml:space="preserve">                               </w:t>
      </w:r>
    </w:p>
    <w:p w14:paraId="61A5B690" w14:textId="48B01726"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1.1 Ընկերությունը մասնակցում է</w:t>
      </w:r>
      <w:r w:rsidR="005213B3">
        <w:rPr>
          <w:rFonts w:ascii="GHEA Grapalat" w:hAnsi="GHEA Grapalat" w:cs="GHEA Grapalat"/>
          <w:sz w:val="20"/>
          <w:szCs w:val="20"/>
          <w:lang w:val="pt-BR"/>
        </w:rPr>
        <w:t xml:space="preserve"> Երևանի քաղաքապետարանի</w:t>
      </w:r>
      <w:r w:rsidRPr="00F566BF">
        <w:rPr>
          <w:rFonts w:ascii="GHEA Grapalat" w:hAnsi="GHEA Grapalat" w:cs="GHEA Grapalat"/>
          <w:sz w:val="20"/>
          <w:szCs w:val="20"/>
          <w:lang w:val="pt-BR"/>
        </w:rPr>
        <w:t xml:space="preserve">*  (այսուհետ` Պատվիրատու) կողմից </w:t>
      </w:r>
    </w:p>
    <w:p w14:paraId="2D59AAE0" w14:textId="71F31F59" w:rsidR="00631658" w:rsidRPr="00F566BF" w:rsidRDefault="00631658" w:rsidP="00631658">
      <w:pPr>
        <w:ind w:left="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w:t>
      </w:r>
      <w:r w:rsidRPr="00F566BF">
        <w:rPr>
          <w:rFonts w:ascii="GHEA Grapalat" w:hAnsi="GHEA Grapalat"/>
          <w:sz w:val="20"/>
          <w:szCs w:val="20"/>
          <w:vertAlign w:val="superscript"/>
          <w:lang w:val="hy-AM"/>
        </w:rPr>
        <w:t>պատվիրատուի անվանումը</w:t>
      </w:r>
    </w:p>
    <w:p w14:paraId="63FD10D0" w14:textId="1D2EE60D" w:rsidR="00631658" w:rsidRPr="00F566BF" w:rsidRDefault="00631658" w:rsidP="00631658">
      <w:pPr>
        <w:jc w:val="both"/>
        <w:rPr>
          <w:rFonts w:ascii="GHEA Grapalat" w:hAnsi="GHEA Grapalat" w:cs="GHEA Grapalat"/>
          <w:sz w:val="20"/>
          <w:szCs w:val="20"/>
          <w:lang w:val="pt-BR"/>
        </w:rPr>
      </w:pPr>
      <w:r w:rsidRPr="00F566BF">
        <w:rPr>
          <w:rFonts w:ascii="GHEA Grapalat" w:hAnsi="GHEA Grapalat" w:cs="GHEA Grapalat"/>
          <w:sz w:val="20"/>
          <w:szCs w:val="20"/>
          <w:lang w:val="pt-BR"/>
        </w:rPr>
        <w:t>կազմակերպված</w:t>
      </w:r>
      <w:r w:rsidR="005213B3">
        <w:rPr>
          <w:rFonts w:ascii="GHEA Grapalat" w:hAnsi="GHEA Grapalat" w:cs="GHEA Grapalat"/>
          <w:sz w:val="20"/>
          <w:szCs w:val="20"/>
          <w:lang w:val="pt-BR"/>
        </w:rPr>
        <w:t>՝</w:t>
      </w:r>
      <w:r w:rsidR="005213B3" w:rsidRPr="005213B3">
        <w:rPr>
          <w:rFonts w:ascii="GHEA Grapalat" w:hAnsi="GHEA Grapalat" w:cs="Sylfaen"/>
          <w:b/>
          <w:lang w:val="hy-AM"/>
        </w:rPr>
        <w:t xml:space="preserve"> </w:t>
      </w:r>
      <w:r w:rsidR="00ED70E7">
        <w:rPr>
          <w:rFonts w:ascii="GHEA Grapalat" w:hAnsi="GHEA Grapalat" w:cs="Sylfaen"/>
          <w:b/>
          <w:lang w:val="hy-AM"/>
        </w:rPr>
        <w:t>ԵՔ-ԳՀԾՁԲ-25/117</w:t>
      </w:r>
      <w:r w:rsidRPr="00F566BF">
        <w:rPr>
          <w:rFonts w:ascii="GHEA Grapalat" w:hAnsi="GHEA Grapalat" w:cs="GHEA Grapalat"/>
          <w:sz w:val="20"/>
          <w:szCs w:val="20"/>
          <w:lang w:val="pt-BR"/>
        </w:rPr>
        <w:t>* ծածկագրով գնման ընթացակարգին:</w:t>
      </w:r>
    </w:p>
    <w:p w14:paraId="7E7AF9AA" w14:textId="7704AA72" w:rsidR="00631658" w:rsidRPr="00F566BF" w:rsidRDefault="00631658" w:rsidP="00631658">
      <w:pPr>
        <w:ind w:left="426"/>
        <w:jc w:val="both"/>
        <w:rPr>
          <w:rFonts w:ascii="GHEA Grapalat" w:hAnsi="GHEA Grapalat" w:cs="GHEA Grapalat"/>
          <w:sz w:val="20"/>
          <w:szCs w:val="20"/>
          <w:lang w:val="pt-BR"/>
        </w:rPr>
      </w:pPr>
      <w:r w:rsidRPr="002D4DC4">
        <w:rPr>
          <w:rFonts w:ascii="GHEA Grapalat" w:hAnsi="GHEA Grapalat"/>
          <w:sz w:val="20"/>
          <w:szCs w:val="20"/>
          <w:vertAlign w:val="superscript"/>
          <w:lang w:val="pt-BR"/>
        </w:rPr>
        <w:t xml:space="preserve">                                       </w:t>
      </w:r>
      <w:r w:rsidRPr="00F566BF">
        <w:rPr>
          <w:rFonts w:ascii="GHEA Grapalat" w:hAnsi="GHEA Grapalat"/>
          <w:sz w:val="20"/>
          <w:szCs w:val="20"/>
          <w:vertAlign w:val="superscript"/>
          <w:lang w:val="hy-AM"/>
        </w:rPr>
        <w:t>ընթացակարգի ծածկագիրը</w:t>
      </w:r>
    </w:p>
    <w:p w14:paraId="4EC8E37F" w14:textId="77777777" w:rsidR="00631658" w:rsidRPr="00F566BF" w:rsidRDefault="00631658" w:rsidP="00631658">
      <w:pPr>
        <w:ind w:firstLine="426"/>
        <w:jc w:val="both"/>
        <w:rPr>
          <w:rFonts w:ascii="GHEA Grapalat" w:hAnsi="GHEA Grapalat" w:cs="GHEA Grapalat"/>
          <w:color w:val="5B9BD5"/>
          <w:sz w:val="20"/>
          <w:szCs w:val="20"/>
          <w:lang w:val="hy-AM"/>
        </w:rPr>
      </w:pPr>
      <w:r w:rsidRPr="00F566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F566BF" w:rsidRDefault="007A5E2D" w:rsidP="007A5E2D">
      <w:pPr>
        <w:ind w:firstLine="426"/>
        <w:jc w:val="both"/>
        <w:rPr>
          <w:rFonts w:ascii="GHEA Grapalat" w:hAnsi="GHEA Grapalat" w:cs="GHEA Grapalat"/>
          <w:color w:val="000000"/>
          <w:sz w:val="20"/>
          <w:szCs w:val="20"/>
          <w:lang w:val="pt-BR"/>
        </w:rPr>
      </w:pPr>
      <w:r w:rsidRPr="00F566BF">
        <w:rPr>
          <w:rFonts w:ascii="GHEA Grapalat" w:hAnsi="GHEA Grapalat" w:cs="GHEA Grapalat"/>
          <w:color w:val="000000"/>
          <w:sz w:val="20"/>
          <w:szCs w:val="20"/>
          <w:lang w:val="pt-BR"/>
        </w:rPr>
        <w:t xml:space="preserve">1.3 </w:t>
      </w:r>
      <w:r w:rsidR="00631658" w:rsidRPr="00F566BF">
        <w:rPr>
          <w:rFonts w:ascii="GHEA Grapalat" w:hAnsi="GHEA Grapalat" w:cs="GHEA Grapalat"/>
          <w:color w:val="000000"/>
          <w:sz w:val="20"/>
          <w:szCs w:val="20"/>
          <w:lang w:val="pt-BR"/>
        </w:rPr>
        <w:t>Ընկերությունը</w:t>
      </w:r>
      <w:r w:rsidR="00631658" w:rsidRPr="00F566BF">
        <w:rPr>
          <w:rFonts w:ascii="GHEA Grapalat" w:hAnsi="GHEA Grapalat" w:cs="GHEA Grapalat"/>
          <w:color w:val="000000"/>
          <w:sz w:val="20"/>
          <w:szCs w:val="20"/>
          <w:lang w:val="hy-AM"/>
        </w:rPr>
        <w:t xml:space="preserve"> սույն </w:t>
      </w:r>
      <w:r w:rsidR="00631658" w:rsidRPr="00F566BF">
        <w:rPr>
          <w:rFonts w:ascii="GHEA Grapalat" w:hAnsi="GHEA Grapalat" w:cs="GHEA Grapalat"/>
          <w:color w:val="000000"/>
          <w:sz w:val="20"/>
          <w:szCs w:val="20"/>
          <w:lang w:val="pt-BR"/>
        </w:rPr>
        <w:t>տուժանքի համաձայնագ</w:t>
      </w:r>
      <w:r w:rsidR="00631658" w:rsidRPr="00F566BF">
        <w:rPr>
          <w:rFonts w:ascii="GHEA Grapalat" w:hAnsi="GHEA Grapalat" w:cs="GHEA Grapalat"/>
          <w:color w:val="000000"/>
          <w:sz w:val="20"/>
          <w:szCs w:val="20"/>
          <w:lang w:val="hy-AM"/>
        </w:rPr>
        <w:t>ր</w:t>
      </w:r>
      <w:r w:rsidR="00631658" w:rsidRPr="00F566BF">
        <w:rPr>
          <w:rFonts w:ascii="GHEA Grapalat" w:hAnsi="GHEA Grapalat" w:cs="GHEA Grapalat"/>
          <w:color w:val="000000"/>
          <w:sz w:val="20"/>
          <w:szCs w:val="20"/>
          <w:lang w:val="pt-BR"/>
        </w:rPr>
        <w:t>ի</w:t>
      </w:r>
      <w:r w:rsidR="00631658" w:rsidRPr="00F566BF">
        <w:rPr>
          <w:rFonts w:ascii="GHEA Grapalat" w:hAnsi="GHEA Grapalat" w:cs="GHEA Grapalat"/>
          <w:color w:val="000000"/>
          <w:sz w:val="20"/>
          <w:szCs w:val="20"/>
          <w:lang w:val="hy-AM"/>
        </w:rPr>
        <w:t xml:space="preserve">ն կից ներկայացվող վճարման պահանջագրի </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այսուհետ` Պահանջագիր</w:t>
      </w:r>
      <w:r w:rsidRPr="002D4DC4">
        <w:rPr>
          <w:rFonts w:ascii="GHEA Grapalat" w:hAnsi="GHEA Grapalat" w:cs="GHEA Grapalat"/>
          <w:color w:val="000000"/>
          <w:sz w:val="20"/>
          <w:szCs w:val="20"/>
          <w:lang w:val="hy-AM"/>
        </w:rPr>
        <w:t>)</w:t>
      </w:r>
      <w:r w:rsidR="00631658" w:rsidRPr="00F566BF">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F566BF">
        <w:rPr>
          <w:rFonts w:ascii="GHEA Grapalat" w:hAnsi="GHEA Grapalat" w:cs="GHEA Grapalat"/>
          <w:color w:val="000000"/>
          <w:sz w:val="20"/>
          <w:szCs w:val="20"/>
          <w:lang w:val="pt-BR"/>
        </w:rPr>
        <w:t>Ընկերության</w:t>
      </w:r>
      <w:r w:rsidRPr="00F566BF">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F566BF" w:rsidRDefault="00631658" w:rsidP="00631658">
      <w:pPr>
        <w:ind w:firstLine="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գ)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F566BF" w:rsidRDefault="00631658" w:rsidP="00631658">
      <w:pPr>
        <w:ind w:left="426"/>
        <w:jc w:val="both"/>
        <w:rPr>
          <w:rFonts w:ascii="GHEA Grapalat" w:hAnsi="GHEA Grapalat" w:cs="GHEA Grapalat"/>
          <w:color w:val="000000"/>
          <w:sz w:val="20"/>
          <w:szCs w:val="20"/>
          <w:lang w:val="hy-AM"/>
        </w:rPr>
      </w:pPr>
      <w:r w:rsidRPr="00F566BF">
        <w:rPr>
          <w:rFonts w:ascii="GHEA Grapalat" w:hAnsi="GHEA Grapalat" w:cs="GHEA Grapalat"/>
          <w:color w:val="000000"/>
          <w:sz w:val="20"/>
          <w:szCs w:val="20"/>
          <w:lang w:val="hy-AM"/>
        </w:rPr>
        <w:t xml:space="preserve">դ) </w:t>
      </w:r>
      <w:r w:rsidRPr="00F566BF">
        <w:rPr>
          <w:rFonts w:ascii="GHEA Grapalat" w:hAnsi="GHEA Grapalat" w:cs="GHEA Grapalat"/>
          <w:color w:val="000000"/>
          <w:sz w:val="20"/>
          <w:szCs w:val="20"/>
          <w:lang w:val="pt-BR"/>
        </w:rPr>
        <w:t>Ընկերությունը</w:t>
      </w:r>
      <w:r w:rsidRPr="00F566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F566BF" w:rsidRDefault="00631658" w:rsidP="00631658">
      <w:pPr>
        <w:ind w:firstLine="426"/>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F566BF" w:rsidRDefault="002F4517" w:rsidP="00F71502">
      <w:pPr>
        <w:ind w:firstLine="567"/>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F566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F566BF">
        <w:rPr>
          <w:rFonts w:ascii="GHEA Grapalat" w:hAnsi="GHEA Grapalat" w:cs="GHEA Grapalat"/>
          <w:sz w:val="20"/>
          <w:szCs w:val="20"/>
          <w:lang w:val="hy-AM"/>
        </w:rPr>
        <w:t xml:space="preserve">Պահանջագիրը բնօրինակներով </w:t>
      </w:r>
      <w:r w:rsidR="00631658" w:rsidRPr="00F566BF">
        <w:rPr>
          <w:rFonts w:ascii="GHEA Grapalat" w:hAnsi="GHEA Grapalat" w:cs="GHEA Grapalat"/>
          <w:sz w:val="20"/>
          <w:szCs w:val="20"/>
          <w:lang w:val="pt-BR"/>
        </w:rPr>
        <w:t xml:space="preserve">ներկայացնում է </w:t>
      </w:r>
      <w:r w:rsidR="00631658" w:rsidRPr="00F566BF">
        <w:rPr>
          <w:rFonts w:ascii="GHEA Grapalat" w:hAnsi="GHEA Grapalat" w:cs="GHEA Grapalat"/>
          <w:sz w:val="20"/>
          <w:szCs w:val="20"/>
          <w:lang w:val="hy-AM"/>
        </w:rPr>
        <w:t>Վճարող Բանկին</w:t>
      </w:r>
      <w:r w:rsidR="00631658" w:rsidRPr="00F566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F566BF">
        <w:rPr>
          <w:rFonts w:ascii="GHEA Grapalat" w:hAnsi="GHEA Grapalat" w:cs="GHEA Grapalat"/>
          <w:sz w:val="20"/>
          <w:szCs w:val="20"/>
          <w:lang w:val="hy-AM"/>
        </w:rPr>
        <w:t>Պահանջագիրը</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թվային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ստորագրությամբ</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հաստատված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լինելու</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դեպքում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դրանք</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Վճարող</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Բանկին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են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ներկայացվում</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էլեկտրոնային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կրիչներով</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ինչպես</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նաև</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դրանցից</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արտատպված</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թղթային</w:t>
      </w:r>
      <w:r w:rsidR="00631658" w:rsidRPr="00F566BF">
        <w:rPr>
          <w:rFonts w:ascii="GHEA Grapalat" w:hAnsi="GHEA Grapalat" w:cs="GHEA Grapalat"/>
          <w:sz w:val="20"/>
          <w:szCs w:val="20"/>
          <w:lang w:val="pt-BR"/>
        </w:rPr>
        <w:t xml:space="preserve"> </w:t>
      </w:r>
      <w:r w:rsidR="00631658" w:rsidRPr="00F71502">
        <w:rPr>
          <w:rFonts w:ascii="GHEA Grapalat" w:hAnsi="GHEA Grapalat" w:cs="GHEA Grapalat"/>
          <w:sz w:val="20"/>
          <w:szCs w:val="20"/>
          <w:lang w:val="hy-AM"/>
        </w:rPr>
        <w:t>տարբերակներով</w:t>
      </w:r>
      <w:r w:rsidR="00631658" w:rsidRPr="00F566BF">
        <w:rPr>
          <w:rFonts w:ascii="GHEA Grapalat" w:hAnsi="GHEA Grapalat" w:cs="GHEA Grapalat"/>
          <w:sz w:val="20"/>
          <w:szCs w:val="20"/>
          <w:lang w:val="pt-BR"/>
        </w:rPr>
        <w:t>:</w:t>
      </w:r>
    </w:p>
    <w:p w14:paraId="68289FE9" w14:textId="00865D51" w:rsidR="00631658" w:rsidRPr="00F566BF" w:rsidRDefault="002F4517" w:rsidP="00F71502">
      <w:pPr>
        <w:ind w:left="710" w:hanging="143"/>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F566BF">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F566BF" w:rsidRDefault="00631658" w:rsidP="00F71502">
      <w:pPr>
        <w:numPr>
          <w:ilvl w:val="1"/>
          <w:numId w:val="25"/>
        </w:numPr>
        <w:ind w:left="142"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Վճարող Բանկի կողմից Պ</w:t>
      </w:r>
      <w:r w:rsidRPr="00F566BF">
        <w:rPr>
          <w:rFonts w:ascii="GHEA Grapalat" w:hAnsi="GHEA Grapalat" w:cs="GHEA Grapalat"/>
          <w:sz w:val="20"/>
          <w:szCs w:val="20"/>
          <w:lang w:val="pt-BR"/>
        </w:rPr>
        <w:t xml:space="preserve">ահանջագրում նշված գումարի վճարման հետևանքով </w:t>
      </w:r>
      <w:r w:rsidRPr="00F566BF">
        <w:rPr>
          <w:rFonts w:ascii="GHEA Grapalat" w:hAnsi="GHEA Grapalat" w:cs="GHEA Grapalat"/>
          <w:sz w:val="20"/>
          <w:szCs w:val="20"/>
          <w:lang w:val="hy-AM"/>
        </w:rPr>
        <w:t xml:space="preserve">Ընկերության </w:t>
      </w:r>
      <w:r w:rsidRPr="00F566BF">
        <w:rPr>
          <w:rFonts w:ascii="GHEA Grapalat" w:hAnsi="GHEA Grapalat" w:cs="GHEA Grapalat"/>
          <w:sz w:val="20"/>
          <w:szCs w:val="20"/>
          <w:lang w:val="pt-BR"/>
        </w:rPr>
        <w:t xml:space="preserve">առաջացած ռիսկերի (Ընկերության կրած վնասների) </w:t>
      </w:r>
      <w:r w:rsidRPr="00F566BF">
        <w:rPr>
          <w:rFonts w:ascii="GHEA Grapalat" w:hAnsi="GHEA Grapalat" w:cs="GHEA Grapalat"/>
          <w:sz w:val="20"/>
          <w:szCs w:val="20"/>
          <w:lang w:val="hy-AM"/>
        </w:rPr>
        <w:t xml:space="preserve">և բացասական հետևանքների </w:t>
      </w:r>
      <w:r w:rsidRPr="00F566BF">
        <w:rPr>
          <w:rFonts w:ascii="GHEA Grapalat" w:hAnsi="GHEA Grapalat" w:cs="GHEA Grapalat"/>
          <w:sz w:val="20"/>
          <w:szCs w:val="20"/>
          <w:lang w:val="pt-BR"/>
        </w:rPr>
        <w:t>համար Բանկը</w:t>
      </w:r>
      <w:r w:rsidRPr="00F566BF">
        <w:rPr>
          <w:rFonts w:ascii="GHEA Grapalat" w:hAnsi="GHEA Grapalat" w:cs="GHEA Grapalat"/>
          <w:sz w:val="20"/>
          <w:szCs w:val="20"/>
          <w:lang w:val="hy-AM"/>
        </w:rPr>
        <w:t xml:space="preserve"> որևէ</w:t>
      </w:r>
      <w:r w:rsidRPr="00F566BF">
        <w:rPr>
          <w:rFonts w:ascii="GHEA Grapalat" w:hAnsi="GHEA Grapalat" w:cs="GHEA Grapalat"/>
          <w:sz w:val="20"/>
          <w:szCs w:val="20"/>
          <w:lang w:val="pt-BR"/>
        </w:rPr>
        <w:t xml:space="preserve"> պատասխանատվություն չի կրում</w:t>
      </w:r>
      <w:r w:rsidRPr="00F566BF">
        <w:rPr>
          <w:rFonts w:ascii="GHEA Grapalat" w:hAnsi="GHEA Grapalat" w:cs="GHEA Grapalat"/>
          <w:sz w:val="20"/>
          <w:szCs w:val="20"/>
          <w:lang w:val="hy-AM"/>
        </w:rPr>
        <w:t>:</w:t>
      </w:r>
      <w:r w:rsidRPr="00F566BF">
        <w:rPr>
          <w:rFonts w:ascii="GHEA Grapalat" w:hAnsi="GHEA Grapalat" w:cs="GHEA Grapalat"/>
          <w:sz w:val="20"/>
          <w:szCs w:val="20"/>
          <w:lang w:val="pt-BR"/>
        </w:rPr>
        <w:t xml:space="preserve"> </w:t>
      </w:r>
      <w:r w:rsidRPr="00F566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hy-AM"/>
        </w:rPr>
        <w:t>Այն դեպքում</w:t>
      </w:r>
      <w:r w:rsidRPr="00F566BF">
        <w:rPr>
          <w:rFonts w:ascii="GHEA Grapalat" w:hAnsi="GHEA Grapalat" w:cs="GHEA Grapalat"/>
          <w:sz w:val="20"/>
          <w:szCs w:val="20"/>
          <w:lang w:val="pt-BR"/>
        </w:rPr>
        <w:t>,</w:t>
      </w:r>
      <w:r w:rsidRPr="00F566BF">
        <w:rPr>
          <w:rFonts w:ascii="GHEA Grapalat" w:hAnsi="GHEA Grapalat" w:cs="GHEA Grapalat"/>
          <w:sz w:val="20"/>
          <w:szCs w:val="20"/>
          <w:lang w:val="hy-AM"/>
        </w:rPr>
        <w:t xml:space="preserve"> երբ Ընկերության հաշվի միջոցները չեն բավարարում</w:t>
      </w:r>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Վճարող</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բանկը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վճարման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պահանջագիրը</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ստանալուց</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հետո</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2 (</w:t>
      </w:r>
      <w:proofErr w:type="spellStart"/>
      <w:r w:rsidRPr="00F566BF">
        <w:rPr>
          <w:rFonts w:ascii="GHEA Grapalat" w:hAnsi="GHEA Grapalat" w:cs="GHEA Grapalat"/>
          <w:sz w:val="20"/>
          <w:szCs w:val="20"/>
        </w:rPr>
        <w:t>երկու</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աշխատանքային</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օրվա</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ընթացքում</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պետք</w:t>
      </w:r>
      <w:proofErr w:type="spellEnd"/>
      <w:r w:rsidRPr="00F566BF">
        <w:rPr>
          <w:rFonts w:ascii="GHEA Grapalat" w:hAnsi="GHEA Grapalat" w:cs="GHEA Grapalat"/>
          <w:sz w:val="20"/>
          <w:szCs w:val="20"/>
          <w:lang w:val="pt-BR"/>
        </w:rPr>
        <w:t xml:space="preserve"> </w:t>
      </w:r>
      <w:r w:rsidRPr="00F566BF">
        <w:rPr>
          <w:rFonts w:ascii="GHEA Grapalat" w:hAnsi="GHEA Grapalat" w:cs="GHEA Grapalat"/>
          <w:sz w:val="20"/>
          <w:szCs w:val="20"/>
        </w:rPr>
        <w:t>է</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տեղեկացնի</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Պատվիրատուին</w:t>
      </w:r>
      <w:proofErr w:type="spellEnd"/>
      <w:r w:rsidRPr="00F566BF">
        <w:rPr>
          <w:rFonts w:ascii="GHEA Grapalat" w:hAnsi="GHEA Grapalat" w:cs="GHEA Grapalat"/>
          <w:sz w:val="20"/>
          <w:szCs w:val="20"/>
        </w:rPr>
        <w:t>՝</w:t>
      </w:r>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գրավոր</w:t>
      </w:r>
      <w:proofErr w:type="spellEnd"/>
      <w:r w:rsidRPr="00F566BF">
        <w:rPr>
          <w:rFonts w:ascii="GHEA Grapalat" w:hAnsi="GHEA Grapalat" w:cs="GHEA Grapalat"/>
          <w:sz w:val="20"/>
          <w:szCs w:val="20"/>
          <w:lang w:val="pt-BR"/>
        </w:rPr>
        <w:t xml:space="preserve"> </w:t>
      </w:r>
      <w:proofErr w:type="spellStart"/>
      <w:r w:rsidRPr="00F566BF">
        <w:rPr>
          <w:rFonts w:ascii="GHEA Grapalat" w:hAnsi="GHEA Grapalat" w:cs="GHEA Grapalat"/>
          <w:sz w:val="20"/>
          <w:szCs w:val="20"/>
        </w:rPr>
        <w:t>ձևով</w:t>
      </w:r>
      <w:proofErr w:type="spellEnd"/>
      <w:r w:rsidRPr="00F566BF">
        <w:rPr>
          <w:rFonts w:ascii="GHEA Grapalat" w:hAnsi="GHEA Grapalat" w:cs="GHEA Grapalat"/>
          <w:sz w:val="20"/>
          <w:szCs w:val="20"/>
          <w:lang w:val="pt-BR"/>
        </w:rPr>
        <w:t>:</w:t>
      </w:r>
    </w:p>
    <w:p w14:paraId="36591787" w14:textId="77777777" w:rsidR="00631658" w:rsidRPr="00F566BF" w:rsidRDefault="00631658" w:rsidP="00631658">
      <w:pPr>
        <w:numPr>
          <w:ilvl w:val="1"/>
          <w:numId w:val="25"/>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 Սույն համաձայնագիրը և կից </w:t>
      </w:r>
      <w:r w:rsidRPr="00F566BF">
        <w:rPr>
          <w:rFonts w:ascii="GHEA Grapalat" w:hAnsi="GHEA Grapalat" w:cs="GHEA Grapalat"/>
          <w:sz w:val="20"/>
          <w:szCs w:val="20"/>
          <w:lang w:val="hy-AM"/>
        </w:rPr>
        <w:t>Պ</w:t>
      </w:r>
      <w:r w:rsidRPr="00F566BF">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F566BF">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F566BF" w:rsidRDefault="00631658" w:rsidP="00631658">
      <w:pPr>
        <w:jc w:val="both"/>
        <w:rPr>
          <w:rFonts w:ascii="GHEA Grapalat" w:hAnsi="GHEA Grapalat" w:cs="GHEA Grapalat"/>
          <w:sz w:val="20"/>
          <w:szCs w:val="20"/>
          <w:lang w:val="hy-AM"/>
        </w:rPr>
      </w:pPr>
    </w:p>
    <w:p w14:paraId="775022D8" w14:textId="77777777" w:rsidR="00631658" w:rsidRPr="00CE432D" w:rsidRDefault="007317F3" w:rsidP="00915006">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 xml:space="preserve">2․ </w:t>
      </w:r>
      <w:r w:rsidR="00631658" w:rsidRPr="00CE432D">
        <w:rPr>
          <w:rFonts w:ascii="GHEA Grapalat" w:hAnsi="GHEA Grapalat" w:cs="GHEA Grapalat"/>
          <w:b/>
          <w:bCs/>
          <w:sz w:val="20"/>
          <w:szCs w:val="20"/>
          <w:lang w:val="hy-AM"/>
        </w:rPr>
        <w:t>Այլ պայմաններ</w:t>
      </w:r>
    </w:p>
    <w:p w14:paraId="5855AA6F" w14:textId="77777777" w:rsidR="00334B2F" w:rsidRPr="00CE432D" w:rsidRDefault="007A5E2D" w:rsidP="007A5E2D">
      <w:pPr>
        <w:ind w:firstLine="567"/>
        <w:jc w:val="both"/>
        <w:rPr>
          <w:rFonts w:ascii="GHEA Grapalat" w:hAnsi="GHEA Grapalat" w:cs="GHEA Grapalat"/>
          <w:sz w:val="20"/>
          <w:szCs w:val="20"/>
          <w:lang w:val="hy-AM"/>
        </w:rPr>
      </w:pPr>
      <w:r w:rsidRPr="00CE432D">
        <w:rPr>
          <w:rFonts w:ascii="GHEA Grapalat" w:hAnsi="GHEA Grapalat" w:cs="GHEA Grapalat"/>
          <w:sz w:val="20"/>
          <w:szCs w:val="20"/>
          <w:lang w:val="hy-AM"/>
        </w:rPr>
        <w:t>2.1 Սույն համաձայնագիրը</w:t>
      </w:r>
      <w:r w:rsidRPr="00F566BF">
        <w:rPr>
          <w:rFonts w:ascii="GHEA Grapalat" w:hAnsi="GHEA Grapalat" w:cs="GHEA Grapalat"/>
          <w:sz w:val="20"/>
          <w:szCs w:val="20"/>
          <w:lang w:val="hy-AM"/>
        </w:rPr>
        <w:t xml:space="preserve"> և Պահանջագիրը անհետկանչելի են,</w:t>
      </w:r>
      <w:r w:rsidRPr="00CE432D">
        <w:rPr>
          <w:rFonts w:ascii="GHEA Grapalat" w:hAnsi="GHEA Grapalat" w:cs="GHEA Grapalat"/>
          <w:sz w:val="20"/>
          <w:szCs w:val="20"/>
          <w:lang w:val="hy-AM"/>
        </w:rPr>
        <w:t xml:space="preserve"> ուժի մեջ </w:t>
      </w:r>
      <w:r w:rsidRPr="00F566BF">
        <w:rPr>
          <w:rFonts w:ascii="GHEA Grapalat" w:hAnsi="GHEA Grapalat" w:cs="GHEA Grapalat"/>
          <w:sz w:val="20"/>
          <w:szCs w:val="20"/>
          <w:lang w:val="hy-AM"/>
        </w:rPr>
        <w:t>են</w:t>
      </w:r>
      <w:r w:rsidRPr="00CE432D">
        <w:rPr>
          <w:rFonts w:ascii="GHEA Grapalat" w:hAnsi="GHEA Grapalat" w:cs="GHEA Grapalat"/>
          <w:sz w:val="20"/>
          <w:szCs w:val="20"/>
          <w:lang w:val="hy-AM"/>
        </w:rPr>
        <w:t xml:space="preserve"> մտնում Ընկերության կողմից վավերացման պահից և ուժի մեջ</w:t>
      </w:r>
      <w:r w:rsidRPr="00F566BF">
        <w:rPr>
          <w:rFonts w:ascii="GHEA Grapalat" w:hAnsi="GHEA Grapalat" w:cs="GHEA Grapalat"/>
          <w:sz w:val="20"/>
          <w:szCs w:val="20"/>
          <w:lang w:val="hy-AM"/>
        </w:rPr>
        <w:t xml:space="preserve"> են մինչև </w:t>
      </w:r>
      <w:r w:rsidRPr="00CE432D">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CE432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F566BF" w:rsidDel="00A13215"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F566BF" w:rsidRDefault="00631658" w:rsidP="00631658">
      <w:pPr>
        <w:ind w:firstLine="567"/>
        <w:jc w:val="both"/>
        <w:rPr>
          <w:rFonts w:ascii="GHEA Grapalat" w:hAnsi="GHEA Grapalat" w:cs="GHEA Grapalat"/>
          <w:sz w:val="20"/>
          <w:szCs w:val="20"/>
          <w:lang w:val="hy-AM"/>
        </w:rPr>
      </w:pPr>
      <w:r w:rsidRPr="00F566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F566BF" w:rsidRDefault="00631658" w:rsidP="00631658">
      <w:pPr>
        <w:ind w:firstLine="567"/>
        <w:jc w:val="both"/>
        <w:rPr>
          <w:rFonts w:ascii="GHEA Grapalat" w:hAnsi="GHEA Grapalat" w:cs="GHEA Grapalat"/>
          <w:sz w:val="20"/>
          <w:szCs w:val="20"/>
          <w:lang w:val="hy-AM"/>
        </w:rPr>
      </w:pPr>
    </w:p>
    <w:p w14:paraId="6299769A" w14:textId="77777777" w:rsidR="00631658" w:rsidRPr="00F566BF" w:rsidRDefault="00631658" w:rsidP="00631658">
      <w:pPr>
        <w:ind w:firstLine="567"/>
        <w:jc w:val="center"/>
        <w:rPr>
          <w:rFonts w:ascii="GHEA Grapalat" w:hAnsi="GHEA Grapalat" w:cs="GHEA Grapalat"/>
          <w:sz w:val="20"/>
          <w:szCs w:val="20"/>
          <w:lang w:val="hy-AM"/>
        </w:rPr>
      </w:pPr>
      <w:r w:rsidRPr="00F566BF">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F566BF" w:rsidRDefault="00631658" w:rsidP="00631658">
      <w:pPr>
        <w:jc w:val="both"/>
        <w:rPr>
          <w:rFonts w:ascii="GHEA Grapalat" w:hAnsi="GHEA Grapalat" w:cs="GHEA Grapalat"/>
          <w:sz w:val="20"/>
          <w:szCs w:val="20"/>
          <w:u w:val="single"/>
          <w:lang w:val="hy-AM"/>
        </w:rPr>
      </w:pP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r w:rsidRPr="00F566BF">
        <w:rPr>
          <w:rFonts w:ascii="GHEA Grapalat" w:hAnsi="GHEA Grapalat" w:cs="GHEA Grapalat"/>
          <w:sz w:val="20"/>
          <w:szCs w:val="20"/>
          <w:u w:val="single"/>
          <w:lang w:val="hy-AM"/>
        </w:rPr>
        <w:tab/>
      </w:r>
    </w:p>
    <w:p w14:paraId="0DAE27EF"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անվանումը</w:t>
      </w:r>
    </w:p>
    <w:p w14:paraId="6D3EC421"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vertAlign w:val="superscript"/>
          <w:lang w:val="hy-AM"/>
        </w:rPr>
        <w:t xml:space="preserve"> </w:t>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BF70AB2"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հասցեն</w:t>
      </w:r>
    </w:p>
    <w:p w14:paraId="6F6206EF"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1EB0E87A"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5B893305"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2D4BBAC1"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F566BF" w:rsidRDefault="00631658" w:rsidP="00631658">
      <w:pPr>
        <w:jc w:val="both"/>
        <w:rPr>
          <w:rFonts w:ascii="GHEA Grapalat" w:hAnsi="GHEA Grapalat"/>
          <w:sz w:val="20"/>
          <w:szCs w:val="20"/>
          <w:u w:val="single"/>
          <w:vertAlign w:val="superscript"/>
          <w:lang w:val="hy-AM"/>
        </w:rPr>
      </w:pP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r w:rsidRPr="00F566BF">
        <w:rPr>
          <w:rFonts w:ascii="GHEA Grapalat" w:hAnsi="GHEA Grapalat"/>
          <w:sz w:val="20"/>
          <w:szCs w:val="20"/>
          <w:u w:val="single"/>
          <w:vertAlign w:val="superscript"/>
          <w:lang w:val="hy-AM"/>
        </w:rPr>
        <w:tab/>
      </w:r>
    </w:p>
    <w:p w14:paraId="665B3740" w14:textId="77777777" w:rsidR="00631658" w:rsidRPr="00F566BF" w:rsidRDefault="00631658" w:rsidP="00631658">
      <w:pPr>
        <w:jc w:val="both"/>
        <w:rPr>
          <w:rFonts w:ascii="GHEA Grapalat" w:hAnsi="GHEA Grapalat"/>
          <w:sz w:val="20"/>
          <w:szCs w:val="20"/>
          <w:vertAlign w:val="superscript"/>
          <w:lang w:val="hy-AM"/>
        </w:rPr>
      </w:pPr>
      <w:r w:rsidRPr="00F566BF">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Կ.Տ</w:t>
      </w:r>
    </w:p>
    <w:p w14:paraId="05DD3888" w14:textId="77777777" w:rsidR="00631658" w:rsidRPr="00F566BF" w:rsidRDefault="00631658" w:rsidP="00631658">
      <w:pPr>
        <w:jc w:val="both"/>
        <w:rPr>
          <w:rFonts w:ascii="GHEA Grapalat" w:hAnsi="GHEA Grapalat"/>
          <w:sz w:val="20"/>
          <w:szCs w:val="20"/>
          <w:lang w:val="hy-AM"/>
        </w:rPr>
      </w:pPr>
    </w:p>
    <w:p w14:paraId="12CE6398" w14:textId="77777777" w:rsidR="00631658" w:rsidRPr="00F566BF" w:rsidRDefault="00631658" w:rsidP="00631658">
      <w:pPr>
        <w:jc w:val="both"/>
        <w:rPr>
          <w:rFonts w:ascii="GHEA Grapalat" w:hAnsi="GHEA Grapalat"/>
          <w:sz w:val="20"/>
          <w:szCs w:val="20"/>
          <w:lang w:val="hy-AM"/>
        </w:rPr>
      </w:pPr>
      <w:r w:rsidRPr="00F566BF">
        <w:rPr>
          <w:rFonts w:ascii="GHEA Grapalat" w:hAnsi="GHEA Grapalat"/>
          <w:sz w:val="20"/>
          <w:szCs w:val="20"/>
          <w:lang w:val="hy-AM"/>
        </w:rPr>
        <w:t>Օր/ամիս/տարի</w:t>
      </w:r>
    </w:p>
    <w:p w14:paraId="12CF7BD0" w14:textId="77777777" w:rsidR="00631658" w:rsidRPr="00F566BF" w:rsidRDefault="00631658" w:rsidP="00631658">
      <w:pPr>
        <w:jc w:val="center"/>
        <w:rPr>
          <w:rFonts w:ascii="GHEA Grapalat" w:hAnsi="GHEA Grapalat" w:cs="GHEA Grapalat"/>
          <w:sz w:val="20"/>
          <w:szCs w:val="20"/>
          <w:lang w:val="hy-AM"/>
        </w:rPr>
      </w:pPr>
    </w:p>
    <w:p w14:paraId="3CCD99E1"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F566BF">
        <w:rPr>
          <w:rFonts w:ascii="GHEA Grapalat" w:hAnsi="GHEA Grapalat" w:cs="Sylfaen"/>
          <w:i/>
          <w:sz w:val="20"/>
          <w:szCs w:val="20"/>
          <w:lang w:val="hy-AM"/>
        </w:rPr>
        <w:t xml:space="preserve">* </w:t>
      </w:r>
      <w:r w:rsidRPr="00F566BF">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F566BF"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F566BF" w:rsidRDefault="00631658" w:rsidP="00334B2F">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F566BF"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F566BF" w:rsidRDefault="00334B2F" w:rsidP="00CB0ADE">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5FE1177A" w14:textId="77777777" w:rsidR="00334B2F" w:rsidRPr="00F566BF" w:rsidRDefault="00334B2F" w:rsidP="00CB0ADE">
            <w:pPr>
              <w:jc w:val="center"/>
              <w:rPr>
                <w:rFonts w:ascii="GHEA Grapalat" w:hAnsi="GHEA Grapalat" w:cs="Arial"/>
                <w:bCs/>
                <w:i/>
                <w:sz w:val="20"/>
                <w:szCs w:val="20"/>
              </w:rPr>
            </w:pPr>
          </w:p>
        </w:tc>
      </w:tr>
      <w:tr w:rsidR="00334B2F" w:rsidRPr="00F566BF"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334B2F" w:rsidRPr="00F566BF"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334B2F" w:rsidRPr="00F566BF"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334B2F" w:rsidRPr="00F566BF"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p>
        </w:tc>
      </w:tr>
      <w:tr w:rsidR="00334B2F" w:rsidRPr="00F566BF"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334B2F" w:rsidRPr="00F566BF"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334B2F" w:rsidRPr="00F566BF"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881DB4" w:rsidRPr="00F566BF"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571284E0"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881DB4" w:rsidRPr="00F566BF"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64B7884E" w:rsidR="00881DB4" w:rsidRPr="00F566BF" w:rsidRDefault="00881DB4" w:rsidP="00881DB4">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81DB4" w:rsidRPr="00F566BF"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2545DFA4"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81DB4" w:rsidRPr="00F566BF"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3B15C796"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A70131">
              <w:rPr>
                <w:rFonts w:ascii="GHEA Grapalat" w:hAnsi="GHEA Grapalat" w:cs="Arial"/>
                <w:b/>
                <w:sz w:val="20"/>
                <w:szCs w:val="20"/>
                <w:lang w:val="hy-AM"/>
              </w:rPr>
              <w:t xml:space="preserve"> ՀՀ ֆինանսների նախարարության գործառնական վարչություն</w:t>
            </w:r>
          </w:p>
        </w:tc>
      </w:tr>
      <w:tr w:rsidR="00881DB4" w:rsidRPr="00F566BF" w14:paraId="7080DE86" w14:textId="77777777" w:rsidTr="005B7AED">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24A525FC"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900015211429</w:t>
            </w:r>
          </w:p>
        </w:tc>
      </w:tr>
      <w:tr w:rsidR="00881DB4" w:rsidRPr="00F566BF" w14:paraId="786D96CC" w14:textId="77777777" w:rsidTr="005B7AED">
        <w:trPr>
          <w:trHeight w:val="1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4C8E4039"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
        </w:tc>
      </w:tr>
      <w:tr w:rsidR="00881DB4" w:rsidRPr="00F566BF"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007E5739" w:rsidR="00881DB4" w:rsidRPr="00F566BF" w:rsidRDefault="00881DB4" w:rsidP="00881DB4">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 xml:space="preserve">Ակցեպտավորված գումարը՝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881DB4" w:rsidRPr="00F566BF"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2CE260F0" w:rsidR="00881DB4" w:rsidRPr="00F566BF" w:rsidRDefault="00881DB4" w:rsidP="00881DB4">
            <w:pPr>
              <w:rPr>
                <w:rFonts w:ascii="GHEA Grapalat" w:hAnsi="GHEA Grapalat" w:cs="Arial"/>
                <w:sz w:val="20"/>
                <w:szCs w:val="20"/>
              </w:rPr>
            </w:pPr>
            <w:r w:rsidRPr="00F566BF">
              <w:rPr>
                <w:rFonts w:ascii="GHEA Grapalat" w:hAnsi="GHEA Grapalat" w:cs="Sylfaen"/>
                <w:sz w:val="20"/>
                <w:szCs w:val="20"/>
              </w:rPr>
              <w:t>1</w:t>
            </w:r>
            <w:r w:rsidRPr="00520884">
              <w:rPr>
                <w:rFonts w:ascii="GHEA Grapalat" w:hAnsi="GHEA Grapalat" w:cs="Sylfaen"/>
                <w:sz w:val="20"/>
                <w:szCs w:val="20"/>
              </w:rPr>
              <w:t>6</w:t>
            </w:r>
            <w:r w:rsidRPr="00F566BF">
              <w:rPr>
                <w:rFonts w:ascii="GHEA Grapalat" w:hAnsi="GHEA Grapalat" w:cs="Sylfaen"/>
                <w:sz w:val="20"/>
                <w:szCs w:val="20"/>
              </w:rPr>
              <w:t>.Արժույթը</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r>
              <w:rPr>
                <w:rFonts w:ascii="GHEA Grapalat" w:hAnsi="GHEA Grapalat" w:cs="Arial"/>
                <w:sz w:val="20"/>
                <w:szCs w:val="20"/>
                <w:lang w:val="hy-AM"/>
              </w:rPr>
              <w:t xml:space="preserve"> ՀՀ դրամ, </w:t>
            </w:r>
            <w:r>
              <w:rPr>
                <w:rFonts w:ascii="GHEA Grapalat" w:hAnsi="GHEA Grapalat" w:cs="Arial"/>
                <w:sz w:val="20"/>
                <w:szCs w:val="20"/>
              </w:rPr>
              <w:t>AMD</w:t>
            </w:r>
          </w:p>
        </w:tc>
      </w:tr>
      <w:tr w:rsidR="00334B2F" w:rsidRPr="00F566BF"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77777777" w:rsidR="00334B2F" w:rsidRPr="00F566BF" w:rsidRDefault="00334B2F" w:rsidP="00CB0ADE">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00532A65">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334B2F" w:rsidRPr="00F566BF"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F566BF" w:rsidRDefault="00334B2F" w:rsidP="00CB0ADE">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r w:rsidRPr="00F566BF">
              <w:rPr>
                <w:rFonts w:ascii="GHEA Grapalat" w:hAnsi="GHEA Grapalat" w:cs="Arial"/>
                <w:sz w:val="20"/>
                <w:szCs w:val="20"/>
                <w:lang w:val="hy-AM"/>
              </w:rPr>
              <w:t xml:space="preserve"> որի հիման վրա կատարվում է  գանձումը</w:t>
            </w:r>
            <w:r w:rsidRPr="00F566BF">
              <w:rPr>
                <w:rFonts w:ascii="GHEA Grapalat" w:hAnsi="GHEA Grapalat" w:cs="Arial"/>
                <w:sz w:val="20"/>
                <w:szCs w:val="20"/>
              </w:rPr>
              <w:t>)</w:t>
            </w:r>
            <w:r w:rsidRPr="00F566BF">
              <w:rPr>
                <w:rFonts w:ascii="GHEA Grapalat" w:hAnsi="GHEA Grapalat" w:cs="Sylfaen"/>
                <w:sz w:val="20"/>
                <w:szCs w:val="20"/>
              </w:rPr>
              <w:t>`</w:t>
            </w:r>
          </w:p>
          <w:p w14:paraId="21BC45D0" w14:textId="77777777" w:rsidR="00334B2F" w:rsidRPr="00F566BF" w:rsidRDefault="00334B2F" w:rsidP="00CB0ADE">
            <w:pPr>
              <w:rPr>
                <w:rFonts w:ascii="GHEA Grapalat" w:hAnsi="GHEA Grapalat" w:cs="Arial"/>
                <w:sz w:val="20"/>
                <w:szCs w:val="20"/>
              </w:rPr>
            </w:pPr>
          </w:p>
        </w:tc>
      </w:tr>
      <w:tr w:rsidR="00334B2F" w:rsidRPr="00F566BF" w14:paraId="608FC74D" w14:textId="77777777" w:rsidTr="005B7AED">
        <w:trPr>
          <w:trHeight w:val="7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F566BF" w:rsidRDefault="00334B2F" w:rsidP="00CB0ADE">
            <w:pPr>
              <w:rPr>
                <w:rFonts w:ascii="GHEA Grapalat" w:hAnsi="GHEA Grapalat" w:cs="Arial"/>
                <w:sz w:val="20"/>
                <w:szCs w:val="20"/>
                <w:lang w:val="hy-AM"/>
              </w:rPr>
            </w:pPr>
          </w:p>
        </w:tc>
      </w:tr>
      <w:tr w:rsidR="00334B2F" w:rsidRPr="00F566BF"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F566BF" w:rsidRDefault="00334B2F" w:rsidP="00CB0ADE">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064AFC67" w14:textId="77777777" w:rsidR="00334B2F" w:rsidRPr="00F566BF" w:rsidRDefault="00334B2F" w:rsidP="00CB0ADE">
            <w:pPr>
              <w:rPr>
                <w:rFonts w:ascii="GHEA Grapalat" w:hAnsi="GHEA Grapalat" w:cs="Sylfaen"/>
                <w:sz w:val="20"/>
                <w:szCs w:val="20"/>
                <w:lang w:val="ru-RU"/>
              </w:rPr>
            </w:pPr>
          </w:p>
        </w:tc>
      </w:tr>
      <w:tr w:rsidR="00334B2F" w:rsidRPr="00F566BF"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290A6AF7" w14:textId="77777777" w:rsidR="00334B2F" w:rsidRPr="00F566BF" w:rsidRDefault="00334B2F" w:rsidP="00CB0ADE">
            <w:pPr>
              <w:rPr>
                <w:rFonts w:ascii="GHEA Grapalat" w:hAnsi="GHEA Grapalat" w:cs="Sylfaen"/>
                <w:sz w:val="20"/>
                <w:szCs w:val="20"/>
                <w:lang w:val="hy-AM"/>
              </w:rPr>
            </w:pPr>
          </w:p>
        </w:tc>
      </w:tr>
      <w:tr w:rsidR="00334B2F" w:rsidRPr="00F566BF"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F566BF" w:rsidRDefault="00334B2F" w:rsidP="00CB0ADE">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B4E85C1" w14:textId="77777777" w:rsidR="00334B2F" w:rsidRPr="00F566BF" w:rsidRDefault="00334B2F" w:rsidP="00CB0ADE">
            <w:pPr>
              <w:rPr>
                <w:rFonts w:ascii="GHEA Grapalat" w:hAnsi="GHEA Grapalat" w:cs="Sylfaen"/>
                <w:sz w:val="20"/>
                <w:szCs w:val="20"/>
              </w:rPr>
            </w:pPr>
          </w:p>
          <w:p w14:paraId="1E6E1FB9"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01C3B12F" w14:textId="77777777" w:rsidR="00334B2F" w:rsidRPr="00F566BF" w:rsidRDefault="00334B2F" w:rsidP="00CB0ADE">
            <w:pPr>
              <w:rPr>
                <w:rFonts w:ascii="GHEA Grapalat" w:hAnsi="GHEA Grapalat" w:cs="Tahoma"/>
                <w:color w:val="000000"/>
                <w:sz w:val="20"/>
                <w:szCs w:val="20"/>
              </w:rPr>
            </w:pPr>
          </w:p>
          <w:p w14:paraId="4B711BA9" w14:textId="77777777" w:rsidR="00334B2F" w:rsidRPr="00F566BF" w:rsidRDefault="00334B2F" w:rsidP="00CB0ADE">
            <w:pPr>
              <w:rPr>
                <w:rFonts w:ascii="GHEA Grapalat" w:hAnsi="GHEA Grapalat" w:cs="Sylfaen"/>
                <w:sz w:val="20"/>
                <w:szCs w:val="20"/>
              </w:rPr>
            </w:pPr>
          </w:p>
          <w:p w14:paraId="4D3EF617"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0373BD15" w14:textId="77777777" w:rsidR="00334B2F" w:rsidRPr="00F566BF" w:rsidRDefault="00334B2F" w:rsidP="00CB0ADE">
            <w:pPr>
              <w:rPr>
                <w:rFonts w:ascii="GHEA Grapalat" w:hAnsi="GHEA Grapalat" w:cs="Sylfaen"/>
                <w:sz w:val="20"/>
                <w:szCs w:val="20"/>
              </w:rPr>
            </w:pPr>
          </w:p>
          <w:p w14:paraId="0A297140"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72EA549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Կ.Տ.</w:t>
            </w:r>
          </w:p>
          <w:p w14:paraId="22BB91AD" w14:textId="77777777" w:rsidR="00334B2F" w:rsidRPr="00F566B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F566BF" w:rsidRDefault="00334B2F" w:rsidP="00CB0ADE">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251319B8" w14:textId="77777777" w:rsidR="00334B2F" w:rsidRPr="00F566BF" w:rsidRDefault="00334B2F" w:rsidP="00CB0ADE">
            <w:pPr>
              <w:jc w:val="right"/>
              <w:rPr>
                <w:rFonts w:ascii="GHEA Grapalat" w:hAnsi="GHEA Grapalat" w:cs="Sylfaen"/>
                <w:sz w:val="20"/>
                <w:szCs w:val="20"/>
              </w:rPr>
            </w:pPr>
          </w:p>
          <w:p w14:paraId="68CE6E0D"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5260CA21" w14:textId="77777777" w:rsidR="00334B2F" w:rsidRPr="00F566BF" w:rsidRDefault="00334B2F" w:rsidP="00CB0ADE">
            <w:pPr>
              <w:jc w:val="right"/>
              <w:rPr>
                <w:rFonts w:ascii="GHEA Grapalat" w:hAnsi="GHEA Grapalat" w:cs="Tahoma"/>
                <w:color w:val="000000"/>
                <w:sz w:val="20"/>
                <w:szCs w:val="20"/>
              </w:rPr>
            </w:pPr>
          </w:p>
          <w:p w14:paraId="663732EC" w14:textId="77777777" w:rsidR="00334B2F" w:rsidRPr="00F566BF" w:rsidRDefault="00334B2F" w:rsidP="00CB0ADE">
            <w:pPr>
              <w:jc w:val="right"/>
              <w:rPr>
                <w:rFonts w:ascii="GHEA Grapalat" w:hAnsi="GHEA Grapalat" w:cs="Tahoma"/>
                <w:color w:val="000000"/>
                <w:sz w:val="20"/>
                <w:szCs w:val="20"/>
              </w:rPr>
            </w:pPr>
          </w:p>
          <w:p w14:paraId="6EA966E4"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73DD2CE4" w14:textId="77777777" w:rsidR="00334B2F" w:rsidRPr="00F566BF" w:rsidRDefault="00334B2F" w:rsidP="00CB0ADE">
            <w:pPr>
              <w:jc w:val="right"/>
              <w:rPr>
                <w:rFonts w:ascii="GHEA Grapalat" w:hAnsi="GHEA Grapalat" w:cs="Sylfaen"/>
                <w:sz w:val="20"/>
                <w:szCs w:val="20"/>
              </w:rPr>
            </w:pPr>
          </w:p>
          <w:p w14:paraId="07100E9C" w14:textId="77777777" w:rsidR="00334B2F" w:rsidRPr="00F566BF" w:rsidRDefault="00334B2F" w:rsidP="00CB0ADE">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0E0D19D1" w14:textId="77777777" w:rsidR="00334B2F" w:rsidRPr="00F566BF" w:rsidRDefault="00334B2F" w:rsidP="00CB0ADE">
            <w:pPr>
              <w:jc w:val="right"/>
              <w:rPr>
                <w:rFonts w:ascii="GHEA Grapalat" w:hAnsi="GHEA Grapalat" w:cs="Sylfaen"/>
                <w:sz w:val="20"/>
                <w:szCs w:val="20"/>
              </w:rPr>
            </w:pPr>
          </w:p>
        </w:tc>
      </w:tr>
      <w:tr w:rsidR="00334B2F" w:rsidRPr="00F566BF"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1BB27224" w14:textId="77777777" w:rsidR="00334B2F" w:rsidRPr="00F566BF" w:rsidRDefault="00334B2F" w:rsidP="00CB0ADE">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27D19B4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2F3EE895"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1B6D644A"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4EAD1B49" w14:textId="77777777" w:rsidR="00334B2F" w:rsidRPr="00F566BF" w:rsidRDefault="00334B2F" w:rsidP="00CB0ADE">
            <w:pPr>
              <w:rPr>
                <w:rFonts w:ascii="GHEA Grapalat" w:hAnsi="GHEA Grapalat" w:cs="Tahoma"/>
                <w:color w:val="000000"/>
                <w:sz w:val="20"/>
                <w:szCs w:val="20"/>
              </w:rPr>
            </w:pPr>
          </w:p>
          <w:p w14:paraId="61FCA665" w14:textId="77777777" w:rsidR="00334B2F" w:rsidRPr="00F566BF"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F566BF" w:rsidRDefault="00334B2F" w:rsidP="00CB0ADE">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6DE1DB15" w14:textId="77777777" w:rsidR="00334B2F" w:rsidRPr="00F566BF" w:rsidRDefault="00334B2F" w:rsidP="00CB0ADE">
            <w:pPr>
              <w:jc w:val="right"/>
              <w:rPr>
                <w:rFonts w:ascii="GHEA Grapalat" w:hAnsi="GHEA Grapalat" w:cs="Tahoma"/>
                <w:color w:val="000000"/>
                <w:sz w:val="20"/>
                <w:szCs w:val="20"/>
              </w:rPr>
            </w:pPr>
          </w:p>
          <w:p w14:paraId="0C9E9DAF" w14:textId="77777777" w:rsidR="00334B2F" w:rsidRPr="00F566BF" w:rsidRDefault="00334B2F" w:rsidP="00CB0ADE">
            <w:pPr>
              <w:jc w:val="right"/>
              <w:rPr>
                <w:rFonts w:ascii="GHEA Grapalat" w:hAnsi="GHEA Grapalat" w:cs="Tahoma"/>
                <w:color w:val="000000"/>
                <w:sz w:val="20"/>
                <w:szCs w:val="20"/>
              </w:rPr>
            </w:pPr>
          </w:p>
          <w:p w14:paraId="3C13E92A" w14:textId="77777777" w:rsidR="00334B2F" w:rsidRPr="00F566BF" w:rsidRDefault="00334B2F" w:rsidP="00CB0ADE">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2E4B8A3" w14:textId="77777777" w:rsidR="00334B2F" w:rsidRPr="00F566BF" w:rsidRDefault="00334B2F" w:rsidP="00CB0ADE">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7B8C30E2" w14:textId="77777777" w:rsidR="00334B2F" w:rsidRPr="00F566BF" w:rsidRDefault="00334B2F" w:rsidP="00CB0ADE">
            <w:pPr>
              <w:jc w:val="right"/>
              <w:rPr>
                <w:rFonts w:ascii="GHEA Grapalat" w:hAnsi="GHEA Grapalat" w:cs="Arial"/>
                <w:sz w:val="20"/>
                <w:szCs w:val="20"/>
                <w:lang w:val="hy-AM"/>
              </w:rPr>
            </w:pPr>
          </w:p>
        </w:tc>
      </w:tr>
      <w:tr w:rsidR="00334B2F" w:rsidRPr="00F566BF"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lastRenderedPageBreak/>
              <w:t>24.բ.                                                       Կ.Տ.</w:t>
            </w:r>
          </w:p>
          <w:p w14:paraId="09A95723" w14:textId="77777777" w:rsidR="00334B2F" w:rsidRPr="00F566BF" w:rsidRDefault="00334B2F" w:rsidP="00CB0ADE">
            <w:pPr>
              <w:rPr>
                <w:rFonts w:ascii="GHEA Grapalat" w:hAnsi="GHEA Grapalat" w:cs="Sylfaen"/>
                <w:sz w:val="20"/>
                <w:szCs w:val="20"/>
              </w:rPr>
            </w:pPr>
          </w:p>
          <w:p w14:paraId="408084F3" w14:textId="77777777" w:rsidR="00334B2F" w:rsidRPr="00F566BF" w:rsidRDefault="00334B2F" w:rsidP="00CB0ADE">
            <w:pPr>
              <w:rPr>
                <w:rFonts w:ascii="GHEA Grapalat" w:hAnsi="GHEA Grapalat" w:cs="Sylfaen"/>
                <w:sz w:val="20"/>
                <w:szCs w:val="20"/>
              </w:rPr>
            </w:pPr>
          </w:p>
          <w:p w14:paraId="1D7930B3" w14:textId="77777777" w:rsidR="00334B2F" w:rsidRPr="00F566BF" w:rsidRDefault="00334B2F" w:rsidP="00CB0ADE">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4D4E1560" w14:textId="77777777" w:rsidR="00334B2F" w:rsidRPr="00F566BF" w:rsidRDefault="00334B2F" w:rsidP="00CB0ADE">
            <w:pPr>
              <w:rPr>
                <w:rFonts w:ascii="GHEA Grapalat" w:hAnsi="GHEA Grapalat" w:cs="Sylfaen"/>
                <w:sz w:val="20"/>
                <w:szCs w:val="20"/>
              </w:rPr>
            </w:pPr>
          </w:p>
          <w:p w14:paraId="4796CF41"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7F99C01C" w14:textId="77777777" w:rsidR="00334B2F" w:rsidRPr="00F566BF"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23.բ.                                                                 Կ.Տ.    </w:t>
            </w:r>
          </w:p>
          <w:p w14:paraId="6EA3110A" w14:textId="77777777" w:rsidR="00334B2F" w:rsidRPr="00F566BF" w:rsidRDefault="00334B2F" w:rsidP="00CB0ADE">
            <w:pPr>
              <w:rPr>
                <w:rFonts w:ascii="GHEA Grapalat" w:hAnsi="GHEA Grapalat" w:cs="Sylfaen"/>
                <w:sz w:val="20"/>
                <w:szCs w:val="20"/>
              </w:rPr>
            </w:pPr>
          </w:p>
          <w:p w14:paraId="00D193E3" w14:textId="77777777" w:rsidR="00334B2F" w:rsidRPr="00F566BF" w:rsidRDefault="00334B2F" w:rsidP="00CB0ADE">
            <w:pPr>
              <w:rPr>
                <w:rFonts w:ascii="GHEA Grapalat" w:hAnsi="GHEA Grapalat" w:cs="Sylfaen"/>
                <w:sz w:val="20"/>
                <w:szCs w:val="20"/>
              </w:rPr>
            </w:pPr>
            <w:r w:rsidRPr="00F566BF">
              <w:rPr>
                <w:rFonts w:ascii="GHEA Grapalat" w:hAnsi="GHEA Grapalat" w:cs="Sylfaen"/>
                <w:sz w:val="20"/>
                <w:szCs w:val="20"/>
              </w:rPr>
              <w:t xml:space="preserve">                     </w:t>
            </w:r>
          </w:p>
          <w:p w14:paraId="03232AA2" w14:textId="77777777" w:rsidR="00334B2F" w:rsidRPr="00F566BF" w:rsidRDefault="00334B2F" w:rsidP="00CB0ADE">
            <w:pPr>
              <w:rPr>
                <w:rFonts w:ascii="GHEA Grapalat" w:hAnsi="GHEA Grapalat" w:cs="Sylfaen"/>
                <w:color w:val="000000"/>
                <w:sz w:val="20"/>
                <w:szCs w:val="20"/>
              </w:rPr>
            </w:pPr>
            <w:r w:rsidRPr="00F566BF">
              <w:rPr>
                <w:rFonts w:ascii="GHEA Grapalat" w:hAnsi="GHEA Grapalat" w:cs="Sylfaen"/>
                <w:sz w:val="20"/>
                <w:szCs w:val="20"/>
              </w:rPr>
              <w:t>23.</w:t>
            </w:r>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727410C" w14:textId="77777777" w:rsidR="00334B2F" w:rsidRPr="00F566BF" w:rsidRDefault="00334B2F" w:rsidP="00CB0ADE">
            <w:pPr>
              <w:rPr>
                <w:rFonts w:ascii="GHEA Grapalat" w:hAnsi="GHEA Grapalat" w:cs="Sylfaen"/>
                <w:color w:val="000000"/>
                <w:sz w:val="20"/>
                <w:szCs w:val="20"/>
              </w:rPr>
            </w:pPr>
          </w:p>
          <w:p w14:paraId="37F7578A" w14:textId="77777777" w:rsidR="00334B2F" w:rsidRPr="00F566BF" w:rsidRDefault="00334B2F" w:rsidP="00CB0ADE">
            <w:pPr>
              <w:rPr>
                <w:rFonts w:ascii="GHEA Grapalat" w:hAnsi="GHEA Grapalat" w:cs="Sylfaen"/>
                <w:sz w:val="20"/>
                <w:szCs w:val="20"/>
              </w:rPr>
            </w:pPr>
          </w:p>
          <w:p w14:paraId="26E62320" w14:textId="77777777" w:rsidR="00334B2F" w:rsidRPr="00F566BF" w:rsidRDefault="00334B2F" w:rsidP="00CB0ADE">
            <w:pPr>
              <w:jc w:val="right"/>
              <w:rPr>
                <w:rFonts w:ascii="GHEA Grapalat" w:hAnsi="GHEA Grapalat" w:cs="Arial"/>
                <w:sz w:val="20"/>
                <w:szCs w:val="20"/>
              </w:rPr>
            </w:pPr>
          </w:p>
        </w:tc>
      </w:tr>
    </w:tbl>
    <w:p w14:paraId="19ABAB2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F566B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2D4DC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F566BF" w:rsidRDefault="00334B2F" w:rsidP="00334B2F">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33B25A19" w14:textId="77777777" w:rsidR="00334B2F" w:rsidRPr="00F566BF"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F566BF"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F566BF" w:rsidRDefault="00334B2F" w:rsidP="00CB0ADE">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17C5AA93" w14:textId="77777777" w:rsidR="00334B2F" w:rsidRPr="00F566BF" w:rsidRDefault="00334B2F" w:rsidP="00CB0ADE">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F566BF" w:rsidRDefault="00334B2F" w:rsidP="00CB0ADE">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E056AF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4E38D46B"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7539EE47" w14:textId="77777777" w:rsidR="00334B2F" w:rsidRPr="00F566BF" w:rsidRDefault="00334B2F" w:rsidP="00CB0ADE">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4A770431" w14:textId="77777777" w:rsidR="00334B2F" w:rsidRPr="00F566BF" w:rsidRDefault="00334B2F" w:rsidP="00CB0ADE">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334B2F" w:rsidRPr="00F566BF"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F566BF" w:rsidRDefault="00334B2F" w:rsidP="00CB0ADE">
            <w:pPr>
              <w:jc w:val="center"/>
              <w:rPr>
                <w:rFonts w:ascii="GHEA Grapalat" w:hAnsi="GHEA Grapalat"/>
                <w:b/>
                <w:sz w:val="20"/>
                <w:szCs w:val="20"/>
              </w:rPr>
            </w:pPr>
            <w:r w:rsidRPr="00F566BF">
              <w:rPr>
                <w:rFonts w:ascii="GHEA Grapalat" w:hAnsi="GHEA Grapalat"/>
                <w:b/>
                <w:sz w:val="20"/>
                <w:szCs w:val="20"/>
              </w:rPr>
              <w:t>5</w:t>
            </w:r>
          </w:p>
        </w:tc>
      </w:tr>
      <w:tr w:rsidR="00334B2F" w:rsidRPr="00F566BF"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334B2F" w:rsidRPr="00F566BF"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F566BF"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334B2F" w:rsidRPr="00F566BF"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F566BF" w:rsidRDefault="00334B2F" w:rsidP="00CB0ADE">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0D99150" w14:textId="77777777" w:rsidR="00334B2F" w:rsidRPr="00F566BF"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F566BF" w:rsidRDefault="00334B2F" w:rsidP="00CB0ADE">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334B2F" w:rsidRPr="00F566BF"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F566BF"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F566BF" w:rsidRDefault="00334B2F" w:rsidP="00CB0ADE">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DCA494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F566BF" w:rsidRDefault="00334B2F" w:rsidP="00CB0ADE">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DF9AF7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42B8C7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1505E5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2D5724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138A"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4B2F" w:rsidRPr="00F566BF"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047A7F2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8BC2E2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334B2F" w:rsidRPr="00F566BF"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6E6B51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334B2F" w:rsidRPr="003D3201"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710F5F3C"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334B2F" w:rsidRPr="00F566BF"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3D3201"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334B2F" w:rsidRPr="00F566BF"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7812C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334B2F" w:rsidRPr="003D3201"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F566BF" w:rsidDel="0010680B" w:rsidRDefault="00334B2F" w:rsidP="00CB0ADE">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F566BF" w:rsidRDefault="00334B2F" w:rsidP="00CB0ADE">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F566BF" w:rsidRDefault="00334B2F" w:rsidP="00CB0ADE">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10F25F24" w14:textId="77777777" w:rsidR="00334B2F" w:rsidRPr="00F566BF" w:rsidRDefault="00334B2F" w:rsidP="00CB0ADE">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334B2F" w:rsidRPr="00F566BF"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332E83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13035316"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334B2F" w:rsidRPr="003D3201"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60BB8AB"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F566BF"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111B6EFF"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647DF2B1" w14:textId="77777777" w:rsidR="00334B2F" w:rsidRPr="00F566BF" w:rsidRDefault="00334B2F" w:rsidP="00CB0ADE">
            <w:pPr>
              <w:jc w:val="center"/>
              <w:rPr>
                <w:rFonts w:ascii="GHEA Grapalat" w:hAnsi="GHEA Grapalat"/>
                <w:sz w:val="20"/>
                <w:szCs w:val="20"/>
                <w:lang w:val="hy-AM"/>
              </w:rPr>
            </w:pPr>
          </w:p>
        </w:tc>
      </w:tr>
      <w:tr w:rsidR="00334B2F" w:rsidRPr="003D3201"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960A163"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5D60CC86"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334B2F" w:rsidRPr="00F566BF"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46C40F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334B2F" w:rsidRPr="00F566BF"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F566BF" w:rsidRDefault="00334B2F" w:rsidP="00CB0ADE">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0100B6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F566BF" w:rsidRDefault="00334B2F" w:rsidP="00CB0ADE">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36C6A0E4"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334B2F" w:rsidRPr="00F566BF"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lastRenderedPageBreak/>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44098C4"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F566BF" w:rsidRDefault="00334B2F" w:rsidP="00CB0ADE">
            <w:pPr>
              <w:jc w:val="center"/>
              <w:rPr>
                <w:rFonts w:ascii="GHEA Grapalat" w:hAnsi="GHEA Grapalat"/>
                <w:sz w:val="20"/>
                <w:szCs w:val="20"/>
              </w:rPr>
            </w:pPr>
          </w:p>
        </w:tc>
      </w:tr>
      <w:tr w:rsidR="00334B2F" w:rsidRPr="00F566BF"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F566BF" w:rsidRDefault="00334B2F" w:rsidP="00CB0ADE">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F037A1"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F566BF" w:rsidRDefault="00334B2F" w:rsidP="00CB0ADE">
            <w:pPr>
              <w:jc w:val="center"/>
              <w:rPr>
                <w:rFonts w:ascii="GHEA Grapalat" w:hAnsi="GHEA Grapalat"/>
                <w:sz w:val="20"/>
                <w:szCs w:val="20"/>
              </w:rPr>
            </w:pPr>
          </w:p>
        </w:tc>
      </w:tr>
      <w:tr w:rsidR="00334B2F" w:rsidRPr="00F566BF"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F566BF" w:rsidRDefault="00334B2F" w:rsidP="00CB0ADE">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418EC9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F566BF" w:rsidRDefault="00334B2F" w:rsidP="00CB0ADE">
            <w:pPr>
              <w:jc w:val="center"/>
              <w:rPr>
                <w:rFonts w:ascii="GHEA Grapalat" w:hAnsi="GHEA Grapalat"/>
                <w:sz w:val="20"/>
                <w:szCs w:val="20"/>
              </w:rPr>
            </w:pPr>
          </w:p>
        </w:tc>
      </w:tr>
      <w:tr w:rsidR="00334B2F" w:rsidRPr="00F566BF"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6A019D2C"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F566BF" w:rsidRDefault="00334B2F" w:rsidP="00CB0ADE">
            <w:pPr>
              <w:jc w:val="center"/>
              <w:rPr>
                <w:rFonts w:ascii="GHEA Grapalat" w:hAnsi="GHEA Grapalat"/>
                <w:sz w:val="20"/>
                <w:szCs w:val="20"/>
              </w:rPr>
            </w:pPr>
          </w:p>
        </w:tc>
      </w:tr>
      <w:tr w:rsidR="00334B2F" w:rsidRPr="00F566BF"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3CCAE64A"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F566BF" w:rsidRDefault="00334B2F" w:rsidP="00CB0ADE">
            <w:pPr>
              <w:jc w:val="center"/>
              <w:rPr>
                <w:rFonts w:ascii="GHEA Grapalat" w:hAnsi="GHEA Grapalat"/>
                <w:sz w:val="20"/>
                <w:szCs w:val="20"/>
              </w:rPr>
            </w:pPr>
          </w:p>
        </w:tc>
      </w:tr>
      <w:tr w:rsidR="00334B2F" w:rsidRPr="00F566BF"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F566BF" w:rsidRDefault="00334B2F" w:rsidP="00CB0ADE">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897A53" w14:textId="77777777" w:rsidR="00334B2F" w:rsidRPr="00F566BF" w:rsidRDefault="00334B2F" w:rsidP="00CB0ADE">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F566BF" w:rsidRDefault="00334B2F" w:rsidP="00CB0ADE">
            <w:pPr>
              <w:jc w:val="center"/>
              <w:rPr>
                <w:rFonts w:ascii="GHEA Grapalat" w:hAnsi="GHEA Grapalat"/>
                <w:sz w:val="20"/>
                <w:szCs w:val="20"/>
              </w:rPr>
            </w:pPr>
          </w:p>
        </w:tc>
      </w:tr>
    </w:tbl>
    <w:p w14:paraId="1D236F31" w14:textId="77777777" w:rsidR="00334B2F" w:rsidRPr="00F566BF" w:rsidRDefault="00334B2F" w:rsidP="00334B2F">
      <w:pPr>
        <w:pStyle w:val="BodyTextIndent"/>
        <w:jc w:val="right"/>
        <w:rPr>
          <w:rFonts w:ascii="GHEA Grapalat" w:hAnsi="GHEA Grapalat" w:cs="Sylfaen"/>
          <w:i w:val="0"/>
          <w:lang w:val="en-US"/>
        </w:rPr>
      </w:pPr>
    </w:p>
    <w:p w14:paraId="736D64CB" w14:textId="77777777" w:rsidR="00334B2F" w:rsidRPr="00F566BF" w:rsidRDefault="00334B2F" w:rsidP="00334B2F">
      <w:pPr>
        <w:pStyle w:val="BodyTextIndent"/>
        <w:jc w:val="right"/>
        <w:rPr>
          <w:rFonts w:ascii="GHEA Grapalat" w:hAnsi="GHEA Grapalat" w:cs="Sylfaen"/>
          <w:i w:val="0"/>
          <w:lang w:val="en-US"/>
        </w:rPr>
      </w:pPr>
    </w:p>
    <w:p w14:paraId="46C0B037" w14:textId="77777777" w:rsidR="00334B2F" w:rsidRPr="00F566BF" w:rsidRDefault="00334B2F" w:rsidP="00334B2F">
      <w:pPr>
        <w:pStyle w:val="BodyTextIndent"/>
        <w:jc w:val="right"/>
        <w:rPr>
          <w:rFonts w:ascii="GHEA Grapalat" w:hAnsi="GHEA Grapalat" w:cs="Sylfaen"/>
          <w:i w:val="0"/>
          <w:lang w:val="en-US"/>
        </w:rPr>
      </w:pPr>
    </w:p>
    <w:p w14:paraId="6934FA2E" w14:textId="77777777" w:rsidR="00334B2F" w:rsidRPr="00F566BF" w:rsidRDefault="00334B2F" w:rsidP="00334B2F">
      <w:pPr>
        <w:pStyle w:val="BodyTextIndent"/>
        <w:jc w:val="right"/>
        <w:rPr>
          <w:rFonts w:ascii="GHEA Grapalat" w:hAnsi="GHEA Grapalat" w:cs="Sylfaen"/>
          <w:i w:val="0"/>
          <w:lang w:val="en-US"/>
        </w:rPr>
      </w:pPr>
    </w:p>
    <w:p w14:paraId="40A364E4" w14:textId="5CBF9DEB" w:rsidR="002B0E49" w:rsidRDefault="00334B2F" w:rsidP="005165BD">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p>
    <w:p w14:paraId="16B9FB53" w14:textId="5FFC5BA2" w:rsidR="002B0E49" w:rsidRPr="00572001" w:rsidRDefault="002B0E49" w:rsidP="00334EFB">
      <w:pPr>
        <w:pStyle w:val="BodyTextIndent3"/>
        <w:tabs>
          <w:tab w:val="left" w:pos="9105"/>
          <w:tab w:val="right" w:pos="10394"/>
        </w:tabs>
        <w:spacing w:line="240" w:lineRule="auto"/>
        <w:ind w:firstLine="0"/>
        <w:jc w:val="left"/>
        <w:rPr>
          <w:rFonts w:ascii="GHEA Grapalat" w:hAnsi="GHEA Grapalat" w:cs="Sylfaen"/>
          <w:b/>
          <w:sz w:val="16"/>
          <w:szCs w:val="16"/>
          <w:lang w:val="hy-AM"/>
        </w:rPr>
      </w:pPr>
    </w:p>
    <w:p w14:paraId="77EB5A58" w14:textId="441B85BD" w:rsidR="00F15AC0" w:rsidRPr="00B73335" w:rsidRDefault="002B0E49" w:rsidP="002B0E49">
      <w:pPr>
        <w:pStyle w:val="BodyTextIndent3"/>
        <w:tabs>
          <w:tab w:val="left" w:pos="9105"/>
          <w:tab w:val="right" w:pos="10394"/>
        </w:tabs>
        <w:spacing w:line="240" w:lineRule="auto"/>
        <w:jc w:val="left"/>
        <w:rPr>
          <w:rFonts w:ascii="GHEA Grapalat" w:hAnsi="GHEA Grapalat" w:cs="Sylfaen"/>
          <w:b/>
          <w:sz w:val="16"/>
          <w:szCs w:val="16"/>
          <w:lang w:val="hy-AM"/>
        </w:rPr>
      </w:pPr>
      <w:r w:rsidRPr="00572001">
        <w:rPr>
          <w:rFonts w:ascii="GHEA Grapalat" w:hAnsi="GHEA Grapalat" w:cs="Sylfaen"/>
          <w:b/>
          <w:sz w:val="16"/>
          <w:szCs w:val="16"/>
          <w:lang w:val="hy-AM"/>
        </w:rPr>
        <w:tab/>
      </w:r>
      <w:r w:rsidR="005165BD" w:rsidRPr="00B73335">
        <w:rPr>
          <w:rFonts w:ascii="GHEA Grapalat" w:hAnsi="GHEA Grapalat" w:cs="Sylfaen"/>
          <w:b/>
          <w:sz w:val="16"/>
          <w:szCs w:val="16"/>
          <w:lang w:val="hy-AM"/>
        </w:rPr>
        <w:t xml:space="preserve">   </w:t>
      </w:r>
      <w:r w:rsidR="00B73335">
        <w:rPr>
          <w:rFonts w:ascii="GHEA Grapalat" w:hAnsi="GHEA Grapalat" w:cs="Sylfaen"/>
          <w:b/>
          <w:sz w:val="16"/>
          <w:szCs w:val="16"/>
          <w:lang w:val="hy-AM"/>
        </w:rPr>
        <w:t xml:space="preserve">      </w:t>
      </w:r>
      <w:r w:rsidR="005165BD" w:rsidRPr="00B73335">
        <w:rPr>
          <w:rFonts w:ascii="GHEA Grapalat" w:hAnsi="GHEA Grapalat" w:cs="Sylfaen"/>
          <w:b/>
          <w:sz w:val="16"/>
          <w:szCs w:val="16"/>
          <w:lang w:val="hy-AM"/>
        </w:rPr>
        <w:t xml:space="preserve"> </w:t>
      </w:r>
      <w:r w:rsidR="00071D1C" w:rsidRPr="00B73335">
        <w:rPr>
          <w:rFonts w:ascii="GHEA Grapalat" w:hAnsi="GHEA Grapalat" w:cs="Sylfaen"/>
          <w:b/>
          <w:sz w:val="16"/>
          <w:szCs w:val="16"/>
          <w:lang w:val="hy-AM"/>
        </w:rPr>
        <w:t xml:space="preserve">Հավելված </w:t>
      </w:r>
      <w:r w:rsidR="00F15AC0" w:rsidRPr="00B73335">
        <w:rPr>
          <w:rFonts w:ascii="GHEA Grapalat" w:hAnsi="GHEA Grapalat" w:cs="Sylfaen"/>
          <w:b/>
          <w:sz w:val="16"/>
          <w:szCs w:val="16"/>
          <w:lang w:val="hy-AM"/>
        </w:rPr>
        <w:t>6</w:t>
      </w:r>
    </w:p>
    <w:p w14:paraId="1AF5CED8" w14:textId="410C8E51" w:rsidR="00071D1C" w:rsidRPr="00B73335" w:rsidRDefault="00071D1C" w:rsidP="00EF3662">
      <w:pPr>
        <w:pStyle w:val="BodyTextIndent3"/>
        <w:spacing w:line="240" w:lineRule="auto"/>
        <w:jc w:val="right"/>
        <w:rPr>
          <w:rFonts w:ascii="GHEA Grapalat" w:hAnsi="GHEA Grapalat" w:cs="Sylfaen"/>
          <w:b/>
          <w:sz w:val="16"/>
          <w:szCs w:val="16"/>
          <w:lang w:val="hy-AM"/>
        </w:rPr>
      </w:pPr>
      <w:r w:rsidRPr="00B73335">
        <w:rPr>
          <w:rFonts w:ascii="GHEA Grapalat" w:hAnsi="GHEA Grapalat" w:cs="Sylfaen"/>
          <w:b/>
          <w:sz w:val="16"/>
          <w:szCs w:val="16"/>
          <w:lang w:val="hy-AM"/>
        </w:rPr>
        <w:t>«</w:t>
      </w:r>
      <w:r w:rsidR="00ED70E7">
        <w:rPr>
          <w:rFonts w:ascii="GHEA Grapalat" w:hAnsi="GHEA Grapalat" w:cs="Sylfaen"/>
          <w:b/>
          <w:sz w:val="16"/>
          <w:szCs w:val="16"/>
          <w:lang w:val="hy-AM"/>
        </w:rPr>
        <w:t>ԵՔ-ԳՀԾՁԲ-25/117</w:t>
      </w:r>
      <w:r w:rsidRPr="00B73335">
        <w:rPr>
          <w:rFonts w:ascii="GHEA Grapalat" w:hAnsi="GHEA Grapalat" w:cs="Sylfaen"/>
          <w:b/>
          <w:sz w:val="16"/>
          <w:szCs w:val="16"/>
          <w:lang w:val="hy-AM"/>
        </w:rPr>
        <w:t>»</w:t>
      </w:r>
      <w:r w:rsidR="00130202" w:rsidRPr="00B73335">
        <w:rPr>
          <w:rFonts w:ascii="GHEA Grapalat" w:hAnsi="GHEA Grapalat" w:cs="Sylfaen"/>
          <w:b/>
          <w:sz w:val="16"/>
          <w:szCs w:val="16"/>
          <w:lang w:val="hy-AM"/>
        </w:rPr>
        <w:t>*</w:t>
      </w:r>
      <w:r w:rsidRPr="00B73335">
        <w:rPr>
          <w:rFonts w:ascii="GHEA Grapalat" w:hAnsi="GHEA Grapalat" w:cs="Sylfaen"/>
          <w:b/>
          <w:sz w:val="16"/>
          <w:szCs w:val="16"/>
          <w:lang w:val="hy-AM"/>
        </w:rPr>
        <w:t xml:space="preserve"> ծածկագրով</w:t>
      </w:r>
    </w:p>
    <w:p w14:paraId="630CE518" w14:textId="03114A01" w:rsidR="00071D1C" w:rsidRPr="00B73335" w:rsidRDefault="007B743B" w:rsidP="00EF3662">
      <w:pPr>
        <w:pStyle w:val="BodyTextIndent3"/>
        <w:spacing w:line="240" w:lineRule="auto"/>
        <w:jc w:val="right"/>
        <w:rPr>
          <w:rFonts w:ascii="GHEA Grapalat" w:hAnsi="GHEA Grapalat" w:cs="Sylfaen"/>
          <w:b/>
          <w:sz w:val="16"/>
          <w:szCs w:val="16"/>
          <w:lang w:val="hy-AM"/>
        </w:rPr>
      </w:pPr>
      <w:r w:rsidRPr="00B73335">
        <w:rPr>
          <w:rFonts w:ascii="GHEA Grapalat" w:hAnsi="GHEA Grapalat" w:cs="Sylfaen"/>
          <w:b/>
          <w:sz w:val="16"/>
          <w:szCs w:val="16"/>
          <w:lang w:val="hy-AM"/>
        </w:rPr>
        <w:t>գնանշման հարցման</w:t>
      </w:r>
      <w:r w:rsidR="00572001">
        <w:rPr>
          <w:rFonts w:ascii="GHEA Grapalat" w:hAnsi="GHEA Grapalat" w:cs="Sylfaen"/>
          <w:b/>
          <w:sz w:val="16"/>
          <w:szCs w:val="16"/>
          <w:lang w:val="hy-AM"/>
        </w:rPr>
        <w:t xml:space="preserve"> </w:t>
      </w:r>
      <w:r w:rsidR="00071D1C" w:rsidRPr="00B73335">
        <w:rPr>
          <w:rFonts w:ascii="GHEA Grapalat" w:hAnsi="GHEA Grapalat" w:cs="Sylfaen"/>
          <w:b/>
          <w:sz w:val="16"/>
          <w:szCs w:val="16"/>
          <w:lang w:val="hy-AM"/>
        </w:rPr>
        <w:t>հրավերի</w:t>
      </w:r>
    </w:p>
    <w:p w14:paraId="00BDC581" w14:textId="77777777" w:rsidR="007678FA" w:rsidRPr="00B73335" w:rsidRDefault="007678FA" w:rsidP="00F02279">
      <w:pPr>
        <w:ind w:left="-142" w:firstLine="142"/>
        <w:jc w:val="center"/>
        <w:rPr>
          <w:rFonts w:ascii="GHEA Grapalat" w:hAnsi="GHEA Grapalat" w:cs="Sylfaen"/>
          <w:b/>
          <w:sz w:val="20"/>
          <w:szCs w:val="20"/>
          <w:lang w:val="hy-AM"/>
        </w:rPr>
      </w:pPr>
    </w:p>
    <w:p w14:paraId="5609C446" w14:textId="77777777" w:rsidR="005165BD" w:rsidRPr="00D66974" w:rsidRDefault="005165BD" w:rsidP="005165BD">
      <w:pPr>
        <w:ind w:left="-142" w:firstLine="142"/>
        <w:jc w:val="center"/>
        <w:rPr>
          <w:rFonts w:ascii="GHEA Grapalat" w:hAnsi="GHEA Grapalat" w:cs="Times Armenian"/>
          <w:b/>
          <w:lang w:val="hy-AM"/>
        </w:rPr>
      </w:pPr>
      <w:r>
        <w:rPr>
          <w:rFonts w:ascii="GHEA Grapalat" w:hAnsi="GHEA Grapalat" w:cs="Sylfaen"/>
          <w:b/>
          <w:lang w:val="hy-AM"/>
        </w:rPr>
        <w:t>ԾԱՌԱՅՈՒԹՅՈՒՆՆԵՐԻ</w:t>
      </w:r>
      <w:r w:rsidRPr="00D66974">
        <w:rPr>
          <w:rFonts w:ascii="GHEA Grapalat" w:hAnsi="GHEA Grapalat" w:cs="Sylfaen"/>
          <w:b/>
          <w:lang w:val="hy-AM"/>
        </w:rPr>
        <w:t xml:space="preserve"> ՄԱՏՈՒՑՄԱՆ</w:t>
      </w:r>
      <w:r>
        <w:rPr>
          <w:rFonts w:ascii="GHEA Grapalat" w:hAnsi="GHEA Grapalat" w:cs="Sylfaen"/>
          <w:b/>
          <w:lang w:val="hy-AM"/>
        </w:rPr>
        <w:t xml:space="preserve"> </w:t>
      </w: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1D159252" w14:textId="77777777" w:rsidR="005165BD" w:rsidRPr="00D66974" w:rsidRDefault="005165BD" w:rsidP="005165BD">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125125E6" w14:textId="621B0194"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6F2123">
        <w:rPr>
          <w:rFonts w:ascii="GHEA Grapalat" w:hAnsi="GHEA Grapalat" w:cs="Sylfaen"/>
          <w:b/>
          <w:bCs/>
          <w:sz w:val="20"/>
          <w:lang w:val="hy-AM"/>
        </w:rPr>
        <w:t xml:space="preserve">Երևան քաղաքի </w:t>
      </w:r>
      <w:r w:rsidR="00736C74">
        <w:rPr>
          <w:rFonts w:ascii="GHEA Grapalat" w:hAnsi="GHEA Grapalat" w:cs="Sylfaen"/>
          <w:b/>
          <w:bCs/>
          <w:sz w:val="20"/>
          <w:lang w:val="hy-AM"/>
        </w:rPr>
        <w:t>Ավան</w:t>
      </w:r>
      <w:r w:rsidR="006F2123">
        <w:rPr>
          <w:rFonts w:ascii="GHEA Grapalat" w:hAnsi="GHEA Grapalat" w:cs="Sylfaen"/>
          <w:b/>
          <w:bCs/>
          <w:sz w:val="20"/>
          <w:lang w:val="hy-AM"/>
        </w:rPr>
        <w:t xml:space="preserve"> վարչական շրջան</w:t>
      </w:r>
      <w:r w:rsidR="00E90699">
        <w:rPr>
          <w:rFonts w:ascii="GHEA Grapalat" w:hAnsi="GHEA Grapalat" w:cs="Sylfaen"/>
          <w:b/>
          <w:bCs/>
          <w:sz w:val="20"/>
          <w:lang w:val="hy-AM"/>
        </w:rPr>
        <w:t>ում</w:t>
      </w:r>
      <w:r w:rsidR="006F2123">
        <w:rPr>
          <w:rFonts w:ascii="GHEA Grapalat" w:hAnsi="GHEA Grapalat" w:cs="Sylfaen"/>
          <w:b/>
          <w:bCs/>
          <w:sz w:val="20"/>
          <w:lang w:val="hy-AM"/>
        </w:rPr>
        <w:t xml:space="preserve"> հրատապ լուծում պահանջող</w:t>
      </w:r>
      <w:r w:rsidR="00E90699">
        <w:rPr>
          <w:rFonts w:ascii="GHEA Grapalat" w:hAnsi="GHEA Grapalat" w:cs="Sylfaen"/>
          <w:b/>
          <w:bCs/>
          <w:sz w:val="20"/>
          <w:lang w:val="hy-AM"/>
        </w:rPr>
        <w:t xml:space="preserve"> ընթացիկ</w:t>
      </w:r>
      <w:r w:rsidR="006F2123">
        <w:rPr>
          <w:rFonts w:ascii="GHEA Grapalat" w:hAnsi="GHEA Grapalat" w:cs="Sylfaen"/>
          <w:b/>
          <w:bCs/>
          <w:sz w:val="20"/>
          <w:lang w:val="hy-AM"/>
        </w:rPr>
        <w:t xml:space="preserve"> ծառայությունների</w:t>
      </w:r>
      <w:r w:rsidRPr="00D66974">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 xml:space="preserve"> պահանջների</w:t>
      </w:r>
      <w:r w:rsidR="00D40735" w:rsidRPr="00D66974">
        <w:rPr>
          <w:rFonts w:ascii="GHEA Grapalat" w:hAnsi="GHEA Grapalat" w:cs="Sylfaen"/>
          <w:sz w:val="20"/>
          <w:lang w:val="hy-AM"/>
        </w:rPr>
        <w:t>:</w:t>
      </w:r>
    </w:p>
    <w:p w14:paraId="4E2796EF" w14:textId="7F74466B" w:rsidR="007678FA" w:rsidRPr="00D66974" w:rsidRDefault="007678FA" w:rsidP="007678FA">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r w:rsidR="008D0D48" w:rsidRPr="00D66974">
        <w:rPr>
          <w:rFonts w:ascii="GHEA Grapalat" w:hAnsi="GHEA Grapalat"/>
          <w:sz w:val="20"/>
          <w:lang w:val="hy-AM"/>
        </w:rPr>
        <w:t>:</w:t>
      </w:r>
      <w:r w:rsidR="008D0D48" w:rsidRPr="00D66974">
        <w:rPr>
          <w:rStyle w:val="FootnoteReference"/>
          <w:rFonts w:ascii="GHEA Grapalat" w:hAnsi="GHEA Grapalat"/>
          <w:sz w:val="20"/>
          <w:lang w:val="hy-AM"/>
        </w:rPr>
        <w:footnoteReference w:id="9"/>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398B9B34"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r w:rsidR="00C25873" w:rsidRPr="00D66974">
        <w:rPr>
          <w:rStyle w:val="FootnoteReference"/>
          <w:rFonts w:ascii="GHEA Grapalat" w:hAnsi="GHEA Grapalat" w:cs="Times Armenian"/>
          <w:sz w:val="20"/>
          <w:lang w:val="hy-AM"/>
        </w:rPr>
        <w:footnoteReference w:id="10"/>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0F7D9A" w:rsidRPr="00D66974">
        <w:rPr>
          <w:rFonts w:ascii="GHEA Grapalat" w:hAnsi="GHEA Grapalat"/>
          <w:sz w:val="20"/>
          <w:lang w:val="hy-AM"/>
        </w:rPr>
        <w:t>Որակավորման և 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382C275" w14:textId="77777777" w:rsidR="007678FA" w:rsidRPr="00D66974" w:rsidRDefault="007678FA" w:rsidP="007678FA">
      <w:pPr>
        <w:ind w:firstLine="720"/>
        <w:jc w:val="both"/>
        <w:rPr>
          <w:rFonts w:ascii="GHEA Grapalat" w:hAnsi="GHEA Grapalat"/>
          <w:sz w:val="20"/>
          <w:lang w:val="hy-AM"/>
        </w:rPr>
      </w:pPr>
    </w:p>
    <w:p w14:paraId="2A6AE2DD" w14:textId="3B575ECB"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4837B7">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1FFE8275" w14:textId="76F5CBE2"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C25873" w:rsidRPr="00D66974">
        <w:rPr>
          <w:rStyle w:val="FootnoteReference"/>
          <w:rFonts w:ascii="GHEA Grapalat" w:hAnsi="GHEA Grapalat"/>
          <w:sz w:val="20"/>
          <w:lang w:val="hy-AM"/>
        </w:rPr>
        <w:footnoteReference w:id="11"/>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1A733613"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2A7EC1">
        <w:rPr>
          <w:rFonts w:ascii="GHEA Grapalat" w:hAnsi="GHEA Grapalat" w:cs="Sylfaen"/>
          <w:sz w:val="20"/>
          <w:szCs w:val="20"/>
          <w:lang w:val="hy-AM"/>
        </w:rPr>
        <w:t xml:space="preserve"> </w:t>
      </w:r>
      <w:r w:rsidR="002A0924" w:rsidRPr="00855292">
        <w:rPr>
          <w:rFonts w:ascii="GHEA Grapalat" w:hAnsi="GHEA Grapalat" w:cs="Sylfaen"/>
          <w:sz w:val="20"/>
          <w:szCs w:val="20"/>
          <w:lang w:val="hy-AM"/>
        </w:rPr>
        <w:t>1</w:t>
      </w:r>
      <w:r w:rsidR="000D4743">
        <w:rPr>
          <w:rFonts w:ascii="GHEA Grapalat" w:hAnsi="GHEA Grapalat" w:cs="Sylfaen"/>
          <w:sz w:val="20"/>
          <w:szCs w:val="20"/>
          <w:lang w:val="hy-AM"/>
        </w:rPr>
        <w:t>5</w:t>
      </w:r>
      <w:r w:rsidR="002A7EC1" w:rsidRPr="00855292">
        <w:rPr>
          <w:rFonts w:ascii="GHEA Grapalat" w:hAnsi="GHEA Grapalat" w:cs="Sylfaen"/>
          <w:sz w:val="20"/>
          <w:szCs w:val="20"/>
          <w:lang w:val="hy-AM"/>
        </w:rPr>
        <w:t xml:space="preserve"> </w:t>
      </w:r>
      <w:r w:rsidRPr="00855292">
        <w:rPr>
          <w:rFonts w:ascii="GHEA Grapalat" w:hAnsi="GHEA Grapalat" w:cs="Sylfaen"/>
          <w:sz w:val="20"/>
          <w:szCs w:val="20"/>
          <w:lang w:val="hy-AM"/>
        </w:rPr>
        <w:t>աշխատանքային օրվա</w:t>
      </w:r>
      <w:r w:rsidRPr="00D66974">
        <w:rPr>
          <w:rFonts w:ascii="GHEA Grapalat" w:hAnsi="GHEA Grapalat" w:cs="Sylfaen"/>
          <w:sz w:val="20"/>
          <w:szCs w:val="20"/>
          <w:lang w:val="hy-AM"/>
        </w:rPr>
        <w:t xml:space="preserve">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4. ՊԱՅՄԱՆԱԳՐԻ ԳԻՆԸ</w:t>
      </w:r>
    </w:p>
    <w:p w14:paraId="08A052F4" w14:textId="17A655C2"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4.1. Սույն պայմանագրով Կատարողի մատուցման ենթակա ծառայության գինը կազմում է </w:t>
      </w:r>
      <w:r w:rsidR="0007353C">
        <w:rPr>
          <w:rFonts w:ascii="GHEA Grapalat" w:hAnsi="GHEA Grapalat" w:cs="Sylfaen"/>
          <w:sz w:val="20"/>
          <w:lang w:val="hy-AM"/>
        </w:rPr>
        <w:t xml:space="preserve">մինչև 10000000 </w:t>
      </w:r>
      <w:r w:rsidRPr="00D66974">
        <w:rPr>
          <w:rFonts w:ascii="GHEA Grapalat" w:hAnsi="GHEA Grapalat" w:cs="Sylfaen"/>
          <w:sz w:val="20"/>
          <w:lang w:val="hy-AM"/>
        </w:rPr>
        <w:t>(</w:t>
      </w:r>
      <w:r w:rsidR="0007353C">
        <w:rPr>
          <w:rFonts w:ascii="GHEA Grapalat" w:hAnsi="GHEA Grapalat" w:cs="Sylfaen"/>
          <w:sz w:val="20"/>
          <w:lang w:val="hy-AM"/>
        </w:rPr>
        <w:t>տասը միլիոն</w:t>
      </w:r>
      <w:r w:rsidRPr="00D66974">
        <w:rPr>
          <w:rFonts w:ascii="GHEA Grapalat" w:hAnsi="GHEA Grapalat" w:cs="Sylfaen"/>
          <w:sz w:val="20"/>
          <w:lang w:val="hy-AM"/>
        </w:rPr>
        <w:t xml:space="preserve">) ՀՀ </w:t>
      </w:r>
      <w:r w:rsidRPr="003D3201">
        <w:rPr>
          <w:rFonts w:ascii="GHEA Grapalat" w:hAnsi="GHEA Grapalat" w:cs="Sylfaen"/>
          <w:sz w:val="20"/>
          <w:lang w:val="hy-AM"/>
        </w:rPr>
        <w:t>դրամ, ներառյալ ԱԱՀ-ն:</w:t>
      </w:r>
      <w:r w:rsidR="00C25873" w:rsidRPr="003D3201">
        <w:rPr>
          <w:rStyle w:val="FootnoteReference"/>
          <w:rFonts w:ascii="GHEA Grapalat" w:hAnsi="GHEA Grapalat" w:cs="Sylfaen"/>
          <w:sz w:val="20"/>
          <w:lang w:val="hy-AM"/>
        </w:rPr>
        <w:footnoteReference w:id="12"/>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7E520EDE"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 xml:space="preserve">4.2 Պատվիրատուն իրեն </w:t>
      </w:r>
      <w:r w:rsidRPr="003D3201">
        <w:rPr>
          <w:rFonts w:ascii="GHEA Grapalat" w:hAnsi="GHEA Grapalat" w:cs="Sylfaen"/>
          <w:sz w:val="20"/>
          <w:lang w:val="hy-AM"/>
        </w:rPr>
        <w:t>մատուցած</w:t>
      </w:r>
      <w:r w:rsidRPr="00D66974">
        <w:rPr>
          <w:rFonts w:ascii="GHEA Grapalat" w:hAnsi="GHEA Grapalat" w:cs="Sylfaen"/>
          <w:sz w:val="20"/>
          <w:lang w:val="hy-AM"/>
        </w:rPr>
        <w:t xml:space="preserve">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2A7EC1">
        <w:rPr>
          <w:rFonts w:ascii="GHEA Grapalat" w:hAnsi="GHEA Grapalat"/>
          <w:sz w:val="20"/>
          <w:lang w:val="hy-AM"/>
        </w:rPr>
        <w:t>25-</w:t>
      </w:r>
      <w:r w:rsidRPr="00D66974">
        <w:rPr>
          <w:rFonts w:ascii="GHEA Grapalat" w:hAnsi="GHEA Grapalat"/>
          <w:sz w:val="20"/>
          <w:lang w:val="hy-AM"/>
        </w:rPr>
        <w:t xml:space="preserve">ը: </w:t>
      </w:r>
    </w:p>
    <w:p w14:paraId="0609C28D" w14:textId="38ADB20B"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r w:rsidR="00AD2285" w:rsidRPr="00D66974">
        <w:rPr>
          <w:rStyle w:val="FootnoteReference"/>
          <w:rFonts w:ascii="GHEA Grapalat" w:hAnsi="GHEA Grapalat"/>
          <w:sz w:val="20"/>
          <w:lang w:val="hy-AM"/>
        </w:rPr>
        <w:footnoteReference w:id="13"/>
      </w: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09C783E1" w:rsidR="007678FA" w:rsidRPr="00D66974" w:rsidRDefault="009B4BDE" w:rsidP="009B4BDE">
      <w:pPr>
        <w:numPr>
          <w:ilvl w:val="0"/>
          <w:numId w:val="26"/>
        </w:numPr>
        <w:tabs>
          <w:tab w:val="left" w:pos="990"/>
        </w:tabs>
        <w:ind w:firstLine="0"/>
        <w:jc w:val="both"/>
        <w:rPr>
          <w:rFonts w:ascii="GHEA Grapalat" w:hAnsi="GHEA Grapalat" w:cs="Sylfaen"/>
          <w:b/>
          <w:sz w:val="20"/>
          <w:lang w:val="hy-AM"/>
        </w:rPr>
      </w:pPr>
      <w:r>
        <w:rPr>
          <w:rFonts w:ascii="GHEA Grapalat" w:hAnsi="GHEA Grapalat" w:cs="Sylfaen"/>
          <w:b/>
          <w:sz w:val="20"/>
          <w:lang w:val="hy-AM"/>
        </w:rPr>
        <w:t xml:space="preserve"> </w:t>
      </w:r>
      <w:r w:rsidR="007678FA" w:rsidRPr="00D66974">
        <w:rPr>
          <w:rFonts w:ascii="GHEA Grapalat" w:hAnsi="GHEA Grapalat" w:cs="Sylfaen"/>
          <w:b/>
          <w:sz w:val="20"/>
          <w:lang w:val="hy-AM"/>
        </w:rPr>
        <w:t>ԿՈՂՄԵՐԻ ՊԱՏԱՍԽԱՆԱՏՎՈՒԹՅՈՒՆԸ</w:t>
      </w: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B02C4DC"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w:t>
      </w:r>
      <w:r w:rsidR="000D4743">
        <w:rPr>
          <w:rFonts w:ascii="GHEA Grapalat" w:hAnsi="GHEA Grapalat" w:cs="Sylfaen"/>
          <w:sz w:val="20"/>
          <w:lang w:val="hy-AM"/>
        </w:rPr>
        <w:t>05</w:t>
      </w:r>
      <w:r w:rsidRPr="00D66974">
        <w:rPr>
          <w:rFonts w:ascii="GHEA Grapalat" w:hAnsi="GHEA Grapalat" w:cs="Sylfaen"/>
          <w:sz w:val="20"/>
          <w:lang w:val="hy-AM"/>
        </w:rPr>
        <w:t xml:space="preserve"> (զրո ամբողջ հինգ </w:t>
      </w:r>
      <w:r w:rsidR="009F6910">
        <w:rPr>
          <w:rFonts w:ascii="GHEA Grapalat" w:hAnsi="GHEA Grapalat" w:cs="Sylfaen"/>
          <w:sz w:val="20"/>
          <w:lang w:val="hy-AM"/>
        </w:rPr>
        <w:t>հարյուրերր</w:t>
      </w:r>
      <w:r w:rsidRPr="00D66974">
        <w:rPr>
          <w:rFonts w:ascii="GHEA Grapalat" w:hAnsi="GHEA Grapalat" w:cs="Sylfaen"/>
          <w:sz w:val="20"/>
          <w:lang w:val="hy-AM"/>
        </w:rPr>
        <w:t>որդական) տոկոսի չափով:</w:t>
      </w:r>
      <w:r w:rsidR="00C25873" w:rsidRPr="00D66974">
        <w:rPr>
          <w:rStyle w:val="FootnoteReference"/>
          <w:rFonts w:ascii="GHEA Grapalat" w:hAnsi="GHEA Grapalat" w:cs="Sylfaen"/>
          <w:sz w:val="20"/>
          <w:lang w:val="hy-AM"/>
        </w:rPr>
        <w:footnoteReference w:id="14"/>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1A018993"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0D4743">
        <w:rPr>
          <w:rFonts w:ascii="GHEA Grapalat" w:hAnsi="GHEA Grapalat" w:cs="Sylfaen"/>
          <w:sz w:val="20"/>
          <w:lang w:val="hy-AM"/>
        </w:rPr>
        <w:t>0.5</w:t>
      </w:r>
      <w:r w:rsidRPr="00D66974">
        <w:rPr>
          <w:rFonts w:ascii="GHEA Grapalat" w:hAnsi="GHEA Grapalat" w:cs="Sylfaen"/>
          <w:sz w:val="20"/>
          <w:lang w:val="hy-AM"/>
        </w:rPr>
        <w:t xml:space="preserve"> (</w:t>
      </w:r>
      <w:r w:rsidR="000D4743" w:rsidRPr="00D66974">
        <w:rPr>
          <w:rFonts w:ascii="GHEA Grapalat" w:hAnsi="GHEA Grapalat" w:cs="Sylfaen"/>
          <w:sz w:val="20"/>
          <w:lang w:val="hy-AM"/>
        </w:rPr>
        <w:t xml:space="preserve">զրո ամբողջ հինգ </w:t>
      </w:r>
      <w:r w:rsidR="000D4743">
        <w:rPr>
          <w:rFonts w:ascii="GHEA Grapalat" w:hAnsi="GHEA Grapalat" w:cs="Sylfaen"/>
          <w:sz w:val="20"/>
          <w:lang w:val="hy-AM"/>
        </w:rPr>
        <w:t>տասնոր</w:t>
      </w:r>
      <w:r w:rsidR="000D4743" w:rsidRPr="00D66974">
        <w:rPr>
          <w:rFonts w:ascii="GHEA Grapalat" w:hAnsi="GHEA Grapalat" w:cs="Sylfaen"/>
          <w:sz w:val="20"/>
          <w:lang w:val="hy-AM"/>
        </w:rPr>
        <w:t>րդական</w:t>
      </w:r>
      <w:r w:rsidRPr="00D66974">
        <w:rPr>
          <w:rFonts w:ascii="GHEA Grapalat" w:hAnsi="GHEA Grapalat" w:cs="Sylfaen"/>
          <w:sz w:val="20"/>
          <w:lang w:val="hy-AM"/>
        </w:rPr>
        <w:t>) տոկոսի չափով։</w:t>
      </w:r>
    </w:p>
    <w:p w14:paraId="300EF087" w14:textId="5A2460BD"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w:t>
      </w:r>
      <w:r w:rsidR="00265540" w:rsidRPr="00D66974">
        <w:rPr>
          <w:rFonts w:ascii="GHEA Grapalat" w:hAnsi="GHEA Grapalat" w:cs="Sylfaen"/>
          <w:sz w:val="20"/>
          <w:lang w:val="hy-AM"/>
        </w:rPr>
        <w:t xml:space="preserve"> և</w:t>
      </w:r>
      <w:r w:rsidR="00A05927" w:rsidRPr="00D66974">
        <w:rPr>
          <w:rFonts w:ascii="GHEA Grapalat" w:hAnsi="GHEA Grapalat" w:cs="Sylfaen"/>
          <w:sz w:val="20"/>
          <w:lang w:val="hy-AM"/>
        </w:rPr>
        <w:t xml:space="preserve"> </w:t>
      </w:r>
      <w:r w:rsidRPr="00D66974">
        <w:rPr>
          <w:rFonts w:ascii="GHEA Grapalat" w:hAnsi="GHEA Grapalat" w:cs="Sylfaen"/>
          <w:sz w:val="20"/>
          <w:lang w:val="hy-AM"/>
        </w:rPr>
        <w:t xml:space="preserve">5.3 </w:t>
      </w:r>
      <w:r w:rsidR="001B1D23" w:rsidRPr="00D66974">
        <w:rPr>
          <w:rFonts w:ascii="GHEA Grapalat" w:hAnsi="GHEA Grapalat" w:cs="Sylfaen"/>
          <w:sz w:val="20"/>
          <w:lang w:val="hy-AM"/>
        </w:rPr>
        <w:t xml:space="preserve">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FA87FB6" w14:textId="28302BDD"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w:t>
      </w:r>
      <w:r w:rsidR="009D5C40">
        <w:rPr>
          <w:rFonts w:ascii="GHEA Grapalat" w:hAnsi="GHEA Grapalat" w:cs="Sylfaen"/>
          <w:sz w:val="20"/>
          <w:lang w:val="hy-AM"/>
        </w:rPr>
        <w:t>5</w:t>
      </w:r>
      <w:r w:rsidRPr="00D66974">
        <w:rPr>
          <w:rFonts w:ascii="GHEA Grapalat" w:hAnsi="GHEA Grapalat" w:cs="Sylfaen"/>
          <w:sz w:val="20"/>
          <w:lang w:val="hy-AM"/>
        </w:rPr>
        <w:t xml:space="preserve">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7C3D254D"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w:t>
      </w:r>
      <w:r w:rsidR="009D5C40">
        <w:rPr>
          <w:rFonts w:ascii="GHEA Grapalat" w:hAnsi="GHEA Grapalat" w:cs="Sylfaen"/>
          <w:sz w:val="20"/>
          <w:lang w:val="hy-AM"/>
        </w:rPr>
        <w:t>6</w:t>
      </w:r>
      <w:r w:rsidRPr="00D66974">
        <w:rPr>
          <w:rFonts w:ascii="GHEA Grapalat" w:hAnsi="GHEA Grapalat" w:cs="Sylfaen"/>
          <w:sz w:val="20"/>
          <w:lang w:val="hy-AM"/>
        </w:rPr>
        <w:t xml:space="preserve">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lastRenderedPageBreak/>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D66974">
        <w:rPr>
          <w:rStyle w:val="FootnoteReference"/>
          <w:rFonts w:ascii="GHEA Grapalat" w:hAnsi="GHEA Grapalat"/>
          <w:sz w:val="20"/>
          <w:lang w:val="pt-BR"/>
        </w:rPr>
        <w:footnoteReference w:id="15"/>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16"/>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3769F561"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7"/>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1553A39E" w14:textId="544CEA87" w:rsidR="007678FA" w:rsidRPr="00D66974" w:rsidRDefault="007678FA" w:rsidP="007678FA">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59226CE" w14:textId="56668439" w:rsidR="00B13383" w:rsidRDefault="004A0792" w:rsidP="004A0792">
      <w:pPr>
        <w:jc w:val="both"/>
        <w:rPr>
          <w:rFonts w:ascii="GHEA Grapalat" w:hAnsi="GHEA Grapalat" w:cs="Sylfaen"/>
          <w:b/>
          <w:bCs/>
          <w:sz w:val="20"/>
          <w:szCs w:val="20"/>
          <w:lang w:val="hy-AM"/>
        </w:rPr>
      </w:pPr>
      <w:r>
        <w:rPr>
          <w:rFonts w:ascii="GHEA Grapalat" w:hAnsi="GHEA Grapalat" w:cs="Sylfaen"/>
          <w:sz w:val="20"/>
          <w:szCs w:val="20"/>
          <w:lang w:val="hy-AM"/>
        </w:rPr>
        <w:t xml:space="preserve">          </w:t>
      </w:r>
      <w:r w:rsidR="00B13383">
        <w:rPr>
          <w:rFonts w:ascii="GHEA Grapalat" w:hAnsi="GHEA Grapalat" w:cs="Sylfaen"/>
          <w:sz w:val="20"/>
          <w:szCs w:val="20"/>
          <w:lang w:val="hy-AM"/>
        </w:rPr>
        <w:t>7</w:t>
      </w:r>
      <w:r w:rsidR="00B13383" w:rsidRPr="00FB1EC7">
        <w:rPr>
          <w:rFonts w:ascii="GHEA Grapalat" w:hAnsi="GHEA Grapalat" w:cs="Sylfaen"/>
          <w:sz w:val="20"/>
          <w:szCs w:val="20"/>
          <w:lang w:val="hy-AM"/>
        </w:rPr>
        <w:t>.1</w:t>
      </w:r>
      <w:r>
        <w:rPr>
          <w:rFonts w:ascii="GHEA Grapalat" w:hAnsi="GHEA Grapalat" w:cs="Sylfaen"/>
          <w:sz w:val="20"/>
          <w:szCs w:val="20"/>
          <w:lang w:val="hy-AM"/>
        </w:rPr>
        <w:t>6</w:t>
      </w:r>
      <w:r w:rsidR="00B13383" w:rsidRPr="00FB1EC7">
        <w:rPr>
          <w:rFonts w:ascii="GHEA Grapalat" w:hAnsi="GHEA Grapalat" w:cs="Sylfaen"/>
          <w:sz w:val="20"/>
          <w:szCs w:val="20"/>
          <w:lang w:val="hy-AM"/>
        </w:rPr>
        <w:t xml:space="preserve"> </w:t>
      </w:r>
      <w:r w:rsidR="00B13383" w:rsidRPr="00F34769">
        <w:rPr>
          <w:rFonts w:ascii="GHEA Grapalat" w:hAnsi="GHEA Grapalat" w:cs="Sylfaen"/>
          <w:sz w:val="20"/>
          <w:szCs w:val="20"/>
          <w:lang w:val="hy-AM"/>
        </w:rPr>
        <w:t>Սույն պայմանագրով նախատեսնված Պատվիրատուի իրավունքներն ու պարտականությունները իրականացնում</w:t>
      </w:r>
      <w:r w:rsidR="00B13383">
        <w:rPr>
          <w:rFonts w:ascii="GHEA Grapalat" w:hAnsi="GHEA Grapalat" w:cs="Sylfaen"/>
          <w:sz w:val="20"/>
          <w:szCs w:val="20"/>
          <w:lang w:val="hy-AM"/>
        </w:rPr>
        <w:t xml:space="preserve"> է</w:t>
      </w:r>
      <w:r w:rsidR="00B13383" w:rsidRPr="00F34769">
        <w:rPr>
          <w:rFonts w:ascii="GHEA Grapalat" w:hAnsi="GHEA Grapalat" w:cs="Sylfaen"/>
          <w:sz w:val="20"/>
          <w:szCs w:val="20"/>
          <w:lang w:val="hy-AM"/>
        </w:rPr>
        <w:t xml:space="preserve"> </w:t>
      </w:r>
      <w:r w:rsidR="00B13383">
        <w:rPr>
          <w:rFonts w:ascii="GHEA Grapalat" w:hAnsi="GHEA Grapalat" w:cs="Sylfaen"/>
          <w:b/>
          <w:bCs/>
          <w:sz w:val="20"/>
          <w:szCs w:val="20"/>
          <w:lang w:val="hy-AM"/>
        </w:rPr>
        <w:t xml:space="preserve">Երևան քաղաքի </w:t>
      </w:r>
      <w:r w:rsidR="00736C74">
        <w:rPr>
          <w:rFonts w:ascii="GHEA Grapalat" w:hAnsi="GHEA Grapalat" w:cs="Sylfaen"/>
          <w:b/>
          <w:bCs/>
          <w:sz w:val="20"/>
          <w:szCs w:val="20"/>
          <w:lang w:val="hy-AM"/>
        </w:rPr>
        <w:t>Ավան</w:t>
      </w:r>
      <w:r w:rsidR="00B13383">
        <w:rPr>
          <w:rFonts w:ascii="GHEA Grapalat" w:hAnsi="GHEA Grapalat" w:cs="Sylfaen"/>
          <w:b/>
          <w:bCs/>
          <w:sz w:val="20"/>
          <w:szCs w:val="20"/>
          <w:lang w:val="hy-AM"/>
        </w:rPr>
        <w:t xml:space="preserve"> վարչական շրջանի ղեկավարի</w:t>
      </w:r>
      <w:r w:rsidR="00B13383" w:rsidRPr="00E42990">
        <w:rPr>
          <w:rFonts w:ascii="GHEA Grapalat" w:hAnsi="GHEA Grapalat" w:cs="Sylfaen"/>
          <w:b/>
          <w:bCs/>
          <w:sz w:val="20"/>
          <w:szCs w:val="20"/>
          <w:lang w:val="hy-AM"/>
        </w:rPr>
        <w:t xml:space="preserve"> </w:t>
      </w:r>
      <w:r w:rsidR="00B13383" w:rsidRPr="008D6719">
        <w:rPr>
          <w:rFonts w:ascii="GHEA Grapalat" w:hAnsi="GHEA Grapalat" w:cs="Sylfaen"/>
          <w:b/>
          <w:bCs/>
          <w:sz w:val="20"/>
          <w:szCs w:val="20"/>
          <w:lang w:val="hy-AM"/>
        </w:rPr>
        <w:t>աշխատակազմը:</w:t>
      </w:r>
    </w:p>
    <w:p w14:paraId="32E79ECE" w14:textId="77777777" w:rsidR="00B13383" w:rsidRPr="00D66974" w:rsidRDefault="00B13383" w:rsidP="00B13383">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4C92B30C" w14:textId="77777777" w:rsidR="006D1F26" w:rsidRDefault="007678FA" w:rsidP="007678FA">
      <w:pPr>
        <w:jc w:val="right"/>
        <w:rPr>
          <w:rFonts w:ascii="GHEA Grapalat" w:hAnsi="GHEA Grapalat"/>
          <w:i/>
          <w:sz w:val="18"/>
          <w:lang w:val="hy-AM"/>
        </w:rPr>
        <w:sectPr w:rsidR="006D1F26" w:rsidSect="00EB7CA2">
          <w:footnotePr>
            <w:pos w:val="beneathText"/>
          </w:footnotePr>
          <w:pgSz w:w="11906" w:h="16838" w:code="9"/>
          <w:pgMar w:top="810" w:right="656" w:bottom="720" w:left="663" w:header="561" w:footer="561" w:gutter="0"/>
          <w:cols w:space="720"/>
        </w:sectPr>
      </w:pPr>
      <w:r w:rsidRPr="00D66974">
        <w:rPr>
          <w:rFonts w:ascii="GHEA Grapalat" w:hAnsi="GHEA Grapalat"/>
          <w:i/>
          <w:sz w:val="18"/>
          <w:lang w:val="hy-AM"/>
        </w:rPr>
        <w:br w:type="page"/>
      </w:r>
    </w:p>
    <w:p w14:paraId="3B260FBF"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lastRenderedPageBreak/>
        <w:t>Հավելված N 1</w:t>
      </w:r>
    </w:p>
    <w:p w14:paraId="3E36D6B9"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58D843DC"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7BB021CA" w14:textId="77777777" w:rsidR="007678FA" w:rsidRPr="00F566BF" w:rsidRDefault="007678FA" w:rsidP="007678FA">
      <w:pPr>
        <w:jc w:val="center"/>
        <w:rPr>
          <w:rFonts w:ascii="GHEA Grapalat" w:hAnsi="GHEA Grapalat"/>
          <w:sz w:val="18"/>
          <w:lang w:val="hy-AM"/>
        </w:rPr>
      </w:pPr>
    </w:p>
    <w:p w14:paraId="2F0D3E8A" w14:textId="77777777" w:rsidR="007678FA" w:rsidRPr="00F566BF" w:rsidRDefault="007678FA" w:rsidP="007678FA">
      <w:pPr>
        <w:jc w:val="center"/>
        <w:rPr>
          <w:rFonts w:ascii="GHEA Grapalat" w:hAnsi="GHEA Grapalat"/>
          <w:sz w:val="20"/>
          <w:lang w:val="hy-AM"/>
        </w:rPr>
      </w:pPr>
    </w:p>
    <w:p w14:paraId="2A250D39" w14:textId="77777777" w:rsidR="007678FA" w:rsidRPr="00F566BF" w:rsidRDefault="007678FA" w:rsidP="007678FA">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6A791C6B" w14:textId="4262E258" w:rsidR="007678FA" w:rsidRPr="00F566BF" w:rsidRDefault="007678FA" w:rsidP="007678FA">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p>
    <w:p w14:paraId="67DD33BE" w14:textId="77777777" w:rsidR="00936F0B" w:rsidRPr="002374A3" w:rsidRDefault="00936F0B" w:rsidP="00936F0B">
      <w:pPr>
        <w:rPr>
          <w:rFonts w:ascii="GHEA Grapalat" w:hAnsi="GHEA Grapalat"/>
          <w:sz w:val="20"/>
          <w:lang w:val="hy-AM"/>
        </w:rPr>
      </w:pPr>
      <w:r w:rsidRPr="002374A3">
        <w:rPr>
          <w:rFonts w:ascii="GHEA Grapalat" w:hAnsi="GHEA Grapalat"/>
          <w:sz w:val="20"/>
          <w:lang w:val="hy-AM"/>
        </w:rPr>
        <w:t xml:space="preserve">                                                                                                                                                                                                         ՀՀ դրամ</w:t>
      </w:r>
    </w:p>
    <w:tbl>
      <w:tblPr>
        <w:tblW w:w="153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
        <w:gridCol w:w="1559"/>
        <w:gridCol w:w="5244"/>
        <w:gridCol w:w="1195"/>
        <w:gridCol w:w="1559"/>
        <w:gridCol w:w="2311"/>
        <w:gridCol w:w="2555"/>
      </w:tblGrid>
      <w:tr w:rsidR="00936F0B" w:rsidRPr="002374A3" w14:paraId="1803C8FF" w14:textId="77777777" w:rsidTr="00936F0B">
        <w:trPr>
          <w:trHeight w:val="235"/>
        </w:trPr>
        <w:tc>
          <w:tcPr>
            <w:tcW w:w="889" w:type="dxa"/>
            <w:vMerge w:val="restart"/>
            <w:vAlign w:val="center"/>
          </w:tcPr>
          <w:p w14:paraId="2C16EE52" w14:textId="77777777" w:rsidR="00936F0B" w:rsidRPr="002374A3" w:rsidRDefault="00936F0B" w:rsidP="0018252E">
            <w:pPr>
              <w:jc w:val="center"/>
              <w:rPr>
                <w:rFonts w:ascii="GHEA Grapalat" w:hAnsi="GHEA Grapalat"/>
                <w:b/>
                <w:i/>
                <w:sz w:val="16"/>
                <w:szCs w:val="16"/>
                <w:lang w:val="hy-AM"/>
              </w:rPr>
            </w:pPr>
            <w:r w:rsidRPr="002374A3">
              <w:rPr>
                <w:rFonts w:ascii="GHEA Grapalat" w:hAnsi="GHEA Grapalat"/>
                <w:b/>
                <w:i/>
                <w:sz w:val="16"/>
                <w:szCs w:val="16"/>
                <w:lang w:val="hy-AM"/>
              </w:rPr>
              <w:t>Չ/Հ</w:t>
            </w:r>
          </w:p>
        </w:tc>
        <w:tc>
          <w:tcPr>
            <w:tcW w:w="1559" w:type="dxa"/>
            <w:vMerge w:val="restart"/>
            <w:vAlign w:val="center"/>
          </w:tcPr>
          <w:p w14:paraId="06C181A8" w14:textId="77777777" w:rsidR="00936F0B" w:rsidRPr="002374A3" w:rsidRDefault="00936F0B" w:rsidP="0018252E">
            <w:pPr>
              <w:jc w:val="center"/>
              <w:rPr>
                <w:rFonts w:ascii="GHEA Grapalat" w:hAnsi="GHEA Grapalat"/>
                <w:b/>
                <w:i/>
                <w:sz w:val="16"/>
                <w:szCs w:val="16"/>
                <w:lang w:val="hy-AM"/>
              </w:rPr>
            </w:pPr>
            <w:r w:rsidRPr="002374A3">
              <w:rPr>
                <w:rFonts w:ascii="GHEA Grapalat" w:hAnsi="GHEA Grapalat"/>
                <w:b/>
                <w:i/>
                <w:sz w:val="16"/>
                <w:szCs w:val="16"/>
                <w:lang w:val="hy-AM"/>
              </w:rPr>
              <w:t>գնումների պլանով նախատեսված միջանցիկ ծածկագիրը` ըստ ԳՄԱ դասակարգման (CPV)</w:t>
            </w:r>
          </w:p>
        </w:tc>
        <w:tc>
          <w:tcPr>
            <w:tcW w:w="5244" w:type="dxa"/>
            <w:vMerge w:val="restart"/>
            <w:vAlign w:val="center"/>
          </w:tcPr>
          <w:p w14:paraId="4897B08B"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տեխնիկական</w:t>
            </w:r>
            <w:proofErr w:type="spellEnd"/>
            <w:r w:rsidRPr="002374A3">
              <w:rPr>
                <w:rFonts w:ascii="GHEA Grapalat" w:hAnsi="GHEA Grapalat"/>
                <w:b/>
                <w:i/>
                <w:sz w:val="16"/>
                <w:szCs w:val="16"/>
              </w:rPr>
              <w:t xml:space="preserve"> </w:t>
            </w:r>
            <w:proofErr w:type="spellStart"/>
            <w:r w:rsidRPr="002374A3">
              <w:rPr>
                <w:rFonts w:ascii="GHEA Grapalat" w:hAnsi="GHEA Grapalat"/>
                <w:b/>
                <w:i/>
                <w:sz w:val="16"/>
                <w:szCs w:val="16"/>
              </w:rPr>
              <w:t>բնութագիրը</w:t>
            </w:r>
            <w:proofErr w:type="spellEnd"/>
          </w:p>
        </w:tc>
        <w:tc>
          <w:tcPr>
            <w:tcW w:w="1195" w:type="dxa"/>
            <w:vMerge w:val="restart"/>
            <w:vAlign w:val="center"/>
          </w:tcPr>
          <w:p w14:paraId="7E5CAC45" w14:textId="77777777" w:rsidR="00936F0B" w:rsidRPr="002374A3" w:rsidRDefault="00936F0B" w:rsidP="0018252E">
            <w:pPr>
              <w:jc w:val="center"/>
              <w:rPr>
                <w:rFonts w:ascii="GHEA Grapalat" w:hAnsi="GHEA Grapalat"/>
                <w:b/>
                <w:i/>
                <w:sz w:val="16"/>
                <w:szCs w:val="16"/>
                <w:lang w:val="hy-AM"/>
              </w:rPr>
            </w:pPr>
            <w:r w:rsidRPr="002374A3">
              <w:rPr>
                <w:rFonts w:ascii="GHEA Grapalat" w:hAnsi="GHEA Grapalat"/>
                <w:b/>
                <w:i/>
                <w:sz w:val="16"/>
                <w:szCs w:val="16"/>
                <w:lang w:val="hy-AM"/>
              </w:rPr>
              <w:t>Չ/Մ</w:t>
            </w:r>
          </w:p>
        </w:tc>
        <w:tc>
          <w:tcPr>
            <w:tcW w:w="1559" w:type="dxa"/>
            <w:vMerge w:val="restart"/>
            <w:vAlign w:val="center"/>
          </w:tcPr>
          <w:p w14:paraId="4449C2DC"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ընդհանուր</w:t>
            </w:r>
            <w:proofErr w:type="spellEnd"/>
            <w:r w:rsidRPr="002374A3">
              <w:rPr>
                <w:rFonts w:ascii="GHEA Grapalat" w:hAnsi="GHEA Grapalat"/>
                <w:b/>
                <w:i/>
                <w:sz w:val="16"/>
                <w:szCs w:val="16"/>
              </w:rPr>
              <w:t xml:space="preserve"> գինը</w:t>
            </w:r>
          </w:p>
        </w:tc>
        <w:tc>
          <w:tcPr>
            <w:tcW w:w="4866" w:type="dxa"/>
            <w:gridSpan w:val="2"/>
            <w:vAlign w:val="center"/>
          </w:tcPr>
          <w:p w14:paraId="5CC54C0F"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կատարման</w:t>
            </w:r>
            <w:proofErr w:type="spellEnd"/>
          </w:p>
        </w:tc>
      </w:tr>
      <w:tr w:rsidR="00936F0B" w:rsidRPr="002374A3" w14:paraId="376D745D" w14:textId="77777777" w:rsidTr="00936F0B">
        <w:trPr>
          <w:trHeight w:val="477"/>
        </w:trPr>
        <w:tc>
          <w:tcPr>
            <w:tcW w:w="889" w:type="dxa"/>
            <w:vMerge/>
            <w:vAlign w:val="center"/>
          </w:tcPr>
          <w:p w14:paraId="6442A78A" w14:textId="77777777" w:rsidR="00936F0B" w:rsidRPr="002374A3" w:rsidRDefault="00936F0B" w:rsidP="0018252E">
            <w:pPr>
              <w:jc w:val="center"/>
              <w:rPr>
                <w:rFonts w:ascii="GHEA Grapalat" w:hAnsi="GHEA Grapalat"/>
                <w:b/>
                <w:i/>
                <w:sz w:val="16"/>
                <w:szCs w:val="16"/>
              </w:rPr>
            </w:pPr>
          </w:p>
        </w:tc>
        <w:tc>
          <w:tcPr>
            <w:tcW w:w="1559" w:type="dxa"/>
            <w:vMerge/>
            <w:vAlign w:val="center"/>
          </w:tcPr>
          <w:p w14:paraId="6C224F38" w14:textId="77777777" w:rsidR="00936F0B" w:rsidRPr="002374A3" w:rsidRDefault="00936F0B" w:rsidP="0018252E">
            <w:pPr>
              <w:jc w:val="center"/>
              <w:rPr>
                <w:rFonts w:ascii="GHEA Grapalat" w:hAnsi="GHEA Grapalat"/>
                <w:b/>
                <w:i/>
                <w:sz w:val="16"/>
                <w:szCs w:val="16"/>
              </w:rPr>
            </w:pPr>
          </w:p>
        </w:tc>
        <w:tc>
          <w:tcPr>
            <w:tcW w:w="5244" w:type="dxa"/>
            <w:vMerge/>
            <w:vAlign w:val="center"/>
          </w:tcPr>
          <w:p w14:paraId="7B45FB5F" w14:textId="77777777" w:rsidR="00936F0B" w:rsidRPr="002374A3" w:rsidRDefault="00936F0B" w:rsidP="0018252E">
            <w:pPr>
              <w:jc w:val="center"/>
              <w:rPr>
                <w:rFonts w:ascii="GHEA Grapalat" w:hAnsi="GHEA Grapalat"/>
                <w:b/>
                <w:i/>
                <w:sz w:val="16"/>
                <w:szCs w:val="16"/>
              </w:rPr>
            </w:pPr>
          </w:p>
        </w:tc>
        <w:tc>
          <w:tcPr>
            <w:tcW w:w="1195" w:type="dxa"/>
            <w:vMerge/>
            <w:vAlign w:val="center"/>
          </w:tcPr>
          <w:p w14:paraId="46C9583C" w14:textId="77777777" w:rsidR="00936F0B" w:rsidRPr="002374A3" w:rsidRDefault="00936F0B" w:rsidP="0018252E">
            <w:pPr>
              <w:jc w:val="center"/>
              <w:rPr>
                <w:rFonts w:ascii="GHEA Grapalat" w:hAnsi="GHEA Grapalat"/>
                <w:b/>
                <w:i/>
                <w:sz w:val="16"/>
                <w:szCs w:val="16"/>
              </w:rPr>
            </w:pPr>
          </w:p>
        </w:tc>
        <w:tc>
          <w:tcPr>
            <w:tcW w:w="1559" w:type="dxa"/>
            <w:vMerge/>
            <w:vAlign w:val="center"/>
          </w:tcPr>
          <w:p w14:paraId="354ABEDA" w14:textId="77777777" w:rsidR="00936F0B" w:rsidRPr="002374A3" w:rsidRDefault="00936F0B" w:rsidP="0018252E">
            <w:pPr>
              <w:jc w:val="center"/>
              <w:rPr>
                <w:rFonts w:ascii="GHEA Grapalat" w:hAnsi="GHEA Grapalat"/>
                <w:b/>
                <w:i/>
                <w:sz w:val="16"/>
                <w:szCs w:val="16"/>
              </w:rPr>
            </w:pPr>
          </w:p>
        </w:tc>
        <w:tc>
          <w:tcPr>
            <w:tcW w:w="2311" w:type="dxa"/>
            <w:vAlign w:val="center"/>
          </w:tcPr>
          <w:p w14:paraId="0F888EDC"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հասցեն</w:t>
            </w:r>
            <w:proofErr w:type="spellEnd"/>
          </w:p>
        </w:tc>
        <w:tc>
          <w:tcPr>
            <w:tcW w:w="2552" w:type="dxa"/>
            <w:vAlign w:val="center"/>
          </w:tcPr>
          <w:p w14:paraId="04DD435A" w14:textId="77777777" w:rsidR="00936F0B" w:rsidRPr="002374A3" w:rsidRDefault="00936F0B" w:rsidP="0018252E">
            <w:pPr>
              <w:jc w:val="center"/>
              <w:rPr>
                <w:rFonts w:ascii="GHEA Grapalat" w:hAnsi="GHEA Grapalat"/>
                <w:b/>
                <w:i/>
                <w:sz w:val="16"/>
                <w:szCs w:val="16"/>
              </w:rPr>
            </w:pPr>
            <w:proofErr w:type="spellStart"/>
            <w:r w:rsidRPr="002374A3">
              <w:rPr>
                <w:rFonts w:ascii="GHEA Grapalat" w:hAnsi="GHEA Grapalat"/>
                <w:b/>
                <w:i/>
                <w:sz w:val="16"/>
                <w:szCs w:val="16"/>
              </w:rPr>
              <w:t>Ժամկետը</w:t>
            </w:r>
            <w:proofErr w:type="spellEnd"/>
          </w:p>
        </w:tc>
      </w:tr>
      <w:tr w:rsidR="00936F0B" w:rsidRPr="003D3201" w14:paraId="00F263B3" w14:textId="77777777" w:rsidTr="00936F0B">
        <w:trPr>
          <w:trHeight w:val="3099"/>
        </w:trPr>
        <w:tc>
          <w:tcPr>
            <w:tcW w:w="889" w:type="dxa"/>
            <w:vAlign w:val="center"/>
          </w:tcPr>
          <w:p w14:paraId="7D15F51D" w14:textId="77777777" w:rsidR="00936F0B" w:rsidRPr="002374A3" w:rsidRDefault="00936F0B" w:rsidP="0018252E">
            <w:pPr>
              <w:jc w:val="center"/>
              <w:rPr>
                <w:rFonts w:ascii="GHEA Grapalat" w:hAnsi="GHEA Grapalat" w:cs="Sylfaen"/>
                <w:sz w:val="18"/>
                <w:szCs w:val="18"/>
                <w:lang w:val="hy-AM"/>
              </w:rPr>
            </w:pPr>
            <w:r w:rsidRPr="002374A3">
              <w:rPr>
                <w:rFonts w:ascii="GHEA Grapalat" w:hAnsi="GHEA Grapalat" w:cs="Sylfaen"/>
                <w:sz w:val="18"/>
                <w:szCs w:val="18"/>
                <w:lang w:val="hy-AM"/>
              </w:rPr>
              <w:t>1</w:t>
            </w:r>
          </w:p>
        </w:tc>
        <w:tc>
          <w:tcPr>
            <w:tcW w:w="1559" w:type="dxa"/>
            <w:vAlign w:val="center"/>
          </w:tcPr>
          <w:p w14:paraId="4E6957DD" w14:textId="04455D5E" w:rsidR="00936F0B" w:rsidRPr="002374A3" w:rsidRDefault="00936F0B" w:rsidP="0018252E">
            <w:pPr>
              <w:jc w:val="center"/>
              <w:rPr>
                <w:rFonts w:ascii="GHEA Grapalat" w:hAnsi="GHEA Grapalat" w:cs="Sylfaen"/>
                <w:sz w:val="18"/>
                <w:szCs w:val="18"/>
              </w:rPr>
            </w:pPr>
            <w:r>
              <w:rPr>
                <w:rFonts w:ascii="GHEA Grapalat" w:hAnsi="GHEA Grapalat" w:cs="Sylfaen"/>
                <w:sz w:val="18"/>
                <w:szCs w:val="18"/>
                <w:lang w:val="hy-AM"/>
              </w:rPr>
              <w:t>60181100/</w:t>
            </w:r>
            <w:r w:rsidR="003E6345">
              <w:rPr>
                <w:rFonts w:ascii="GHEA Grapalat" w:hAnsi="GHEA Grapalat" w:cs="Sylfaen"/>
                <w:sz w:val="18"/>
                <w:szCs w:val="18"/>
                <w:lang w:val="hy-AM"/>
              </w:rPr>
              <w:t>8</w:t>
            </w:r>
          </w:p>
        </w:tc>
        <w:tc>
          <w:tcPr>
            <w:tcW w:w="5244" w:type="dxa"/>
            <w:vAlign w:val="center"/>
          </w:tcPr>
          <w:p w14:paraId="3A5C9CB7" w14:textId="5BBE6F84" w:rsidR="00936F0B" w:rsidRPr="007B4F09" w:rsidRDefault="00936F0B" w:rsidP="0018252E">
            <w:pPr>
              <w:jc w:val="center"/>
              <w:rPr>
                <w:rFonts w:ascii="GHEA Grapalat" w:hAnsi="GHEA Grapalat" w:cs="Sylfaen"/>
                <w:b/>
                <w:sz w:val="20"/>
                <w:szCs w:val="20"/>
                <w:lang w:val="hy-AM"/>
              </w:rPr>
            </w:pPr>
            <w:r w:rsidRPr="007B4F09">
              <w:rPr>
                <w:rFonts w:ascii="GHEA Grapalat" w:hAnsi="GHEA Grapalat"/>
                <w:b/>
                <w:sz w:val="20"/>
                <w:szCs w:val="20"/>
                <w:lang w:val="hy-AM"/>
              </w:rPr>
              <w:t xml:space="preserve">Երևան քաղաքի </w:t>
            </w:r>
            <w:r w:rsidR="00736C74">
              <w:rPr>
                <w:rFonts w:ascii="GHEA Grapalat" w:hAnsi="GHEA Grapalat"/>
                <w:b/>
                <w:sz w:val="20"/>
                <w:szCs w:val="20"/>
                <w:lang w:val="hy-AM"/>
              </w:rPr>
              <w:t>Ավան</w:t>
            </w:r>
            <w:r w:rsidRPr="007B4F09">
              <w:rPr>
                <w:rFonts w:ascii="GHEA Grapalat" w:hAnsi="GHEA Grapalat"/>
                <w:b/>
                <w:sz w:val="20"/>
                <w:szCs w:val="20"/>
                <w:lang w:val="hy-AM"/>
              </w:rPr>
              <w:t xml:space="preserve"> վարչական շրջան</w:t>
            </w:r>
            <w:r w:rsidR="003E6345">
              <w:rPr>
                <w:rFonts w:ascii="GHEA Grapalat" w:hAnsi="GHEA Grapalat"/>
                <w:b/>
                <w:sz w:val="20"/>
                <w:szCs w:val="20"/>
                <w:lang w:val="hy-AM"/>
              </w:rPr>
              <w:t>ում</w:t>
            </w:r>
            <w:r w:rsidRPr="007B4F09">
              <w:rPr>
                <w:rFonts w:ascii="GHEA Grapalat" w:hAnsi="GHEA Grapalat"/>
                <w:b/>
                <w:sz w:val="20"/>
                <w:szCs w:val="20"/>
                <w:lang w:val="hy-AM"/>
              </w:rPr>
              <w:t xml:space="preserve"> հրատապ լուծում պահանջող</w:t>
            </w:r>
            <w:r w:rsidR="003E6345">
              <w:rPr>
                <w:rFonts w:ascii="GHEA Grapalat" w:hAnsi="GHEA Grapalat"/>
                <w:b/>
                <w:sz w:val="20"/>
                <w:szCs w:val="20"/>
                <w:lang w:val="hy-AM"/>
              </w:rPr>
              <w:t xml:space="preserve"> ընթացւկ</w:t>
            </w:r>
            <w:r w:rsidRPr="007B4F09">
              <w:rPr>
                <w:rFonts w:ascii="GHEA Grapalat" w:hAnsi="GHEA Grapalat"/>
                <w:b/>
                <w:sz w:val="20"/>
                <w:szCs w:val="20"/>
                <w:lang w:val="hy-AM"/>
              </w:rPr>
              <w:t xml:space="preserve"> ծառայություններ</w:t>
            </w:r>
          </w:p>
        </w:tc>
        <w:tc>
          <w:tcPr>
            <w:tcW w:w="1195" w:type="dxa"/>
            <w:vAlign w:val="center"/>
          </w:tcPr>
          <w:p w14:paraId="0DF4F3BF" w14:textId="77777777" w:rsidR="00936F0B" w:rsidRPr="002374A3" w:rsidRDefault="00936F0B" w:rsidP="0018252E">
            <w:pPr>
              <w:jc w:val="center"/>
              <w:rPr>
                <w:rFonts w:ascii="GHEA Grapalat" w:hAnsi="GHEA Grapalat" w:cs="Sylfaen"/>
                <w:sz w:val="18"/>
                <w:szCs w:val="18"/>
                <w:lang w:val="hy-AM"/>
              </w:rPr>
            </w:pPr>
            <w:r w:rsidRPr="002374A3">
              <w:rPr>
                <w:rFonts w:ascii="GHEA Grapalat" w:hAnsi="GHEA Grapalat" w:cs="Sylfaen"/>
                <w:sz w:val="18"/>
                <w:szCs w:val="18"/>
                <w:lang w:val="hy-AM"/>
              </w:rPr>
              <w:t>դրամ</w:t>
            </w:r>
          </w:p>
        </w:tc>
        <w:tc>
          <w:tcPr>
            <w:tcW w:w="1559" w:type="dxa"/>
            <w:vAlign w:val="center"/>
          </w:tcPr>
          <w:p w14:paraId="0937A302" w14:textId="77777777" w:rsidR="00936F0B" w:rsidRPr="002374A3" w:rsidRDefault="00936F0B" w:rsidP="0018252E">
            <w:pPr>
              <w:jc w:val="center"/>
              <w:rPr>
                <w:rFonts w:ascii="GHEA Grapalat" w:hAnsi="GHEA Grapalat" w:cs="Sylfaen"/>
                <w:sz w:val="18"/>
                <w:szCs w:val="18"/>
              </w:rPr>
            </w:pPr>
            <w:proofErr w:type="spellStart"/>
            <w:r w:rsidRPr="002374A3">
              <w:rPr>
                <w:rFonts w:ascii="GHEA Grapalat" w:hAnsi="GHEA Grapalat"/>
                <w:bCs/>
                <w:iCs/>
                <w:sz w:val="18"/>
                <w:szCs w:val="18"/>
              </w:rPr>
              <w:t>մինչև</w:t>
            </w:r>
            <w:proofErr w:type="spellEnd"/>
            <w:r w:rsidRPr="002374A3">
              <w:rPr>
                <w:rFonts w:ascii="GHEA Grapalat" w:hAnsi="GHEA Grapalat" w:cs="Sylfaen"/>
                <w:sz w:val="18"/>
                <w:szCs w:val="18"/>
                <w:lang w:val="hy-AM"/>
              </w:rPr>
              <w:t xml:space="preserve"> </w:t>
            </w:r>
          </w:p>
          <w:p w14:paraId="3675352E" w14:textId="56277943" w:rsidR="00936F0B" w:rsidRPr="002374A3" w:rsidRDefault="003E6345" w:rsidP="0018252E">
            <w:pPr>
              <w:jc w:val="center"/>
              <w:rPr>
                <w:rFonts w:ascii="GHEA Grapalat" w:hAnsi="GHEA Grapalat" w:cs="Sylfaen"/>
                <w:sz w:val="18"/>
                <w:szCs w:val="18"/>
                <w:lang w:val="hy-AM"/>
              </w:rPr>
            </w:pPr>
            <w:r>
              <w:rPr>
                <w:rFonts w:ascii="GHEA Grapalat" w:hAnsi="GHEA Grapalat" w:cs="Sylfaen"/>
                <w:sz w:val="18"/>
                <w:szCs w:val="18"/>
                <w:lang w:val="hy-AM"/>
              </w:rPr>
              <w:t>10</w:t>
            </w:r>
            <w:r w:rsidR="00936F0B" w:rsidRPr="002374A3">
              <w:rPr>
                <w:rFonts w:ascii="GHEA Grapalat" w:hAnsi="GHEA Grapalat" w:cs="Sylfaen"/>
                <w:sz w:val="18"/>
                <w:szCs w:val="18"/>
                <w:lang w:val="hy-AM"/>
              </w:rPr>
              <w:t xml:space="preserve"> </w:t>
            </w:r>
            <w:r>
              <w:rPr>
                <w:rFonts w:ascii="GHEA Grapalat" w:hAnsi="GHEA Grapalat" w:cs="Sylfaen"/>
                <w:sz w:val="18"/>
                <w:szCs w:val="18"/>
                <w:lang w:val="hy-AM"/>
              </w:rPr>
              <w:t>0</w:t>
            </w:r>
            <w:r w:rsidR="00936F0B">
              <w:rPr>
                <w:rFonts w:ascii="GHEA Grapalat" w:hAnsi="GHEA Grapalat" w:cs="Sylfaen"/>
                <w:sz w:val="18"/>
                <w:szCs w:val="18"/>
              </w:rPr>
              <w:t>00</w:t>
            </w:r>
            <w:r w:rsidR="00936F0B" w:rsidRPr="002374A3">
              <w:rPr>
                <w:rFonts w:ascii="GHEA Grapalat" w:hAnsi="GHEA Grapalat" w:cs="Sylfaen"/>
                <w:sz w:val="18"/>
                <w:szCs w:val="18"/>
                <w:lang w:val="hy-AM"/>
              </w:rPr>
              <w:t xml:space="preserve"> 000</w:t>
            </w:r>
          </w:p>
        </w:tc>
        <w:tc>
          <w:tcPr>
            <w:tcW w:w="2311" w:type="dxa"/>
            <w:vAlign w:val="center"/>
          </w:tcPr>
          <w:p w14:paraId="4985FB0E" w14:textId="77777777" w:rsidR="00936F0B" w:rsidRPr="002374A3" w:rsidRDefault="00936F0B" w:rsidP="0018252E">
            <w:pPr>
              <w:jc w:val="center"/>
              <w:rPr>
                <w:rFonts w:ascii="GHEA Grapalat" w:hAnsi="GHEA Grapalat"/>
                <w:sz w:val="18"/>
                <w:szCs w:val="18"/>
                <w:lang w:val="hy-AM"/>
              </w:rPr>
            </w:pPr>
            <w:r w:rsidRPr="002374A3">
              <w:rPr>
                <w:rFonts w:ascii="GHEA Grapalat" w:hAnsi="GHEA Grapalat"/>
                <w:sz w:val="18"/>
                <w:szCs w:val="18"/>
                <w:lang w:val="hy-AM"/>
              </w:rPr>
              <w:t>ք. Երևան,</w:t>
            </w:r>
          </w:p>
          <w:p w14:paraId="33FD1DA8" w14:textId="086EC1BC" w:rsidR="00936F0B" w:rsidRPr="002374A3" w:rsidRDefault="00736C74" w:rsidP="0018252E">
            <w:pPr>
              <w:jc w:val="center"/>
              <w:rPr>
                <w:rFonts w:ascii="GHEA Grapalat" w:hAnsi="GHEA Grapalat" w:cs="Sylfaen"/>
                <w:sz w:val="18"/>
                <w:szCs w:val="18"/>
                <w:lang w:val="hy-AM"/>
              </w:rPr>
            </w:pPr>
            <w:r>
              <w:rPr>
                <w:rFonts w:ascii="GHEA Grapalat" w:hAnsi="GHEA Grapalat"/>
                <w:sz w:val="18"/>
                <w:szCs w:val="18"/>
                <w:lang w:val="hy-AM"/>
              </w:rPr>
              <w:t>Ավան</w:t>
            </w:r>
            <w:r w:rsidR="00936F0B" w:rsidRPr="002374A3">
              <w:rPr>
                <w:rFonts w:ascii="GHEA Grapalat" w:hAnsi="GHEA Grapalat"/>
                <w:sz w:val="18"/>
                <w:szCs w:val="18"/>
                <w:lang w:val="hy-AM"/>
              </w:rPr>
              <w:t xml:space="preserve">  </w:t>
            </w:r>
          </w:p>
          <w:p w14:paraId="10677A25" w14:textId="77777777" w:rsidR="00936F0B" w:rsidRPr="002374A3" w:rsidRDefault="00936F0B" w:rsidP="0018252E">
            <w:pPr>
              <w:jc w:val="center"/>
              <w:rPr>
                <w:rFonts w:ascii="GHEA Grapalat" w:hAnsi="GHEA Grapalat" w:cs="Sylfaen"/>
                <w:sz w:val="18"/>
                <w:szCs w:val="18"/>
                <w:lang w:val="hy-AM"/>
              </w:rPr>
            </w:pPr>
            <w:r w:rsidRPr="002374A3">
              <w:rPr>
                <w:rFonts w:ascii="GHEA Grapalat" w:hAnsi="GHEA Grapalat" w:cs="Sylfaen"/>
                <w:sz w:val="18"/>
                <w:szCs w:val="18"/>
                <w:lang w:val="hy-AM"/>
              </w:rPr>
              <w:t>վարչական շրջան</w:t>
            </w:r>
            <w:r w:rsidRPr="00B812BD">
              <w:rPr>
                <w:rFonts w:ascii="GHEA Grapalat" w:hAnsi="GHEA Grapalat" w:cs="Sylfaen"/>
                <w:sz w:val="18"/>
                <w:szCs w:val="18"/>
                <w:lang w:val="hy-AM"/>
              </w:rPr>
              <w:t xml:space="preserve">                       </w:t>
            </w:r>
            <w:r w:rsidRPr="002374A3">
              <w:rPr>
                <w:rFonts w:ascii="GHEA Grapalat" w:hAnsi="GHEA Grapalat" w:cs="Sylfaen"/>
                <w:sz w:val="18"/>
                <w:szCs w:val="18"/>
                <w:lang w:val="hy-AM"/>
              </w:rPr>
              <w:t xml:space="preserve"> </w:t>
            </w:r>
          </w:p>
        </w:tc>
        <w:tc>
          <w:tcPr>
            <w:tcW w:w="2552" w:type="dxa"/>
            <w:vAlign w:val="center"/>
          </w:tcPr>
          <w:p w14:paraId="6CC59530" w14:textId="77777777" w:rsidR="00936F0B" w:rsidRPr="002374A3" w:rsidRDefault="00936F0B" w:rsidP="0018252E">
            <w:pPr>
              <w:jc w:val="center"/>
              <w:rPr>
                <w:rFonts w:ascii="GHEA Grapalat" w:hAnsi="GHEA Grapalat" w:cs="Sylfaen"/>
                <w:sz w:val="18"/>
                <w:szCs w:val="18"/>
                <w:lang w:val="hy-AM"/>
              </w:rPr>
            </w:pPr>
            <w:r w:rsidRPr="002374A3">
              <w:rPr>
                <w:rFonts w:ascii="GHEA Grapalat" w:hAnsi="GHEA Grapalat" w:cs="Sylfaen"/>
                <w:sz w:val="18"/>
                <w:szCs w:val="18"/>
                <w:lang w:val="hy-AM"/>
              </w:rPr>
              <w:t>պայմանագրի</w:t>
            </w:r>
          </w:p>
          <w:p w14:paraId="72F931AB" w14:textId="5D070296" w:rsidR="00936F0B" w:rsidRPr="002374A3" w:rsidRDefault="00936F0B" w:rsidP="0018252E">
            <w:pPr>
              <w:jc w:val="center"/>
              <w:rPr>
                <w:rFonts w:ascii="Arial LatArm" w:hAnsi="Arial LatArm" w:cs="Arial"/>
                <w:bCs/>
                <w:sz w:val="18"/>
                <w:szCs w:val="18"/>
                <w:lang w:val="hy-AM"/>
              </w:rPr>
            </w:pPr>
            <w:r w:rsidRPr="002374A3">
              <w:rPr>
                <w:rFonts w:ascii="GHEA Grapalat" w:hAnsi="GHEA Grapalat" w:cs="Sylfaen"/>
                <w:sz w:val="18"/>
                <w:szCs w:val="18"/>
                <w:lang w:val="hy-AM"/>
              </w:rPr>
              <w:t xml:space="preserve"> օրենքով սահմանված կարգով ուժի մեջ մտնելուց մինչև 2025 թ. դեկտեմբերի </w:t>
            </w:r>
            <w:r w:rsidR="003E6345">
              <w:rPr>
                <w:rFonts w:ascii="GHEA Grapalat" w:hAnsi="GHEA Grapalat" w:cs="Sylfaen"/>
                <w:sz w:val="18"/>
                <w:szCs w:val="18"/>
                <w:lang w:val="hy-AM"/>
              </w:rPr>
              <w:t>10</w:t>
            </w:r>
            <w:r w:rsidRPr="002374A3">
              <w:rPr>
                <w:rFonts w:ascii="GHEA Grapalat" w:hAnsi="GHEA Grapalat" w:cs="Sylfaen"/>
                <w:sz w:val="18"/>
                <w:szCs w:val="18"/>
                <w:lang w:val="hy-AM"/>
              </w:rPr>
              <w:t>-ը ներառյալ</w:t>
            </w:r>
            <w:r w:rsidRPr="002374A3">
              <w:rPr>
                <w:rFonts w:ascii="Sylfaen" w:hAnsi="Sylfaen" w:cs="Sylfaen"/>
                <w:sz w:val="18"/>
                <w:szCs w:val="18"/>
                <w:lang w:val="hy-AM"/>
              </w:rPr>
              <w:t xml:space="preserve"> </w:t>
            </w:r>
          </w:p>
          <w:p w14:paraId="5CF3683A" w14:textId="77777777" w:rsidR="00936F0B" w:rsidRPr="002374A3" w:rsidRDefault="00936F0B" w:rsidP="0018252E">
            <w:pPr>
              <w:jc w:val="center"/>
              <w:rPr>
                <w:rFonts w:ascii="Arial LatArm" w:hAnsi="Arial LatArm" w:cs="Arial"/>
                <w:bCs/>
                <w:sz w:val="18"/>
                <w:szCs w:val="18"/>
                <w:lang w:val="hy-AM"/>
              </w:rPr>
            </w:pPr>
          </w:p>
        </w:tc>
      </w:tr>
    </w:tbl>
    <w:p w14:paraId="21BC8508" w14:textId="77777777" w:rsidR="007678FA" w:rsidRPr="00936F0B" w:rsidRDefault="007678FA" w:rsidP="007678FA">
      <w:pPr>
        <w:jc w:val="both"/>
        <w:rPr>
          <w:rFonts w:ascii="GHEA Grapalat" w:hAnsi="GHEA Grapalat"/>
          <w:sz w:val="20"/>
          <w:lang w:val="hy-AM"/>
        </w:rPr>
      </w:pPr>
    </w:p>
    <w:p w14:paraId="1CB9B091" w14:textId="77777777" w:rsidR="006D1F26" w:rsidRPr="00E61E53" w:rsidRDefault="006D1F26" w:rsidP="005E7CE7">
      <w:pPr>
        <w:autoSpaceDE w:val="0"/>
        <w:autoSpaceDN w:val="0"/>
        <w:adjustRightInd w:val="0"/>
        <w:jc w:val="right"/>
        <w:rPr>
          <w:rFonts w:ascii="GHEA Grapalat" w:hAnsi="GHEA Grapalat"/>
          <w:sz w:val="20"/>
          <w:lang w:val="pt-BR"/>
        </w:rPr>
      </w:pPr>
    </w:p>
    <w:p w14:paraId="32EBA39C" w14:textId="19C9B79A" w:rsidR="007D43B3" w:rsidRPr="00E61E53" w:rsidRDefault="007D43B3" w:rsidP="005E7CE7">
      <w:pPr>
        <w:autoSpaceDE w:val="0"/>
        <w:autoSpaceDN w:val="0"/>
        <w:adjustRightInd w:val="0"/>
        <w:jc w:val="right"/>
        <w:rPr>
          <w:rFonts w:ascii="GHEA Grapalat" w:hAnsi="GHEA Grapalat"/>
          <w:sz w:val="20"/>
          <w:lang w:val="pt-BR"/>
        </w:rPr>
        <w:sectPr w:rsidR="007D43B3" w:rsidRPr="00E61E53" w:rsidSect="006D1F26">
          <w:footnotePr>
            <w:pos w:val="beneathText"/>
          </w:footnotePr>
          <w:pgSz w:w="16838" w:h="11906" w:orient="landscape" w:code="9"/>
          <w:pgMar w:top="662" w:right="288" w:bottom="662" w:left="720" w:header="562" w:footer="562" w:gutter="0"/>
          <w:cols w:space="720"/>
        </w:sectPr>
      </w:pPr>
    </w:p>
    <w:p w14:paraId="7C10A72C" w14:textId="1A275330" w:rsidR="007D43B3" w:rsidRPr="00A724D1" w:rsidRDefault="007D43B3" w:rsidP="007D43B3">
      <w:pPr>
        <w:jc w:val="center"/>
        <w:rPr>
          <w:rFonts w:ascii="GHEA Grapalat" w:hAnsi="GHEA Grapalat"/>
          <w:b/>
          <w:bCs/>
          <w:iCs/>
          <w:sz w:val="18"/>
          <w:lang w:val="hy-AM"/>
        </w:rPr>
      </w:pPr>
      <w:r w:rsidRPr="00A724D1">
        <w:rPr>
          <w:rFonts w:ascii="GHEA Grapalat" w:hAnsi="GHEA Grapalat"/>
          <w:b/>
          <w:bCs/>
          <w:iCs/>
          <w:sz w:val="18"/>
          <w:lang w:val="hy-AM"/>
        </w:rPr>
        <w:lastRenderedPageBreak/>
        <w:t>ԾԱՌԱՅՈՒԹՅՈՒՆՆԵՐԻ ԳՆԱՑՈՒՑԱԿ</w:t>
      </w:r>
    </w:p>
    <w:p w14:paraId="0E70A49B" w14:textId="2FB3B9E9" w:rsidR="007D43B3" w:rsidRDefault="007D43B3" w:rsidP="007D43B3">
      <w:pPr>
        <w:jc w:val="center"/>
        <w:rPr>
          <w:rFonts w:ascii="GHEA Grapalat" w:hAnsi="GHEA Grapalat"/>
          <w:b/>
          <w:bCs/>
          <w:iCs/>
          <w:sz w:val="18"/>
          <w:lang w:val="hy-AM"/>
        </w:rPr>
      </w:pPr>
      <w:r w:rsidRPr="00A724D1">
        <w:rPr>
          <w:rFonts w:ascii="GHEA Grapalat" w:hAnsi="GHEA Grapalat"/>
          <w:b/>
          <w:bCs/>
          <w:iCs/>
          <w:sz w:val="18"/>
          <w:lang w:val="hy-AM"/>
        </w:rPr>
        <w:t xml:space="preserve">ԵՐԵՎԱՆ ՔԱՂԱՔԻ </w:t>
      </w:r>
      <w:r w:rsidR="00736C74">
        <w:rPr>
          <w:rFonts w:ascii="GHEA Grapalat" w:hAnsi="GHEA Grapalat"/>
          <w:b/>
          <w:bCs/>
          <w:iCs/>
          <w:sz w:val="18"/>
          <w:lang w:val="hy-AM"/>
        </w:rPr>
        <w:t>ԱՎԱՆ</w:t>
      </w:r>
      <w:r w:rsidRPr="00A724D1">
        <w:rPr>
          <w:rFonts w:ascii="GHEA Grapalat" w:hAnsi="GHEA Grapalat"/>
          <w:b/>
          <w:bCs/>
          <w:iCs/>
          <w:sz w:val="18"/>
          <w:lang w:val="hy-AM"/>
        </w:rPr>
        <w:t xml:space="preserve"> ՎԱՐՉԱԿԱՆ ՇՐՋԱՆ</w:t>
      </w:r>
      <w:r w:rsidR="00334725">
        <w:rPr>
          <w:rFonts w:ascii="GHEA Grapalat" w:hAnsi="GHEA Grapalat"/>
          <w:b/>
          <w:bCs/>
          <w:iCs/>
          <w:sz w:val="18"/>
          <w:lang w:val="hy-AM"/>
        </w:rPr>
        <w:t>ՈՒՄ</w:t>
      </w:r>
      <w:r w:rsidRPr="00A724D1">
        <w:rPr>
          <w:rFonts w:ascii="GHEA Grapalat" w:hAnsi="GHEA Grapalat"/>
          <w:b/>
          <w:bCs/>
          <w:iCs/>
          <w:sz w:val="18"/>
          <w:lang w:val="hy-AM"/>
        </w:rPr>
        <w:t xml:space="preserve"> ՀՐԱՏԱՊ ԼՈՒԾՈՒՄ ՊԱՀԱՆՋՈՂ</w:t>
      </w:r>
      <w:r w:rsidR="00334725">
        <w:rPr>
          <w:rFonts w:ascii="GHEA Grapalat" w:hAnsi="GHEA Grapalat"/>
          <w:b/>
          <w:bCs/>
          <w:iCs/>
          <w:sz w:val="18"/>
          <w:lang w:val="hy-AM"/>
        </w:rPr>
        <w:t xml:space="preserve"> ԸՆԹԱՑԻԿ</w:t>
      </w:r>
      <w:r w:rsidRPr="00A724D1">
        <w:rPr>
          <w:rFonts w:ascii="GHEA Grapalat" w:hAnsi="GHEA Grapalat"/>
          <w:b/>
          <w:bCs/>
          <w:iCs/>
          <w:sz w:val="18"/>
          <w:lang w:val="hy-AM"/>
        </w:rPr>
        <w:t xml:space="preserve"> ԾԱՌԱՅՈՒԹՅՈՒՆՆԵՐԻ</w:t>
      </w:r>
      <w:r w:rsidR="00BB1243" w:rsidRPr="00A724D1">
        <w:rPr>
          <w:rFonts w:ascii="GHEA Grapalat" w:hAnsi="GHEA Grapalat"/>
          <w:b/>
          <w:bCs/>
          <w:iCs/>
          <w:sz w:val="18"/>
          <w:lang w:val="hy-AM"/>
        </w:rPr>
        <w:t xml:space="preserve"> </w:t>
      </w:r>
      <w:r w:rsidRPr="00A724D1">
        <w:rPr>
          <w:rFonts w:ascii="GHEA Grapalat" w:hAnsi="GHEA Grapalat"/>
          <w:b/>
          <w:bCs/>
          <w:iCs/>
          <w:sz w:val="18"/>
          <w:lang w:val="hy-AM"/>
        </w:rPr>
        <w:t>ԻՐԱԿԱՆԱՑՄԱՆ</w:t>
      </w:r>
    </w:p>
    <w:p w14:paraId="1C750415" w14:textId="77777777" w:rsidR="005B7AED" w:rsidRPr="00A724D1" w:rsidRDefault="005B7AED" w:rsidP="007D43B3">
      <w:pPr>
        <w:jc w:val="center"/>
        <w:rPr>
          <w:rFonts w:ascii="GHEA Grapalat" w:hAnsi="GHEA Grapalat"/>
          <w:b/>
          <w:bCs/>
          <w:iCs/>
          <w:sz w:val="18"/>
          <w:lang w:val="hy-AM"/>
        </w:rPr>
      </w:pPr>
    </w:p>
    <w:tbl>
      <w:tblPr>
        <w:tblW w:w="10435" w:type="dxa"/>
        <w:tblLook w:val="04A0" w:firstRow="1" w:lastRow="0" w:firstColumn="1" w:lastColumn="0" w:noHBand="0" w:noVBand="1"/>
      </w:tblPr>
      <w:tblGrid>
        <w:gridCol w:w="501"/>
        <w:gridCol w:w="3592"/>
        <w:gridCol w:w="1710"/>
        <w:gridCol w:w="1370"/>
        <w:gridCol w:w="1540"/>
        <w:gridCol w:w="1864"/>
      </w:tblGrid>
      <w:tr w:rsidR="009A37AE" w:rsidRPr="009A37AE" w14:paraId="7E62BED0" w14:textId="77777777" w:rsidTr="009A37AE">
        <w:trPr>
          <w:trHeight w:val="1515"/>
        </w:trPr>
        <w:tc>
          <w:tcPr>
            <w:tcW w:w="5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C6A43" w14:textId="77777777" w:rsidR="009A37AE" w:rsidRPr="009A37AE" w:rsidRDefault="009A37AE" w:rsidP="00ED5559">
            <w:pPr>
              <w:jc w:val="center"/>
              <w:rPr>
                <w:rFonts w:ascii="GHEA Grapalat" w:hAnsi="GHEA Grapalat" w:cs="Arial"/>
                <w:b/>
                <w:bCs/>
                <w:sz w:val="18"/>
                <w:szCs w:val="18"/>
              </w:rPr>
            </w:pPr>
            <w:r w:rsidRPr="009A37AE">
              <w:rPr>
                <w:rFonts w:ascii="GHEA Grapalat" w:hAnsi="GHEA Grapalat" w:cs="Arial"/>
                <w:b/>
                <w:bCs/>
                <w:sz w:val="18"/>
                <w:szCs w:val="18"/>
              </w:rPr>
              <w:t>N</w:t>
            </w:r>
          </w:p>
        </w:tc>
        <w:tc>
          <w:tcPr>
            <w:tcW w:w="3796" w:type="dxa"/>
            <w:tcBorders>
              <w:top w:val="single" w:sz="4" w:space="0" w:color="auto"/>
              <w:left w:val="nil"/>
              <w:bottom w:val="single" w:sz="4" w:space="0" w:color="auto"/>
              <w:right w:val="single" w:sz="4" w:space="0" w:color="auto"/>
            </w:tcBorders>
            <w:shd w:val="clear" w:color="auto" w:fill="auto"/>
            <w:vAlign w:val="center"/>
            <w:hideMark/>
          </w:tcPr>
          <w:p w14:paraId="0E952EA9" w14:textId="77777777" w:rsidR="009A37AE" w:rsidRPr="009A37AE" w:rsidRDefault="009A37AE" w:rsidP="00ED5559">
            <w:pPr>
              <w:jc w:val="center"/>
              <w:rPr>
                <w:rFonts w:ascii="GHEA Grapalat" w:hAnsi="GHEA Grapalat" w:cs="Arial"/>
                <w:b/>
                <w:bCs/>
                <w:sz w:val="18"/>
                <w:szCs w:val="18"/>
              </w:rPr>
            </w:pPr>
            <w:proofErr w:type="spellStart"/>
            <w:r w:rsidRPr="009A37AE">
              <w:rPr>
                <w:rFonts w:ascii="GHEA Grapalat" w:hAnsi="GHEA Grapalat" w:cs="Arial"/>
                <w:b/>
                <w:bCs/>
                <w:sz w:val="18"/>
                <w:szCs w:val="18"/>
              </w:rPr>
              <w:t>Ծառայությունների</w:t>
            </w:r>
            <w:proofErr w:type="spellEnd"/>
            <w:r w:rsidRPr="009A37AE">
              <w:rPr>
                <w:rFonts w:ascii="GHEA Grapalat" w:hAnsi="GHEA Grapalat" w:cs="Arial"/>
                <w:b/>
                <w:bCs/>
                <w:sz w:val="18"/>
                <w:szCs w:val="18"/>
              </w:rPr>
              <w:t xml:space="preserve"> </w:t>
            </w:r>
            <w:proofErr w:type="spellStart"/>
            <w:r w:rsidRPr="009A37AE">
              <w:rPr>
                <w:rFonts w:ascii="GHEA Grapalat" w:hAnsi="GHEA Grapalat" w:cs="Arial"/>
                <w:b/>
                <w:bCs/>
                <w:sz w:val="18"/>
                <w:szCs w:val="18"/>
              </w:rPr>
              <w:t>անվանումը</w:t>
            </w:r>
            <w:proofErr w:type="spellEnd"/>
          </w:p>
        </w:tc>
        <w:tc>
          <w:tcPr>
            <w:tcW w:w="1800" w:type="dxa"/>
            <w:tcBorders>
              <w:top w:val="single" w:sz="4" w:space="0" w:color="auto"/>
              <w:left w:val="nil"/>
              <w:bottom w:val="single" w:sz="4" w:space="0" w:color="auto"/>
              <w:right w:val="single" w:sz="4" w:space="0" w:color="auto"/>
            </w:tcBorders>
            <w:shd w:val="clear" w:color="000000" w:fill="FFFFFF"/>
            <w:vAlign w:val="center"/>
            <w:hideMark/>
          </w:tcPr>
          <w:p w14:paraId="0C2BC438" w14:textId="77777777" w:rsidR="009A37AE" w:rsidRPr="009A37AE" w:rsidRDefault="009A37AE" w:rsidP="00ED5559">
            <w:pPr>
              <w:jc w:val="center"/>
              <w:rPr>
                <w:rFonts w:ascii="GHEA Grapalat" w:hAnsi="GHEA Grapalat" w:cs="Arial"/>
                <w:b/>
                <w:bCs/>
                <w:color w:val="000000"/>
                <w:sz w:val="18"/>
                <w:szCs w:val="18"/>
              </w:rPr>
            </w:pPr>
            <w:proofErr w:type="spellStart"/>
            <w:r w:rsidRPr="009A37AE">
              <w:rPr>
                <w:rFonts w:ascii="GHEA Grapalat" w:hAnsi="GHEA Grapalat" w:cs="Arial"/>
                <w:b/>
                <w:bCs/>
                <w:color w:val="000000"/>
                <w:sz w:val="18"/>
                <w:szCs w:val="18"/>
              </w:rPr>
              <w:t>Չափման</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միավորը</w:t>
            </w:r>
            <w:proofErr w:type="spellEnd"/>
          </w:p>
        </w:tc>
        <w:tc>
          <w:tcPr>
            <w:tcW w:w="1440" w:type="dxa"/>
            <w:tcBorders>
              <w:top w:val="single" w:sz="4" w:space="0" w:color="auto"/>
              <w:left w:val="nil"/>
              <w:bottom w:val="single" w:sz="4" w:space="0" w:color="auto"/>
              <w:right w:val="single" w:sz="4" w:space="0" w:color="auto"/>
            </w:tcBorders>
            <w:shd w:val="clear" w:color="000000" w:fill="FFFFFF"/>
            <w:vAlign w:val="center"/>
            <w:hideMark/>
          </w:tcPr>
          <w:p w14:paraId="06134A62" w14:textId="77777777" w:rsidR="009A37AE" w:rsidRPr="009A37AE" w:rsidRDefault="009A37AE" w:rsidP="00ED5559">
            <w:pPr>
              <w:jc w:val="center"/>
              <w:rPr>
                <w:rFonts w:ascii="GHEA Grapalat" w:hAnsi="GHEA Grapalat" w:cs="Arial"/>
                <w:b/>
                <w:bCs/>
                <w:color w:val="000000"/>
                <w:sz w:val="18"/>
                <w:szCs w:val="18"/>
              </w:rPr>
            </w:pPr>
            <w:proofErr w:type="spellStart"/>
            <w:r w:rsidRPr="009A37AE">
              <w:rPr>
                <w:rFonts w:ascii="GHEA Grapalat" w:hAnsi="GHEA Grapalat" w:cs="Arial"/>
                <w:b/>
                <w:bCs/>
                <w:color w:val="000000"/>
                <w:sz w:val="18"/>
                <w:szCs w:val="18"/>
              </w:rPr>
              <w:t>Քանակը</w:t>
            </w:r>
            <w:proofErr w:type="spellEnd"/>
          </w:p>
        </w:tc>
        <w:tc>
          <w:tcPr>
            <w:tcW w:w="1620" w:type="dxa"/>
            <w:tcBorders>
              <w:top w:val="single" w:sz="4" w:space="0" w:color="auto"/>
              <w:left w:val="nil"/>
              <w:bottom w:val="single" w:sz="4" w:space="0" w:color="auto"/>
              <w:right w:val="single" w:sz="4" w:space="0" w:color="auto"/>
            </w:tcBorders>
            <w:shd w:val="clear" w:color="auto" w:fill="auto"/>
            <w:vAlign w:val="center"/>
            <w:hideMark/>
          </w:tcPr>
          <w:p w14:paraId="2D193374" w14:textId="77777777" w:rsidR="009A37AE" w:rsidRPr="009A37AE" w:rsidRDefault="009A37AE" w:rsidP="00ED5559">
            <w:pPr>
              <w:jc w:val="center"/>
              <w:rPr>
                <w:rFonts w:ascii="GHEA Grapalat" w:hAnsi="GHEA Grapalat" w:cs="Arial"/>
                <w:b/>
                <w:bCs/>
                <w:color w:val="000000"/>
                <w:sz w:val="18"/>
                <w:szCs w:val="18"/>
              </w:rPr>
            </w:pPr>
            <w:proofErr w:type="spellStart"/>
            <w:r w:rsidRPr="009A37AE">
              <w:rPr>
                <w:rFonts w:ascii="GHEA Grapalat" w:hAnsi="GHEA Grapalat" w:cs="Arial"/>
                <w:b/>
                <w:bCs/>
                <w:color w:val="000000"/>
                <w:sz w:val="18"/>
                <w:szCs w:val="18"/>
              </w:rPr>
              <w:t>Միավորի</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առավելագույն</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գինը</w:t>
            </w:r>
            <w:proofErr w:type="spellEnd"/>
            <w:r w:rsidRPr="009A37AE">
              <w:rPr>
                <w:rFonts w:ascii="GHEA Grapalat" w:hAnsi="GHEA Grapalat" w:cs="Arial"/>
                <w:b/>
                <w:bCs/>
                <w:color w:val="000000"/>
                <w:sz w:val="18"/>
                <w:szCs w:val="18"/>
                <w:lang w:val="hy-AM"/>
              </w:rPr>
              <w:t xml:space="preserve"> </w:t>
            </w:r>
            <w:r w:rsidRPr="009A37AE">
              <w:rPr>
                <w:rFonts w:ascii="GHEA Grapalat" w:hAnsi="GHEA Grapalat" w:cs="Arial"/>
                <w:b/>
                <w:bCs/>
                <w:color w:val="000000"/>
                <w:sz w:val="18"/>
                <w:szCs w:val="18"/>
              </w:rPr>
              <w:t>(</w:t>
            </w:r>
            <w:proofErr w:type="spellStart"/>
            <w:r w:rsidRPr="009A37AE">
              <w:rPr>
                <w:rFonts w:ascii="GHEA Grapalat" w:hAnsi="GHEA Grapalat" w:cs="Arial"/>
                <w:b/>
                <w:bCs/>
                <w:color w:val="000000"/>
                <w:sz w:val="18"/>
                <w:szCs w:val="18"/>
              </w:rPr>
              <w:t>հազար</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դրամ</w:t>
            </w:r>
            <w:proofErr w:type="spellEnd"/>
            <w:r w:rsidRPr="009A37AE">
              <w:rPr>
                <w:rFonts w:ascii="GHEA Grapalat" w:hAnsi="GHEA Grapalat" w:cs="Arial"/>
                <w:b/>
                <w:bCs/>
                <w:color w:val="000000"/>
                <w:sz w:val="18"/>
                <w:szCs w:val="18"/>
              </w:rPr>
              <w:t>)</w:t>
            </w:r>
          </w:p>
        </w:tc>
        <w:tc>
          <w:tcPr>
            <w:tcW w:w="1260" w:type="dxa"/>
            <w:tcBorders>
              <w:top w:val="single" w:sz="4" w:space="0" w:color="auto"/>
              <w:left w:val="nil"/>
              <w:bottom w:val="single" w:sz="4" w:space="0" w:color="auto"/>
              <w:right w:val="single" w:sz="4" w:space="0" w:color="auto"/>
            </w:tcBorders>
            <w:vAlign w:val="center"/>
          </w:tcPr>
          <w:p w14:paraId="3AD7A85D" w14:textId="77777777" w:rsidR="009A37AE" w:rsidRPr="009A37AE" w:rsidRDefault="009A37AE" w:rsidP="00ED5559">
            <w:pPr>
              <w:jc w:val="center"/>
              <w:rPr>
                <w:rFonts w:ascii="GHEA Grapalat" w:hAnsi="GHEA Grapalat" w:cs="Arial"/>
                <w:b/>
                <w:bCs/>
                <w:color w:val="000000"/>
                <w:sz w:val="18"/>
                <w:szCs w:val="18"/>
              </w:rPr>
            </w:pPr>
            <w:proofErr w:type="spellStart"/>
            <w:r w:rsidRPr="009A37AE">
              <w:rPr>
                <w:rFonts w:ascii="GHEA Grapalat" w:hAnsi="GHEA Grapalat" w:cs="Arial"/>
                <w:b/>
                <w:bCs/>
                <w:color w:val="000000"/>
                <w:sz w:val="18"/>
                <w:szCs w:val="18"/>
              </w:rPr>
              <w:t>Միավորի</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գինը</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տոկոսային</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արտահայտությամբ</w:t>
            </w:r>
            <w:proofErr w:type="spellEnd"/>
          </w:p>
        </w:tc>
      </w:tr>
      <w:tr w:rsidR="009A37AE" w:rsidRPr="009A37AE" w14:paraId="5D5C1724" w14:textId="77777777" w:rsidTr="009A37AE">
        <w:trPr>
          <w:trHeight w:val="765"/>
        </w:trPr>
        <w:tc>
          <w:tcPr>
            <w:tcW w:w="519" w:type="dxa"/>
            <w:tcBorders>
              <w:top w:val="nil"/>
              <w:left w:val="single" w:sz="4" w:space="0" w:color="auto"/>
              <w:bottom w:val="single" w:sz="4" w:space="0" w:color="auto"/>
              <w:right w:val="single" w:sz="4" w:space="0" w:color="auto"/>
            </w:tcBorders>
            <w:shd w:val="clear" w:color="auto" w:fill="auto"/>
            <w:vAlign w:val="center"/>
            <w:hideMark/>
          </w:tcPr>
          <w:p w14:paraId="2D3F3942" w14:textId="77777777" w:rsidR="009A37AE" w:rsidRPr="009A37AE" w:rsidRDefault="009A37AE" w:rsidP="00ED5559">
            <w:pPr>
              <w:jc w:val="center"/>
              <w:rPr>
                <w:rFonts w:ascii="GHEA Grapalat" w:hAnsi="GHEA Grapalat" w:cs="Arial"/>
                <w:b/>
                <w:bCs/>
                <w:sz w:val="18"/>
                <w:szCs w:val="18"/>
              </w:rPr>
            </w:pPr>
            <w:r w:rsidRPr="009A37AE">
              <w:rPr>
                <w:rFonts w:ascii="GHEA Grapalat" w:hAnsi="GHEA Grapalat" w:cs="Arial"/>
                <w:b/>
                <w:bCs/>
                <w:sz w:val="18"/>
                <w:szCs w:val="18"/>
              </w:rPr>
              <w:t>1</w:t>
            </w:r>
          </w:p>
        </w:tc>
        <w:tc>
          <w:tcPr>
            <w:tcW w:w="3796" w:type="dxa"/>
            <w:tcBorders>
              <w:top w:val="nil"/>
              <w:left w:val="nil"/>
              <w:bottom w:val="single" w:sz="4" w:space="0" w:color="auto"/>
              <w:right w:val="single" w:sz="4" w:space="0" w:color="auto"/>
            </w:tcBorders>
            <w:shd w:val="clear" w:color="000000" w:fill="FFFFFF"/>
            <w:vAlign w:val="center"/>
            <w:hideMark/>
          </w:tcPr>
          <w:p w14:paraId="6D847104" w14:textId="77777777" w:rsidR="009A37AE" w:rsidRPr="009A37AE" w:rsidRDefault="009A37AE" w:rsidP="00ED5559">
            <w:pPr>
              <w:jc w:val="center"/>
              <w:rPr>
                <w:rFonts w:ascii="GHEA Grapalat" w:hAnsi="GHEA Grapalat" w:cs="Arial"/>
                <w:b/>
                <w:bCs/>
                <w:color w:val="000000"/>
                <w:sz w:val="18"/>
                <w:szCs w:val="18"/>
              </w:rPr>
            </w:pPr>
            <w:proofErr w:type="spellStart"/>
            <w:r w:rsidRPr="009A37AE">
              <w:rPr>
                <w:rFonts w:ascii="GHEA Grapalat" w:hAnsi="GHEA Grapalat" w:cs="Arial"/>
                <w:b/>
                <w:bCs/>
                <w:color w:val="000000"/>
                <w:sz w:val="18"/>
                <w:szCs w:val="18"/>
              </w:rPr>
              <w:t>Մեքենամեխանիզմների</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օգտագործում</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համապատասխան</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մասնագետի</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միջոցով</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այդ</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թվում</w:t>
            </w:r>
            <w:proofErr w:type="spellEnd"/>
            <w:r w:rsidRPr="009A37AE">
              <w:rPr>
                <w:rFonts w:ascii="GHEA Grapalat" w:hAnsi="GHEA Grapalat" w:cs="Arial"/>
                <w:b/>
                <w:bCs/>
                <w:color w:val="000000"/>
                <w:sz w:val="18"/>
                <w:szCs w:val="18"/>
              </w:rPr>
              <w:t>՝</w:t>
            </w:r>
          </w:p>
        </w:tc>
        <w:tc>
          <w:tcPr>
            <w:tcW w:w="1800" w:type="dxa"/>
            <w:tcBorders>
              <w:top w:val="nil"/>
              <w:left w:val="nil"/>
              <w:bottom w:val="single" w:sz="4" w:space="0" w:color="auto"/>
              <w:right w:val="single" w:sz="4" w:space="0" w:color="auto"/>
            </w:tcBorders>
            <w:shd w:val="clear" w:color="auto" w:fill="auto"/>
            <w:vAlign w:val="center"/>
            <w:hideMark/>
          </w:tcPr>
          <w:p w14:paraId="0CF090B4" w14:textId="77777777" w:rsidR="009A37AE" w:rsidRPr="009A37AE" w:rsidRDefault="009A37AE" w:rsidP="00ED5559">
            <w:pPr>
              <w:jc w:val="center"/>
              <w:rPr>
                <w:rFonts w:ascii="GHEA Grapalat" w:hAnsi="GHEA Grapalat" w:cs="Arial"/>
                <w:b/>
                <w:bCs/>
                <w:sz w:val="18"/>
                <w:szCs w:val="18"/>
              </w:rPr>
            </w:pPr>
          </w:p>
        </w:tc>
        <w:tc>
          <w:tcPr>
            <w:tcW w:w="1440" w:type="dxa"/>
            <w:tcBorders>
              <w:top w:val="nil"/>
              <w:left w:val="nil"/>
              <w:bottom w:val="single" w:sz="4" w:space="0" w:color="auto"/>
              <w:right w:val="single" w:sz="4" w:space="0" w:color="auto"/>
            </w:tcBorders>
            <w:shd w:val="clear" w:color="auto" w:fill="auto"/>
            <w:vAlign w:val="center"/>
            <w:hideMark/>
          </w:tcPr>
          <w:p w14:paraId="03EC12C0" w14:textId="77777777" w:rsidR="009A37AE" w:rsidRPr="009A37AE" w:rsidRDefault="009A37AE" w:rsidP="00ED5559">
            <w:pPr>
              <w:jc w:val="center"/>
              <w:rPr>
                <w:rFonts w:ascii="GHEA Grapalat" w:hAnsi="GHEA Grapalat" w:cs="Arial"/>
                <w:b/>
                <w:bCs/>
                <w:sz w:val="18"/>
                <w:szCs w:val="18"/>
              </w:rPr>
            </w:pPr>
          </w:p>
        </w:tc>
        <w:tc>
          <w:tcPr>
            <w:tcW w:w="1620" w:type="dxa"/>
            <w:tcBorders>
              <w:top w:val="nil"/>
              <w:left w:val="nil"/>
              <w:bottom w:val="single" w:sz="4" w:space="0" w:color="auto"/>
              <w:right w:val="single" w:sz="4" w:space="0" w:color="auto"/>
            </w:tcBorders>
            <w:shd w:val="clear" w:color="auto" w:fill="auto"/>
            <w:vAlign w:val="center"/>
            <w:hideMark/>
          </w:tcPr>
          <w:p w14:paraId="1297FC8F" w14:textId="77777777" w:rsidR="009A37AE" w:rsidRPr="009A37AE" w:rsidRDefault="009A37AE" w:rsidP="00ED5559">
            <w:pPr>
              <w:jc w:val="center"/>
              <w:rPr>
                <w:rFonts w:ascii="GHEA Grapalat" w:hAnsi="GHEA Grapalat" w:cs="Arial"/>
                <w:b/>
                <w:bCs/>
                <w:sz w:val="18"/>
                <w:szCs w:val="18"/>
              </w:rPr>
            </w:pPr>
          </w:p>
        </w:tc>
        <w:tc>
          <w:tcPr>
            <w:tcW w:w="1260" w:type="dxa"/>
            <w:tcBorders>
              <w:top w:val="nil"/>
              <w:left w:val="nil"/>
              <w:bottom w:val="single" w:sz="4" w:space="0" w:color="auto"/>
              <w:right w:val="single" w:sz="4" w:space="0" w:color="auto"/>
            </w:tcBorders>
            <w:vAlign w:val="center"/>
          </w:tcPr>
          <w:p w14:paraId="6BC0C540" w14:textId="77777777" w:rsidR="009A37AE" w:rsidRPr="009A37AE" w:rsidRDefault="009A37AE" w:rsidP="00ED5559">
            <w:pPr>
              <w:jc w:val="center"/>
              <w:rPr>
                <w:rFonts w:ascii="Calibri" w:hAnsi="Calibri" w:cs="Calibri"/>
                <w:b/>
                <w:bCs/>
                <w:sz w:val="18"/>
                <w:szCs w:val="18"/>
              </w:rPr>
            </w:pPr>
          </w:p>
        </w:tc>
      </w:tr>
      <w:tr w:rsidR="009A37AE" w:rsidRPr="009A37AE" w14:paraId="05D641B0" w14:textId="77777777" w:rsidTr="009A37AE">
        <w:trPr>
          <w:trHeight w:val="405"/>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30F0B9B0"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1.1</w:t>
            </w:r>
          </w:p>
        </w:tc>
        <w:tc>
          <w:tcPr>
            <w:tcW w:w="3796" w:type="dxa"/>
            <w:tcBorders>
              <w:top w:val="nil"/>
              <w:left w:val="nil"/>
              <w:bottom w:val="single" w:sz="4" w:space="0" w:color="auto"/>
              <w:right w:val="single" w:sz="4" w:space="0" w:color="auto"/>
            </w:tcBorders>
            <w:shd w:val="clear" w:color="auto" w:fill="auto"/>
            <w:vAlign w:val="center"/>
            <w:hideMark/>
          </w:tcPr>
          <w:p w14:paraId="1E106736" w14:textId="77777777" w:rsidR="009A37AE" w:rsidRPr="009A37AE" w:rsidRDefault="009A37AE" w:rsidP="00ED5559">
            <w:pPr>
              <w:jc w:val="center"/>
              <w:rPr>
                <w:rFonts w:ascii="GHEA Grapalat" w:hAnsi="GHEA Grapalat" w:cs="Arial"/>
                <w:sz w:val="18"/>
                <w:szCs w:val="18"/>
              </w:rPr>
            </w:pPr>
            <w:proofErr w:type="spellStart"/>
            <w:r w:rsidRPr="009A37AE">
              <w:rPr>
                <w:rFonts w:ascii="GHEA Grapalat" w:hAnsi="GHEA Grapalat" w:cs="Arial"/>
                <w:sz w:val="18"/>
                <w:szCs w:val="18"/>
              </w:rPr>
              <w:t>Տրակտոր</w:t>
            </w:r>
            <w:proofErr w:type="spellEnd"/>
            <w:r w:rsidRPr="009A37AE">
              <w:rPr>
                <w:rFonts w:ascii="GHEA Grapalat" w:hAnsi="GHEA Grapalat" w:cs="Arial"/>
                <w:sz w:val="18"/>
                <w:szCs w:val="18"/>
              </w:rPr>
              <w:t xml:space="preserve"> /</w:t>
            </w:r>
            <w:proofErr w:type="spellStart"/>
            <w:r w:rsidRPr="009A37AE">
              <w:rPr>
                <w:rFonts w:ascii="GHEA Grapalat" w:hAnsi="GHEA Grapalat" w:cs="Arial"/>
                <w:sz w:val="18"/>
                <w:szCs w:val="18"/>
              </w:rPr>
              <w:t>քանդող</w:t>
            </w:r>
            <w:proofErr w:type="spellEnd"/>
            <w:r w:rsidRPr="009A37AE">
              <w:rPr>
                <w:rFonts w:ascii="GHEA Grapalat" w:hAnsi="GHEA Grapalat" w:cs="Arial"/>
                <w:sz w:val="18"/>
                <w:szCs w:val="18"/>
              </w:rPr>
              <w:t xml:space="preserve">, </w:t>
            </w:r>
            <w:proofErr w:type="spellStart"/>
            <w:r w:rsidRPr="009A37AE">
              <w:rPr>
                <w:rFonts w:ascii="GHEA Grapalat" w:hAnsi="GHEA Grapalat" w:cs="Arial"/>
                <w:sz w:val="18"/>
                <w:szCs w:val="18"/>
              </w:rPr>
              <w:t>բարձող</w:t>
            </w:r>
            <w:proofErr w:type="spellEnd"/>
            <w:r w:rsidRPr="009A37AE">
              <w:rPr>
                <w:rFonts w:ascii="GHEA Grapalat" w:hAnsi="GHEA Grapalat" w:cs="Arial"/>
                <w:sz w:val="18"/>
                <w:szCs w:val="18"/>
              </w:rPr>
              <w:t xml:space="preserve">, </w:t>
            </w:r>
            <w:proofErr w:type="spellStart"/>
            <w:r w:rsidRPr="009A37AE">
              <w:rPr>
                <w:rFonts w:ascii="GHEA Grapalat" w:hAnsi="GHEA Grapalat" w:cs="Arial"/>
                <w:sz w:val="18"/>
                <w:szCs w:val="18"/>
              </w:rPr>
              <w:t>հարթեցնող</w:t>
            </w:r>
            <w:proofErr w:type="spellEnd"/>
            <w:r w:rsidRPr="009A37AE">
              <w:rPr>
                <w:rFonts w:ascii="GHEA Grapalat" w:hAnsi="GHEA Grapalat" w:cs="Arial"/>
                <w:sz w:val="18"/>
                <w:szCs w:val="18"/>
              </w:rPr>
              <w:t>/</w:t>
            </w:r>
          </w:p>
        </w:tc>
        <w:tc>
          <w:tcPr>
            <w:tcW w:w="1800" w:type="dxa"/>
            <w:tcBorders>
              <w:top w:val="nil"/>
              <w:left w:val="nil"/>
              <w:bottom w:val="single" w:sz="4" w:space="0" w:color="auto"/>
              <w:right w:val="single" w:sz="4" w:space="0" w:color="auto"/>
            </w:tcBorders>
            <w:shd w:val="clear" w:color="000000" w:fill="FFFFFF"/>
            <w:vAlign w:val="center"/>
            <w:hideMark/>
          </w:tcPr>
          <w:p w14:paraId="76544706" w14:textId="77777777" w:rsidR="009A37AE" w:rsidRPr="009A37AE" w:rsidRDefault="009A37AE" w:rsidP="00ED5559">
            <w:pPr>
              <w:jc w:val="center"/>
              <w:rPr>
                <w:rFonts w:ascii="GHEA Grapalat" w:hAnsi="GHEA Grapalat" w:cs="Arial"/>
                <w:color w:val="000000"/>
                <w:sz w:val="18"/>
                <w:szCs w:val="18"/>
              </w:rPr>
            </w:pPr>
            <w:proofErr w:type="spellStart"/>
            <w:r w:rsidRPr="009A37AE">
              <w:rPr>
                <w:rFonts w:ascii="GHEA Grapalat" w:hAnsi="GHEA Grapalat" w:cs="Arial"/>
                <w:color w:val="000000"/>
                <w:sz w:val="18"/>
                <w:szCs w:val="18"/>
              </w:rPr>
              <w:t>մեք</w:t>
            </w:r>
            <w:proofErr w:type="spellEnd"/>
            <w:r w:rsidRPr="009A37AE">
              <w:rPr>
                <w:rFonts w:ascii="GHEA Grapalat" w:hAnsi="GHEA Grapalat" w:cs="Arial"/>
                <w:color w:val="000000"/>
                <w:sz w:val="18"/>
                <w:szCs w:val="18"/>
              </w:rPr>
              <w:t>/</w:t>
            </w:r>
            <w:proofErr w:type="spellStart"/>
            <w:r w:rsidRPr="009A37AE">
              <w:rPr>
                <w:rFonts w:ascii="GHEA Grapalat" w:hAnsi="GHEA Grapalat" w:cs="Arial"/>
                <w:color w:val="000000"/>
                <w:sz w:val="18"/>
                <w:szCs w:val="18"/>
              </w:rPr>
              <w:t>ժամ</w:t>
            </w:r>
            <w:proofErr w:type="spellEnd"/>
          </w:p>
        </w:tc>
        <w:tc>
          <w:tcPr>
            <w:tcW w:w="1440" w:type="dxa"/>
            <w:tcBorders>
              <w:top w:val="nil"/>
              <w:left w:val="nil"/>
              <w:bottom w:val="single" w:sz="4" w:space="0" w:color="auto"/>
              <w:right w:val="single" w:sz="4" w:space="0" w:color="auto"/>
            </w:tcBorders>
            <w:shd w:val="clear" w:color="auto" w:fill="auto"/>
            <w:noWrap/>
            <w:vAlign w:val="center"/>
            <w:hideMark/>
          </w:tcPr>
          <w:p w14:paraId="1A35AB2A"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w:t>
            </w:r>
          </w:p>
        </w:tc>
        <w:tc>
          <w:tcPr>
            <w:tcW w:w="1620" w:type="dxa"/>
            <w:tcBorders>
              <w:top w:val="nil"/>
              <w:left w:val="nil"/>
              <w:bottom w:val="single" w:sz="4" w:space="0" w:color="auto"/>
              <w:right w:val="single" w:sz="4" w:space="0" w:color="auto"/>
            </w:tcBorders>
            <w:shd w:val="clear" w:color="auto" w:fill="auto"/>
            <w:noWrap/>
            <w:vAlign w:val="center"/>
            <w:hideMark/>
          </w:tcPr>
          <w:p w14:paraId="17F43903"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22.000</w:t>
            </w:r>
          </w:p>
        </w:tc>
        <w:tc>
          <w:tcPr>
            <w:tcW w:w="1260" w:type="dxa"/>
            <w:tcBorders>
              <w:top w:val="nil"/>
              <w:left w:val="nil"/>
              <w:bottom w:val="single" w:sz="4" w:space="0" w:color="auto"/>
              <w:right w:val="single" w:sz="4" w:space="0" w:color="auto"/>
            </w:tcBorders>
            <w:vAlign w:val="center"/>
          </w:tcPr>
          <w:p w14:paraId="0F3BD7E6"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lang w:val="hy-AM"/>
              </w:rPr>
              <w:t xml:space="preserve">100 </w:t>
            </w:r>
            <w:r w:rsidRPr="009A37AE">
              <w:rPr>
                <w:rFonts w:ascii="GHEA Grapalat" w:hAnsi="GHEA Grapalat" w:cs="Arial"/>
                <w:sz w:val="18"/>
                <w:szCs w:val="18"/>
              </w:rPr>
              <w:t>%</w:t>
            </w:r>
          </w:p>
        </w:tc>
      </w:tr>
      <w:tr w:rsidR="009A37AE" w:rsidRPr="009A37AE" w14:paraId="3E933686" w14:textId="77777777" w:rsidTr="009A37AE">
        <w:trPr>
          <w:trHeight w:val="405"/>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07A2BA15"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1.2</w:t>
            </w:r>
          </w:p>
        </w:tc>
        <w:tc>
          <w:tcPr>
            <w:tcW w:w="3796" w:type="dxa"/>
            <w:tcBorders>
              <w:top w:val="nil"/>
              <w:left w:val="nil"/>
              <w:bottom w:val="single" w:sz="4" w:space="0" w:color="auto"/>
              <w:right w:val="single" w:sz="4" w:space="0" w:color="auto"/>
            </w:tcBorders>
            <w:shd w:val="clear" w:color="auto" w:fill="auto"/>
            <w:vAlign w:val="center"/>
            <w:hideMark/>
          </w:tcPr>
          <w:p w14:paraId="08C97380" w14:textId="77777777" w:rsidR="009A37AE" w:rsidRPr="009A37AE" w:rsidRDefault="009A37AE" w:rsidP="00ED5559">
            <w:pPr>
              <w:jc w:val="center"/>
              <w:rPr>
                <w:rFonts w:ascii="GHEA Grapalat" w:hAnsi="GHEA Grapalat" w:cs="Arial"/>
                <w:sz w:val="18"/>
                <w:szCs w:val="18"/>
              </w:rPr>
            </w:pPr>
            <w:proofErr w:type="spellStart"/>
            <w:r w:rsidRPr="009A37AE">
              <w:rPr>
                <w:rFonts w:ascii="GHEA Grapalat" w:hAnsi="GHEA Grapalat" w:cs="Arial"/>
                <w:sz w:val="18"/>
                <w:szCs w:val="18"/>
              </w:rPr>
              <w:t>Ինքնաթափ</w:t>
            </w:r>
            <w:proofErr w:type="spellEnd"/>
            <w:r w:rsidRPr="009A37AE">
              <w:rPr>
                <w:rFonts w:ascii="GHEA Grapalat" w:hAnsi="GHEA Grapalat" w:cs="Arial"/>
                <w:sz w:val="18"/>
                <w:szCs w:val="18"/>
              </w:rPr>
              <w:t xml:space="preserve"> </w:t>
            </w:r>
            <w:proofErr w:type="spellStart"/>
            <w:r w:rsidRPr="009A37AE">
              <w:rPr>
                <w:rFonts w:ascii="GHEA Grapalat" w:hAnsi="GHEA Grapalat" w:cs="Arial"/>
                <w:sz w:val="18"/>
                <w:szCs w:val="18"/>
              </w:rPr>
              <w:t>մեքենա</w:t>
            </w:r>
            <w:proofErr w:type="spellEnd"/>
          </w:p>
        </w:tc>
        <w:tc>
          <w:tcPr>
            <w:tcW w:w="1800" w:type="dxa"/>
            <w:tcBorders>
              <w:top w:val="nil"/>
              <w:left w:val="nil"/>
              <w:bottom w:val="single" w:sz="4" w:space="0" w:color="auto"/>
              <w:right w:val="single" w:sz="4" w:space="0" w:color="auto"/>
            </w:tcBorders>
            <w:shd w:val="clear" w:color="000000" w:fill="FFFFFF"/>
            <w:noWrap/>
            <w:vAlign w:val="center"/>
            <w:hideMark/>
          </w:tcPr>
          <w:p w14:paraId="3360ADFF" w14:textId="77777777" w:rsidR="009A37AE" w:rsidRPr="009A37AE" w:rsidRDefault="009A37AE" w:rsidP="00ED5559">
            <w:pPr>
              <w:jc w:val="center"/>
              <w:rPr>
                <w:rFonts w:ascii="GHEA Grapalat" w:hAnsi="GHEA Grapalat" w:cs="Arial"/>
                <w:color w:val="000000"/>
                <w:sz w:val="18"/>
                <w:szCs w:val="18"/>
              </w:rPr>
            </w:pPr>
            <w:proofErr w:type="spellStart"/>
            <w:r w:rsidRPr="009A37AE">
              <w:rPr>
                <w:rFonts w:ascii="GHEA Grapalat" w:hAnsi="GHEA Grapalat" w:cs="Arial"/>
                <w:color w:val="000000"/>
                <w:sz w:val="18"/>
                <w:szCs w:val="18"/>
              </w:rPr>
              <w:t>խմ</w:t>
            </w:r>
            <w:proofErr w:type="spellEnd"/>
          </w:p>
        </w:tc>
        <w:tc>
          <w:tcPr>
            <w:tcW w:w="1440" w:type="dxa"/>
            <w:tcBorders>
              <w:top w:val="nil"/>
              <w:left w:val="nil"/>
              <w:bottom w:val="single" w:sz="4" w:space="0" w:color="auto"/>
              <w:right w:val="single" w:sz="4" w:space="0" w:color="auto"/>
            </w:tcBorders>
            <w:shd w:val="clear" w:color="auto" w:fill="auto"/>
            <w:noWrap/>
            <w:vAlign w:val="center"/>
            <w:hideMark/>
          </w:tcPr>
          <w:p w14:paraId="1EFFE7D4"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w:t>
            </w:r>
          </w:p>
        </w:tc>
        <w:tc>
          <w:tcPr>
            <w:tcW w:w="1620" w:type="dxa"/>
            <w:tcBorders>
              <w:top w:val="nil"/>
              <w:left w:val="nil"/>
              <w:bottom w:val="single" w:sz="4" w:space="0" w:color="auto"/>
              <w:right w:val="single" w:sz="4" w:space="0" w:color="auto"/>
            </w:tcBorders>
            <w:shd w:val="clear" w:color="auto" w:fill="auto"/>
            <w:noWrap/>
            <w:vAlign w:val="center"/>
            <w:hideMark/>
          </w:tcPr>
          <w:p w14:paraId="5A6D81D6"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5.000</w:t>
            </w:r>
          </w:p>
        </w:tc>
        <w:tc>
          <w:tcPr>
            <w:tcW w:w="1260" w:type="dxa"/>
            <w:tcBorders>
              <w:top w:val="nil"/>
              <w:left w:val="nil"/>
              <w:bottom w:val="single" w:sz="4" w:space="0" w:color="auto"/>
              <w:right w:val="single" w:sz="4" w:space="0" w:color="auto"/>
            </w:tcBorders>
            <w:vAlign w:val="center"/>
          </w:tcPr>
          <w:p w14:paraId="361AD612"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lang w:val="hy-AM"/>
              </w:rPr>
              <w:t xml:space="preserve">100 </w:t>
            </w:r>
            <w:r w:rsidRPr="009A37AE">
              <w:rPr>
                <w:rFonts w:ascii="GHEA Grapalat" w:hAnsi="GHEA Grapalat" w:cs="Arial"/>
                <w:sz w:val="18"/>
                <w:szCs w:val="18"/>
              </w:rPr>
              <w:t>%</w:t>
            </w:r>
          </w:p>
        </w:tc>
      </w:tr>
      <w:tr w:rsidR="009A37AE" w:rsidRPr="009A37AE" w14:paraId="798B85F1" w14:textId="77777777" w:rsidTr="009A37AE">
        <w:trPr>
          <w:trHeight w:val="405"/>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309F7F2F"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1.3</w:t>
            </w:r>
          </w:p>
        </w:tc>
        <w:tc>
          <w:tcPr>
            <w:tcW w:w="3796" w:type="dxa"/>
            <w:tcBorders>
              <w:top w:val="nil"/>
              <w:left w:val="nil"/>
              <w:bottom w:val="single" w:sz="4" w:space="0" w:color="auto"/>
              <w:right w:val="single" w:sz="4" w:space="0" w:color="auto"/>
            </w:tcBorders>
            <w:shd w:val="clear" w:color="auto" w:fill="auto"/>
            <w:vAlign w:val="center"/>
            <w:hideMark/>
          </w:tcPr>
          <w:p w14:paraId="71DEF301" w14:textId="77777777" w:rsidR="009A37AE" w:rsidRPr="009A37AE" w:rsidRDefault="009A37AE" w:rsidP="00ED5559">
            <w:pPr>
              <w:jc w:val="center"/>
              <w:rPr>
                <w:rFonts w:ascii="GHEA Grapalat" w:hAnsi="GHEA Grapalat" w:cs="Arial"/>
                <w:sz w:val="18"/>
                <w:szCs w:val="18"/>
              </w:rPr>
            </w:pPr>
            <w:proofErr w:type="spellStart"/>
            <w:r w:rsidRPr="009A37AE">
              <w:rPr>
                <w:rFonts w:ascii="GHEA Grapalat" w:hAnsi="GHEA Grapalat" w:cs="Arial"/>
                <w:sz w:val="18"/>
                <w:szCs w:val="18"/>
              </w:rPr>
              <w:t>Բեռնատար</w:t>
            </w:r>
            <w:proofErr w:type="spellEnd"/>
            <w:r w:rsidRPr="009A37AE">
              <w:rPr>
                <w:rFonts w:ascii="GHEA Grapalat" w:hAnsi="GHEA Grapalat" w:cs="Arial"/>
                <w:sz w:val="18"/>
                <w:szCs w:val="18"/>
              </w:rPr>
              <w:t xml:space="preserve"> </w:t>
            </w:r>
            <w:proofErr w:type="spellStart"/>
            <w:r w:rsidRPr="009A37AE">
              <w:rPr>
                <w:rFonts w:ascii="GHEA Grapalat" w:hAnsi="GHEA Grapalat" w:cs="Arial"/>
                <w:sz w:val="18"/>
                <w:szCs w:val="18"/>
              </w:rPr>
              <w:t>մեքենա</w:t>
            </w:r>
            <w:proofErr w:type="spellEnd"/>
            <w:r w:rsidRPr="009A37AE">
              <w:rPr>
                <w:rFonts w:ascii="GHEA Grapalat" w:hAnsi="GHEA Grapalat" w:cs="Arial"/>
                <w:sz w:val="18"/>
                <w:szCs w:val="18"/>
              </w:rPr>
              <w:t xml:space="preserve"> </w:t>
            </w:r>
            <w:proofErr w:type="spellStart"/>
            <w:r w:rsidRPr="009A37AE">
              <w:rPr>
                <w:rFonts w:ascii="GHEA Grapalat" w:hAnsi="GHEA Grapalat" w:cs="Arial"/>
                <w:sz w:val="18"/>
                <w:szCs w:val="18"/>
              </w:rPr>
              <w:t>բեռնափոխադրման</w:t>
            </w:r>
            <w:proofErr w:type="spellEnd"/>
            <w:r w:rsidRPr="009A37AE">
              <w:rPr>
                <w:rFonts w:ascii="GHEA Grapalat" w:hAnsi="GHEA Grapalat" w:cs="Arial"/>
                <w:sz w:val="18"/>
                <w:szCs w:val="18"/>
              </w:rPr>
              <w:t xml:space="preserve"> </w:t>
            </w:r>
            <w:proofErr w:type="spellStart"/>
            <w:r w:rsidRPr="009A37AE">
              <w:rPr>
                <w:rFonts w:ascii="GHEA Grapalat" w:hAnsi="GHEA Grapalat" w:cs="Arial"/>
                <w:sz w:val="18"/>
                <w:szCs w:val="18"/>
              </w:rPr>
              <w:t>համար</w:t>
            </w:r>
            <w:proofErr w:type="spellEnd"/>
          </w:p>
        </w:tc>
        <w:tc>
          <w:tcPr>
            <w:tcW w:w="1800" w:type="dxa"/>
            <w:tcBorders>
              <w:top w:val="nil"/>
              <w:left w:val="nil"/>
              <w:bottom w:val="single" w:sz="4" w:space="0" w:color="auto"/>
              <w:right w:val="single" w:sz="4" w:space="0" w:color="auto"/>
            </w:tcBorders>
            <w:shd w:val="clear" w:color="auto" w:fill="auto"/>
            <w:noWrap/>
            <w:vAlign w:val="center"/>
            <w:hideMark/>
          </w:tcPr>
          <w:p w14:paraId="111D71C4" w14:textId="77777777" w:rsidR="009A37AE" w:rsidRPr="009A37AE" w:rsidRDefault="009A37AE" w:rsidP="00ED5559">
            <w:pPr>
              <w:jc w:val="center"/>
              <w:rPr>
                <w:rFonts w:ascii="GHEA Grapalat" w:hAnsi="GHEA Grapalat" w:cs="Arial"/>
                <w:sz w:val="18"/>
                <w:szCs w:val="18"/>
              </w:rPr>
            </w:pPr>
            <w:proofErr w:type="spellStart"/>
            <w:r w:rsidRPr="009A37AE">
              <w:rPr>
                <w:rFonts w:ascii="GHEA Grapalat" w:hAnsi="GHEA Grapalat" w:cs="Arial"/>
                <w:sz w:val="18"/>
                <w:szCs w:val="18"/>
              </w:rPr>
              <w:t>կմ</w:t>
            </w:r>
            <w:proofErr w:type="spellEnd"/>
          </w:p>
        </w:tc>
        <w:tc>
          <w:tcPr>
            <w:tcW w:w="1440" w:type="dxa"/>
            <w:tcBorders>
              <w:top w:val="nil"/>
              <w:left w:val="nil"/>
              <w:bottom w:val="single" w:sz="4" w:space="0" w:color="auto"/>
              <w:right w:val="single" w:sz="4" w:space="0" w:color="auto"/>
            </w:tcBorders>
            <w:shd w:val="clear" w:color="auto" w:fill="auto"/>
            <w:noWrap/>
            <w:vAlign w:val="center"/>
            <w:hideMark/>
          </w:tcPr>
          <w:p w14:paraId="31A21E2E"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w:t>
            </w:r>
          </w:p>
        </w:tc>
        <w:tc>
          <w:tcPr>
            <w:tcW w:w="1620" w:type="dxa"/>
            <w:tcBorders>
              <w:top w:val="nil"/>
              <w:left w:val="nil"/>
              <w:bottom w:val="single" w:sz="4" w:space="0" w:color="auto"/>
              <w:right w:val="single" w:sz="4" w:space="0" w:color="auto"/>
            </w:tcBorders>
            <w:shd w:val="clear" w:color="auto" w:fill="auto"/>
            <w:noWrap/>
            <w:vAlign w:val="center"/>
            <w:hideMark/>
          </w:tcPr>
          <w:p w14:paraId="336CAA78"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1.500</w:t>
            </w:r>
          </w:p>
        </w:tc>
        <w:tc>
          <w:tcPr>
            <w:tcW w:w="1260" w:type="dxa"/>
            <w:tcBorders>
              <w:top w:val="nil"/>
              <w:left w:val="nil"/>
              <w:bottom w:val="single" w:sz="4" w:space="0" w:color="auto"/>
              <w:right w:val="single" w:sz="4" w:space="0" w:color="auto"/>
            </w:tcBorders>
            <w:vAlign w:val="center"/>
          </w:tcPr>
          <w:p w14:paraId="6AD49CAD"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lang w:val="hy-AM"/>
              </w:rPr>
              <w:t xml:space="preserve">100 </w:t>
            </w:r>
            <w:r w:rsidRPr="009A37AE">
              <w:rPr>
                <w:rFonts w:ascii="GHEA Grapalat" w:hAnsi="GHEA Grapalat" w:cs="Arial"/>
                <w:sz w:val="18"/>
                <w:szCs w:val="18"/>
              </w:rPr>
              <w:t>%</w:t>
            </w:r>
          </w:p>
        </w:tc>
      </w:tr>
      <w:tr w:rsidR="009A37AE" w:rsidRPr="009A37AE" w14:paraId="0FD4E990" w14:textId="77777777" w:rsidTr="009A37AE">
        <w:trPr>
          <w:trHeight w:val="405"/>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789E5A5F"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1.4</w:t>
            </w:r>
          </w:p>
        </w:tc>
        <w:tc>
          <w:tcPr>
            <w:tcW w:w="3796" w:type="dxa"/>
            <w:tcBorders>
              <w:top w:val="nil"/>
              <w:left w:val="nil"/>
              <w:bottom w:val="single" w:sz="4" w:space="0" w:color="auto"/>
              <w:right w:val="single" w:sz="4" w:space="0" w:color="auto"/>
            </w:tcBorders>
            <w:shd w:val="clear" w:color="auto" w:fill="auto"/>
            <w:vAlign w:val="center"/>
            <w:hideMark/>
          </w:tcPr>
          <w:p w14:paraId="6DFDD709" w14:textId="77777777" w:rsidR="009A37AE" w:rsidRPr="009A37AE" w:rsidRDefault="009A37AE" w:rsidP="00ED5559">
            <w:pPr>
              <w:jc w:val="center"/>
              <w:rPr>
                <w:rFonts w:ascii="GHEA Grapalat" w:hAnsi="GHEA Grapalat" w:cs="Arial"/>
                <w:sz w:val="18"/>
                <w:szCs w:val="18"/>
              </w:rPr>
            </w:pPr>
            <w:proofErr w:type="spellStart"/>
            <w:r w:rsidRPr="009A37AE">
              <w:rPr>
                <w:rFonts w:ascii="GHEA Grapalat" w:hAnsi="GHEA Grapalat" w:cs="Arial"/>
                <w:sz w:val="18"/>
                <w:szCs w:val="18"/>
              </w:rPr>
              <w:t>Ավտոաշտարակ</w:t>
            </w:r>
            <w:proofErr w:type="spellEnd"/>
          </w:p>
        </w:tc>
        <w:tc>
          <w:tcPr>
            <w:tcW w:w="1800" w:type="dxa"/>
            <w:tcBorders>
              <w:top w:val="nil"/>
              <w:left w:val="nil"/>
              <w:bottom w:val="single" w:sz="4" w:space="0" w:color="auto"/>
              <w:right w:val="single" w:sz="4" w:space="0" w:color="auto"/>
            </w:tcBorders>
            <w:shd w:val="clear" w:color="000000" w:fill="FFFFFF"/>
            <w:vAlign w:val="center"/>
            <w:hideMark/>
          </w:tcPr>
          <w:p w14:paraId="3E2F5D18" w14:textId="77777777" w:rsidR="009A37AE" w:rsidRPr="009A37AE" w:rsidRDefault="009A37AE" w:rsidP="00ED5559">
            <w:pPr>
              <w:jc w:val="center"/>
              <w:rPr>
                <w:rFonts w:ascii="GHEA Grapalat" w:hAnsi="GHEA Grapalat" w:cs="Arial"/>
                <w:color w:val="000000"/>
                <w:sz w:val="18"/>
                <w:szCs w:val="18"/>
              </w:rPr>
            </w:pPr>
            <w:proofErr w:type="spellStart"/>
            <w:r w:rsidRPr="009A37AE">
              <w:rPr>
                <w:rFonts w:ascii="GHEA Grapalat" w:hAnsi="GHEA Grapalat" w:cs="Arial"/>
                <w:color w:val="000000"/>
                <w:sz w:val="18"/>
                <w:szCs w:val="18"/>
              </w:rPr>
              <w:t>մեք</w:t>
            </w:r>
            <w:proofErr w:type="spellEnd"/>
            <w:r w:rsidRPr="009A37AE">
              <w:rPr>
                <w:rFonts w:ascii="GHEA Grapalat" w:hAnsi="GHEA Grapalat" w:cs="Arial"/>
                <w:color w:val="000000"/>
                <w:sz w:val="18"/>
                <w:szCs w:val="18"/>
              </w:rPr>
              <w:t>/</w:t>
            </w:r>
            <w:proofErr w:type="spellStart"/>
            <w:r w:rsidRPr="009A37AE">
              <w:rPr>
                <w:rFonts w:ascii="GHEA Grapalat" w:hAnsi="GHEA Grapalat" w:cs="Arial"/>
                <w:color w:val="000000"/>
                <w:sz w:val="18"/>
                <w:szCs w:val="18"/>
              </w:rPr>
              <w:t>ժամ</w:t>
            </w:r>
            <w:proofErr w:type="spellEnd"/>
          </w:p>
        </w:tc>
        <w:tc>
          <w:tcPr>
            <w:tcW w:w="1440" w:type="dxa"/>
            <w:tcBorders>
              <w:top w:val="nil"/>
              <w:left w:val="nil"/>
              <w:bottom w:val="single" w:sz="4" w:space="0" w:color="auto"/>
              <w:right w:val="single" w:sz="4" w:space="0" w:color="auto"/>
            </w:tcBorders>
            <w:shd w:val="clear" w:color="auto" w:fill="auto"/>
            <w:noWrap/>
            <w:vAlign w:val="center"/>
            <w:hideMark/>
          </w:tcPr>
          <w:p w14:paraId="3A13400E"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w:t>
            </w:r>
          </w:p>
        </w:tc>
        <w:tc>
          <w:tcPr>
            <w:tcW w:w="1620" w:type="dxa"/>
            <w:tcBorders>
              <w:top w:val="nil"/>
              <w:left w:val="nil"/>
              <w:bottom w:val="single" w:sz="4" w:space="0" w:color="auto"/>
              <w:right w:val="single" w:sz="4" w:space="0" w:color="auto"/>
            </w:tcBorders>
            <w:shd w:val="clear" w:color="auto" w:fill="auto"/>
            <w:noWrap/>
            <w:vAlign w:val="center"/>
            <w:hideMark/>
          </w:tcPr>
          <w:p w14:paraId="0F8D26DD"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10.000</w:t>
            </w:r>
          </w:p>
        </w:tc>
        <w:tc>
          <w:tcPr>
            <w:tcW w:w="1260" w:type="dxa"/>
            <w:tcBorders>
              <w:top w:val="nil"/>
              <w:left w:val="nil"/>
              <w:bottom w:val="single" w:sz="4" w:space="0" w:color="auto"/>
              <w:right w:val="single" w:sz="4" w:space="0" w:color="auto"/>
            </w:tcBorders>
            <w:vAlign w:val="center"/>
          </w:tcPr>
          <w:p w14:paraId="3518B498"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lang w:val="hy-AM"/>
              </w:rPr>
              <w:t xml:space="preserve">100 </w:t>
            </w:r>
            <w:r w:rsidRPr="009A37AE">
              <w:rPr>
                <w:rFonts w:ascii="GHEA Grapalat" w:hAnsi="GHEA Grapalat" w:cs="Arial"/>
                <w:sz w:val="18"/>
                <w:szCs w:val="18"/>
              </w:rPr>
              <w:t>%</w:t>
            </w:r>
          </w:p>
        </w:tc>
      </w:tr>
      <w:tr w:rsidR="009A37AE" w:rsidRPr="009A37AE" w14:paraId="01B2FD08" w14:textId="77777777" w:rsidTr="009A37AE">
        <w:trPr>
          <w:trHeight w:val="405"/>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7610F195"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1.5</w:t>
            </w:r>
          </w:p>
        </w:tc>
        <w:tc>
          <w:tcPr>
            <w:tcW w:w="3796" w:type="dxa"/>
            <w:tcBorders>
              <w:top w:val="nil"/>
              <w:left w:val="nil"/>
              <w:bottom w:val="single" w:sz="4" w:space="0" w:color="auto"/>
              <w:right w:val="single" w:sz="4" w:space="0" w:color="auto"/>
            </w:tcBorders>
            <w:shd w:val="clear" w:color="auto" w:fill="auto"/>
            <w:vAlign w:val="center"/>
            <w:hideMark/>
          </w:tcPr>
          <w:p w14:paraId="0310CAC8" w14:textId="77777777" w:rsidR="009A37AE" w:rsidRPr="009A37AE" w:rsidRDefault="009A37AE" w:rsidP="00ED5559">
            <w:pPr>
              <w:jc w:val="center"/>
              <w:rPr>
                <w:rFonts w:ascii="GHEA Grapalat" w:hAnsi="GHEA Grapalat" w:cs="Arial"/>
                <w:sz w:val="18"/>
                <w:szCs w:val="18"/>
              </w:rPr>
            </w:pPr>
            <w:proofErr w:type="spellStart"/>
            <w:r w:rsidRPr="009A37AE">
              <w:rPr>
                <w:rFonts w:ascii="GHEA Grapalat" w:hAnsi="GHEA Grapalat" w:cs="Arial"/>
                <w:sz w:val="18"/>
                <w:szCs w:val="18"/>
              </w:rPr>
              <w:t>Ավտոկռունկ</w:t>
            </w:r>
            <w:proofErr w:type="spellEnd"/>
          </w:p>
        </w:tc>
        <w:tc>
          <w:tcPr>
            <w:tcW w:w="1800" w:type="dxa"/>
            <w:tcBorders>
              <w:top w:val="nil"/>
              <w:left w:val="nil"/>
              <w:bottom w:val="single" w:sz="4" w:space="0" w:color="auto"/>
              <w:right w:val="single" w:sz="4" w:space="0" w:color="auto"/>
            </w:tcBorders>
            <w:shd w:val="clear" w:color="000000" w:fill="FFFFFF"/>
            <w:vAlign w:val="center"/>
            <w:hideMark/>
          </w:tcPr>
          <w:p w14:paraId="364012A1" w14:textId="77777777" w:rsidR="009A37AE" w:rsidRPr="009A37AE" w:rsidRDefault="009A37AE" w:rsidP="00ED5559">
            <w:pPr>
              <w:jc w:val="center"/>
              <w:rPr>
                <w:rFonts w:ascii="GHEA Grapalat" w:hAnsi="GHEA Grapalat" w:cs="Arial"/>
                <w:color w:val="000000"/>
                <w:sz w:val="18"/>
                <w:szCs w:val="18"/>
              </w:rPr>
            </w:pPr>
            <w:proofErr w:type="spellStart"/>
            <w:r w:rsidRPr="009A37AE">
              <w:rPr>
                <w:rFonts w:ascii="GHEA Grapalat" w:hAnsi="GHEA Grapalat" w:cs="Arial"/>
                <w:color w:val="000000"/>
                <w:sz w:val="18"/>
                <w:szCs w:val="18"/>
              </w:rPr>
              <w:t>մեք</w:t>
            </w:r>
            <w:proofErr w:type="spellEnd"/>
            <w:r w:rsidRPr="009A37AE">
              <w:rPr>
                <w:rFonts w:ascii="GHEA Grapalat" w:hAnsi="GHEA Grapalat" w:cs="Arial"/>
                <w:color w:val="000000"/>
                <w:sz w:val="18"/>
                <w:szCs w:val="18"/>
              </w:rPr>
              <w:t>/</w:t>
            </w:r>
            <w:proofErr w:type="spellStart"/>
            <w:r w:rsidRPr="009A37AE">
              <w:rPr>
                <w:rFonts w:ascii="GHEA Grapalat" w:hAnsi="GHEA Grapalat" w:cs="Arial"/>
                <w:color w:val="000000"/>
                <w:sz w:val="18"/>
                <w:szCs w:val="18"/>
              </w:rPr>
              <w:t>ժամ</w:t>
            </w:r>
            <w:proofErr w:type="spellEnd"/>
          </w:p>
        </w:tc>
        <w:tc>
          <w:tcPr>
            <w:tcW w:w="1440" w:type="dxa"/>
            <w:tcBorders>
              <w:top w:val="nil"/>
              <w:left w:val="nil"/>
              <w:bottom w:val="single" w:sz="4" w:space="0" w:color="auto"/>
              <w:right w:val="single" w:sz="4" w:space="0" w:color="auto"/>
            </w:tcBorders>
            <w:shd w:val="clear" w:color="auto" w:fill="auto"/>
            <w:noWrap/>
            <w:vAlign w:val="center"/>
            <w:hideMark/>
          </w:tcPr>
          <w:p w14:paraId="53177844"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w:t>
            </w:r>
          </w:p>
        </w:tc>
        <w:tc>
          <w:tcPr>
            <w:tcW w:w="1620" w:type="dxa"/>
            <w:tcBorders>
              <w:top w:val="nil"/>
              <w:left w:val="nil"/>
              <w:bottom w:val="single" w:sz="4" w:space="0" w:color="auto"/>
              <w:right w:val="single" w:sz="4" w:space="0" w:color="auto"/>
            </w:tcBorders>
            <w:shd w:val="clear" w:color="auto" w:fill="auto"/>
            <w:noWrap/>
            <w:vAlign w:val="center"/>
            <w:hideMark/>
          </w:tcPr>
          <w:p w14:paraId="466DA803"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15.000</w:t>
            </w:r>
          </w:p>
        </w:tc>
        <w:tc>
          <w:tcPr>
            <w:tcW w:w="1260" w:type="dxa"/>
            <w:tcBorders>
              <w:top w:val="nil"/>
              <w:left w:val="nil"/>
              <w:bottom w:val="single" w:sz="4" w:space="0" w:color="auto"/>
              <w:right w:val="single" w:sz="4" w:space="0" w:color="auto"/>
            </w:tcBorders>
            <w:vAlign w:val="center"/>
          </w:tcPr>
          <w:p w14:paraId="77D356B9"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lang w:val="hy-AM"/>
              </w:rPr>
              <w:t xml:space="preserve">100 </w:t>
            </w:r>
            <w:r w:rsidRPr="009A37AE">
              <w:rPr>
                <w:rFonts w:ascii="GHEA Grapalat" w:hAnsi="GHEA Grapalat" w:cs="Arial"/>
                <w:sz w:val="18"/>
                <w:szCs w:val="18"/>
              </w:rPr>
              <w:t>%</w:t>
            </w:r>
          </w:p>
        </w:tc>
      </w:tr>
      <w:tr w:rsidR="009A37AE" w:rsidRPr="009A37AE" w14:paraId="24210F96" w14:textId="77777777" w:rsidTr="009A37AE">
        <w:trPr>
          <w:trHeight w:val="405"/>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4AA1DF44"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1.6</w:t>
            </w:r>
          </w:p>
        </w:tc>
        <w:tc>
          <w:tcPr>
            <w:tcW w:w="3796" w:type="dxa"/>
            <w:tcBorders>
              <w:top w:val="nil"/>
              <w:left w:val="nil"/>
              <w:bottom w:val="single" w:sz="4" w:space="0" w:color="auto"/>
              <w:right w:val="single" w:sz="4" w:space="0" w:color="auto"/>
            </w:tcBorders>
            <w:shd w:val="clear" w:color="auto" w:fill="auto"/>
            <w:vAlign w:val="center"/>
            <w:hideMark/>
          </w:tcPr>
          <w:p w14:paraId="3EFF18DC" w14:textId="77777777" w:rsidR="009A37AE" w:rsidRPr="009A37AE" w:rsidRDefault="009A37AE" w:rsidP="00ED5559">
            <w:pPr>
              <w:jc w:val="center"/>
              <w:rPr>
                <w:rFonts w:ascii="GHEA Grapalat" w:hAnsi="GHEA Grapalat" w:cs="Arial"/>
                <w:sz w:val="18"/>
                <w:szCs w:val="18"/>
              </w:rPr>
            </w:pPr>
            <w:proofErr w:type="spellStart"/>
            <w:r w:rsidRPr="009A37AE">
              <w:rPr>
                <w:rFonts w:ascii="GHEA Grapalat" w:hAnsi="GHEA Grapalat" w:cs="Arial"/>
                <w:sz w:val="18"/>
                <w:szCs w:val="18"/>
              </w:rPr>
              <w:t>Էվակուատոր</w:t>
            </w:r>
            <w:proofErr w:type="spellEnd"/>
          </w:p>
        </w:tc>
        <w:tc>
          <w:tcPr>
            <w:tcW w:w="1800" w:type="dxa"/>
            <w:tcBorders>
              <w:top w:val="nil"/>
              <w:left w:val="nil"/>
              <w:bottom w:val="single" w:sz="4" w:space="0" w:color="auto"/>
              <w:right w:val="single" w:sz="4" w:space="0" w:color="auto"/>
            </w:tcBorders>
            <w:shd w:val="clear" w:color="auto" w:fill="auto"/>
            <w:noWrap/>
            <w:vAlign w:val="center"/>
            <w:hideMark/>
          </w:tcPr>
          <w:p w14:paraId="5B6982A4" w14:textId="77777777" w:rsidR="009A37AE" w:rsidRPr="009A37AE" w:rsidRDefault="009A37AE" w:rsidP="00ED5559">
            <w:pPr>
              <w:jc w:val="center"/>
              <w:rPr>
                <w:rFonts w:ascii="GHEA Grapalat" w:hAnsi="GHEA Grapalat" w:cs="Arial"/>
                <w:sz w:val="18"/>
                <w:szCs w:val="18"/>
              </w:rPr>
            </w:pPr>
            <w:proofErr w:type="spellStart"/>
            <w:r w:rsidRPr="009A37AE">
              <w:rPr>
                <w:rFonts w:ascii="GHEA Grapalat" w:hAnsi="GHEA Grapalat" w:cs="Arial"/>
                <w:sz w:val="18"/>
                <w:szCs w:val="18"/>
              </w:rPr>
              <w:t>կմ</w:t>
            </w:r>
            <w:proofErr w:type="spellEnd"/>
          </w:p>
        </w:tc>
        <w:tc>
          <w:tcPr>
            <w:tcW w:w="1440" w:type="dxa"/>
            <w:tcBorders>
              <w:top w:val="nil"/>
              <w:left w:val="nil"/>
              <w:bottom w:val="single" w:sz="4" w:space="0" w:color="auto"/>
              <w:right w:val="single" w:sz="4" w:space="0" w:color="auto"/>
            </w:tcBorders>
            <w:shd w:val="clear" w:color="auto" w:fill="auto"/>
            <w:noWrap/>
            <w:vAlign w:val="center"/>
            <w:hideMark/>
          </w:tcPr>
          <w:p w14:paraId="79C5BBCB"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w:t>
            </w:r>
          </w:p>
        </w:tc>
        <w:tc>
          <w:tcPr>
            <w:tcW w:w="1620" w:type="dxa"/>
            <w:tcBorders>
              <w:top w:val="nil"/>
              <w:left w:val="nil"/>
              <w:bottom w:val="single" w:sz="4" w:space="0" w:color="auto"/>
              <w:right w:val="single" w:sz="4" w:space="0" w:color="auto"/>
            </w:tcBorders>
            <w:shd w:val="clear" w:color="auto" w:fill="auto"/>
            <w:noWrap/>
            <w:vAlign w:val="center"/>
            <w:hideMark/>
          </w:tcPr>
          <w:p w14:paraId="31C2625E"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3.000</w:t>
            </w:r>
          </w:p>
        </w:tc>
        <w:tc>
          <w:tcPr>
            <w:tcW w:w="1260" w:type="dxa"/>
            <w:tcBorders>
              <w:top w:val="nil"/>
              <w:left w:val="nil"/>
              <w:bottom w:val="single" w:sz="4" w:space="0" w:color="auto"/>
              <w:right w:val="single" w:sz="4" w:space="0" w:color="auto"/>
            </w:tcBorders>
            <w:vAlign w:val="center"/>
          </w:tcPr>
          <w:p w14:paraId="0944814D"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lang w:val="hy-AM"/>
              </w:rPr>
              <w:t xml:space="preserve">100 </w:t>
            </w:r>
            <w:r w:rsidRPr="009A37AE">
              <w:rPr>
                <w:rFonts w:ascii="GHEA Grapalat" w:hAnsi="GHEA Grapalat" w:cs="Arial"/>
                <w:sz w:val="18"/>
                <w:szCs w:val="18"/>
              </w:rPr>
              <w:t>%</w:t>
            </w:r>
          </w:p>
        </w:tc>
      </w:tr>
      <w:tr w:rsidR="009A37AE" w:rsidRPr="009A37AE" w14:paraId="2872C3DD" w14:textId="77777777" w:rsidTr="009A37AE">
        <w:trPr>
          <w:trHeight w:val="405"/>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235FB234"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1.7</w:t>
            </w:r>
          </w:p>
        </w:tc>
        <w:tc>
          <w:tcPr>
            <w:tcW w:w="3796" w:type="dxa"/>
            <w:tcBorders>
              <w:top w:val="nil"/>
              <w:left w:val="nil"/>
              <w:bottom w:val="single" w:sz="4" w:space="0" w:color="auto"/>
              <w:right w:val="single" w:sz="4" w:space="0" w:color="auto"/>
            </w:tcBorders>
            <w:shd w:val="clear" w:color="auto" w:fill="auto"/>
            <w:vAlign w:val="center"/>
            <w:hideMark/>
          </w:tcPr>
          <w:p w14:paraId="29443E06" w14:textId="77777777" w:rsidR="009A37AE" w:rsidRPr="009A37AE" w:rsidRDefault="009A37AE" w:rsidP="00ED5559">
            <w:pPr>
              <w:jc w:val="center"/>
              <w:rPr>
                <w:rFonts w:ascii="GHEA Grapalat" w:hAnsi="GHEA Grapalat" w:cs="Arial"/>
                <w:sz w:val="18"/>
                <w:szCs w:val="18"/>
              </w:rPr>
            </w:pPr>
            <w:proofErr w:type="spellStart"/>
            <w:r w:rsidRPr="009A37AE">
              <w:rPr>
                <w:rFonts w:ascii="GHEA Grapalat" w:hAnsi="GHEA Grapalat" w:cs="Arial"/>
                <w:sz w:val="18"/>
                <w:szCs w:val="18"/>
              </w:rPr>
              <w:t>Քաշող</w:t>
            </w:r>
            <w:proofErr w:type="spellEnd"/>
            <w:r w:rsidRPr="009A37AE">
              <w:rPr>
                <w:rFonts w:ascii="GHEA Grapalat" w:hAnsi="GHEA Grapalat" w:cs="Arial"/>
                <w:sz w:val="18"/>
                <w:szCs w:val="18"/>
              </w:rPr>
              <w:t xml:space="preserve"> և </w:t>
            </w:r>
            <w:proofErr w:type="spellStart"/>
            <w:r w:rsidRPr="009A37AE">
              <w:rPr>
                <w:rFonts w:ascii="GHEA Grapalat" w:hAnsi="GHEA Grapalat" w:cs="Arial"/>
                <w:sz w:val="18"/>
                <w:szCs w:val="18"/>
              </w:rPr>
              <w:t>բարձր</w:t>
            </w:r>
            <w:proofErr w:type="spellEnd"/>
            <w:r w:rsidRPr="009A37AE">
              <w:rPr>
                <w:rFonts w:ascii="GHEA Grapalat" w:hAnsi="GHEA Grapalat" w:cs="Arial"/>
                <w:sz w:val="18"/>
                <w:szCs w:val="18"/>
              </w:rPr>
              <w:t xml:space="preserve"> </w:t>
            </w:r>
            <w:proofErr w:type="spellStart"/>
            <w:r w:rsidRPr="009A37AE">
              <w:rPr>
                <w:rFonts w:ascii="GHEA Grapalat" w:hAnsi="GHEA Grapalat" w:cs="Arial"/>
                <w:sz w:val="18"/>
                <w:szCs w:val="18"/>
              </w:rPr>
              <w:t>ճնշմամբ</w:t>
            </w:r>
            <w:proofErr w:type="spellEnd"/>
            <w:r w:rsidRPr="009A37AE">
              <w:rPr>
                <w:rFonts w:ascii="GHEA Grapalat" w:hAnsi="GHEA Grapalat" w:cs="Arial"/>
                <w:sz w:val="18"/>
                <w:szCs w:val="18"/>
              </w:rPr>
              <w:t xml:space="preserve"> </w:t>
            </w:r>
            <w:proofErr w:type="spellStart"/>
            <w:r w:rsidRPr="009A37AE">
              <w:rPr>
                <w:rFonts w:ascii="GHEA Grapalat" w:hAnsi="GHEA Grapalat" w:cs="Arial"/>
                <w:sz w:val="18"/>
                <w:szCs w:val="18"/>
              </w:rPr>
              <w:t>փչող</w:t>
            </w:r>
            <w:proofErr w:type="spellEnd"/>
            <w:r w:rsidRPr="009A37AE">
              <w:rPr>
                <w:rFonts w:ascii="GHEA Grapalat" w:hAnsi="GHEA Grapalat" w:cs="Arial"/>
                <w:sz w:val="18"/>
                <w:szCs w:val="18"/>
              </w:rPr>
              <w:t xml:space="preserve"> </w:t>
            </w:r>
            <w:proofErr w:type="spellStart"/>
            <w:r w:rsidRPr="009A37AE">
              <w:rPr>
                <w:rFonts w:ascii="GHEA Grapalat" w:hAnsi="GHEA Grapalat" w:cs="Arial"/>
                <w:sz w:val="18"/>
                <w:szCs w:val="18"/>
              </w:rPr>
              <w:t>մեքենա</w:t>
            </w:r>
            <w:proofErr w:type="spellEnd"/>
            <w:r w:rsidRPr="009A37AE">
              <w:rPr>
                <w:rFonts w:ascii="GHEA Grapalat" w:hAnsi="GHEA Grapalat" w:cs="Arial"/>
                <w:sz w:val="18"/>
                <w:szCs w:val="18"/>
              </w:rPr>
              <w:t xml:space="preserve"> /</w:t>
            </w:r>
            <w:proofErr w:type="spellStart"/>
            <w:r w:rsidRPr="009A37AE">
              <w:rPr>
                <w:rFonts w:ascii="GHEA Grapalat" w:hAnsi="GHEA Grapalat" w:cs="Arial"/>
                <w:sz w:val="18"/>
                <w:szCs w:val="18"/>
              </w:rPr>
              <w:t>կոյուղագծերի</w:t>
            </w:r>
            <w:proofErr w:type="spellEnd"/>
            <w:r w:rsidRPr="009A37AE">
              <w:rPr>
                <w:rFonts w:ascii="GHEA Grapalat" w:hAnsi="GHEA Grapalat" w:cs="Arial"/>
                <w:sz w:val="18"/>
                <w:szCs w:val="18"/>
              </w:rPr>
              <w:t xml:space="preserve"> </w:t>
            </w:r>
            <w:proofErr w:type="spellStart"/>
            <w:r w:rsidRPr="009A37AE">
              <w:rPr>
                <w:rFonts w:ascii="GHEA Grapalat" w:hAnsi="GHEA Grapalat" w:cs="Arial"/>
                <w:sz w:val="18"/>
                <w:szCs w:val="18"/>
              </w:rPr>
              <w:t>մաքրման</w:t>
            </w:r>
            <w:proofErr w:type="spellEnd"/>
            <w:r w:rsidRPr="009A37AE">
              <w:rPr>
                <w:rFonts w:ascii="GHEA Grapalat" w:hAnsi="GHEA Grapalat" w:cs="Arial"/>
                <w:sz w:val="18"/>
                <w:szCs w:val="18"/>
              </w:rPr>
              <w:t xml:space="preserve"> </w:t>
            </w:r>
            <w:proofErr w:type="spellStart"/>
            <w:r w:rsidRPr="009A37AE">
              <w:rPr>
                <w:rFonts w:ascii="GHEA Grapalat" w:hAnsi="GHEA Grapalat" w:cs="Arial"/>
                <w:sz w:val="18"/>
                <w:szCs w:val="18"/>
              </w:rPr>
              <w:t>համար</w:t>
            </w:r>
            <w:proofErr w:type="spellEnd"/>
            <w:r w:rsidRPr="009A37AE">
              <w:rPr>
                <w:rFonts w:ascii="GHEA Grapalat" w:hAnsi="GHEA Grapalat" w:cs="Arial"/>
                <w:sz w:val="18"/>
                <w:szCs w:val="18"/>
              </w:rPr>
              <w:t>/</w:t>
            </w:r>
          </w:p>
        </w:tc>
        <w:tc>
          <w:tcPr>
            <w:tcW w:w="1800" w:type="dxa"/>
            <w:tcBorders>
              <w:top w:val="nil"/>
              <w:left w:val="nil"/>
              <w:bottom w:val="single" w:sz="4" w:space="0" w:color="auto"/>
              <w:right w:val="single" w:sz="4" w:space="0" w:color="auto"/>
            </w:tcBorders>
            <w:shd w:val="clear" w:color="auto" w:fill="auto"/>
            <w:vAlign w:val="center"/>
            <w:hideMark/>
          </w:tcPr>
          <w:p w14:paraId="3A0C2A72" w14:textId="77777777" w:rsidR="009A37AE" w:rsidRPr="009A37AE" w:rsidRDefault="009A37AE" w:rsidP="00ED5559">
            <w:pPr>
              <w:jc w:val="center"/>
              <w:rPr>
                <w:rFonts w:ascii="GHEA Grapalat" w:hAnsi="GHEA Grapalat" w:cs="Arial"/>
                <w:sz w:val="18"/>
                <w:szCs w:val="18"/>
              </w:rPr>
            </w:pPr>
            <w:proofErr w:type="spellStart"/>
            <w:r w:rsidRPr="009A37AE">
              <w:rPr>
                <w:rFonts w:ascii="GHEA Grapalat" w:hAnsi="GHEA Grapalat" w:cs="Arial"/>
                <w:sz w:val="18"/>
                <w:szCs w:val="18"/>
              </w:rPr>
              <w:t>տեղ</w:t>
            </w:r>
            <w:proofErr w:type="spellEnd"/>
          </w:p>
        </w:tc>
        <w:tc>
          <w:tcPr>
            <w:tcW w:w="1440" w:type="dxa"/>
            <w:tcBorders>
              <w:top w:val="nil"/>
              <w:left w:val="nil"/>
              <w:bottom w:val="single" w:sz="4" w:space="0" w:color="auto"/>
              <w:right w:val="single" w:sz="4" w:space="0" w:color="auto"/>
            </w:tcBorders>
            <w:shd w:val="clear" w:color="auto" w:fill="auto"/>
            <w:vAlign w:val="center"/>
            <w:hideMark/>
          </w:tcPr>
          <w:p w14:paraId="7FC52F14"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w:t>
            </w:r>
          </w:p>
        </w:tc>
        <w:tc>
          <w:tcPr>
            <w:tcW w:w="1620" w:type="dxa"/>
            <w:tcBorders>
              <w:top w:val="nil"/>
              <w:left w:val="nil"/>
              <w:bottom w:val="single" w:sz="4" w:space="0" w:color="auto"/>
              <w:right w:val="single" w:sz="4" w:space="0" w:color="auto"/>
            </w:tcBorders>
            <w:shd w:val="clear" w:color="auto" w:fill="auto"/>
            <w:noWrap/>
            <w:vAlign w:val="center"/>
            <w:hideMark/>
          </w:tcPr>
          <w:p w14:paraId="4AAC0009"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28.000</w:t>
            </w:r>
          </w:p>
        </w:tc>
        <w:tc>
          <w:tcPr>
            <w:tcW w:w="1260" w:type="dxa"/>
            <w:tcBorders>
              <w:top w:val="nil"/>
              <w:left w:val="nil"/>
              <w:bottom w:val="single" w:sz="4" w:space="0" w:color="auto"/>
              <w:right w:val="single" w:sz="4" w:space="0" w:color="auto"/>
            </w:tcBorders>
            <w:vAlign w:val="center"/>
          </w:tcPr>
          <w:p w14:paraId="438A3728"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lang w:val="hy-AM"/>
              </w:rPr>
              <w:t xml:space="preserve">100 </w:t>
            </w:r>
            <w:r w:rsidRPr="009A37AE">
              <w:rPr>
                <w:rFonts w:ascii="GHEA Grapalat" w:hAnsi="GHEA Grapalat" w:cs="Arial"/>
                <w:sz w:val="18"/>
                <w:szCs w:val="18"/>
              </w:rPr>
              <w:t>%</w:t>
            </w:r>
          </w:p>
        </w:tc>
      </w:tr>
      <w:tr w:rsidR="009A37AE" w:rsidRPr="009A37AE" w14:paraId="4F690D94" w14:textId="77777777" w:rsidTr="009A37AE">
        <w:trPr>
          <w:trHeight w:val="765"/>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55D0AFF4" w14:textId="77777777" w:rsidR="009A37AE" w:rsidRPr="009A37AE" w:rsidRDefault="009A37AE" w:rsidP="00ED5559">
            <w:pPr>
              <w:jc w:val="center"/>
              <w:rPr>
                <w:rFonts w:ascii="GHEA Grapalat" w:hAnsi="GHEA Grapalat" w:cs="Arial"/>
                <w:b/>
                <w:bCs/>
                <w:sz w:val="18"/>
                <w:szCs w:val="18"/>
              </w:rPr>
            </w:pPr>
            <w:r w:rsidRPr="009A37AE">
              <w:rPr>
                <w:rFonts w:ascii="GHEA Grapalat" w:hAnsi="GHEA Grapalat" w:cs="Arial"/>
                <w:b/>
                <w:bCs/>
                <w:sz w:val="18"/>
                <w:szCs w:val="18"/>
              </w:rPr>
              <w:t>2</w:t>
            </w:r>
          </w:p>
        </w:tc>
        <w:tc>
          <w:tcPr>
            <w:tcW w:w="3796" w:type="dxa"/>
            <w:tcBorders>
              <w:top w:val="nil"/>
              <w:left w:val="nil"/>
              <w:bottom w:val="single" w:sz="4" w:space="0" w:color="auto"/>
              <w:right w:val="single" w:sz="4" w:space="0" w:color="auto"/>
            </w:tcBorders>
            <w:shd w:val="clear" w:color="000000" w:fill="FFFFFF"/>
            <w:vAlign w:val="center"/>
            <w:hideMark/>
          </w:tcPr>
          <w:p w14:paraId="41FB0619" w14:textId="77777777" w:rsidR="009A37AE" w:rsidRPr="009A37AE" w:rsidRDefault="009A37AE" w:rsidP="00ED5559">
            <w:pPr>
              <w:jc w:val="center"/>
              <w:rPr>
                <w:rFonts w:ascii="GHEA Grapalat" w:hAnsi="GHEA Grapalat" w:cs="Arial"/>
                <w:b/>
                <w:bCs/>
                <w:color w:val="000000"/>
                <w:sz w:val="18"/>
                <w:szCs w:val="18"/>
              </w:rPr>
            </w:pPr>
            <w:proofErr w:type="spellStart"/>
            <w:r w:rsidRPr="009A37AE">
              <w:rPr>
                <w:rFonts w:ascii="GHEA Grapalat" w:hAnsi="GHEA Grapalat" w:cs="Arial"/>
                <w:b/>
                <w:bCs/>
                <w:color w:val="000000"/>
                <w:sz w:val="18"/>
                <w:szCs w:val="18"/>
              </w:rPr>
              <w:t>Աշխատուժ</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այդ</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թվում</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ըստ</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անհրաժեշտության</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բանվոր</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հավաքարար</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տանիքագործ</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կոյուղագործ</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փականագործ</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ատաղձագործ</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էլեկտրիկ</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զոդող</w:t>
            </w:r>
            <w:proofErr w:type="spellEnd"/>
          </w:p>
        </w:tc>
        <w:tc>
          <w:tcPr>
            <w:tcW w:w="1800" w:type="dxa"/>
            <w:tcBorders>
              <w:top w:val="nil"/>
              <w:left w:val="nil"/>
              <w:bottom w:val="single" w:sz="4" w:space="0" w:color="auto"/>
              <w:right w:val="single" w:sz="4" w:space="0" w:color="auto"/>
            </w:tcBorders>
            <w:shd w:val="clear" w:color="000000" w:fill="FFFFFF"/>
            <w:vAlign w:val="center"/>
            <w:hideMark/>
          </w:tcPr>
          <w:p w14:paraId="5625BA7B"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 xml:space="preserve">1 </w:t>
            </w:r>
            <w:proofErr w:type="spellStart"/>
            <w:r w:rsidRPr="009A37AE">
              <w:rPr>
                <w:rFonts w:ascii="GHEA Grapalat" w:hAnsi="GHEA Grapalat" w:cs="Arial"/>
                <w:sz w:val="18"/>
                <w:szCs w:val="18"/>
              </w:rPr>
              <w:t>անձի</w:t>
            </w:r>
            <w:proofErr w:type="spellEnd"/>
            <w:r w:rsidRPr="009A37AE">
              <w:rPr>
                <w:rFonts w:ascii="GHEA Grapalat" w:hAnsi="GHEA Grapalat" w:cs="Arial"/>
                <w:sz w:val="18"/>
                <w:szCs w:val="18"/>
              </w:rPr>
              <w:t xml:space="preserve"> </w:t>
            </w:r>
            <w:proofErr w:type="spellStart"/>
            <w:r w:rsidRPr="009A37AE">
              <w:rPr>
                <w:rFonts w:ascii="GHEA Grapalat" w:hAnsi="GHEA Grapalat" w:cs="Arial"/>
                <w:sz w:val="18"/>
                <w:szCs w:val="18"/>
              </w:rPr>
              <w:t>օրական</w:t>
            </w:r>
            <w:proofErr w:type="spellEnd"/>
            <w:r w:rsidRPr="009A37AE">
              <w:rPr>
                <w:rFonts w:ascii="GHEA Grapalat" w:hAnsi="GHEA Grapalat" w:cs="Arial"/>
                <w:sz w:val="18"/>
                <w:szCs w:val="18"/>
              </w:rPr>
              <w:t xml:space="preserve"> </w:t>
            </w:r>
            <w:proofErr w:type="spellStart"/>
            <w:r w:rsidRPr="009A37AE">
              <w:rPr>
                <w:rFonts w:ascii="GHEA Grapalat" w:hAnsi="GHEA Grapalat" w:cs="Arial"/>
                <w:sz w:val="18"/>
                <w:szCs w:val="18"/>
              </w:rPr>
              <w:t>աշխատավարձ</w:t>
            </w:r>
            <w:proofErr w:type="spellEnd"/>
          </w:p>
        </w:tc>
        <w:tc>
          <w:tcPr>
            <w:tcW w:w="1440" w:type="dxa"/>
            <w:tcBorders>
              <w:top w:val="nil"/>
              <w:left w:val="nil"/>
              <w:bottom w:val="single" w:sz="4" w:space="0" w:color="auto"/>
              <w:right w:val="single" w:sz="4" w:space="0" w:color="auto"/>
            </w:tcBorders>
            <w:shd w:val="clear" w:color="000000" w:fill="FFFFFF"/>
            <w:vAlign w:val="center"/>
            <w:hideMark/>
          </w:tcPr>
          <w:p w14:paraId="006FF2E1"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w:t>
            </w:r>
          </w:p>
        </w:tc>
        <w:tc>
          <w:tcPr>
            <w:tcW w:w="1620" w:type="dxa"/>
            <w:tcBorders>
              <w:top w:val="nil"/>
              <w:left w:val="nil"/>
              <w:bottom w:val="single" w:sz="4" w:space="0" w:color="auto"/>
              <w:right w:val="single" w:sz="4" w:space="0" w:color="auto"/>
            </w:tcBorders>
            <w:shd w:val="clear" w:color="auto" w:fill="auto"/>
            <w:noWrap/>
            <w:vAlign w:val="center"/>
            <w:hideMark/>
          </w:tcPr>
          <w:p w14:paraId="61C54E52"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10.000</w:t>
            </w:r>
          </w:p>
        </w:tc>
        <w:tc>
          <w:tcPr>
            <w:tcW w:w="1260" w:type="dxa"/>
            <w:tcBorders>
              <w:top w:val="nil"/>
              <w:left w:val="nil"/>
              <w:bottom w:val="single" w:sz="4" w:space="0" w:color="auto"/>
              <w:right w:val="single" w:sz="4" w:space="0" w:color="auto"/>
            </w:tcBorders>
            <w:vAlign w:val="center"/>
          </w:tcPr>
          <w:p w14:paraId="695A7C8D"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lang w:val="hy-AM"/>
              </w:rPr>
              <w:t xml:space="preserve">100 </w:t>
            </w:r>
            <w:r w:rsidRPr="009A37AE">
              <w:rPr>
                <w:rFonts w:ascii="GHEA Grapalat" w:hAnsi="GHEA Grapalat" w:cs="Arial"/>
                <w:sz w:val="18"/>
                <w:szCs w:val="18"/>
              </w:rPr>
              <w:t>%</w:t>
            </w:r>
          </w:p>
        </w:tc>
      </w:tr>
      <w:tr w:rsidR="009A37AE" w:rsidRPr="009A37AE" w14:paraId="610F7607" w14:textId="77777777" w:rsidTr="009A37AE">
        <w:trPr>
          <w:trHeight w:val="765"/>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0C3AD73D" w14:textId="77777777" w:rsidR="009A37AE" w:rsidRPr="009A37AE" w:rsidRDefault="009A37AE" w:rsidP="00ED5559">
            <w:pPr>
              <w:jc w:val="center"/>
              <w:rPr>
                <w:rFonts w:ascii="GHEA Grapalat" w:hAnsi="GHEA Grapalat" w:cs="Arial"/>
                <w:b/>
                <w:bCs/>
                <w:sz w:val="18"/>
                <w:szCs w:val="18"/>
              </w:rPr>
            </w:pPr>
            <w:r w:rsidRPr="009A37AE">
              <w:rPr>
                <w:rFonts w:ascii="GHEA Grapalat" w:hAnsi="GHEA Grapalat" w:cs="Arial"/>
                <w:b/>
                <w:bCs/>
                <w:sz w:val="18"/>
                <w:szCs w:val="18"/>
              </w:rPr>
              <w:t>3</w:t>
            </w:r>
          </w:p>
        </w:tc>
        <w:tc>
          <w:tcPr>
            <w:tcW w:w="3796" w:type="dxa"/>
            <w:tcBorders>
              <w:top w:val="nil"/>
              <w:left w:val="nil"/>
              <w:bottom w:val="single" w:sz="4" w:space="0" w:color="auto"/>
              <w:right w:val="single" w:sz="4" w:space="0" w:color="auto"/>
            </w:tcBorders>
            <w:shd w:val="clear" w:color="000000" w:fill="FFFFFF"/>
            <w:vAlign w:val="center"/>
            <w:hideMark/>
          </w:tcPr>
          <w:p w14:paraId="485FE4ED" w14:textId="77777777" w:rsidR="009A37AE" w:rsidRPr="009A37AE" w:rsidRDefault="009A37AE" w:rsidP="00ED5559">
            <w:pPr>
              <w:jc w:val="center"/>
              <w:rPr>
                <w:rFonts w:ascii="GHEA Grapalat" w:hAnsi="GHEA Grapalat" w:cs="Arial"/>
                <w:b/>
                <w:bCs/>
                <w:color w:val="000000"/>
                <w:sz w:val="18"/>
                <w:szCs w:val="18"/>
              </w:rPr>
            </w:pPr>
            <w:proofErr w:type="spellStart"/>
            <w:r w:rsidRPr="009A37AE">
              <w:rPr>
                <w:rFonts w:ascii="GHEA Grapalat" w:hAnsi="GHEA Grapalat" w:cs="Arial"/>
                <w:b/>
                <w:bCs/>
                <w:color w:val="000000"/>
                <w:sz w:val="18"/>
                <w:szCs w:val="18"/>
              </w:rPr>
              <w:t>Քանդման</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աշխատանքների</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իրականացում</w:t>
            </w:r>
            <w:proofErr w:type="spellEnd"/>
            <w:r w:rsidRPr="009A37AE">
              <w:rPr>
                <w:rFonts w:ascii="GHEA Grapalat" w:hAnsi="GHEA Grapalat" w:cs="Arial"/>
                <w:b/>
                <w:bCs/>
                <w:color w:val="000000"/>
                <w:sz w:val="18"/>
                <w:szCs w:val="18"/>
              </w:rPr>
              <w:t xml:space="preserve"> և </w:t>
            </w:r>
            <w:proofErr w:type="spellStart"/>
            <w:r w:rsidRPr="009A37AE">
              <w:rPr>
                <w:rFonts w:ascii="GHEA Grapalat" w:hAnsi="GHEA Grapalat" w:cs="Arial"/>
                <w:b/>
                <w:bCs/>
                <w:color w:val="000000"/>
                <w:sz w:val="18"/>
                <w:szCs w:val="18"/>
              </w:rPr>
              <w:t>տեղափոխում</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այդ</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թվում</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նաև</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շինությունների</w:t>
            </w:r>
            <w:proofErr w:type="spellEnd"/>
            <w:r w:rsidRPr="009A37AE">
              <w:rPr>
                <w:rFonts w:ascii="GHEA Grapalat" w:hAnsi="GHEA Grapalat" w:cs="Arial"/>
                <w:b/>
                <w:bCs/>
                <w:color w:val="000000"/>
                <w:sz w:val="18"/>
                <w:szCs w:val="18"/>
              </w:rPr>
              <w:t xml:space="preserve"> և </w:t>
            </w:r>
            <w:proofErr w:type="spellStart"/>
            <w:r w:rsidRPr="009A37AE">
              <w:rPr>
                <w:rFonts w:ascii="GHEA Grapalat" w:hAnsi="GHEA Grapalat" w:cs="Arial"/>
                <w:b/>
                <w:bCs/>
                <w:color w:val="000000"/>
                <w:sz w:val="18"/>
                <w:szCs w:val="18"/>
              </w:rPr>
              <w:t>ինքնակամ</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զավթված</w:t>
            </w:r>
            <w:proofErr w:type="spellEnd"/>
            <w:r w:rsidRPr="009A37AE">
              <w:rPr>
                <w:rFonts w:ascii="GHEA Grapalat" w:hAnsi="GHEA Grapalat" w:cs="Arial"/>
                <w:b/>
                <w:bCs/>
                <w:color w:val="000000"/>
                <w:sz w:val="18"/>
                <w:szCs w:val="18"/>
              </w:rPr>
              <w:t xml:space="preserve"> </w:t>
            </w:r>
            <w:proofErr w:type="spellStart"/>
            <w:r w:rsidRPr="009A37AE">
              <w:rPr>
                <w:rFonts w:ascii="GHEA Grapalat" w:hAnsi="GHEA Grapalat" w:cs="Arial"/>
                <w:b/>
                <w:bCs/>
                <w:color w:val="000000"/>
                <w:sz w:val="18"/>
                <w:szCs w:val="18"/>
              </w:rPr>
              <w:t>տարածքների</w:t>
            </w:r>
            <w:proofErr w:type="spellEnd"/>
          </w:p>
        </w:tc>
        <w:tc>
          <w:tcPr>
            <w:tcW w:w="1800" w:type="dxa"/>
            <w:tcBorders>
              <w:top w:val="nil"/>
              <w:left w:val="nil"/>
              <w:bottom w:val="single" w:sz="4" w:space="0" w:color="auto"/>
              <w:right w:val="single" w:sz="4" w:space="0" w:color="auto"/>
            </w:tcBorders>
            <w:shd w:val="clear" w:color="000000" w:fill="FFFFFF"/>
            <w:noWrap/>
            <w:vAlign w:val="center"/>
            <w:hideMark/>
          </w:tcPr>
          <w:p w14:paraId="21DE208E" w14:textId="77777777" w:rsidR="009A37AE" w:rsidRPr="009A37AE" w:rsidRDefault="009A37AE" w:rsidP="00ED5559">
            <w:pPr>
              <w:jc w:val="center"/>
              <w:rPr>
                <w:rFonts w:ascii="GHEA Grapalat" w:hAnsi="GHEA Grapalat" w:cs="Arial"/>
                <w:color w:val="000000"/>
                <w:sz w:val="18"/>
                <w:szCs w:val="18"/>
              </w:rPr>
            </w:pPr>
            <w:proofErr w:type="spellStart"/>
            <w:r w:rsidRPr="009A37AE">
              <w:rPr>
                <w:rFonts w:ascii="GHEA Grapalat" w:hAnsi="GHEA Grapalat" w:cs="Arial"/>
                <w:color w:val="000000"/>
                <w:sz w:val="18"/>
                <w:szCs w:val="18"/>
              </w:rPr>
              <w:t>խմ</w:t>
            </w:r>
            <w:proofErr w:type="spellEnd"/>
          </w:p>
        </w:tc>
        <w:tc>
          <w:tcPr>
            <w:tcW w:w="1440" w:type="dxa"/>
            <w:tcBorders>
              <w:top w:val="nil"/>
              <w:left w:val="nil"/>
              <w:bottom w:val="single" w:sz="4" w:space="0" w:color="auto"/>
              <w:right w:val="single" w:sz="4" w:space="0" w:color="auto"/>
            </w:tcBorders>
            <w:shd w:val="clear" w:color="000000" w:fill="FFFFFF"/>
            <w:noWrap/>
            <w:vAlign w:val="center"/>
            <w:hideMark/>
          </w:tcPr>
          <w:p w14:paraId="6193B3DC" w14:textId="77777777" w:rsidR="009A37AE" w:rsidRPr="009A37AE" w:rsidRDefault="009A37AE" w:rsidP="00ED5559">
            <w:pPr>
              <w:jc w:val="center"/>
              <w:rPr>
                <w:rFonts w:ascii="GHEA Grapalat" w:hAnsi="GHEA Grapalat" w:cs="Arial"/>
                <w:color w:val="000000"/>
                <w:sz w:val="18"/>
                <w:szCs w:val="18"/>
              </w:rPr>
            </w:pPr>
            <w:r w:rsidRPr="009A37AE">
              <w:rPr>
                <w:rFonts w:ascii="GHEA Grapalat" w:hAnsi="GHEA Grapalat" w:cs="Arial"/>
                <w:color w:val="000000"/>
                <w:sz w:val="18"/>
                <w:szCs w:val="18"/>
              </w:rPr>
              <w:t>1</w:t>
            </w:r>
          </w:p>
        </w:tc>
        <w:tc>
          <w:tcPr>
            <w:tcW w:w="1620" w:type="dxa"/>
            <w:tcBorders>
              <w:top w:val="nil"/>
              <w:left w:val="nil"/>
              <w:bottom w:val="single" w:sz="4" w:space="0" w:color="auto"/>
              <w:right w:val="single" w:sz="4" w:space="0" w:color="auto"/>
            </w:tcBorders>
            <w:shd w:val="clear" w:color="auto" w:fill="auto"/>
            <w:noWrap/>
            <w:vAlign w:val="center"/>
            <w:hideMark/>
          </w:tcPr>
          <w:p w14:paraId="7A67FBAD" w14:textId="77777777" w:rsidR="009A37AE" w:rsidRPr="009A37AE" w:rsidRDefault="009A37AE" w:rsidP="00ED5559">
            <w:pPr>
              <w:jc w:val="center"/>
              <w:rPr>
                <w:rFonts w:ascii="GHEA Grapalat" w:hAnsi="GHEA Grapalat" w:cs="Arial"/>
                <w:color w:val="000000"/>
                <w:sz w:val="18"/>
                <w:szCs w:val="18"/>
              </w:rPr>
            </w:pPr>
            <w:r w:rsidRPr="009A37AE">
              <w:rPr>
                <w:rFonts w:ascii="GHEA Grapalat" w:hAnsi="GHEA Grapalat" w:cs="Arial"/>
                <w:color w:val="000000"/>
                <w:sz w:val="18"/>
                <w:szCs w:val="18"/>
              </w:rPr>
              <w:t>8.000</w:t>
            </w:r>
          </w:p>
        </w:tc>
        <w:tc>
          <w:tcPr>
            <w:tcW w:w="1260" w:type="dxa"/>
            <w:tcBorders>
              <w:top w:val="nil"/>
              <w:left w:val="nil"/>
              <w:bottom w:val="single" w:sz="4" w:space="0" w:color="auto"/>
              <w:right w:val="single" w:sz="4" w:space="0" w:color="auto"/>
            </w:tcBorders>
            <w:vAlign w:val="center"/>
          </w:tcPr>
          <w:p w14:paraId="022F0640" w14:textId="77777777" w:rsidR="009A37AE" w:rsidRPr="009A37AE" w:rsidRDefault="009A37AE" w:rsidP="00ED5559">
            <w:pPr>
              <w:jc w:val="center"/>
              <w:rPr>
                <w:rFonts w:ascii="GHEA Grapalat" w:hAnsi="GHEA Grapalat" w:cs="Arial"/>
                <w:color w:val="000000"/>
                <w:sz w:val="18"/>
                <w:szCs w:val="18"/>
              </w:rPr>
            </w:pPr>
            <w:r w:rsidRPr="009A37AE">
              <w:rPr>
                <w:rFonts w:ascii="GHEA Grapalat" w:hAnsi="GHEA Grapalat" w:cs="Arial"/>
                <w:sz w:val="18"/>
                <w:szCs w:val="18"/>
                <w:lang w:val="hy-AM"/>
              </w:rPr>
              <w:t xml:space="preserve">100 </w:t>
            </w:r>
            <w:r w:rsidRPr="009A37AE">
              <w:rPr>
                <w:rFonts w:ascii="GHEA Grapalat" w:hAnsi="GHEA Grapalat" w:cs="Arial"/>
                <w:sz w:val="18"/>
                <w:szCs w:val="18"/>
              </w:rPr>
              <w:t>%</w:t>
            </w:r>
          </w:p>
        </w:tc>
      </w:tr>
      <w:tr w:rsidR="009A37AE" w:rsidRPr="009A37AE" w14:paraId="01E465B7" w14:textId="77777777" w:rsidTr="009A37AE">
        <w:trPr>
          <w:trHeight w:val="765"/>
        </w:trPr>
        <w:tc>
          <w:tcPr>
            <w:tcW w:w="519" w:type="dxa"/>
            <w:tcBorders>
              <w:top w:val="nil"/>
              <w:left w:val="single" w:sz="4" w:space="0" w:color="auto"/>
              <w:bottom w:val="single" w:sz="4" w:space="0" w:color="auto"/>
              <w:right w:val="single" w:sz="4" w:space="0" w:color="auto"/>
            </w:tcBorders>
            <w:shd w:val="clear" w:color="000000" w:fill="FFFFFF"/>
            <w:noWrap/>
            <w:vAlign w:val="center"/>
            <w:hideMark/>
          </w:tcPr>
          <w:p w14:paraId="292FCDE7" w14:textId="77777777" w:rsidR="009A37AE" w:rsidRPr="009A37AE" w:rsidRDefault="009A37AE" w:rsidP="00ED5559">
            <w:pPr>
              <w:jc w:val="center"/>
              <w:rPr>
                <w:rFonts w:ascii="GHEA Grapalat" w:hAnsi="GHEA Grapalat" w:cs="Arial"/>
                <w:b/>
                <w:bCs/>
                <w:sz w:val="18"/>
                <w:szCs w:val="18"/>
              </w:rPr>
            </w:pPr>
            <w:r w:rsidRPr="009A37AE">
              <w:rPr>
                <w:rFonts w:ascii="GHEA Grapalat" w:hAnsi="GHEA Grapalat" w:cs="Arial"/>
                <w:b/>
                <w:bCs/>
                <w:sz w:val="18"/>
                <w:szCs w:val="18"/>
              </w:rPr>
              <w:t>4</w:t>
            </w:r>
          </w:p>
        </w:tc>
        <w:tc>
          <w:tcPr>
            <w:tcW w:w="3796" w:type="dxa"/>
            <w:tcBorders>
              <w:top w:val="nil"/>
              <w:left w:val="nil"/>
              <w:bottom w:val="single" w:sz="4" w:space="0" w:color="auto"/>
              <w:right w:val="single" w:sz="4" w:space="0" w:color="auto"/>
            </w:tcBorders>
            <w:shd w:val="clear" w:color="000000" w:fill="FFFFFF"/>
            <w:vAlign w:val="center"/>
            <w:hideMark/>
          </w:tcPr>
          <w:p w14:paraId="29FADBDB" w14:textId="77777777" w:rsidR="009A37AE" w:rsidRPr="009A37AE" w:rsidRDefault="009A37AE" w:rsidP="00ED5559">
            <w:pPr>
              <w:jc w:val="center"/>
              <w:rPr>
                <w:rFonts w:ascii="GHEA Grapalat" w:hAnsi="GHEA Grapalat" w:cs="Arial"/>
                <w:b/>
                <w:bCs/>
                <w:sz w:val="18"/>
                <w:szCs w:val="18"/>
              </w:rPr>
            </w:pPr>
            <w:proofErr w:type="spellStart"/>
            <w:r w:rsidRPr="009A37AE">
              <w:rPr>
                <w:rFonts w:ascii="GHEA Grapalat" w:hAnsi="GHEA Grapalat" w:cs="Arial"/>
                <w:b/>
                <w:bCs/>
                <w:sz w:val="18"/>
                <w:szCs w:val="18"/>
              </w:rPr>
              <w:t>Անձրևատար</w:t>
            </w:r>
            <w:proofErr w:type="spellEnd"/>
            <w:r w:rsidRPr="009A37AE">
              <w:rPr>
                <w:rFonts w:ascii="GHEA Grapalat" w:hAnsi="GHEA Grapalat" w:cs="Arial"/>
                <w:b/>
                <w:bCs/>
                <w:sz w:val="18"/>
                <w:szCs w:val="18"/>
              </w:rPr>
              <w:t xml:space="preserve"> </w:t>
            </w:r>
            <w:proofErr w:type="spellStart"/>
            <w:r w:rsidRPr="009A37AE">
              <w:rPr>
                <w:rFonts w:ascii="GHEA Grapalat" w:hAnsi="GHEA Grapalat" w:cs="Arial"/>
                <w:b/>
                <w:bCs/>
                <w:sz w:val="18"/>
                <w:szCs w:val="18"/>
              </w:rPr>
              <w:t>հորերի</w:t>
            </w:r>
            <w:proofErr w:type="spellEnd"/>
            <w:r w:rsidRPr="009A37AE">
              <w:rPr>
                <w:rFonts w:ascii="GHEA Grapalat" w:hAnsi="GHEA Grapalat" w:cs="Arial"/>
                <w:b/>
                <w:bCs/>
                <w:sz w:val="18"/>
                <w:szCs w:val="18"/>
              </w:rPr>
              <w:t xml:space="preserve"> </w:t>
            </w:r>
            <w:proofErr w:type="spellStart"/>
            <w:r w:rsidRPr="009A37AE">
              <w:rPr>
                <w:rFonts w:ascii="GHEA Grapalat" w:hAnsi="GHEA Grapalat" w:cs="Arial"/>
                <w:b/>
                <w:bCs/>
                <w:sz w:val="18"/>
                <w:szCs w:val="18"/>
              </w:rPr>
              <w:t>մաքրում</w:t>
            </w:r>
            <w:proofErr w:type="spellEnd"/>
            <w:r w:rsidRPr="009A37AE">
              <w:rPr>
                <w:rFonts w:ascii="GHEA Grapalat" w:hAnsi="GHEA Grapalat" w:cs="Arial"/>
                <w:b/>
                <w:bCs/>
                <w:sz w:val="18"/>
                <w:szCs w:val="18"/>
              </w:rPr>
              <w:t xml:space="preserve">, </w:t>
            </w:r>
            <w:proofErr w:type="spellStart"/>
            <w:r w:rsidRPr="009A37AE">
              <w:rPr>
                <w:rFonts w:ascii="GHEA Grapalat" w:hAnsi="GHEA Grapalat" w:cs="Arial"/>
                <w:b/>
                <w:bCs/>
                <w:sz w:val="18"/>
                <w:szCs w:val="18"/>
              </w:rPr>
              <w:t>առաջացած</w:t>
            </w:r>
            <w:proofErr w:type="spellEnd"/>
            <w:r w:rsidRPr="009A37AE">
              <w:rPr>
                <w:rFonts w:ascii="GHEA Grapalat" w:hAnsi="GHEA Grapalat" w:cs="Arial"/>
                <w:b/>
                <w:bCs/>
                <w:sz w:val="18"/>
                <w:szCs w:val="18"/>
              </w:rPr>
              <w:t xml:space="preserve"> </w:t>
            </w:r>
            <w:proofErr w:type="spellStart"/>
            <w:r w:rsidRPr="009A37AE">
              <w:rPr>
                <w:rFonts w:ascii="GHEA Grapalat" w:hAnsi="GHEA Grapalat" w:cs="Arial"/>
                <w:b/>
                <w:bCs/>
                <w:sz w:val="18"/>
                <w:szCs w:val="18"/>
              </w:rPr>
              <w:t>աղբի</w:t>
            </w:r>
            <w:proofErr w:type="spellEnd"/>
            <w:r w:rsidRPr="009A37AE">
              <w:rPr>
                <w:rFonts w:ascii="GHEA Grapalat" w:hAnsi="GHEA Grapalat" w:cs="Arial"/>
                <w:b/>
                <w:bCs/>
                <w:sz w:val="18"/>
                <w:szCs w:val="18"/>
              </w:rPr>
              <w:t xml:space="preserve"> </w:t>
            </w:r>
            <w:proofErr w:type="spellStart"/>
            <w:r w:rsidRPr="009A37AE">
              <w:rPr>
                <w:rFonts w:ascii="GHEA Grapalat" w:hAnsi="GHEA Grapalat" w:cs="Arial"/>
                <w:b/>
                <w:bCs/>
                <w:sz w:val="18"/>
                <w:szCs w:val="18"/>
              </w:rPr>
              <w:t>հավաքում</w:t>
            </w:r>
            <w:proofErr w:type="spellEnd"/>
            <w:r w:rsidRPr="009A37AE">
              <w:rPr>
                <w:rFonts w:ascii="GHEA Grapalat" w:hAnsi="GHEA Grapalat" w:cs="Arial"/>
                <w:b/>
                <w:bCs/>
                <w:sz w:val="18"/>
                <w:szCs w:val="18"/>
              </w:rPr>
              <w:t xml:space="preserve"> և </w:t>
            </w:r>
            <w:proofErr w:type="spellStart"/>
            <w:r w:rsidRPr="009A37AE">
              <w:rPr>
                <w:rFonts w:ascii="GHEA Grapalat" w:hAnsi="GHEA Grapalat" w:cs="Arial"/>
                <w:b/>
                <w:bCs/>
                <w:sz w:val="18"/>
                <w:szCs w:val="18"/>
              </w:rPr>
              <w:t>տեղափոխում</w:t>
            </w:r>
            <w:proofErr w:type="spellEnd"/>
            <w:r w:rsidRPr="009A37AE">
              <w:rPr>
                <w:rFonts w:ascii="GHEA Grapalat" w:hAnsi="GHEA Grapalat" w:cs="Arial"/>
                <w:b/>
                <w:bCs/>
                <w:sz w:val="18"/>
                <w:szCs w:val="18"/>
              </w:rPr>
              <w:t xml:space="preserve"> </w:t>
            </w:r>
            <w:proofErr w:type="spellStart"/>
            <w:r w:rsidRPr="009A37AE">
              <w:rPr>
                <w:rFonts w:ascii="GHEA Grapalat" w:hAnsi="GHEA Grapalat" w:cs="Arial"/>
                <w:b/>
                <w:bCs/>
                <w:sz w:val="18"/>
                <w:szCs w:val="18"/>
              </w:rPr>
              <w:t>աղբավայր</w:t>
            </w:r>
            <w:proofErr w:type="spellEnd"/>
          </w:p>
        </w:tc>
        <w:tc>
          <w:tcPr>
            <w:tcW w:w="1800" w:type="dxa"/>
            <w:tcBorders>
              <w:top w:val="nil"/>
              <w:left w:val="nil"/>
              <w:bottom w:val="single" w:sz="4" w:space="0" w:color="auto"/>
              <w:right w:val="single" w:sz="4" w:space="0" w:color="auto"/>
            </w:tcBorders>
            <w:shd w:val="clear" w:color="000000" w:fill="FFFFFF"/>
            <w:noWrap/>
            <w:vAlign w:val="center"/>
            <w:hideMark/>
          </w:tcPr>
          <w:p w14:paraId="17D1183C" w14:textId="77777777" w:rsidR="009A37AE" w:rsidRPr="009A37AE" w:rsidRDefault="009A37AE" w:rsidP="00ED5559">
            <w:pPr>
              <w:jc w:val="center"/>
              <w:rPr>
                <w:rFonts w:ascii="GHEA Grapalat" w:hAnsi="GHEA Grapalat" w:cs="Arial"/>
                <w:color w:val="000000"/>
                <w:sz w:val="18"/>
                <w:szCs w:val="18"/>
              </w:rPr>
            </w:pPr>
            <w:proofErr w:type="spellStart"/>
            <w:r w:rsidRPr="009A37AE">
              <w:rPr>
                <w:rFonts w:ascii="GHEA Grapalat" w:hAnsi="GHEA Grapalat" w:cs="Arial"/>
                <w:color w:val="000000"/>
                <w:sz w:val="18"/>
                <w:szCs w:val="18"/>
              </w:rPr>
              <w:t>խմ</w:t>
            </w:r>
            <w:proofErr w:type="spellEnd"/>
          </w:p>
        </w:tc>
        <w:tc>
          <w:tcPr>
            <w:tcW w:w="1440" w:type="dxa"/>
            <w:tcBorders>
              <w:top w:val="nil"/>
              <w:left w:val="nil"/>
              <w:bottom w:val="single" w:sz="4" w:space="0" w:color="auto"/>
              <w:right w:val="single" w:sz="4" w:space="0" w:color="auto"/>
            </w:tcBorders>
            <w:shd w:val="clear" w:color="000000" w:fill="FFFFFF"/>
            <w:noWrap/>
            <w:vAlign w:val="center"/>
            <w:hideMark/>
          </w:tcPr>
          <w:p w14:paraId="4B9B67B3"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w:t>
            </w:r>
          </w:p>
        </w:tc>
        <w:tc>
          <w:tcPr>
            <w:tcW w:w="1620" w:type="dxa"/>
            <w:tcBorders>
              <w:top w:val="nil"/>
              <w:left w:val="nil"/>
              <w:bottom w:val="single" w:sz="4" w:space="0" w:color="auto"/>
              <w:right w:val="single" w:sz="4" w:space="0" w:color="auto"/>
            </w:tcBorders>
            <w:shd w:val="clear" w:color="auto" w:fill="auto"/>
            <w:noWrap/>
            <w:vAlign w:val="center"/>
            <w:hideMark/>
          </w:tcPr>
          <w:p w14:paraId="23E616D2"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7.000</w:t>
            </w:r>
          </w:p>
        </w:tc>
        <w:tc>
          <w:tcPr>
            <w:tcW w:w="1260" w:type="dxa"/>
            <w:tcBorders>
              <w:top w:val="nil"/>
              <w:left w:val="nil"/>
              <w:bottom w:val="single" w:sz="4" w:space="0" w:color="auto"/>
              <w:right w:val="single" w:sz="4" w:space="0" w:color="auto"/>
            </w:tcBorders>
            <w:vAlign w:val="center"/>
          </w:tcPr>
          <w:p w14:paraId="4D063321"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lang w:val="hy-AM"/>
              </w:rPr>
              <w:t xml:space="preserve">100 </w:t>
            </w:r>
            <w:r w:rsidRPr="009A37AE">
              <w:rPr>
                <w:rFonts w:ascii="GHEA Grapalat" w:hAnsi="GHEA Grapalat" w:cs="Arial"/>
                <w:sz w:val="18"/>
                <w:szCs w:val="18"/>
              </w:rPr>
              <w:t>%</w:t>
            </w:r>
          </w:p>
        </w:tc>
      </w:tr>
      <w:tr w:rsidR="009A37AE" w:rsidRPr="009A37AE" w14:paraId="2B8AE3B4" w14:textId="77777777" w:rsidTr="009A37AE">
        <w:trPr>
          <w:trHeight w:val="765"/>
        </w:trPr>
        <w:tc>
          <w:tcPr>
            <w:tcW w:w="519" w:type="dxa"/>
            <w:tcBorders>
              <w:top w:val="nil"/>
              <w:left w:val="single" w:sz="4" w:space="0" w:color="auto"/>
              <w:bottom w:val="single" w:sz="4" w:space="0" w:color="auto"/>
              <w:right w:val="single" w:sz="4" w:space="0" w:color="auto"/>
            </w:tcBorders>
            <w:shd w:val="clear" w:color="000000" w:fill="FFFFFF"/>
            <w:noWrap/>
            <w:vAlign w:val="center"/>
            <w:hideMark/>
          </w:tcPr>
          <w:p w14:paraId="321EC019" w14:textId="77777777" w:rsidR="009A37AE" w:rsidRPr="009A37AE" w:rsidRDefault="009A37AE" w:rsidP="00ED5559">
            <w:pPr>
              <w:jc w:val="center"/>
              <w:rPr>
                <w:rFonts w:ascii="GHEA Grapalat" w:hAnsi="GHEA Grapalat" w:cs="Arial"/>
                <w:b/>
                <w:bCs/>
                <w:sz w:val="18"/>
                <w:szCs w:val="18"/>
              </w:rPr>
            </w:pPr>
            <w:r w:rsidRPr="009A37AE">
              <w:rPr>
                <w:rFonts w:ascii="GHEA Grapalat" w:hAnsi="GHEA Grapalat" w:cs="Arial"/>
                <w:b/>
                <w:bCs/>
                <w:sz w:val="18"/>
                <w:szCs w:val="18"/>
              </w:rPr>
              <w:t>5</w:t>
            </w:r>
          </w:p>
        </w:tc>
        <w:tc>
          <w:tcPr>
            <w:tcW w:w="3796" w:type="dxa"/>
            <w:tcBorders>
              <w:top w:val="nil"/>
              <w:left w:val="nil"/>
              <w:bottom w:val="single" w:sz="4" w:space="0" w:color="auto"/>
              <w:right w:val="single" w:sz="4" w:space="0" w:color="auto"/>
            </w:tcBorders>
            <w:shd w:val="clear" w:color="000000" w:fill="FFFFFF"/>
            <w:vAlign w:val="center"/>
            <w:hideMark/>
          </w:tcPr>
          <w:p w14:paraId="60BC55C6" w14:textId="77777777" w:rsidR="009A37AE" w:rsidRPr="009A37AE" w:rsidRDefault="009A37AE" w:rsidP="00ED5559">
            <w:pPr>
              <w:jc w:val="center"/>
              <w:rPr>
                <w:rFonts w:ascii="GHEA Grapalat" w:hAnsi="GHEA Grapalat" w:cs="Arial"/>
                <w:b/>
                <w:bCs/>
                <w:sz w:val="18"/>
                <w:szCs w:val="18"/>
              </w:rPr>
            </w:pPr>
            <w:proofErr w:type="spellStart"/>
            <w:r w:rsidRPr="009A37AE">
              <w:rPr>
                <w:rFonts w:ascii="GHEA Grapalat" w:hAnsi="GHEA Grapalat" w:cs="Arial"/>
                <w:b/>
                <w:bCs/>
                <w:sz w:val="18"/>
                <w:szCs w:val="18"/>
              </w:rPr>
              <w:t>Մետաղական</w:t>
            </w:r>
            <w:proofErr w:type="spellEnd"/>
            <w:r w:rsidRPr="009A37AE">
              <w:rPr>
                <w:rFonts w:ascii="GHEA Grapalat" w:hAnsi="GHEA Grapalat" w:cs="Arial"/>
                <w:b/>
                <w:bCs/>
                <w:sz w:val="18"/>
                <w:szCs w:val="18"/>
              </w:rPr>
              <w:t xml:space="preserve"> </w:t>
            </w:r>
            <w:proofErr w:type="spellStart"/>
            <w:r w:rsidRPr="009A37AE">
              <w:rPr>
                <w:rFonts w:ascii="GHEA Grapalat" w:hAnsi="GHEA Grapalat" w:cs="Arial"/>
                <w:b/>
                <w:bCs/>
                <w:sz w:val="18"/>
                <w:szCs w:val="18"/>
              </w:rPr>
              <w:t>ջարդոնների</w:t>
            </w:r>
            <w:proofErr w:type="spellEnd"/>
            <w:r w:rsidRPr="009A37AE">
              <w:rPr>
                <w:rFonts w:ascii="GHEA Grapalat" w:hAnsi="GHEA Grapalat" w:cs="Arial"/>
                <w:b/>
                <w:bCs/>
                <w:sz w:val="18"/>
                <w:szCs w:val="18"/>
              </w:rPr>
              <w:t xml:space="preserve">, </w:t>
            </w:r>
            <w:proofErr w:type="spellStart"/>
            <w:r w:rsidRPr="009A37AE">
              <w:rPr>
                <w:rFonts w:ascii="GHEA Grapalat" w:hAnsi="GHEA Grapalat" w:cs="Arial"/>
                <w:b/>
                <w:bCs/>
                <w:sz w:val="18"/>
                <w:szCs w:val="18"/>
              </w:rPr>
              <w:t>այդ</w:t>
            </w:r>
            <w:proofErr w:type="spellEnd"/>
            <w:r w:rsidRPr="009A37AE">
              <w:rPr>
                <w:rFonts w:ascii="GHEA Grapalat" w:hAnsi="GHEA Grapalat" w:cs="Arial"/>
                <w:b/>
                <w:bCs/>
                <w:sz w:val="18"/>
                <w:szCs w:val="18"/>
              </w:rPr>
              <w:t xml:space="preserve"> </w:t>
            </w:r>
            <w:proofErr w:type="spellStart"/>
            <w:r w:rsidRPr="009A37AE">
              <w:rPr>
                <w:rFonts w:ascii="GHEA Grapalat" w:hAnsi="GHEA Grapalat" w:cs="Arial"/>
                <w:b/>
                <w:bCs/>
                <w:sz w:val="18"/>
                <w:szCs w:val="18"/>
              </w:rPr>
              <w:t>թվում</w:t>
            </w:r>
            <w:proofErr w:type="spellEnd"/>
            <w:r w:rsidRPr="009A37AE">
              <w:rPr>
                <w:rFonts w:ascii="GHEA Grapalat" w:hAnsi="GHEA Grapalat" w:cs="Arial"/>
                <w:b/>
                <w:bCs/>
                <w:sz w:val="18"/>
                <w:szCs w:val="18"/>
              </w:rPr>
              <w:t xml:space="preserve"> </w:t>
            </w:r>
            <w:proofErr w:type="spellStart"/>
            <w:r w:rsidRPr="009A37AE">
              <w:rPr>
                <w:rFonts w:ascii="GHEA Grapalat" w:hAnsi="GHEA Grapalat" w:cs="Arial"/>
                <w:b/>
                <w:bCs/>
                <w:sz w:val="18"/>
                <w:szCs w:val="18"/>
              </w:rPr>
              <w:t>նաև</w:t>
            </w:r>
            <w:proofErr w:type="spellEnd"/>
            <w:r w:rsidRPr="009A37AE">
              <w:rPr>
                <w:rFonts w:ascii="GHEA Grapalat" w:hAnsi="GHEA Grapalat" w:cs="Arial"/>
                <w:b/>
                <w:bCs/>
                <w:sz w:val="18"/>
                <w:szCs w:val="18"/>
              </w:rPr>
              <w:t xml:space="preserve"> </w:t>
            </w:r>
            <w:proofErr w:type="spellStart"/>
            <w:r w:rsidRPr="009A37AE">
              <w:rPr>
                <w:rFonts w:ascii="GHEA Grapalat" w:hAnsi="GHEA Grapalat" w:cs="Arial"/>
                <w:b/>
                <w:bCs/>
                <w:sz w:val="18"/>
                <w:szCs w:val="18"/>
              </w:rPr>
              <w:t>թափքերի</w:t>
            </w:r>
            <w:proofErr w:type="spellEnd"/>
            <w:r w:rsidRPr="009A37AE">
              <w:rPr>
                <w:rFonts w:ascii="GHEA Grapalat" w:hAnsi="GHEA Grapalat" w:cs="Arial"/>
                <w:b/>
                <w:bCs/>
                <w:sz w:val="18"/>
                <w:szCs w:val="18"/>
              </w:rPr>
              <w:t xml:space="preserve"> </w:t>
            </w:r>
            <w:proofErr w:type="spellStart"/>
            <w:r w:rsidRPr="009A37AE">
              <w:rPr>
                <w:rFonts w:ascii="GHEA Grapalat" w:hAnsi="GHEA Grapalat" w:cs="Arial"/>
                <w:b/>
                <w:bCs/>
                <w:sz w:val="18"/>
                <w:szCs w:val="18"/>
              </w:rPr>
              <w:t>հավաքում</w:t>
            </w:r>
            <w:proofErr w:type="spellEnd"/>
            <w:r w:rsidRPr="009A37AE">
              <w:rPr>
                <w:rFonts w:ascii="GHEA Grapalat" w:hAnsi="GHEA Grapalat" w:cs="Arial"/>
                <w:b/>
                <w:bCs/>
                <w:sz w:val="18"/>
                <w:szCs w:val="18"/>
              </w:rPr>
              <w:t xml:space="preserve"> և </w:t>
            </w:r>
            <w:proofErr w:type="spellStart"/>
            <w:r w:rsidRPr="009A37AE">
              <w:rPr>
                <w:rFonts w:ascii="GHEA Grapalat" w:hAnsi="GHEA Grapalat" w:cs="Arial"/>
                <w:b/>
                <w:bCs/>
                <w:sz w:val="18"/>
                <w:szCs w:val="18"/>
              </w:rPr>
              <w:t>տեղափոխում</w:t>
            </w:r>
            <w:proofErr w:type="spellEnd"/>
          </w:p>
        </w:tc>
        <w:tc>
          <w:tcPr>
            <w:tcW w:w="1800" w:type="dxa"/>
            <w:tcBorders>
              <w:top w:val="nil"/>
              <w:left w:val="nil"/>
              <w:bottom w:val="single" w:sz="4" w:space="0" w:color="auto"/>
              <w:right w:val="single" w:sz="4" w:space="0" w:color="auto"/>
            </w:tcBorders>
            <w:shd w:val="clear" w:color="000000" w:fill="FFFFFF"/>
            <w:noWrap/>
            <w:vAlign w:val="center"/>
            <w:hideMark/>
          </w:tcPr>
          <w:p w14:paraId="343383D8" w14:textId="77777777" w:rsidR="009A37AE" w:rsidRPr="009A37AE" w:rsidRDefault="009A37AE" w:rsidP="00ED5559">
            <w:pPr>
              <w:jc w:val="center"/>
              <w:rPr>
                <w:rFonts w:ascii="GHEA Grapalat" w:hAnsi="GHEA Grapalat" w:cs="Arial"/>
                <w:color w:val="000000"/>
                <w:sz w:val="18"/>
                <w:szCs w:val="18"/>
              </w:rPr>
            </w:pPr>
            <w:proofErr w:type="spellStart"/>
            <w:r w:rsidRPr="009A37AE">
              <w:rPr>
                <w:rFonts w:ascii="GHEA Grapalat" w:hAnsi="GHEA Grapalat" w:cs="Arial"/>
                <w:color w:val="000000"/>
                <w:sz w:val="18"/>
                <w:szCs w:val="18"/>
              </w:rPr>
              <w:t>խմ</w:t>
            </w:r>
            <w:proofErr w:type="spellEnd"/>
          </w:p>
        </w:tc>
        <w:tc>
          <w:tcPr>
            <w:tcW w:w="1440" w:type="dxa"/>
            <w:tcBorders>
              <w:top w:val="nil"/>
              <w:left w:val="nil"/>
              <w:bottom w:val="single" w:sz="4" w:space="0" w:color="auto"/>
              <w:right w:val="single" w:sz="4" w:space="0" w:color="auto"/>
            </w:tcBorders>
            <w:shd w:val="clear" w:color="000000" w:fill="FFFFFF"/>
            <w:noWrap/>
            <w:vAlign w:val="center"/>
            <w:hideMark/>
          </w:tcPr>
          <w:p w14:paraId="3755B310"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1</w:t>
            </w:r>
          </w:p>
        </w:tc>
        <w:tc>
          <w:tcPr>
            <w:tcW w:w="1620" w:type="dxa"/>
            <w:tcBorders>
              <w:top w:val="nil"/>
              <w:left w:val="nil"/>
              <w:bottom w:val="single" w:sz="4" w:space="0" w:color="auto"/>
              <w:right w:val="single" w:sz="4" w:space="0" w:color="auto"/>
            </w:tcBorders>
            <w:shd w:val="clear" w:color="auto" w:fill="auto"/>
            <w:noWrap/>
            <w:vAlign w:val="center"/>
            <w:hideMark/>
          </w:tcPr>
          <w:p w14:paraId="6DC32C20"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rPr>
              <w:t>5.000</w:t>
            </w:r>
          </w:p>
        </w:tc>
        <w:tc>
          <w:tcPr>
            <w:tcW w:w="1260" w:type="dxa"/>
            <w:tcBorders>
              <w:top w:val="nil"/>
              <w:left w:val="nil"/>
              <w:bottom w:val="single" w:sz="4" w:space="0" w:color="auto"/>
              <w:right w:val="single" w:sz="4" w:space="0" w:color="auto"/>
            </w:tcBorders>
            <w:vAlign w:val="center"/>
          </w:tcPr>
          <w:p w14:paraId="7380B41E" w14:textId="77777777" w:rsidR="009A37AE" w:rsidRPr="009A37AE" w:rsidRDefault="009A37AE" w:rsidP="00ED5559">
            <w:pPr>
              <w:jc w:val="center"/>
              <w:rPr>
                <w:rFonts w:ascii="GHEA Grapalat" w:hAnsi="GHEA Grapalat" w:cs="Arial"/>
                <w:sz w:val="18"/>
                <w:szCs w:val="18"/>
              </w:rPr>
            </w:pPr>
            <w:r w:rsidRPr="009A37AE">
              <w:rPr>
                <w:rFonts w:ascii="GHEA Grapalat" w:hAnsi="GHEA Grapalat" w:cs="Arial"/>
                <w:sz w:val="18"/>
                <w:szCs w:val="18"/>
                <w:lang w:val="hy-AM"/>
              </w:rPr>
              <w:t xml:space="preserve">100 </w:t>
            </w:r>
            <w:r w:rsidRPr="009A37AE">
              <w:rPr>
                <w:rFonts w:ascii="GHEA Grapalat" w:hAnsi="GHEA Grapalat" w:cs="Arial"/>
                <w:sz w:val="18"/>
                <w:szCs w:val="18"/>
              </w:rPr>
              <w:t>%</w:t>
            </w:r>
          </w:p>
        </w:tc>
      </w:tr>
      <w:tr w:rsidR="009A37AE" w:rsidRPr="009A37AE" w14:paraId="56484C5B" w14:textId="77777777" w:rsidTr="009A37AE">
        <w:trPr>
          <w:trHeight w:val="405"/>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0A4E2D29" w14:textId="77777777" w:rsidR="009A37AE" w:rsidRPr="009A37AE" w:rsidRDefault="009A37AE" w:rsidP="00ED5559">
            <w:pPr>
              <w:jc w:val="center"/>
              <w:rPr>
                <w:rFonts w:ascii="GHEA Grapalat" w:hAnsi="GHEA Grapalat" w:cs="Arial"/>
                <w:sz w:val="18"/>
                <w:szCs w:val="18"/>
              </w:rPr>
            </w:pPr>
          </w:p>
        </w:tc>
        <w:tc>
          <w:tcPr>
            <w:tcW w:w="3796" w:type="dxa"/>
            <w:tcBorders>
              <w:top w:val="nil"/>
              <w:left w:val="nil"/>
              <w:bottom w:val="single" w:sz="4" w:space="0" w:color="auto"/>
              <w:right w:val="single" w:sz="4" w:space="0" w:color="auto"/>
            </w:tcBorders>
            <w:shd w:val="clear" w:color="auto" w:fill="auto"/>
            <w:noWrap/>
            <w:vAlign w:val="center"/>
            <w:hideMark/>
          </w:tcPr>
          <w:p w14:paraId="74273D48" w14:textId="77777777" w:rsidR="009A37AE" w:rsidRPr="009A37AE" w:rsidRDefault="009A37AE" w:rsidP="00ED5559">
            <w:pPr>
              <w:jc w:val="center"/>
              <w:rPr>
                <w:rFonts w:ascii="GHEA Grapalat" w:hAnsi="GHEA Grapalat" w:cs="Arial"/>
                <w:b/>
                <w:bCs/>
                <w:sz w:val="18"/>
                <w:szCs w:val="18"/>
              </w:rPr>
            </w:pPr>
            <w:r w:rsidRPr="009A37AE">
              <w:rPr>
                <w:rFonts w:ascii="GHEA Grapalat" w:hAnsi="GHEA Grapalat" w:cs="Arial"/>
                <w:b/>
                <w:bCs/>
                <w:sz w:val="18"/>
                <w:szCs w:val="18"/>
              </w:rPr>
              <w:t>ԸՆԴԱՄԵՆԸ</w:t>
            </w:r>
          </w:p>
        </w:tc>
        <w:tc>
          <w:tcPr>
            <w:tcW w:w="1800" w:type="dxa"/>
            <w:tcBorders>
              <w:top w:val="nil"/>
              <w:left w:val="nil"/>
              <w:bottom w:val="single" w:sz="4" w:space="0" w:color="auto"/>
              <w:right w:val="single" w:sz="4" w:space="0" w:color="auto"/>
            </w:tcBorders>
            <w:shd w:val="clear" w:color="auto" w:fill="auto"/>
            <w:noWrap/>
            <w:vAlign w:val="center"/>
            <w:hideMark/>
          </w:tcPr>
          <w:p w14:paraId="2066E69F" w14:textId="77777777" w:rsidR="009A37AE" w:rsidRPr="009A37AE" w:rsidRDefault="009A37AE" w:rsidP="00ED5559">
            <w:pPr>
              <w:jc w:val="center"/>
              <w:rPr>
                <w:rFonts w:ascii="GHEA Grapalat" w:hAnsi="GHEA Grapalat" w:cs="Arial"/>
                <w:b/>
                <w:bCs/>
                <w:sz w:val="18"/>
                <w:szCs w:val="18"/>
              </w:rPr>
            </w:pPr>
          </w:p>
        </w:tc>
        <w:tc>
          <w:tcPr>
            <w:tcW w:w="1440" w:type="dxa"/>
            <w:tcBorders>
              <w:top w:val="nil"/>
              <w:left w:val="nil"/>
              <w:bottom w:val="single" w:sz="4" w:space="0" w:color="auto"/>
              <w:right w:val="single" w:sz="4" w:space="0" w:color="auto"/>
            </w:tcBorders>
            <w:shd w:val="clear" w:color="auto" w:fill="auto"/>
            <w:noWrap/>
            <w:vAlign w:val="center"/>
            <w:hideMark/>
          </w:tcPr>
          <w:p w14:paraId="26AA3828" w14:textId="77777777" w:rsidR="009A37AE" w:rsidRPr="009A37AE" w:rsidRDefault="009A37AE" w:rsidP="00ED5559">
            <w:pPr>
              <w:jc w:val="center"/>
              <w:rPr>
                <w:rFonts w:ascii="GHEA Grapalat" w:hAnsi="GHEA Grapalat" w:cs="Arial"/>
                <w:b/>
                <w:bCs/>
                <w:sz w:val="18"/>
                <w:szCs w:val="18"/>
              </w:rPr>
            </w:pPr>
          </w:p>
        </w:tc>
        <w:tc>
          <w:tcPr>
            <w:tcW w:w="1620" w:type="dxa"/>
            <w:tcBorders>
              <w:top w:val="nil"/>
              <w:left w:val="nil"/>
              <w:bottom w:val="single" w:sz="4" w:space="0" w:color="auto"/>
              <w:right w:val="single" w:sz="4" w:space="0" w:color="auto"/>
            </w:tcBorders>
            <w:shd w:val="clear" w:color="auto" w:fill="auto"/>
            <w:noWrap/>
            <w:vAlign w:val="center"/>
            <w:hideMark/>
          </w:tcPr>
          <w:p w14:paraId="6B391A90" w14:textId="77777777" w:rsidR="009A37AE" w:rsidRPr="009A37AE" w:rsidRDefault="009A37AE" w:rsidP="00ED5559">
            <w:pPr>
              <w:jc w:val="center"/>
              <w:rPr>
                <w:rFonts w:ascii="GHEA Grapalat" w:hAnsi="GHEA Grapalat" w:cs="Arial"/>
                <w:b/>
                <w:bCs/>
                <w:sz w:val="18"/>
                <w:szCs w:val="18"/>
              </w:rPr>
            </w:pPr>
            <w:r w:rsidRPr="009A37AE">
              <w:rPr>
                <w:rFonts w:ascii="GHEA Grapalat" w:hAnsi="GHEA Grapalat" w:cs="Arial"/>
                <w:b/>
                <w:bCs/>
                <w:sz w:val="18"/>
                <w:szCs w:val="18"/>
              </w:rPr>
              <w:t>114.500</w:t>
            </w:r>
          </w:p>
        </w:tc>
        <w:tc>
          <w:tcPr>
            <w:tcW w:w="1260" w:type="dxa"/>
            <w:tcBorders>
              <w:top w:val="nil"/>
              <w:left w:val="nil"/>
              <w:bottom w:val="single" w:sz="4" w:space="0" w:color="auto"/>
              <w:right w:val="single" w:sz="4" w:space="0" w:color="auto"/>
            </w:tcBorders>
            <w:vAlign w:val="center"/>
          </w:tcPr>
          <w:p w14:paraId="08BD03D2" w14:textId="77777777" w:rsidR="009A37AE" w:rsidRPr="009A37AE" w:rsidRDefault="009A37AE" w:rsidP="00ED5559">
            <w:pPr>
              <w:jc w:val="center"/>
              <w:rPr>
                <w:rFonts w:ascii="GHEA Grapalat" w:hAnsi="GHEA Grapalat" w:cs="Arial"/>
                <w:b/>
                <w:bCs/>
                <w:sz w:val="18"/>
                <w:szCs w:val="18"/>
              </w:rPr>
            </w:pPr>
          </w:p>
        </w:tc>
      </w:tr>
      <w:tr w:rsidR="009A37AE" w:rsidRPr="009A37AE" w14:paraId="084E99A5" w14:textId="77777777" w:rsidTr="009A37AE">
        <w:trPr>
          <w:trHeight w:val="405"/>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2EA61A53" w14:textId="77777777" w:rsidR="009A37AE" w:rsidRPr="009A37AE" w:rsidRDefault="009A37AE" w:rsidP="00ED5559">
            <w:pPr>
              <w:jc w:val="center"/>
              <w:rPr>
                <w:rFonts w:ascii="GHEA Grapalat" w:hAnsi="GHEA Grapalat" w:cs="Arial"/>
                <w:sz w:val="18"/>
                <w:szCs w:val="18"/>
              </w:rPr>
            </w:pPr>
          </w:p>
        </w:tc>
        <w:tc>
          <w:tcPr>
            <w:tcW w:w="3796" w:type="dxa"/>
            <w:tcBorders>
              <w:top w:val="nil"/>
              <w:left w:val="nil"/>
              <w:bottom w:val="single" w:sz="4" w:space="0" w:color="auto"/>
              <w:right w:val="single" w:sz="4" w:space="0" w:color="auto"/>
            </w:tcBorders>
            <w:shd w:val="clear" w:color="auto" w:fill="auto"/>
            <w:noWrap/>
            <w:vAlign w:val="center"/>
            <w:hideMark/>
          </w:tcPr>
          <w:p w14:paraId="354C9EC5" w14:textId="77777777" w:rsidR="009A37AE" w:rsidRPr="009A37AE" w:rsidRDefault="009A37AE" w:rsidP="00ED5559">
            <w:pPr>
              <w:jc w:val="center"/>
              <w:rPr>
                <w:rFonts w:ascii="GHEA Grapalat" w:hAnsi="GHEA Grapalat" w:cs="Arial"/>
                <w:b/>
                <w:bCs/>
                <w:sz w:val="18"/>
                <w:szCs w:val="18"/>
              </w:rPr>
            </w:pPr>
            <w:r w:rsidRPr="009A37AE">
              <w:rPr>
                <w:rFonts w:ascii="GHEA Grapalat" w:hAnsi="GHEA Grapalat" w:cs="Arial"/>
                <w:b/>
                <w:bCs/>
                <w:sz w:val="18"/>
                <w:szCs w:val="18"/>
              </w:rPr>
              <w:t>ԱԱՀ  20%</w:t>
            </w:r>
          </w:p>
        </w:tc>
        <w:tc>
          <w:tcPr>
            <w:tcW w:w="1800" w:type="dxa"/>
            <w:tcBorders>
              <w:top w:val="nil"/>
              <w:left w:val="nil"/>
              <w:bottom w:val="single" w:sz="4" w:space="0" w:color="auto"/>
              <w:right w:val="single" w:sz="4" w:space="0" w:color="auto"/>
            </w:tcBorders>
            <w:shd w:val="clear" w:color="auto" w:fill="auto"/>
            <w:noWrap/>
            <w:vAlign w:val="center"/>
            <w:hideMark/>
          </w:tcPr>
          <w:p w14:paraId="5773C362" w14:textId="77777777" w:rsidR="009A37AE" w:rsidRPr="009A37AE" w:rsidRDefault="009A37AE" w:rsidP="00ED5559">
            <w:pPr>
              <w:jc w:val="center"/>
              <w:rPr>
                <w:rFonts w:ascii="GHEA Grapalat" w:hAnsi="GHEA Grapalat" w:cs="Arial"/>
                <w:b/>
                <w:bCs/>
                <w:sz w:val="18"/>
                <w:szCs w:val="18"/>
              </w:rPr>
            </w:pPr>
          </w:p>
        </w:tc>
        <w:tc>
          <w:tcPr>
            <w:tcW w:w="1440" w:type="dxa"/>
            <w:tcBorders>
              <w:top w:val="nil"/>
              <w:left w:val="nil"/>
              <w:bottom w:val="single" w:sz="4" w:space="0" w:color="auto"/>
              <w:right w:val="single" w:sz="4" w:space="0" w:color="auto"/>
            </w:tcBorders>
            <w:shd w:val="clear" w:color="auto" w:fill="auto"/>
            <w:noWrap/>
            <w:vAlign w:val="center"/>
            <w:hideMark/>
          </w:tcPr>
          <w:p w14:paraId="0F1B5BF3" w14:textId="77777777" w:rsidR="009A37AE" w:rsidRPr="009A37AE" w:rsidRDefault="009A37AE" w:rsidP="00ED5559">
            <w:pPr>
              <w:jc w:val="center"/>
              <w:rPr>
                <w:rFonts w:ascii="GHEA Grapalat" w:hAnsi="GHEA Grapalat" w:cs="Arial"/>
                <w:b/>
                <w:bCs/>
                <w:sz w:val="18"/>
                <w:szCs w:val="18"/>
              </w:rPr>
            </w:pPr>
          </w:p>
        </w:tc>
        <w:tc>
          <w:tcPr>
            <w:tcW w:w="1620" w:type="dxa"/>
            <w:tcBorders>
              <w:top w:val="nil"/>
              <w:left w:val="nil"/>
              <w:bottom w:val="single" w:sz="4" w:space="0" w:color="auto"/>
              <w:right w:val="single" w:sz="4" w:space="0" w:color="auto"/>
            </w:tcBorders>
            <w:shd w:val="clear" w:color="auto" w:fill="auto"/>
            <w:noWrap/>
            <w:vAlign w:val="center"/>
            <w:hideMark/>
          </w:tcPr>
          <w:p w14:paraId="27A3287C" w14:textId="77777777" w:rsidR="009A37AE" w:rsidRPr="009A37AE" w:rsidRDefault="009A37AE" w:rsidP="00ED5559">
            <w:pPr>
              <w:jc w:val="center"/>
              <w:rPr>
                <w:rFonts w:ascii="GHEA Grapalat" w:hAnsi="GHEA Grapalat" w:cs="Arial"/>
                <w:b/>
                <w:bCs/>
                <w:sz w:val="18"/>
                <w:szCs w:val="18"/>
              </w:rPr>
            </w:pPr>
            <w:r w:rsidRPr="009A37AE">
              <w:rPr>
                <w:rFonts w:ascii="GHEA Grapalat" w:hAnsi="GHEA Grapalat" w:cs="Arial"/>
                <w:b/>
                <w:bCs/>
                <w:sz w:val="18"/>
                <w:szCs w:val="18"/>
              </w:rPr>
              <w:t>22.900</w:t>
            </w:r>
          </w:p>
        </w:tc>
        <w:tc>
          <w:tcPr>
            <w:tcW w:w="1260" w:type="dxa"/>
            <w:tcBorders>
              <w:top w:val="nil"/>
              <w:left w:val="nil"/>
              <w:bottom w:val="single" w:sz="4" w:space="0" w:color="auto"/>
              <w:right w:val="single" w:sz="4" w:space="0" w:color="auto"/>
            </w:tcBorders>
            <w:vAlign w:val="center"/>
          </w:tcPr>
          <w:p w14:paraId="3954E128" w14:textId="77777777" w:rsidR="009A37AE" w:rsidRPr="009A37AE" w:rsidRDefault="009A37AE" w:rsidP="00ED5559">
            <w:pPr>
              <w:jc w:val="center"/>
              <w:rPr>
                <w:rFonts w:ascii="GHEA Grapalat" w:hAnsi="GHEA Grapalat" w:cs="Arial"/>
                <w:b/>
                <w:bCs/>
                <w:sz w:val="18"/>
                <w:szCs w:val="18"/>
              </w:rPr>
            </w:pPr>
          </w:p>
        </w:tc>
      </w:tr>
      <w:tr w:rsidR="009A37AE" w:rsidRPr="009A37AE" w14:paraId="65783FD0" w14:textId="77777777" w:rsidTr="009A37AE">
        <w:trPr>
          <w:trHeight w:val="405"/>
        </w:trPr>
        <w:tc>
          <w:tcPr>
            <w:tcW w:w="519" w:type="dxa"/>
            <w:tcBorders>
              <w:top w:val="nil"/>
              <w:left w:val="single" w:sz="4" w:space="0" w:color="auto"/>
              <w:bottom w:val="single" w:sz="4" w:space="0" w:color="auto"/>
              <w:right w:val="single" w:sz="4" w:space="0" w:color="auto"/>
            </w:tcBorders>
            <w:shd w:val="clear" w:color="auto" w:fill="auto"/>
            <w:noWrap/>
            <w:vAlign w:val="center"/>
            <w:hideMark/>
          </w:tcPr>
          <w:p w14:paraId="4A6907D0" w14:textId="77777777" w:rsidR="009A37AE" w:rsidRPr="009A37AE" w:rsidRDefault="009A37AE" w:rsidP="00ED5559">
            <w:pPr>
              <w:jc w:val="center"/>
              <w:rPr>
                <w:rFonts w:ascii="GHEA Grapalat" w:hAnsi="GHEA Grapalat" w:cs="Arial"/>
                <w:sz w:val="18"/>
                <w:szCs w:val="18"/>
              </w:rPr>
            </w:pPr>
          </w:p>
        </w:tc>
        <w:tc>
          <w:tcPr>
            <w:tcW w:w="3796" w:type="dxa"/>
            <w:tcBorders>
              <w:top w:val="nil"/>
              <w:left w:val="nil"/>
              <w:bottom w:val="single" w:sz="4" w:space="0" w:color="auto"/>
              <w:right w:val="single" w:sz="4" w:space="0" w:color="auto"/>
            </w:tcBorders>
            <w:shd w:val="clear" w:color="auto" w:fill="auto"/>
            <w:noWrap/>
            <w:vAlign w:val="center"/>
            <w:hideMark/>
          </w:tcPr>
          <w:p w14:paraId="3A5D8B3B" w14:textId="77777777" w:rsidR="009A37AE" w:rsidRPr="009A37AE" w:rsidRDefault="009A37AE" w:rsidP="00ED5559">
            <w:pPr>
              <w:jc w:val="center"/>
              <w:rPr>
                <w:rFonts w:ascii="GHEA Grapalat" w:hAnsi="GHEA Grapalat" w:cs="Arial"/>
                <w:b/>
                <w:bCs/>
                <w:sz w:val="18"/>
                <w:szCs w:val="18"/>
              </w:rPr>
            </w:pPr>
            <w:r w:rsidRPr="009A37AE">
              <w:rPr>
                <w:rFonts w:ascii="GHEA Grapalat" w:hAnsi="GHEA Grapalat" w:cs="Arial"/>
                <w:b/>
                <w:bCs/>
                <w:sz w:val="18"/>
                <w:szCs w:val="18"/>
              </w:rPr>
              <w:t>ԸՆԴԱՄԵՆԸ</w:t>
            </w:r>
          </w:p>
        </w:tc>
        <w:tc>
          <w:tcPr>
            <w:tcW w:w="1800" w:type="dxa"/>
            <w:tcBorders>
              <w:top w:val="nil"/>
              <w:left w:val="nil"/>
              <w:bottom w:val="single" w:sz="4" w:space="0" w:color="auto"/>
              <w:right w:val="single" w:sz="4" w:space="0" w:color="auto"/>
            </w:tcBorders>
            <w:shd w:val="clear" w:color="auto" w:fill="auto"/>
            <w:noWrap/>
            <w:vAlign w:val="center"/>
            <w:hideMark/>
          </w:tcPr>
          <w:p w14:paraId="31B33A04" w14:textId="77777777" w:rsidR="009A37AE" w:rsidRPr="009A37AE" w:rsidRDefault="009A37AE" w:rsidP="00ED5559">
            <w:pPr>
              <w:jc w:val="center"/>
              <w:rPr>
                <w:rFonts w:ascii="GHEA Grapalat" w:hAnsi="GHEA Grapalat" w:cs="Arial"/>
                <w:b/>
                <w:bCs/>
                <w:sz w:val="18"/>
                <w:szCs w:val="18"/>
              </w:rPr>
            </w:pPr>
          </w:p>
        </w:tc>
        <w:tc>
          <w:tcPr>
            <w:tcW w:w="1440" w:type="dxa"/>
            <w:tcBorders>
              <w:top w:val="nil"/>
              <w:left w:val="nil"/>
              <w:bottom w:val="single" w:sz="4" w:space="0" w:color="auto"/>
              <w:right w:val="single" w:sz="4" w:space="0" w:color="auto"/>
            </w:tcBorders>
            <w:shd w:val="clear" w:color="auto" w:fill="auto"/>
            <w:noWrap/>
            <w:vAlign w:val="center"/>
            <w:hideMark/>
          </w:tcPr>
          <w:p w14:paraId="43C56E4A" w14:textId="77777777" w:rsidR="009A37AE" w:rsidRPr="009A37AE" w:rsidRDefault="009A37AE" w:rsidP="00ED5559">
            <w:pPr>
              <w:jc w:val="center"/>
              <w:rPr>
                <w:rFonts w:ascii="GHEA Grapalat" w:hAnsi="GHEA Grapalat" w:cs="Arial"/>
                <w:b/>
                <w:bCs/>
                <w:sz w:val="18"/>
                <w:szCs w:val="18"/>
              </w:rPr>
            </w:pPr>
          </w:p>
        </w:tc>
        <w:tc>
          <w:tcPr>
            <w:tcW w:w="1620" w:type="dxa"/>
            <w:tcBorders>
              <w:top w:val="nil"/>
              <w:left w:val="nil"/>
              <w:bottom w:val="single" w:sz="4" w:space="0" w:color="auto"/>
              <w:right w:val="single" w:sz="4" w:space="0" w:color="auto"/>
            </w:tcBorders>
            <w:shd w:val="clear" w:color="auto" w:fill="auto"/>
            <w:noWrap/>
            <w:vAlign w:val="center"/>
            <w:hideMark/>
          </w:tcPr>
          <w:p w14:paraId="0824E7A0" w14:textId="77777777" w:rsidR="009A37AE" w:rsidRPr="009A37AE" w:rsidRDefault="009A37AE" w:rsidP="00ED5559">
            <w:pPr>
              <w:jc w:val="center"/>
              <w:rPr>
                <w:rFonts w:ascii="GHEA Grapalat" w:hAnsi="GHEA Grapalat" w:cs="Arial"/>
                <w:b/>
                <w:bCs/>
                <w:sz w:val="18"/>
                <w:szCs w:val="18"/>
              </w:rPr>
            </w:pPr>
            <w:r w:rsidRPr="009A37AE">
              <w:rPr>
                <w:rFonts w:ascii="GHEA Grapalat" w:hAnsi="GHEA Grapalat" w:cs="Arial"/>
                <w:b/>
                <w:bCs/>
                <w:sz w:val="18"/>
                <w:szCs w:val="18"/>
              </w:rPr>
              <w:t>137.400</w:t>
            </w:r>
          </w:p>
        </w:tc>
        <w:tc>
          <w:tcPr>
            <w:tcW w:w="1260" w:type="dxa"/>
            <w:tcBorders>
              <w:top w:val="nil"/>
              <w:left w:val="nil"/>
              <w:bottom w:val="single" w:sz="4" w:space="0" w:color="auto"/>
              <w:right w:val="single" w:sz="4" w:space="0" w:color="auto"/>
            </w:tcBorders>
            <w:vAlign w:val="center"/>
          </w:tcPr>
          <w:p w14:paraId="0AD69755" w14:textId="77777777" w:rsidR="009A37AE" w:rsidRPr="009A37AE" w:rsidRDefault="009A37AE" w:rsidP="00ED5559">
            <w:pPr>
              <w:jc w:val="center"/>
              <w:rPr>
                <w:rFonts w:ascii="GHEA Grapalat" w:hAnsi="GHEA Grapalat" w:cs="Arial"/>
                <w:b/>
                <w:bCs/>
                <w:sz w:val="18"/>
                <w:szCs w:val="18"/>
              </w:rPr>
            </w:pPr>
          </w:p>
        </w:tc>
      </w:tr>
    </w:tbl>
    <w:p w14:paraId="513507A5" w14:textId="77777777" w:rsidR="009A37AE" w:rsidRPr="00645DBB" w:rsidRDefault="009A37AE" w:rsidP="009A37AE">
      <w:pPr>
        <w:rPr>
          <w:rFonts w:ascii="GHEA Grapalat" w:hAnsi="GHEA Grapalat"/>
          <w:sz w:val="22"/>
          <w:szCs w:val="22"/>
          <w:shd w:val="clear" w:color="auto" w:fill="FFFFFF"/>
          <w:lang w:val="hy-AM"/>
        </w:rPr>
      </w:pPr>
      <w:r w:rsidRPr="00645DBB">
        <w:rPr>
          <w:rFonts w:ascii="GHEA Grapalat" w:hAnsi="GHEA Grapalat"/>
          <w:sz w:val="22"/>
          <w:szCs w:val="22"/>
          <w:shd w:val="clear" w:color="auto" w:fill="FFFFFF"/>
          <w:lang w:val="hy-AM"/>
        </w:rPr>
        <w:t>*Նշված ծառայությունները պետք է մատուցվեն Երևան քաղաքի Ավան վարչական շրջանի ղեկավարի աշխատակազմի կողմից տրվող պատվեր-առաջադրանքների հիման վրա՝ սահմանելով յուրաքանչյուր պատվեր-առաջադրանքի կատարման վերջնաժամկետ։</w:t>
      </w:r>
    </w:p>
    <w:p w14:paraId="7A733328" w14:textId="77777777" w:rsidR="009A37AE" w:rsidRPr="00645DBB" w:rsidRDefault="009A37AE" w:rsidP="009A37AE">
      <w:pPr>
        <w:rPr>
          <w:rFonts w:ascii="GHEA Grapalat" w:hAnsi="GHEA Grapalat"/>
          <w:sz w:val="22"/>
          <w:szCs w:val="22"/>
          <w:shd w:val="clear" w:color="auto" w:fill="FFFFFF"/>
          <w:lang w:val="hy-AM"/>
        </w:rPr>
      </w:pPr>
      <w:r w:rsidRPr="00645DBB">
        <w:rPr>
          <w:rFonts w:ascii="GHEA Grapalat" w:hAnsi="GHEA Grapalat"/>
          <w:sz w:val="22"/>
          <w:szCs w:val="22"/>
          <w:shd w:val="clear" w:color="auto" w:fill="FFFFFF"/>
          <w:lang w:val="hy-AM"/>
        </w:rPr>
        <w:t>**Պատվիրատուն կարող է պահանջել վերը նշված բոլոր ծառայությունների իրականացում մինչև 10000000 ՀՀ դրամի չափով։</w:t>
      </w:r>
    </w:p>
    <w:p w14:paraId="262EE50D" w14:textId="77777777" w:rsidR="007D43B3" w:rsidRPr="009A37AE" w:rsidRDefault="007D43B3" w:rsidP="007678FA">
      <w:pPr>
        <w:jc w:val="right"/>
        <w:rPr>
          <w:rFonts w:ascii="GHEA Grapalat" w:hAnsi="GHEA Grapalat"/>
          <w:i/>
          <w:sz w:val="18"/>
          <w:lang w:val="hy-AM"/>
        </w:rPr>
      </w:pPr>
    </w:p>
    <w:p w14:paraId="72203843" w14:textId="77777777" w:rsidR="00A376CD" w:rsidRPr="009A37AE" w:rsidRDefault="00A376CD" w:rsidP="007678FA">
      <w:pPr>
        <w:jc w:val="right"/>
        <w:rPr>
          <w:rFonts w:ascii="GHEA Grapalat" w:hAnsi="GHEA Grapalat"/>
          <w:i/>
          <w:sz w:val="18"/>
          <w:lang w:val="hy-AM"/>
        </w:rPr>
      </w:pPr>
    </w:p>
    <w:p w14:paraId="089517C9" w14:textId="77777777" w:rsidR="00A376CD" w:rsidRPr="009A37AE" w:rsidRDefault="00A376CD" w:rsidP="007678FA">
      <w:pPr>
        <w:jc w:val="right"/>
        <w:rPr>
          <w:rFonts w:ascii="GHEA Grapalat" w:hAnsi="GHEA Grapalat"/>
          <w:i/>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817555" w:rsidRPr="00F566BF" w14:paraId="60C143E1" w14:textId="77777777" w:rsidTr="000C4A52">
        <w:trPr>
          <w:jc w:val="center"/>
        </w:trPr>
        <w:tc>
          <w:tcPr>
            <w:tcW w:w="4536" w:type="dxa"/>
          </w:tcPr>
          <w:p w14:paraId="567F7D68" w14:textId="77777777" w:rsidR="00817555" w:rsidRPr="00F566BF" w:rsidRDefault="00817555" w:rsidP="000C4A5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73FAF4CA" w14:textId="77777777" w:rsidR="00817555" w:rsidRPr="00F566BF" w:rsidRDefault="00817555" w:rsidP="000C4A52">
            <w:pPr>
              <w:rPr>
                <w:rFonts w:ascii="GHEA Grapalat" w:hAnsi="GHEA Grapalat"/>
                <w:sz w:val="22"/>
                <w:szCs w:val="22"/>
                <w:lang w:val="ru-RU"/>
              </w:rPr>
            </w:pPr>
          </w:p>
          <w:p w14:paraId="7D8DECCE" w14:textId="77777777" w:rsidR="00817555" w:rsidRPr="00F566BF" w:rsidRDefault="00817555" w:rsidP="000C4A52">
            <w:pPr>
              <w:jc w:val="center"/>
              <w:rPr>
                <w:rFonts w:ascii="GHEA Grapalat" w:hAnsi="GHEA Grapalat"/>
                <w:lang w:val="ru-RU"/>
              </w:rPr>
            </w:pPr>
            <w:r w:rsidRPr="00F566BF">
              <w:rPr>
                <w:rFonts w:ascii="GHEA Grapalat" w:hAnsi="GHEA Grapalat"/>
                <w:lang w:val="ru-RU"/>
              </w:rPr>
              <w:t>---------------------------------</w:t>
            </w:r>
          </w:p>
          <w:p w14:paraId="48C28BC1" w14:textId="77777777" w:rsidR="00817555" w:rsidRPr="00F566BF" w:rsidRDefault="00817555" w:rsidP="000C4A5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A783AC3" w14:textId="77777777" w:rsidR="00817555" w:rsidRPr="00F566BF" w:rsidRDefault="00817555" w:rsidP="000C4A5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217327E7" w14:textId="77777777" w:rsidR="00817555" w:rsidRPr="00F566BF" w:rsidRDefault="00817555" w:rsidP="000C4A52">
            <w:pPr>
              <w:spacing w:line="360" w:lineRule="auto"/>
              <w:jc w:val="center"/>
              <w:rPr>
                <w:rFonts w:ascii="GHEA Grapalat" w:hAnsi="GHEA Grapalat"/>
                <w:lang w:val="ru-RU"/>
              </w:rPr>
            </w:pPr>
          </w:p>
        </w:tc>
        <w:tc>
          <w:tcPr>
            <w:tcW w:w="4343" w:type="dxa"/>
          </w:tcPr>
          <w:p w14:paraId="59CE9352" w14:textId="77777777" w:rsidR="00817555" w:rsidRPr="00F566BF" w:rsidRDefault="00817555" w:rsidP="000C4A5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64F698CA" w14:textId="77777777" w:rsidR="00817555" w:rsidRPr="00F566BF" w:rsidRDefault="00817555" w:rsidP="000C4A52">
            <w:pPr>
              <w:jc w:val="center"/>
              <w:rPr>
                <w:rFonts w:ascii="GHEA Grapalat" w:hAnsi="GHEA Grapalat"/>
              </w:rPr>
            </w:pPr>
          </w:p>
          <w:p w14:paraId="63505BB7" w14:textId="77777777" w:rsidR="00817555" w:rsidRPr="00F566BF" w:rsidRDefault="00817555" w:rsidP="000C4A52">
            <w:pPr>
              <w:jc w:val="center"/>
              <w:rPr>
                <w:rFonts w:ascii="GHEA Grapalat" w:hAnsi="GHEA Grapalat"/>
                <w:lang w:val="ru-RU"/>
              </w:rPr>
            </w:pPr>
            <w:r w:rsidRPr="00F566BF">
              <w:rPr>
                <w:rFonts w:ascii="GHEA Grapalat" w:hAnsi="GHEA Grapalat"/>
                <w:lang w:val="ru-RU"/>
              </w:rPr>
              <w:t>---------------------------------</w:t>
            </w:r>
          </w:p>
          <w:p w14:paraId="1CDB6F9F" w14:textId="77777777" w:rsidR="00817555" w:rsidRPr="00F566BF" w:rsidRDefault="00817555" w:rsidP="000C4A5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955EF12" w14:textId="77777777" w:rsidR="00817555" w:rsidRPr="00F566BF" w:rsidRDefault="00817555" w:rsidP="000C4A5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4B4F14D" w14:textId="77777777" w:rsidR="007D43B3" w:rsidRDefault="007D43B3" w:rsidP="007678FA">
      <w:pPr>
        <w:jc w:val="right"/>
        <w:rPr>
          <w:rFonts w:ascii="GHEA Grapalat" w:hAnsi="GHEA Grapalat"/>
          <w:i/>
          <w:sz w:val="18"/>
          <w:lang w:val="hy-AM"/>
        </w:rPr>
      </w:pPr>
    </w:p>
    <w:p w14:paraId="243D40D6" w14:textId="77777777" w:rsidR="007D43B3" w:rsidRDefault="007D43B3" w:rsidP="007678FA">
      <w:pPr>
        <w:jc w:val="right"/>
        <w:rPr>
          <w:rFonts w:ascii="GHEA Grapalat" w:hAnsi="GHEA Grapalat"/>
          <w:i/>
          <w:sz w:val="18"/>
          <w:lang w:val="hy-AM"/>
        </w:rPr>
      </w:pPr>
    </w:p>
    <w:p w14:paraId="10D06EC3" w14:textId="77777777" w:rsidR="007D43B3" w:rsidRDefault="007D43B3" w:rsidP="007678FA">
      <w:pPr>
        <w:jc w:val="right"/>
        <w:rPr>
          <w:rFonts w:ascii="GHEA Grapalat" w:hAnsi="GHEA Grapalat"/>
          <w:i/>
          <w:sz w:val="18"/>
          <w:lang w:val="hy-AM"/>
        </w:rPr>
      </w:pPr>
    </w:p>
    <w:p w14:paraId="1FB2A9D1" w14:textId="77777777" w:rsidR="00E37F28" w:rsidRDefault="00E37F28" w:rsidP="007678FA">
      <w:pPr>
        <w:jc w:val="right"/>
        <w:rPr>
          <w:rFonts w:ascii="GHEA Grapalat" w:hAnsi="GHEA Grapalat"/>
          <w:i/>
          <w:sz w:val="18"/>
          <w:lang w:val="hy-AM"/>
        </w:rPr>
      </w:pPr>
    </w:p>
    <w:p w14:paraId="1BA06A2A" w14:textId="512752E1"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N2</w:t>
      </w:r>
    </w:p>
    <w:p w14:paraId="74157BB6"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7737E6A1"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3697B5E2" w14:textId="77777777" w:rsidR="007678FA" w:rsidRPr="009C56EE" w:rsidRDefault="007678FA" w:rsidP="007678FA">
      <w:pPr>
        <w:tabs>
          <w:tab w:val="left" w:pos="9540"/>
        </w:tabs>
        <w:rPr>
          <w:rFonts w:ascii="GHEA Grapalat" w:hAnsi="GHEA Grapalat"/>
          <w:sz w:val="20"/>
          <w:lang w:val="hy-AM"/>
        </w:rPr>
      </w:pPr>
    </w:p>
    <w:p w14:paraId="752981A1" w14:textId="77777777" w:rsidR="007678FA" w:rsidRPr="009C56EE"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0887"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687"/>
        <w:gridCol w:w="1663"/>
        <w:gridCol w:w="470"/>
        <w:gridCol w:w="478"/>
        <w:gridCol w:w="524"/>
        <w:gridCol w:w="470"/>
        <w:gridCol w:w="483"/>
        <w:gridCol w:w="470"/>
        <w:gridCol w:w="472"/>
        <w:gridCol w:w="470"/>
        <w:gridCol w:w="470"/>
        <w:gridCol w:w="470"/>
        <w:gridCol w:w="483"/>
        <w:gridCol w:w="470"/>
        <w:gridCol w:w="493"/>
      </w:tblGrid>
      <w:tr w:rsidR="007678FA" w:rsidRPr="00F566BF" w14:paraId="02E76D0A" w14:textId="77777777" w:rsidTr="005B7AED">
        <w:tc>
          <w:tcPr>
            <w:tcW w:w="10887" w:type="dxa"/>
            <w:gridSpan w:val="16"/>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7678FA" w:rsidRPr="003D3201" w14:paraId="272DFF80" w14:textId="77777777" w:rsidTr="005B7AED">
        <w:tc>
          <w:tcPr>
            <w:tcW w:w="1314" w:type="dxa"/>
            <w:vAlign w:val="center"/>
          </w:tcPr>
          <w:p w14:paraId="034ED9C0"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հրավերով</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նախատեսված</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չափաբաժնի</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համարը</w:t>
            </w:r>
            <w:proofErr w:type="spellEnd"/>
          </w:p>
        </w:tc>
        <w:tc>
          <w:tcPr>
            <w:tcW w:w="1687" w:type="dxa"/>
            <w:vAlign w:val="center"/>
          </w:tcPr>
          <w:p w14:paraId="03044850"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գնումների</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պլանով</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նախատեսված</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միջանցիկ</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ծածկագիրը</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rPr>
              <w:t>ըստ</w:t>
            </w:r>
            <w:proofErr w:type="spellEnd"/>
            <w:r w:rsidRPr="005B7AED">
              <w:rPr>
                <w:rFonts w:ascii="GHEA Grapalat" w:hAnsi="GHEA Grapalat"/>
                <w:sz w:val="16"/>
                <w:szCs w:val="22"/>
                <w:lang w:val="es-ES"/>
              </w:rPr>
              <w:t xml:space="preserve"> </w:t>
            </w:r>
            <w:r w:rsidRPr="005B7AED">
              <w:rPr>
                <w:rFonts w:ascii="GHEA Grapalat" w:hAnsi="GHEA Grapalat"/>
                <w:sz w:val="16"/>
                <w:szCs w:val="22"/>
              </w:rPr>
              <w:t>ԳՄԱ</w:t>
            </w:r>
            <w:r w:rsidRPr="005B7AED">
              <w:rPr>
                <w:rFonts w:ascii="GHEA Grapalat" w:hAnsi="GHEA Grapalat"/>
                <w:sz w:val="16"/>
                <w:szCs w:val="22"/>
                <w:lang w:val="es-ES"/>
              </w:rPr>
              <w:t xml:space="preserve"> </w:t>
            </w:r>
            <w:proofErr w:type="spellStart"/>
            <w:r w:rsidRPr="005B7AED">
              <w:rPr>
                <w:rFonts w:ascii="GHEA Grapalat" w:hAnsi="GHEA Grapalat"/>
                <w:sz w:val="16"/>
                <w:szCs w:val="22"/>
              </w:rPr>
              <w:t>դասակարգման</w:t>
            </w:r>
            <w:proofErr w:type="spellEnd"/>
            <w:r w:rsidRPr="005B7AED">
              <w:rPr>
                <w:rFonts w:ascii="GHEA Grapalat" w:hAnsi="GHEA Grapalat"/>
                <w:sz w:val="16"/>
                <w:szCs w:val="22"/>
                <w:lang w:val="es-ES"/>
              </w:rPr>
              <w:t xml:space="preserve"> (CPV)</w:t>
            </w:r>
          </w:p>
        </w:tc>
        <w:tc>
          <w:tcPr>
            <w:tcW w:w="1663" w:type="dxa"/>
            <w:vAlign w:val="center"/>
          </w:tcPr>
          <w:p w14:paraId="5656D9F5" w14:textId="77777777" w:rsidR="007678FA" w:rsidRPr="005B7AED" w:rsidRDefault="007678FA" w:rsidP="00E53C12">
            <w:pPr>
              <w:jc w:val="center"/>
              <w:rPr>
                <w:rFonts w:ascii="GHEA Grapalat" w:hAnsi="GHEA Grapalat"/>
                <w:sz w:val="16"/>
                <w:szCs w:val="22"/>
                <w:lang w:val="es-ES"/>
              </w:rPr>
            </w:pPr>
            <w:proofErr w:type="spellStart"/>
            <w:r w:rsidRPr="005B7AED">
              <w:rPr>
                <w:rFonts w:ascii="GHEA Grapalat" w:hAnsi="GHEA Grapalat"/>
                <w:sz w:val="16"/>
                <w:szCs w:val="22"/>
              </w:rPr>
              <w:t>անվանումը</w:t>
            </w:r>
            <w:proofErr w:type="spellEnd"/>
          </w:p>
        </w:tc>
        <w:tc>
          <w:tcPr>
            <w:tcW w:w="6223" w:type="dxa"/>
            <w:gridSpan w:val="13"/>
            <w:vAlign w:val="center"/>
          </w:tcPr>
          <w:p w14:paraId="5CF4675B" w14:textId="32A43306" w:rsidR="007678FA" w:rsidRPr="005B7AED" w:rsidRDefault="007678FA" w:rsidP="00E53C12">
            <w:pPr>
              <w:jc w:val="both"/>
              <w:rPr>
                <w:rFonts w:ascii="GHEA Grapalat" w:hAnsi="GHEA Grapalat"/>
                <w:sz w:val="16"/>
                <w:szCs w:val="22"/>
                <w:lang w:val="es-ES"/>
              </w:rPr>
            </w:pPr>
            <w:proofErr w:type="spellStart"/>
            <w:r w:rsidRPr="005B7AED">
              <w:rPr>
                <w:rFonts w:ascii="GHEA Grapalat" w:hAnsi="GHEA Grapalat"/>
                <w:sz w:val="16"/>
                <w:szCs w:val="22"/>
                <w:lang w:val="es-ES"/>
              </w:rPr>
              <w:t>դիմաց</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վճարումները</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նախատեսվում</w:t>
            </w:r>
            <w:proofErr w:type="spellEnd"/>
            <w:r w:rsidRPr="005B7AED">
              <w:rPr>
                <w:rFonts w:ascii="GHEA Grapalat" w:hAnsi="GHEA Grapalat"/>
                <w:sz w:val="16"/>
                <w:szCs w:val="22"/>
                <w:lang w:val="es-ES"/>
              </w:rPr>
              <w:t xml:space="preserve"> է </w:t>
            </w:r>
            <w:proofErr w:type="spellStart"/>
            <w:r w:rsidRPr="005B7AED">
              <w:rPr>
                <w:rFonts w:ascii="GHEA Grapalat" w:hAnsi="GHEA Grapalat"/>
                <w:sz w:val="16"/>
                <w:szCs w:val="22"/>
                <w:lang w:val="es-ES"/>
              </w:rPr>
              <w:t>իրականացնել</w:t>
            </w:r>
            <w:proofErr w:type="spellEnd"/>
            <w:r w:rsidRPr="005B7AED">
              <w:rPr>
                <w:rFonts w:ascii="GHEA Grapalat" w:hAnsi="GHEA Grapalat"/>
                <w:sz w:val="16"/>
                <w:szCs w:val="22"/>
                <w:lang w:val="es-ES"/>
              </w:rPr>
              <w:t xml:space="preserve"> 20</w:t>
            </w:r>
            <w:r w:rsidR="00A40BB0">
              <w:rPr>
                <w:rFonts w:ascii="GHEA Grapalat" w:hAnsi="GHEA Grapalat"/>
                <w:sz w:val="16"/>
                <w:szCs w:val="22"/>
                <w:lang w:val="es-ES"/>
              </w:rPr>
              <w:t>25</w:t>
            </w:r>
            <w:r w:rsidRPr="005B7AED">
              <w:rPr>
                <w:rFonts w:ascii="GHEA Grapalat" w:hAnsi="GHEA Grapalat"/>
                <w:sz w:val="16"/>
                <w:szCs w:val="22"/>
                <w:lang w:val="es-ES"/>
              </w:rPr>
              <w:t xml:space="preserve">թ-ին` </w:t>
            </w:r>
            <w:proofErr w:type="spellStart"/>
            <w:r w:rsidRPr="005B7AED">
              <w:rPr>
                <w:rFonts w:ascii="GHEA Grapalat" w:hAnsi="GHEA Grapalat"/>
                <w:sz w:val="16"/>
                <w:szCs w:val="22"/>
                <w:lang w:val="es-ES"/>
              </w:rPr>
              <w:t>ըստ</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ամիսների</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այդ</w:t>
            </w:r>
            <w:proofErr w:type="spellEnd"/>
            <w:r w:rsidRPr="005B7AED">
              <w:rPr>
                <w:rFonts w:ascii="GHEA Grapalat" w:hAnsi="GHEA Grapalat"/>
                <w:sz w:val="16"/>
                <w:szCs w:val="22"/>
                <w:lang w:val="es-ES"/>
              </w:rPr>
              <w:t xml:space="preserve"> </w:t>
            </w:r>
            <w:proofErr w:type="spellStart"/>
            <w:r w:rsidRPr="005B7AED">
              <w:rPr>
                <w:rFonts w:ascii="GHEA Grapalat" w:hAnsi="GHEA Grapalat"/>
                <w:sz w:val="16"/>
                <w:szCs w:val="22"/>
                <w:lang w:val="es-ES"/>
              </w:rPr>
              <w:t>թվում</w:t>
            </w:r>
            <w:proofErr w:type="spellEnd"/>
            <w:r w:rsidRPr="005B7AED">
              <w:rPr>
                <w:rFonts w:ascii="GHEA Grapalat" w:hAnsi="GHEA Grapalat"/>
                <w:sz w:val="16"/>
                <w:szCs w:val="22"/>
                <w:lang w:val="es-ES"/>
              </w:rPr>
              <w:t>**</w:t>
            </w:r>
          </w:p>
        </w:tc>
      </w:tr>
      <w:tr w:rsidR="005B7AED" w:rsidRPr="00F566BF" w14:paraId="64F0D610" w14:textId="77777777" w:rsidTr="005B7AED">
        <w:trPr>
          <w:cantSplit/>
          <w:trHeight w:val="1187"/>
        </w:trPr>
        <w:tc>
          <w:tcPr>
            <w:tcW w:w="1314" w:type="dxa"/>
          </w:tcPr>
          <w:p w14:paraId="2AAFAB7E" w14:textId="77777777" w:rsidR="007678FA" w:rsidRPr="00F566BF" w:rsidRDefault="007678FA" w:rsidP="00E53C12">
            <w:pPr>
              <w:jc w:val="center"/>
              <w:rPr>
                <w:rFonts w:ascii="GHEA Grapalat" w:hAnsi="GHEA Grapalat"/>
                <w:sz w:val="20"/>
                <w:lang w:val="es-ES"/>
              </w:rPr>
            </w:pPr>
          </w:p>
        </w:tc>
        <w:tc>
          <w:tcPr>
            <w:tcW w:w="1687" w:type="dxa"/>
          </w:tcPr>
          <w:p w14:paraId="3052BA05" w14:textId="77777777" w:rsidR="007678FA" w:rsidRPr="00F566BF" w:rsidRDefault="007678FA" w:rsidP="00E53C12">
            <w:pPr>
              <w:jc w:val="center"/>
              <w:rPr>
                <w:rFonts w:ascii="GHEA Grapalat" w:hAnsi="GHEA Grapalat"/>
                <w:sz w:val="20"/>
                <w:lang w:val="es-ES"/>
              </w:rPr>
            </w:pPr>
          </w:p>
        </w:tc>
        <w:tc>
          <w:tcPr>
            <w:tcW w:w="1663" w:type="dxa"/>
          </w:tcPr>
          <w:p w14:paraId="70B722F6" w14:textId="77777777" w:rsidR="007678FA" w:rsidRPr="00F566BF" w:rsidRDefault="007678FA" w:rsidP="00E53C12">
            <w:pPr>
              <w:jc w:val="center"/>
              <w:rPr>
                <w:rFonts w:ascii="GHEA Grapalat" w:hAnsi="GHEA Grapalat"/>
                <w:sz w:val="20"/>
                <w:lang w:val="es-ES"/>
              </w:rPr>
            </w:pPr>
          </w:p>
        </w:tc>
        <w:tc>
          <w:tcPr>
            <w:tcW w:w="470" w:type="dxa"/>
            <w:textDirection w:val="btLr"/>
            <w:vAlign w:val="center"/>
          </w:tcPr>
          <w:p w14:paraId="3CC52CB5"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478" w:type="dxa"/>
            <w:textDirection w:val="btLr"/>
            <w:vAlign w:val="center"/>
          </w:tcPr>
          <w:p w14:paraId="7350E09C"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524" w:type="dxa"/>
            <w:textDirection w:val="btLr"/>
            <w:vAlign w:val="center"/>
          </w:tcPr>
          <w:p w14:paraId="00C5BE1B"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470" w:type="dxa"/>
            <w:textDirection w:val="btLr"/>
            <w:vAlign w:val="center"/>
          </w:tcPr>
          <w:p w14:paraId="3D1AC7FB" w14:textId="77777777" w:rsidR="007678FA" w:rsidRPr="00F566BF" w:rsidRDefault="007678FA"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483" w:type="dxa"/>
            <w:textDirection w:val="btLr"/>
            <w:vAlign w:val="center"/>
          </w:tcPr>
          <w:p w14:paraId="4776CE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470" w:type="dxa"/>
            <w:textDirection w:val="btLr"/>
            <w:vAlign w:val="center"/>
          </w:tcPr>
          <w:p w14:paraId="33DE47B8"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472" w:type="dxa"/>
            <w:textDirection w:val="btLr"/>
            <w:vAlign w:val="center"/>
          </w:tcPr>
          <w:p w14:paraId="71723189"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470" w:type="dxa"/>
            <w:textDirection w:val="btLr"/>
            <w:vAlign w:val="center"/>
          </w:tcPr>
          <w:p w14:paraId="44E350DA"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470" w:type="dxa"/>
            <w:textDirection w:val="btLr"/>
            <w:vAlign w:val="center"/>
          </w:tcPr>
          <w:p w14:paraId="5FA18D3D"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470" w:type="dxa"/>
            <w:textDirection w:val="btLr"/>
            <w:vAlign w:val="center"/>
          </w:tcPr>
          <w:p w14:paraId="53B45964"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483" w:type="dxa"/>
            <w:textDirection w:val="btLr"/>
            <w:vAlign w:val="center"/>
          </w:tcPr>
          <w:p w14:paraId="48D6315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470" w:type="dxa"/>
            <w:textDirection w:val="btLr"/>
            <w:vAlign w:val="center"/>
          </w:tcPr>
          <w:p w14:paraId="5C2E97B0" w14:textId="77777777" w:rsidR="007678FA" w:rsidRPr="00F566BF" w:rsidRDefault="007678FA"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493" w:type="dxa"/>
            <w:textDirection w:val="btLr"/>
            <w:vAlign w:val="center"/>
          </w:tcPr>
          <w:p w14:paraId="027E1BAD" w14:textId="77777777" w:rsidR="007678FA" w:rsidRPr="00F566BF" w:rsidRDefault="007678FA" w:rsidP="005B7AED">
            <w:pPr>
              <w:ind w:left="113"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7678FA" w:rsidRPr="00F566BF" w:rsidRDefault="007678FA" w:rsidP="005B7AED">
            <w:pPr>
              <w:ind w:left="113" w:right="113"/>
              <w:jc w:val="center"/>
              <w:rPr>
                <w:rFonts w:ascii="GHEA Grapalat" w:hAnsi="GHEA Grapalat"/>
                <w:sz w:val="18"/>
                <w:lang w:val="es-ES"/>
              </w:rPr>
            </w:pPr>
          </w:p>
        </w:tc>
      </w:tr>
      <w:tr w:rsidR="005B7AED" w:rsidRPr="00F566BF" w14:paraId="4778FBF1" w14:textId="77777777" w:rsidTr="00E37F28">
        <w:trPr>
          <w:cantSplit/>
          <w:trHeight w:val="1538"/>
        </w:trPr>
        <w:tc>
          <w:tcPr>
            <w:tcW w:w="1314" w:type="dxa"/>
          </w:tcPr>
          <w:p w14:paraId="06510526" w14:textId="53B8B7EC" w:rsidR="007678FA" w:rsidRPr="005B7AED" w:rsidRDefault="00B945E0" w:rsidP="00E53C12">
            <w:pPr>
              <w:jc w:val="center"/>
              <w:rPr>
                <w:rFonts w:ascii="GHEA Grapalat" w:hAnsi="GHEA Grapalat"/>
                <w:sz w:val="16"/>
                <w:szCs w:val="22"/>
              </w:rPr>
            </w:pPr>
            <w:r w:rsidRPr="005B7AED">
              <w:rPr>
                <w:rFonts w:ascii="GHEA Grapalat" w:hAnsi="GHEA Grapalat"/>
                <w:sz w:val="16"/>
                <w:szCs w:val="22"/>
              </w:rPr>
              <w:t>1</w:t>
            </w:r>
          </w:p>
        </w:tc>
        <w:tc>
          <w:tcPr>
            <w:tcW w:w="1687" w:type="dxa"/>
          </w:tcPr>
          <w:p w14:paraId="6D3F3468" w14:textId="096356A0" w:rsidR="007678FA" w:rsidRPr="005B7AED" w:rsidRDefault="00B945E0" w:rsidP="00E53C12">
            <w:pPr>
              <w:jc w:val="center"/>
              <w:rPr>
                <w:rFonts w:ascii="GHEA Grapalat" w:hAnsi="GHEA Grapalat"/>
                <w:sz w:val="16"/>
                <w:szCs w:val="22"/>
              </w:rPr>
            </w:pPr>
            <w:r w:rsidRPr="005B7AED">
              <w:rPr>
                <w:rFonts w:ascii="GHEA Grapalat" w:hAnsi="GHEA Grapalat"/>
                <w:sz w:val="16"/>
                <w:szCs w:val="22"/>
              </w:rPr>
              <w:t>60181100/</w:t>
            </w:r>
            <w:r w:rsidR="009A37AE">
              <w:rPr>
                <w:rFonts w:ascii="GHEA Grapalat" w:hAnsi="GHEA Grapalat"/>
                <w:sz w:val="16"/>
                <w:szCs w:val="22"/>
              </w:rPr>
              <w:t>8</w:t>
            </w:r>
          </w:p>
        </w:tc>
        <w:tc>
          <w:tcPr>
            <w:tcW w:w="1663" w:type="dxa"/>
          </w:tcPr>
          <w:p w14:paraId="2CCA5D10" w14:textId="03D0EE28" w:rsidR="007678FA" w:rsidRPr="005B7AED" w:rsidRDefault="00B945E0" w:rsidP="00E53C12">
            <w:pPr>
              <w:jc w:val="center"/>
              <w:rPr>
                <w:rFonts w:ascii="GHEA Grapalat" w:hAnsi="GHEA Grapalat"/>
                <w:sz w:val="16"/>
                <w:szCs w:val="22"/>
              </w:rPr>
            </w:pPr>
            <w:proofErr w:type="spellStart"/>
            <w:r w:rsidRPr="005B7AED">
              <w:rPr>
                <w:rFonts w:ascii="GHEA Grapalat" w:hAnsi="GHEA Grapalat"/>
                <w:sz w:val="16"/>
                <w:szCs w:val="22"/>
              </w:rPr>
              <w:t>Երևան</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քաղաքի</w:t>
            </w:r>
            <w:proofErr w:type="spellEnd"/>
            <w:r w:rsidRPr="005B7AED">
              <w:rPr>
                <w:rFonts w:ascii="GHEA Grapalat" w:hAnsi="GHEA Grapalat"/>
                <w:sz w:val="16"/>
                <w:szCs w:val="22"/>
              </w:rPr>
              <w:t xml:space="preserve"> </w:t>
            </w:r>
            <w:proofErr w:type="spellStart"/>
            <w:r w:rsidR="00736C74">
              <w:rPr>
                <w:rFonts w:ascii="GHEA Grapalat" w:hAnsi="GHEA Grapalat"/>
                <w:sz w:val="16"/>
                <w:szCs w:val="22"/>
              </w:rPr>
              <w:t>Ավան</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վարչական</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շրջան</w:t>
            </w:r>
            <w:r w:rsidR="009A37AE">
              <w:rPr>
                <w:rFonts w:ascii="GHEA Grapalat" w:hAnsi="GHEA Grapalat"/>
                <w:sz w:val="16"/>
                <w:szCs w:val="22"/>
              </w:rPr>
              <w:t>ում</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հրատապ</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լուծում</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պահանջող</w:t>
            </w:r>
            <w:proofErr w:type="spellEnd"/>
            <w:r w:rsidR="009A37AE">
              <w:rPr>
                <w:rFonts w:ascii="GHEA Grapalat" w:hAnsi="GHEA Grapalat"/>
                <w:sz w:val="16"/>
                <w:szCs w:val="22"/>
              </w:rPr>
              <w:t xml:space="preserve"> </w:t>
            </w:r>
            <w:proofErr w:type="spellStart"/>
            <w:r w:rsidR="009A37AE">
              <w:rPr>
                <w:rFonts w:ascii="GHEA Grapalat" w:hAnsi="GHEA Grapalat"/>
                <w:sz w:val="16"/>
                <w:szCs w:val="22"/>
              </w:rPr>
              <w:t>ընթացիկ</w:t>
            </w:r>
            <w:proofErr w:type="spellEnd"/>
            <w:r w:rsidRPr="005B7AED">
              <w:rPr>
                <w:rFonts w:ascii="GHEA Grapalat" w:hAnsi="GHEA Grapalat"/>
                <w:sz w:val="16"/>
                <w:szCs w:val="22"/>
              </w:rPr>
              <w:t xml:space="preserve">  </w:t>
            </w:r>
            <w:proofErr w:type="spellStart"/>
            <w:r w:rsidRPr="005B7AED">
              <w:rPr>
                <w:rFonts w:ascii="GHEA Grapalat" w:hAnsi="GHEA Grapalat"/>
                <w:sz w:val="16"/>
                <w:szCs w:val="22"/>
              </w:rPr>
              <w:t>ծառայություններ</w:t>
            </w:r>
            <w:proofErr w:type="spellEnd"/>
          </w:p>
        </w:tc>
        <w:tc>
          <w:tcPr>
            <w:tcW w:w="470" w:type="dxa"/>
            <w:textDirection w:val="btLr"/>
          </w:tcPr>
          <w:p w14:paraId="3557F925" w14:textId="19B765E0" w:rsidR="007678FA" w:rsidRPr="00F566BF" w:rsidRDefault="007678FA" w:rsidP="00E37F28">
            <w:pPr>
              <w:ind w:left="113" w:right="113"/>
              <w:jc w:val="center"/>
              <w:rPr>
                <w:rFonts w:ascii="GHEA Grapalat" w:hAnsi="GHEA Grapalat"/>
                <w:lang w:val="pt-BR"/>
              </w:rPr>
            </w:pPr>
          </w:p>
        </w:tc>
        <w:tc>
          <w:tcPr>
            <w:tcW w:w="478" w:type="dxa"/>
            <w:textDirection w:val="btLr"/>
          </w:tcPr>
          <w:p w14:paraId="71BE3923" w14:textId="2448D8F1" w:rsidR="007678FA" w:rsidRPr="00F566BF" w:rsidRDefault="007678FA" w:rsidP="00E37F28">
            <w:pPr>
              <w:ind w:left="113" w:right="113"/>
              <w:jc w:val="center"/>
              <w:rPr>
                <w:rFonts w:ascii="GHEA Grapalat" w:hAnsi="GHEA Grapalat"/>
                <w:lang w:val="pt-BR"/>
              </w:rPr>
            </w:pPr>
          </w:p>
        </w:tc>
        <w:tc>
          <w:tcPr>
            <w:tcW w:w="524" w:type="dxa"/>
            <w:textDirection w:val="btLr"/>
          </w:tcPr>
          <w:p w14:paraId="2332FAE3" w14:textId="4C8BA514" w:rsidR="007678FA" w:rsidRPr="00F566BF" w:rsidRDefault="007678FA" w:rsidP="00E37F28">
            <w:pPr>
              <w:ind w:left="113" w:right="113"/>
              <w:jc w:val="center"/>
              <w:rPr>
                <w:rFonts w:ascii="GHEA Grapalat" w:hAnsi="GHEA Grapalat" w:cs="Arial"/>
                <w:sz w:val="18"/>
                <w:szCs w:val="18"/>
                <w:lang w:val="pt-BR"/>
              </w:rPr>
            </w:pPr>
          </w:p>
        </w:tc>
        <w:tc>
          <w:tcPr>
            <w:tcW w:w="470" w:type="dxa"/>
            <w:textDirection w:val="btLr"/>
          </w:tcPr>
          <w:p w14:paraId="3C3A791F" w14:textId="66B518F7" w:rsidR="007678FA" w:rsidRPr="00F566BF" w:rsidRDefault="007678FA" w:rsidP="00E37F28">
            <w:pPr>
              <w:ind w:left="113" w:right="113"/>
              <w:jc w:val="center"/>
              <w:rPr>
                <w:rFonts w:ascii="GHEA Grapalat" w:hAnsi="GHEA Grapalat" w:cs="Arial"/>
                <w:sz w:val="18"/>
                <w:szCs w:val="18"/>
                <w:lang w:val="pt-BR"/>
              </w:rPr>
            </w:pPr>
          </w:p>
        </w:tc>
        <w:tc>
          <w:tcPr>
            <w:tcW w:w="483" w:type="dxa"/>
            <w:textDirection w:val="btLr"/>
          </w:tcPr>
          <w:p w14:paraId="0E002E46" w14:textId="6968709D" w:rsidR="007678FA" w:rsidRPr="00F566BF" w:rsidRDefault="007678FA" w:rsidP="00E37F28">
            <w:pPr>
              <w:ind w:left="113" w:right="113"/>
              <w:jc w:val="center"/>
              <w:rPr>
                <w:rFonts w:ascii="GHEA Grapalat" w:hAnsi="GHEA Grapalat" w:cs="Arial"/>
                <w:sz w:val="18"/>
                <w:szCs w:val="18"/>
                <w:lang w:val="pt-BR"/>
              </w:rPr>
            </w:pPr>
          </w:p>
        </w:tc>
        <w:tc>
          <w:tcPr>
            <w:tcW w:w="470" w:type="dxa"/>
            <w:textDirection w:val="btLr"/>
          </w:tcPr>
          <w:p w14:paraId="78FF2EEA" w14:textId="3F925AFD" w:rsidR="007678FA" w:rsidRPr="00E37F28" w:rsidRDefault="00E37F28" w:rsidP="00E37F28">
            <w:pPr>
              <w:ind w:left="113" w:right="113"/>
              <w:jc w:val="center"/>
              <w:rPr>
                <w:rFonts w:ascii="GHEA Grapalat" w:hAnsi="GHEA Grapalat" w:cs="Arial"/>
                <w:sz w:val="18"/>
                <w:szCs w:val="18"/>
              </w:rPr>
            </w:pPr>
            <w:r>
              <w:rPr>
                <w:rFonts w:ascii="GHEA Grapalat" w:hAnsi="GHEA Grapalat" w:cs="Arial"/>
                <w:sz w:val="18"/>
                <w:szCs w:val="18"/>
                <w:lang w:val="pt-BR"/>
              </w:rPr>
              <w:t>50</w:t>
            </w:r>
            <w:r>
              <w:rPr>
                <w:rFonts w:ascii="GHEA Grapalat" w:hAnsi="GHEA Grapalat" w:cs="Arial"/>
                <w:sz w:val="18"/>
                <w:szCs w:val="18"/>
              </w:rPr>
              <w:t>%</w:t>
            </w:r>
          </w:p>
        </w:tc>
        <w:tc>
          <w:tcPr>
            <w:tcW w:w="472" w:type="dxa"/>
            <w:textDirection w:val="btLr"/>
          </w:tcPr>
          <w:p w14:paraId="4574A4AC" w14:textId="170AA576" w:rsidR="007678FA" w:rsidRPr="00F566BF" w:rsidRDefault="009A37AE"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70" w:type="dxa"/>
            <w:textDirection w:val="btLr"/>
          </w:tcPr>
          <w:p w14:paraId="41771D75" w14:textId="08EA0578" w:rsidR="007678FA" w:rsidRPr="00F566BF" w:rsidRDefault="009A37AE"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70" w:type="dxa"/>
            <w:textDirection w:val="btLr"/>
          </w:tcPr>
          <w:p w14:paraId="3105C606" w14:textId="024AD37A" w:rsidR="007678FA" w:rsidRPr="00F566BF" w:rsidRDefault="009A37AE"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70" w:type="dxa"/>
            <w:textDirection w:val="btLr"/>
          </w:tcPr>
          <w:p w14:paraId="05AD19F7" w14:textId="44A3BDD8" w:rsidR="007678FA" w:rsidRPr="00F566BF" w:rsidRDefault="00E37F28"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83" w:type="dxa"/>
            <w:textDirection w:val="btLr"/>
          </w:tcPr>
          <w:p w14:paraId="052AAB1C" w14:textId="58B6DD8F" w:rsidR="007678FA" w:rsidRPr="00F566BF" w:rsidRDefault="00E37F28"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70" w:type="dxa"/>
            <w:textDirection w:val="btLr"/>
          </w:tcPr>
          <w:p w14:paraId="20E27A48" w14:textId="7A5EABD6" w:rsidR="007678FA" w:rsidRPr="00F566BF" w:rsidRDefault="00E37F28" w:rsidP="00E37F28">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93" w:type="dxa"/>
            <w:textDirection w:val="btLr"/>
          </w:tcPr>
          <w:p w14:paraId="684C056C" w14:textId="1CF3185F" w:rsidR="007678FA" w:rsidRPr="00F566BF" w:rsidRDefault="00E37F28" w:rsidP="00E37F28">
            <w:pPr>
              <w:ind w:left="113" w:right="113"/>
              <w:jc w:val="center"/>
              <w:rPr>
                <w:rFonts w:ascii="GHEA Grapalat" w:hAnsi="GHEA Grapalat"/>
                <w:b/>
                <w:lang w:val="pt-BR"/>
              </w:rPr>
            </w:pPr>
            <w:r>
              <w:rPr>
                <w:rFonts w:ascii="GHEA Grapalat" w:hAnsi="GHEA Grapalat" w:cs="Arial"/>
                <w:sz w:val="18"/>
                <w:szCs w:val="18"/>
                <w:lang w:val="pt-BR"/>
              </w:rPr>
              <w:t>100%</w:t>
            </w:r>
          </w:p>
        </w:tc>
      </w:tr>
    </w:tbl>
    <w:p w14:paraId="0766221F" w14:textId="77777777" w:rsidR="007678FA" w:rsidRPr="00F566BF" w:rsidRDefault="007678FA" w:rsidP="007678FA">
      <w:pPr>
        <w:rPr>
          <w:rFonts w:ascii="GHEA Grapalat" w:hAnsi="GHEA Grapalat"/>
          <w:i/>
          <w:sz w:val="18"/>
          <w:szCs w:val="18"/>
        </w:rPr>
      </w:pPr>
    </w:p>
    <w:p w14:paraId="7437C35E" w14:textId="77777777" w:rsidR="007678FA" w:rsidRPr="00F566BF" w:rsidRDefault="007678FA" w:rsidP="007678FA">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F566BF" w:rsidRDefault="007678FA" w:rsidP="007678FA">
      <w:pPr>
        <w:jc w:val="center"/>
        <w:rPr>
          <w:rFonts w:ascii="GHEA Grapalat" w:hAnsi="GHEA Grapalat"/>
          <w:sz w:val="20"/>
          <w:lang w:val="es-ES"/>
        </w:rPr>
      </w:pP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7AACAEFD" w14:textId="77777777" w:rsidR="007678FA" w:rsidRPr="00F566BF" w:rsidRDefault="007678FA" w:rsidP="00E53C12">
            <w:pPr>
              <w:rPr>
                <w:rFonts w:ascii="GHEA Grapalat" w:hAnsi="GHEA Grapalat"/>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2D5C7E44"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7D43B3">
          <w:footnotePr>
            <w:pos w:val="beneathText"/>
          </w:footnotePr>
          <w:pgSz w:w="11906" w:h="16838" w:code="9"/>
          <w:pgMar w:top="450" w:right="656" w:bottom="720" w:left="663" w:header="561" w:footer="561"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3FDE2F15" w14:textId="77777777"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3D3201"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shd w:val="clear" w:color="auto" w:fill="auto"/>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shd w:val="clear" w:color="auto" w:fill="auto"/>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shd w:val="clear" w:color="auto" w:fill="auto"/>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shd w:val="clear" w:color="auto" w:fill="auto"/>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shd w:val="clear" w:color="auto" w:fill="auto"/>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Հավելված</w:t>
      </w:r>
      <w:r w:rsidRPr="009C56EE">
        <w:rPr>
          <w:rFonts w:ascii="GHEA Grapalat" w:hAnsi="GHEA Grapalat" w:cs="TimesArmenianPSMT"/>
          <w:i/>
          <w:sz w:val="20"/>
        </w:rPr>
        <w:t xml:space="preserve"> </w:t>
      </w:r>
      <w:r w:rsidRPr="00F566BF">
        <w:rPr>
          <w:rFonts w:ascii="GHEA Grapalat" w:hAnsi="GHEA Grapalat" w:cs="TimesArmenianPSMT"/>
          <w:i/>
          <w:sz w:val="20"/>
        </w:rPr>
        <w:t>3.1</w:t>
      </w:r>
    </w:p>
    <w:p w14:paraId="3CD4B5E4" w14:textId="77777777" w:rsidR="007678FA" w:rsidRPr="009C56EE" w:rsidRDefault="007678FA" w:rsidP="007678FA">
      <w:pPr>
        <w:autoSpaceDE w:val="0"/>
        <w:autoSpaceDN w:val="0"/>
        <w:adjustRightInd w:val="0"/>
        <w:jc w:val="right"/>
        <w:rPr>
          <w:rFonts w:ascii="GHEA Grapalat" w:hAnsi="GHEA Grapalat" w:cs="TimesArmenianPSMT"/>
          <w:i/>
          <w:sz w:val="20"/>
        </w:rPr>
      </w:pPr>
      <w:r w:rsidRPr="009C56EE">
        <w:rPr>
          <w:rFonts w:ascii="GHEA Grapalat" w:hAnsi="GHEA Grapalat" w:cs="TimesArmenianPSMT"/>
          <w:i/>
          <w:sz w:val="20"/>
        </w:rPr>
        <w:t xml:space="preserve">«         »              20  </w:t>
      </w:r>
      <w:r w:rsidRPr="00F566BF">
        <w:rPr>
          <w:rFonts w:ascii="GHEA Grapalat" w:hAnsi="GHEA Grapalat" w:cs="TimesArmenianPSMT"/>
          <w:i/>
          <w:sz w:val="20"/>
          <w:lang w:val="ru-RU"/>
        </w:rPr>
        <w:t>թ</w:t>
      </w:r>
      <w:r w:rsidRPr="009C56EE">
        <w:rPr>
          <w:rFonts w:ascii="GHEA Grapalat" w:hAnsi="GHEA Grapalat" w:cs="TimesArmenianPSMT"/>
          <w:i/>
          <w:sz w:val="20"/>
        </w:rPr>
        <w:t xml:space="preserve">. </w:t>
      </w:r>
      <w:r w:rsidRPr="00F566BF">
        <w:rPr>
          <w:rFonts w:ascii="GHEA Grapalat" w:hAnsi="GHEA Grapalat" w:cs="TimesArmenianPSMT"/>
          <w:i/>
          <w:sz w:val="20"/>
          <w:lang w:val="ru-RU"/>
        </w:rPr>
        <w:t>կնքված</w:t>
      </w:r>
      <w:r w:rsidRPr="009C56EE">
        <w:rPr>
          <w:rFonts w:ascii="GHEA Grapalat" w:hAnsi="GHEA Grapalat" w:cs="TimesArmenianPSMT"/>
          <w:i/>
          <w:sz w:val="20"/>
        </w:rPr>
        <w:t xml:space="preserve"> </w:t>
      </w:r>
    </w:p>
    <w:p w14:paraId="4752D2A1" w14:textId="77777777" w:rsidR="007678FA" w:rsidRPr="009C56EE" w:rsidRDefault="007678FA" w:rsidP="007678FA">
      <w:pPr>
        <w:autoSpaceDE w:val="0"/>
        <w:autoSpaceDN w:val="0"/>
        <w:adjustRightInd w:val="0"/>
        <w:jc w:val="right"/>
        <w:rPr>
          <w:rFonts w:ascii="GHEA Grapalat" w:hAnsi="GHEA Grapalat" w:cs="TimesArmenianPSMT"/>
          <w:i/>
          <w:sz w:val="20"/>
        </w:rPr>
      </w:pPr>
      <w:r w:rsidRPr="009C56EE">
        <w:rPr>
          <w:rFonts w:ascii="GHEA Grapalat" w:hAnsi="GHEA Grapalat" w:cs="TimesArmenianPSMT"/>
          <w:i/>
          <w:sz w:val="20"/>
        </w:rPr>
        <w:t xml:space="preserve">                      </w:t>
      </w:r>
      <w:r w:rsidRPr="00F566BF">
        <w:rPr>
          <w:rFonts w:ascii="GHEA Grapalat" w:hAnsi="GHEA Grapalat" w:cs="TimesArmenianPSMT"/>
          <w:i/>
          <w:sz w:val="20"/>
          <w:lang w:val="ru-RU"/>
        </w:rPr>
        <w:t>ծածկագրով</w:t>
      </w:r>
      <w:r w:rsidRPr="009C56EE">
        <w:rPr>
          <w:rFonts w:ascii="GHEA Grapalat" w:hAnsi="GHEA Grapalat" w:cs="TimesArmenianPSMT"/>
          <w:i/>
          <w:sz w:val="20"/>
        </w:rPr>
        <w:t xml:space="preserve"> </w:t>
      </w:r>
      <w:r w:rsidRPr="00F566BF">
        <w:rPr>
          <w:rFonts w:ascii="GHEA Grapalat" w:hAnsi="GHEA Grapalat" w:cs="TimesArmenianPSMT"/>
          <w:i/>
          <w:sz w:val="20"/>
          <w:lang w:val="ru-RU"/>
        </w:rPr>
        <w:t>պայմանագրի</w:t>
      </w:r>
    </w:p>
    <w:p w14:paraId="4F674C6B" w14:textId="77777777" w:rsidR="007678FA" w:rsidRPr="009C56EE" w:rsidRDefault="007678FA" w:rsidP="007678FA">
      <w:pPr>
        <w:autoSpaceDE w:val="0"/>
        <w:autoSpaceDN w:val="0"/>
        <w:adjustRightInd w:val="0"/>
        <w:jc w:val="right"/>
        <w:rPr>
          <w:rFonts w:ascii="GHEA Grapalat" w:hAnsi="GHEA Grapalat" w:cs="TimesArmenianPSMT"/>
          <w:i/>
          <w:sz w:val="20"/>
        </w:rPr>
      </w:pPr>
    </w:p>
    <w:p w14:paraId="48EB8E38" w14:textId="77777777" w:rsidR="007678FA" w:rsidRPr="009C56EE" w:rsidRDefault="007678FA" w:rsidP="007678FA">
      <w:pPr>
        <w:rPr>
          <w:rFonts w:ascii="GHEA Grapalat" w:hAnsi="GHEA Grapalat"/>
        </w:rPr>
      </w:pPr>
    </w:p>
    <w:p w14:paraId="0FBBE306" w14:textId="77777777" w:rsidR="007678FA" w:rsidRPr="009C56EE" w:rsidRDefault="007678FA" w:rsidP="007678FA">
      <w:pPr>
        <w:rPr>
          <w:rFonts w:ascii="GHEA Grapalat" w:hAnsi="GHEA Grapalat"/>
        </w:rPr>
      </w:pPr>
    </w:p>
    <w:p w14:paraId="36010724" w14:textId="77777777" w:rsidR="007678FA" w:rsidRPr="009C56EE" w:rsidRDefault="007678FA" w:rsidP="007678FA">
      <w:pPr>
        <w:rPr>
          <w:rFonts w:ascii="GHEA Grapalat" w:hAnsi="GHEA Grapalat"/>
        </w:rPr>
      </w:pPr>
    </w:p>
    <w:p w14:paraId="607BBF20" w14:textId="77777777" w:rsidR="007678FA" w:rsidRPr="009C56EE" w:rsidRDefault="007678FA" w:rsidP="007678FA">
      <w:pPr>
        <w:tabs>
          <w:tab w:val="left" w:pos="2250"/>
        </w:tabs>
        <w:spacing w:line="276" w:lineRule="auto"/>
        <w:jc w:val="center"/>
        <w:rPr>
          <w:rFonts w:ascii="GHEA Grapalat" w:hAnsi="GHEA Grapalat" w:cs="Sylfaen"/>
          <w:bCs/>
          <w:sz w:val="18"/>
          <w:szCs w:val="18"/>
        </w:rPr>
      </w:pPr>
      <w:r w:rsidRPr="00F566BF">
        <w:rPr>
          <w:rFonts w:ascii="GHEA Grapalat" w:hAnsi="GHEA Grapalat" w:cs="Sylfaen"/>
          <w:bCs/>
          <w:sz w:val="18"/>
          <w:szCs w:val="18"/>
        </w:rPr>
        <w:t>ԱԿՏ</w:t>
      </w:r>
      <w:r w:rsidRPr="009C56EE">
        <w:rPr>
          <w:rFonts w:ascii="GHEA Grapalat" w:hAnsi="GHEA Grapalat" w:cs="Sylfaen"/>
          <w:bCs/>
          <w:sz w:val="18"/>
          <w:szCs w:val="18"/>
        </w:rPr>
        <w:t xml:space="preserve">  </w:t>
      </w:r>
      <w:r w:rsidRPr="00F566BF">
        <w:rPr>
          <w:rFonts w:ascii="GHEA Grapalat" w:hAnsi="GHEA Grapalat" w:cs="Sylfaen"/>
          <w:bCs/>
          <w:sz w:val="18"/>
          <w:szCs w:val="18"/>
        </w:rPr>
        <w:t>N</w:t>
      </w:r>
      <w:r w:rsidRPr="009C56EE">
        <w:rPr>
          <w:rFonts w:ascii="GHEA Grapalat" w:hAnsi="GHEA Grapalat" w:cs="Sylfaen"/>
          <w:bCs/>
          <w:sz w:val="18"/>
          <w:szCs w:val="18"/>
        </w:rPr>
        <w:t xml:space="preserve">    </w:t>
      </w:r>
    </w:p>
    <w:p w14:paraId="066020AB" w14:textId="77777777" w:rsidR="007678FA" w:rsidRPr="009C56EE"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F566BF">
        <w:rPr>
          <w:rFonts w:ascii="GHEA Grapalat" w:hAnsi="GHEA Grapalat" w:cs="Sylfaen"/>
          <w:bCs/>
          <w:sz w:val="18"/>
          <w:szCs w:val="18"/>
        </w:rPr>
        <w:t>պայմանագրի</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արդյունքը</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Պատվիրատուին</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հանձնելու</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փաստը</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ֆիքսելու</w:t>
      </w:r>
      <w:proofErr w:type="spellEnd"/>
      <w:r w:rsidRPr="009C56EE">
        <w:rPr>
          <w:rFonts w:ascii="GHEA Grapalat" w:hAnsi="GHEA Grapalat" w:cs="Sylfaen"/>
          <w:bCs/>
          <w:sz w:val="18"/>
          <w:szCs w:val="18"/>
        </w:rPr>
        <w:t xml:space="preserve"> </w:t>
      </w:r>
      <w:proofErr w:type="spellStart"/>
      <w:r w:rsidRPr="00F566BF">
        <w:rPr>
          <w:rFonts w:ascii="GHEA Grapalat" w:hAnsi="GHEA Grapalat" w:cs="Sylfaen"/>
          <w:bCs/>
          <w:sz w:val="18"/>
          <w:szCs w:val="18"/>
        </w:rPr>
        <w:t>վերաբերյալ</w:t>
      </w:r>
      <w:proofErr w:type="spellEnd"/>
      <w:r w:rsidRPr="009C56EE">
        <w:rPr>
          <w:rFonts w:ascii="GHEA Grapalat" w:hAnsi="GHEA Grapalat" w:cs="Sylfaen"/>
          <w:bCs/>
          <w:sz w:val="18"/>
          <w:szCs w:val="18"/>
        </w:rPr>
        <w:t xml:space="preserve">                                                                                                                               </w:t>
      </w:r>
    </w:p>
    <w:p w14:paraId="30D20522" w14:textId="77777777" w:rsidR="007678FA" w:rsidRPr="009C56EE" w:rsidRDefault="007678FA" w:rsidP="007678FA">
      <w:pPr>
        <w:tabs>
          <w:tab w:val="left" w:pos="360"/>
          <w:tab w:val="left" w:pos="540"/>
        </w:tabs>
        <w:rPr>
          <w:rFonts w:ascii="GHEA Grapalat" w:hAnsi="GHEA Grapalat" w:cs="Sylfaen"/>
          <w:sz w:val="22"/>
          <w:szCs w:val="22"/>
        </w:rPr>
      </w:pPr>
    </w:p>
    <w:p w14:paraId="041BA7FF" w14:textId="77777777" w:rsidR="007678FA" w:rsidRPr="009C56EE" w:rsidRDefault="007678FA" w:rsidP="007678FA">
      <w:pPr>
        <w:tabs>
          <w:tab w:val="left" w:pos="360"/>
          <w:tab w:val="left" w:pos="540"/>
        </w:tabs>
        <w:rPr>
          <w:rFonts w:ascii="GHEA Grapalat" w:hAnsi="GHEA Grapalat" w:cs="Sylfaen"/>
          <w:sz w:val="22"/>
          <w:szCs w:val="22"/>
        </w:rPr>
      </w:pPr>
    </w:p>
    <w:p w14:paraId="34088F6B" w14:textId="77777777" w:rsidR="007678FA" w:rsidRPr="009C56EE" w:rsidRDefault="007678FA" w:rsidP="007678FA">
      <w:pPr>
        <w:tabs>
          <w:tab w:val="left" w:pos="360"/>
          <w:tab w:val="left" w:pos="540"/>
        </w:tabs>
        <w:ind w:left="-540" w:firstLine="180"/>
        <w:jc w:val="both"/>
        <w:rPr>
          <w:rFonts w:ascii="GHEA Grapalat" w:hAnsi="GHEA Grapalat" w:cs="Sylfaen"/>
          <w:sz w:val="20"/>
          <w:szCs w:val="20"/>
        </w:rPr>
      </w:pPr>
      <w:r w:rsidRPr="009C56EE">
        <w:rPr>
          <w:rFonts w:ascii="GHEA Grapalat" w:hAnsi="GHEA Grapalat" w:cs="Sylfaen"/>
        </w:rPr>
        <w:tab/>
      </w:r>
      <w:r w:rsidRPr="00F566BF">
        <w:rPr>
          <w:rFonts w:ascii="GHEA Grapalat" w:hAnsi="GHEA Grapalat" w:cs="Sylfaen"/>
          <w:sz w:val="20"/>
          <w:szCs w:val="20"/>
          <w:lang w:val="hy-AM"/>
        </w:rPr>
        <w:t xml:space="preserve">Սույնով </w:t>
      </w:r>
      <w:proofErr w:type="spellStart"/>
      <w:r w:rsidRPr="00F566BF">
        <w:rPr>
          <w:rFonts w:ascii="GHEA Grapalat" w:hAnsi="GHEA Grapalat" w:cs="Sylfaen"/>
          <w:sz w:val="20"/>
          <w:szCs w:val="20"/>
        </w:rPr>
        <w:t>արձանագրվում</w:t>
      </w:r>
      <w:proofErr w:type="spellEnd"/>
      <w:r w:rsidRPr="009C56EE">
        <w:rPr>
          <w:rFonts w:ascii="GHEA Grapalat" w:hAnsi="GHEA Grapalat" w:cs="Sylfaen"/>
          <w:sz w:val="20"/>
          <w:szCs w:val="20"/>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9C56EE">
        <w:rPr>
          <w:rFonts w:ascii="GHEA Grapalat" w:hAnsi="GHEA Grapalat" w:cs="Sylfaen"/>
          <w:sz w:val="20"/>
          <w:u w:val="single"/>
        </w:rPr>
        <w:tab/>
      </w:r>
      <w:r w:rsidRPr="009C56EE">
        <w:rPr>
          <w:rFonts w:ascii="GHEA Grapalat" w:hAnsi="GHEA Grapalat" w:cs="Sylfaen"/>
          <w:sz w:val="20"/>
          <w:u w:val="single"/>
        </w:rPr>
        <w:tab/>
        <w:t xml:space="preserve">        </w:t>
      </w:r>
      <w:r w:rsidRPr="009C56EE">
        <w:rPr>
          <w:rFonts w:ascii="GHEA Grapalat" w:hAnsi="GHEA Grapalat" w:cs="Sylfaen"/>
          <w:sz w:val="20"/>
        </w:rPr>
        <w:t>-</w:t>
      </w:r>
      <w:r w:rsidRPr="00F566BF">
        <w:rPr>
          <w:rFonts w:ascii="GHEA Grapalat" w:hAnsi="GHEA Grapalat" w:cs="Sylfaen"/>
          <w:sz w:val="20"/>
        </w:rPr>
        <w:t>ի</w:t>
      </w:r>
      <w:r w:rsidRPr="009C56EE">
        <w:rPr>
          <w:rFonts w:ascii="GHEA Grapalat" w:hAnsi="GHEA Grapalat" w:cs="Sylfaen"/>
        </w:rPr>
        <w:t xml:space="preserve"> </w:t>
      </w:r>
      <w:r w:rsidRPr="009C56EE">
        <w:rPr>
          <w:rFonts w:ascii="GHEA Grapalat" w:hAnsi="GHEA Grapalat" w:cs="Sylfaen"/>
          <w:sz w:val="20"/>
          <w:szCs w:val="20"/>
        </w:rPr>
        <w:t>(</w:t>
      </w:r>
      <w:proofErr w:type="spellStart"/>
      <w:r w:rsidRPr="00F566BF">
        <w:rPr>
          <w:rFonts w:ascii="GHEA Grapalat" w:hAnsi="GHEA Grapalat" w:cs="Sylfaen"/>
          <w:sz w:val="20"/>
          <w:szCs w:val="20"/>
        </w:rPr>
        <w:t>այսուհետ</w:t>
      </w:r>
      <w:proofErr w:type="spellEnd"/>
      <w:r w:rsidRPr="009C56EE">
        <w:rPr>
          <w:rFonts w:ascii="GHEA Grapalat" w:hAnsi="GHEA Grapalat" w:cs="Sylfaen"/>
          <w:sz w:val="20"/>
          <w:szCs w:val="20"/>
        </w:rPr>
        <w:t xml:space="preserve">` </w:t>
      </w:r>
      <w:proofErr w:type="spellStart"/>
      <w:r w:rsidRPr="00F566BF">
        <w:rPr>
          <w:rFonts w:ascii="GHEA Grapalat" w:hAnsi="GHEA Grapalat" w:cs="Sylfaen"/>
          <w:sz w:val="20"/>
          <w:szCs w:val="20"/>
        </w:rPr>
        <w:t>Պատվիրատու</w:t>
      </w:r>
      <w:proofErr w:type="spellEnd"/>
      <w:r w:rsidRPr="009C56EE">
        <w:rPr>
          <w:rFonts w:ascii="GHEA Grapalat" w:hAnsi="GHEA Grapalat" w:cs="Sylfaen"/>
          <w:sz w:val="20"/>
          <w:szCs w:val="20"/>
        </w:rPr>
        <w:t xml:space="preserve">)  </w:t>
      </w:r>
      <w:r w:rsidRPr="00F566BF">
        <w:rPr>
          <w:rFonts w:ascii="GHEA Grapalat" w:hAnsi="GHEA Grapalat" w:cs="Sylfaen"/>
          <w:sz w:val="20"/>
          <w:szCs w:val="20"/>
          <w:lang w:val="hy-AM"/>
        </w:rPr>
        <w:t xml:space="preserve">և </w:t>
      </w:r>
      <w:r w:rsidRPr="009C56EE">
        <w:rPr>
          <w:rFonts w:ascii="GHEA Grapalat" w:hAnsi="GHEA Grapalat" w:cs="Sylfaen"/>
          <w:sz w:val="20"/>
          <w:u w:val="single"/>
        </w:rPr>
        <w:tab/>
      </w:r>
      <w:r w:rsidRPr="009C56EE">
        <w:rPr>
          <w:rFonts w:ascii="GHEA Grapalat" w:hAnsi="GHEA Grapalat" w:cs="Sylfaen"/>
          <w:sz w:val="20"/>
          <w:u w:val="single"/>
        </w:rPr>
        <w:tab/>
        <w:t xml:space="preserve">        </w:t>
      </w:r>
      <w:r w:rsidRPr="009C56EE">
        <w:rPr>
          <w:rFonts w:ascii="GHEA Grapalat" w:hAnsi="GHEA Grapalat" w:cs="Sylfaen"/>
          <w:sz w:val="20"/>
        </w:rPr>
        <w:t>-</w:t>
      </w:r>
      <w:r w:rsidRPr="00F566BF">
        <w:rPr>
          <w:rFonts w:ascii="GHEA Grapalat" w:hAnsi="GHEA Grapalat" w:cs="Sylfaen"/>
          <w:sz w:val="20"/>
        </w:rPr>
        <w:t>ի</w:t>
      </w:r>
    </w:p>
    <w:p w14:paraId="4772D509" w14:textId="77777777" w:rsidR="007678FA" w:rsidRPr="009C56EE" w:rsidRDefault="007678FA" w:rsidP="007678FA">
      <w:pPr>
        <w:tabs>
          <w:tab w:val="left" w:pos="360"/>
          <w:tab w:val="left" w:pos="540"/>
        </w:tabs>
        <w:jc w:val="both"/>
        <w:rPr>
          <w:rFonts w:ascii="GHEA Grapalat" w:hAnsi="GHEA Grapalat" w:cs="Sylfaen"/>
        </w:rPr>
      </w:pPr>
      <w:r w:rsidRPr="009C56EE">
        <w:rPr>
          <w:rFonts w:ascii="GHEA Grapalat" w:hAnsi="GHEA Grapalat" w:cs="Sylfaen"/>
        </w:rPr>
        <w:t xml:space="preserve">                                            </w:t>
      </w:r>
      <w:proofErr w:type="spellStart"/>
      <w:r w:rsidRPr="00F566BF">
        <w:rPr>
          <w:rFonts w:ascii="GHEA Grapalat" w:hAnsi="GHEA Grapalat" w:cs="Sylfaen"/>
          <w:sz w:val="12"/>
          <w:szCs w:val="12"/>
        </w:rPr>
        <w:t>Պատվիրատուի</w:t>
      </w:r>
      <w:proofErr w:type="spellEnd"/>
      <w:r w:rsidRPr="009C56EE">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r w:rsidRPr="009C56EE">
        <w:rPr>
          <w:rFonts w:ascii="GHEA Grapalat" w:hAnsi="GHEA Grapalat" w:cs="Sylfaen"/>
          <w:sz w:val="12"/>
          <w:szCs w:val="12"/>
        </w:rPr>
        <w:t xml:space="preserve">     </w:t>
      </w:r>
      <w:r w:rsidRPr="009C56EE">
        <w:rPr>
          <w:rFonts w:ascii="GHEA Grapalat" w:hAnsi="GHEA Grapalat" w:cs="Sylfaen"/>
          <w:sz w:val="16"/>
          <w:szCs w:val="16"/>
        </w:rPr>
        <w:t xml:space="preserve">                                                           </w:t>
      </w:r>
      <w:proofErr w:type="spellStart"/>
      <w:r w:rsidRPr="00F566BF">
        <w:rPr>
          <w:rFonts w:ascii="GHEA Grapalat" w:hAnsi="GHEA Grapalat" w:cs="Sylfaen"/>
          <w:sz w:val="12"/>
          <w:szCs w:val="12"/>
        </w:rPr>
        <w:t>Կատարողի</w:t>
      </w:r>
      <w:proofErr w:type="spellEnd"/>
      <w:r w:rsidRPr="009C56EE">
        <w:rPr>
          <w:rFonts w:ascii="GHEA Grapalat" w:hAnsi="GHEA Grapalat" w:cs="Sylfaen"/>
          <w:sz w:val="12"/>
          <w:szCs w:val="12"/>
        </w:rPr>
        <w:t xml:space="preserve"> </w:t>
      </w:r>
      <w:proofErr w:type="spellStart"/>
      <w:r w:rsidRPr="00F566BF">
        <w:rPr>
          <w:rFonts w:ascii="GHEA Grapalat" w:hAnsi="GHEA Grapalat" w:cs="Sylfaen"/>
          <w:sz w:val="12"/>
          <w:szCs w:val="12"/>
        </w:rPr>
        <w:t>անունը</w:t>
      </w:r>
      <w:proofErr w:type="spellEnd"/>
    </w:p>
    <w:p w14:paraId="1B6399F5" w14:textId="77777777" w:rsidR="007678FA" w:rsidRPr="009C56EE" w:rsidRDefault="007678FA" w:rsidP="007678FA">
      <w:pPr>
        <w:tabs>
          <w:tab w:val="left" w:pos="360"/>
          <w:tab w:val="left" w:pos="540"/>
        </w:tabs>
        <w:ind w:right="-360"/>
        <w:jc w:val="both"/>
        <w:rPr>
          <w:rFonts w:ascii="GHEA Grapalat" w:hAnsi="GHEA Grapalat" w:cs="Sylfaen"/>
          <w:sz w:val="12"/>
          <w:szCs w:val="12"/>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proofErr w:type="spellStart"/>
      <w:r w:rsidRPr="00F566BF">
        <w:rPr>
          <w:rFonts w:ascii="GHEA Grapalat" w:hAnsi="GHEA Grapalat" w:cs="Sylfaen"/>
          <w:sz w:val="20"/>
          <w:szCs w:val="20"/>
        </w:rPr>
        <w:t>ատարող</w:t>
      </w:r>
      <w:proofErr w:type="spellEnd"/>
      <w:r w:rsidRPr="00F566BF">
        <w:rPr>
          <w:rFonts w:ascii="GHEA Grapalat" w:hAnsi="GHEA Grapalat" w:cs="Sylfaen"/>
          <w:sz w:val="20"/>
          <w:szCs w:val="20"/>
          <w:lang w:val="hy-AM"/>
        </w:rPr>
        <w:t>)</w:t>
      </w:r>
      <w:r w:rsidRPr="009C56EE">
        <w:rPr>
          <w:rFonts w:ascii="GHEA Grapalat" w:hAnsi="GHEA Grapalat" w:cs="Sylfaen"/>
          <w:sz w:val="20"/>
          <w:szCs w:val="20"/>
        </w:rPr>
        <w:t xml:space="preserve"> </w:t>
      </w:r>
      <w:proofErr w:type="spellStart"/>
      <w:r w:rsidRPr="00F566BF">
        <w:rPr>
          <w:rFonts w:ascii="GHEA Grapalat" w:hAnsi="GHEA Grapalat" w:cs="Sylfaen"/>
          <w:sz w:val="20"/>
        </w:rPr>
        <w:t>միջև</w:t>
      </w:r>
      <w:proofErr w:type="spellEnd"/>
      <w:r w:rsidRPr="009C56EE">
        <w:rPr>
          <w:rFonts w:ascii="GHEA Grapalat" w:hAnsi="GHEA Grapalat" w:cs="Sylfaen"/>
          <w:sz w:val="20"/>
        </w:rPr>
        <w:t xml:space="preserve"> 20     </w:t>
      </w:r>
      <w:r w:rsidRPr="00F566BF">
        <w:rPr>
          <w:rFonts w:ascii="GHEA Grapalat" w:hAnsi="GHEA Grapalat" w:cs="Sylfaen"/>
          <w:sz w:val="20"/>
        </w:rPr>
        <w:t>թ</w:t>
      </w:r>
      <w:r w:rsidRPr="009C56EE">
        <w:rPr>
          <w:rFonts w:ascii="GHEA Grapalat" w:hAnsi="GHEA Grapalat" w:cs="Sylfaen"/>
          <w:sz w:val="20"/>
        </w:rPr>
        <w:t xml:space="preserve">. </w:t>
      </w:r>
      <w:r w:rsidRPr="009C56EE">
        <w:rPr>
          <w:rFonts w:ascii="GHEA Grapalat" w:hAnsi="GHEA Grapalat" w:cs="Sylfaen"/>
          <w:sz w:val="20"/>
          <w:u w:val="single"/>
        </w:rPr>
        <w:tab/>
      </w:r>
      <w:r w:rsidRPr="009C56EE">
        <w:rPr>
          <w:rFonts w:ascii="GHEA Grapalat" w:hAnsi="GHEA Grapalat" w:cs="Sylfaen"/>
          <w:sz w:val="20"/>
          <w:u w:val="single"/>
        </w:rPr>
        <w:tab/>
      </w:r>
      <w:r w:rsidRPr="009C56EE">
        <w:rPr>
          <w:rFonts w:ascii="GHEA Grapalat" w:hAnsi="GHEA Grapalat" w:cs="Sylfaen"/>
          <w:sz w:val="20"/>
          <w:u w:val="single"/>
        </w:rPr>
        <w:tab/>
      </w:r>
      <w:r w:rsidRPr="009C56EE">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3" w:name="_Hlk187704942"/>
            <w:bookmarkStart w:id="14"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7777777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77B09C7" w14:textId="7777777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58A5C325"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FB73F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6FE29" w14:textId="77777777" w:rsidR="00904E37" w:rsidRDefault="00904E37">
      <w:r>
        <w:separator/>
      </w:r>
    </w:p>
  </w:endnote>
  <w:endnote w:type="continuationSeparator" w:id="0">
    <w:p w14:paraId="483B23D5" w14:textId="77777777" w:rsidR="00904E37" w:rsidRDefault="00904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7048A" w14:textId="77777777" w:rsidR="00904E37" w:rsidRDefault="00904E37">
      <w:r>
        <w:separator/>
      </w:r>
    </w:p>
  </w:footnote>
  <w:footnote w:type="continuationSeparator" w:id="0">
    <w:p w14:paraId="3F5EB4BC" w14:textId="77777777" w:rsidR="00904E37" w:rsidRDefault="00904E37">
      <w:r>
        <w:continuationSeparator/>
      </w:r>
    </w:p>
  </w:footnote>
  <w:footnote w:id="1">
    <w:p w14:paraId="6B70801E" w14:textId="77777777" w:rsidR="0008536B" w:rsidRPr="00F71502" w:rsidRDefault="0008536B" w:rsidP="00271FEB">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55EFF2A9" w14:textId="77777777" w:rsidR="0008536B" w:rsidRDefault="0008536B" w:rsidP="00271FEB">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713D2FA8" w14:textId="77777777" w:rsidR="0008536B" w:rsidRDefault="0008536B" w:rsidP="00271FEB">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8FA255" w14:textId="1C078C1B" w:rsidR="0008536B" w:rsidRDefault="0008536B" w:rsidP="00271FEB">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896BBCD" w14:textId="77777777" w:rsidR="0008536B" w:rsidRPr="00271FEB" w:rsidRDefault="0008536B" w:rsidP="00271FEB">
      <w:pPr>
        <w:jc w:val="both"/>
        <w:rPr>
          <w:rFonts w:ascii="GHEA Grapalat" w:hAnsi="GHEA Grapalat" w:cs="Sylfaen"/>
          <w:i/>
          <w:sz w:val="16"/>
          <w:szCs w:val="16"/>
          <w:lang w:eastAsia="ru-RU"/>
        </w:rPr>
      </w:pPr>
    </w:p>
  </w:footnote>
  <w:footnote w:id="2">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134BE8C" w14:textId="77777777" w:rsidR="00BC282F" w:rsidRPr="00954C1B" w:rsidRDefault="00BC282F" w:rsidP="00BC282F">
      <w:pPr>
        <w:pStyle w:val="FootnoteText"/>
        <w:rPr>
          <w:rFonts w:asciiTheme="minorHAnsi" w:hAnsiTheme="minorHAnsi"/>
        </w:rPr>
      </w:pPr>
      <w:r>
        <w:rPr>
          <w:rStyle w:val="FootnoteReference"/>
        </w:rPr>
        <w:footnoteRef/>
      </w:r>
      <w: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4">
    <w:p w14:paraId="1F04C71A" w14:textId="77777777" w:rsidR="0008536B" w:rsidRPr="00583D53" w:rsidRDefault="0008536B" w:rsidP="00A70EAF">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 xml:space="preserve">Եթե գնման հայտով տվյալ </w:t>
      </w:r>
      <w:r w:rsidRPr="00583D53">
        <w:rPr>
          <w:rFonts w:ascii="GHEA Grapalat" w:hAnsi="GHEA Grapalat" w:cs="Sylfaen"/>
          <w:i/>
          <w:sz w:val="16"/>
          <w:szCs w:val="16"/>
        </w:rPr>
        <w:t>չափաբաժնի</w:t>
      </w:r>
      <w:r w:rsidRPr="00583D53">
        <w:rPr>
          <w:rFonts w:ascii="GHEA Grapalat" w:hAnsi="GHEA Grapalat" w:cs="Sylfaen"/>
          <w:i/>
          <w:sz w:val="16"/>
          <w:szCs w:val="16"/>
          <w:lang w:val="hy-AM"/>
        </w:rPr>
        <w:t>գնման</w:t>
      </w:r>
      <w:r w:rsidRPr="00583D53">
        <w:rPr>
          <w:rFonts w:ascii="GHEA Grapalat" w:hAnsi="GHEA Grapalat" w:cs="Sylfaen"/>
          <w:i/>
          <w:sz w:val="16"/>
          <w:szCs w:val="16"/>
        </w:rPr>
        <w:t xml:space="preserve"> գինը․</w:t>
      </w:r>
    </w:p>
    <w:p w14:paraId="1556E4AC" w14:textId="08182194" w:rsidR="0008536B" w:rsidRPr="00583D53" w:rsidRDefault="0008536B" w:rsidP="00A70EAF">
      <w:pPr>
        <w:pStyle w:val="FootnoteText"/>
        <w:rPr>
          <w:rFonts w:ascii="GHEA Grapalat" w:hAnsi="GHEA Grapalat" w:cs="Sylfaen"/>
          <w:i/>
          <w:sz w:val="16"/>
          <w:szCs w:val="16"/>
        </w:rPr>
      </w:pPr>
      <w:r w:rsidRPr="00583D53">
        <w:rPr>
          <w:rFonts w:ascii="GHEA Grapalat" w:hAnsi="GHEA Grapalat" w:cs="Sylfaen"/>
          <w:i/>
          <w:sz w:val="16"/>
          <w:szCs w:val="16"/>
        </w:rPr>
        <w:t>- չի գերազանցում գնումների բազային միավորի քսանհինգապատիկը,</w:t>
      </w:r>
      <w:r w:rsidR="0019396A">
        <w:rPr>
          <w:rFonts w:ascii="GHEA Grapalat" w:hAnsi="GHEA Grapalat" w:cs="Sylfaen"/>
          <w:i/>
          <w:sz w:val="16"/>
          <w:szCs w:val="16"/>
          <w:lang w:val="en-US"/>
        </w:rPr>
        <w:t xml:space="preserve"> </w:t>
      </w:r>
      <w:r w:rsidRPr="00583D53">
        <w:rPr>
          <w:rFonts w:ascii="GHEA Grapalat" w:hAnsi="GHEA Grapalat" w:cs="Sylfaen"/>
          <w:i/>
          <w:sz w:val="16"/>
          <w:szCs w:val="16"/>
        </w:rPr>
        <w:t>ապա սույն պարբերությունից հանվում են &lt;&lt; կամ բանկերի կողմից տրամադրված երաշխիքների &gt;&gt; բառերը․</w:t>
      </w:r>
    </w:p>
    <w:p w14:paraId="418F651D" w14:textId="6CF59386" w:rsidR="0008536B" w:rsidRPr="001B25D3" w:rsidRDefault="0008536B" w:rsidP="00A70EAF">
      <w:pPr>
        <w:pStyle w:val="FootnoteText"/>
        <w:rPr>
          <w:rFonts w:ascii="GHEA Grapalat" w:hAnsi="GHEA Grapalat" w:cs="Sylfaen"/>
          <w:i/>
          <w:sz w:val="16"/>
          <w:szCs w:val="16"/>
        </w:rPr>
      </w:pPr>
      <w:r w:rsidRPr="00583D53">
        <w:rPr>
          <w:rFonts w:ascii="GHEA Grapalat" w:hAnsi="GHEA Grapalat" w:cs="Sylfaen"/>
          <w:i/>
          <w:sz w:val="16"/>
          <w:szCs w:val="16"/>
        </w:rPr>
        <w:t xml:space="preserve">-- չի գերազանցում գնումների բազային միավորի </w:t>
      </w:r>
      <w:r w:rsidRPr="00583D53">
        <w:rPr>
          <w:rFonts w:ascii="GHEA Grapalat" w:hAnsi="GHEA Grapalat" w:cs="Sylfaen"/>
          <w:i/>
          <w:sz w:val="16"/>
          <w:szCs w:val="16"/>
          <w:lang w:val="hy-AM"/>
        </w:rPr>
        <w:t>ութսունապատիկը</w:t>
      </w:r>
      <w:r w:rsidRPr="00583D53">
        <w:rPr>
          <w:rFonts w:ascii="GHEA Grapalat" w:hAnsi="GHEA Grapalat" w:cs="Sylfaen"/>
          <w:i/>
          <w:sz w:val="16"/>
          <w:szCs w:val="16"/>
        </w:rPr>
        <w:t>, բայց ավելի է քսանհինգապատիկից</w:t>
      </w:r>
      <w:r w:rsidRPr="009E1D1C">
        <w:rPr>
          <w:rFonts w:ascii="GHEA Grapalat" w:hAnsi="GHEA Grapalat" w:cs="Sylfaen"/>
          <w:i/>
          <w:sz w:val="16"/>
          <w:szCs w:val="16"/>
        </w:rPr>
        <w:t>ապա սույն պարբերությունից հանվում են &lt;&lt; տուժանքի (հավելված 4․2) կամ &gt;&gt; բառերը, իսկ &lt;&lt;20&gt;&gt; թիվը փոխարինվում է &lt;&lt;90&gt;&gt; թվով,</w:t>
      </w:r>
    </w:p>
    <w:p w14:paraId="52E63EEB" w14:textId="001CA00C" w:rsidR="0008536B" w:rsidRPr="00334EFB" w:rsidRDefault="0008536B">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12A926AE" w14:textId="363EF402" w:rsidR="0008536B" w:rsidRPr="008519CC" w:rsidRDefault="0008536B" w:rsidP="00A70EAF">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w:t>
      </w:r>
      <w:r w:rsidRPr="00F53E8C">
        <w:rPr>
          <w:rFonts w:ascii="GHEA Grapalat" w:hAnsi="GHEA Grapalat" w:cs="Sylfaen"/>
          <w:i/>
          <w:sz w:val="16"/>
          <w:szCs w:val="16"/>
        </w:rPr>
        <w:t xml:space="preserve">անհրաժեշտ </w:t>
      </w:r>
      <w:r w:rsidRPr="00583D53">
        <w:rPr>
          <w:rFonts w:ascii="GHEA Grapalat" w:hAnsi="GHEA Grapalat" w:cs="Sylfaen"/>
          <w:i/>
          <w:sz w:val="16"/>
          <w:szCs w:val="16"/>
        </w:rPr>
        <w:t>նախագծային փաստաթղթերի փորձաքննության ծառայությունները</w:t>
      </w:r>
      <w:r w:rsidRPr="00583D53">
        <w:rPr>
          <w:rFonts w:ascii="GHEA Grapalat" w:hAnsi="GHEA Grapalat" w:cs="Sylfaen"/>
          <w:i/>
          <w:sz w:val="16"/>
          <w:szCs w:val="16"/>
          <w:lang w:val="hy-AM"/>
        </w:rPr>
        <w:t xml:space="preserve"> , ապա</w:t>
      </w:r>
      <w:r w:rsidRPr="00583D53">
        <w:rPr>
          <w:rFonts w:ascii="Times New Roman" w:hAnsi="Times New Roman"/>
          <w:lang w:val="hy-AM"/>
        </w:rPr>
        <w:t xml:space="preserve"> </w:t>
      </w:r>
      <w:r w:rsidRPr="00583D53">
        <w:rPr>
          <w:rFonts w:ascii="GHEA Grapalat" w:hAnsi="GHEA Grapalat" w:cs="Sylfaen"/>
          <w:i/>
          <w:sz w:val="16"/>
          <w:szCs w:val="16"/>
          <w:lang w:val="hy-AM"/>
        </w:rPr>
        <w:t>“բանկային երաշխիքի կամ կանխիկ փողի ձևով” բառերը փոխարիվում են “միակողմանի հաստատ</w:t>
      </w:r>
      <w:r w:rsidRPr="00F53E8C">
        <w:rPr>
          <w:rFonts w:ascii="GHEA Grapalat" w:hAnsi="GHEA Grapalat" w:cs="Sylfaen"/>
          <w:i/>
          <w:sz w:val="16"/>
          <w:szCs w:val="16"/>
          <w:lang w:val="hy-AM"/>
        </w:rPr>
        <w:t>ված հայտարարության</w:t>
      </w:r>
      <w:r w:rsidRPr="009E1D1C">
        <w:rPr>
          <w:rFonts w:ascii="GHEA Grapalat" w:hAnsi="GHEA Grapalat" w:cs="Sylfaen"/>
          <w:i/>
          <w:sz w:val="16"/>
          <w:szCs w:val="16"/>
          <w:lang w:val="hy-AM"/>
        </w:rPr>
        <w:t>՝ տուժանքի (հավելված 5.1) կամ կանխիկ փողի ձևով” բառերով իսկ 3-րդ պարբերության մեջ նշված &lt;&lt;90&gt;&gt; թիվը փոխարինվում է &lt;&lt;20 &gt;&gt; թվով</w:t>
      </w:r>
    </w:p>
    <w:p w14:paraId="7E3D8D1E" w14:textId="77777777" w:rsidR="0008536B" w:rsidRPr="008519CC" w:rsidRDefault="0008536B" w:rsidP="00A70EAF">
      <w:pPr>
        <w:pStyle w:val="FootnoteText"/>
        <w:rPr>
          <w:rFonts w:ascii="Times New Roman" w:hAnsi="Times New Roman"/>
          <w:vertAlign w:val="superscript"/>
          <w:lang w:val="hy-AM"/>
        </w:rPr>
      </w:pPr>
    </w:p>
    <w:p w14:paraId="00BA68F3" w14:textId="10E5BE1B" w:rsidR="0008536B" w:rsidRPr="00A70EAF" w:rsidRDefault="0008536B">
      <w:pPr>
        <w:pStyle w:val="FootnoteText"/>
        <w:rPr>
          <w:rFonts w:asciiTheme="minorHAnsi" w:hAnsiTheme="minorHAnsi"/>
          <w:lang w:val="hy-AM"/>
        </w:rPr>
      </w:pPr>
    </w:p>
  </w:footnote>
  <w:footnote w:id="6">
    <w:p w14:paraId="2EDB7FEB" w14:textId="109E5BE9" w:rsidR="0008536B" w:rsidRPr="004F02AD" w:rsidRDefault="0008536B">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7">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73D9C57B" w14:textId="77777777" w:rsidR="00F76265" w:rsidRPr="001E7733" w:rsidRDefault="00F76265" w:rsidP="00F76265">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Pr>
          <w:rFonts w:ascii="GHEA Grapalat" w:hAnsi="GHEA Grapalat"/>
          <w:i/>
          <w:sz w:val="16"/>
          <w:szCs w:val="16"/>
        </w:rPr>
        <w:t>լրացվում</w:t>
      </w:r>
      <w:r w:rsidRPr="001E7733">
        <w:rPr>
          <w:rFonts w:ascii="GHEA Grapalat" w:hAnsi="GHEA Grapalat"/>
          <w:i/>
          <w:sz w:val="16"/>
          <w:szCs w:val="16"/>
          <w:lang w:val="af-ZA"/>
        </w:rPr>
        <w:t xml:space="preserve"> </w:t>
      </w:r>
      <w:r>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rPr>
        <w:t>հանձնաժողովի</w:t>
      </w:r>
      <w:r w:rsidRPr="001E7733">
        <w:rPr>
          <w:rFonts w:ascii="GHEA Grapalat" w:hAnsi="GHEA Grapalat"/>
          <w:i/>
          <w:sz w:val="16"/>
          <w:szCs w:val="16"/>
          <w:lang w:val="af-ZA"/>
        </w:rPr>
        <w:t xml:space="preserve"> </w:t>
      </w:r>
      <w:r>
        <w:rPr>
          <w:rFonts w:ascii="GHEA Grapalat" w:hAnsi="GHEA Grapalat"/>
          <w:i/>
          <w:sz w:val="16"/>
          <w:szCs w:val="16"/>
        </w:rPr>
        <w:t>քարտուղարի</w:t>
      </w:r>
      <w:r w:rsidRPr="001E7733">
        <w:rPr>
          <w:rFonts w:ascii="GHEA Grapalat" w:hAnsi="GHEA Grapalat"/>
          <w:i/>
          <w:sz w:val="16"/>
          <w:szCs w:val="16"/>
          <w:lang w:val="af-ZA"/>
        </w:rPr>
        <w:t xml:space="preserve"> </w:t>
      </w:r>
      <w:r>
        <w:rPr>
          <w:rFonts w:ascii="GHEA Grapalat" w:hAnsi="GHEA Grapalat"/>
          <w:i/>
          <w:sz w:val="16"/>
          <w:szCs w:val="16"/>
        </w:rPr>
        <w:t>կողմից</w:t>
      </w:r>
      <w:r w:rsidRPr="001E7733">
        <w:rPr>
          <w:rFonts w:ascii="GHEA Grapalat" w:hAnsi="GHEA Grapalat"/>
          <w:i/>
          <w:sz w:val="16"/>
          <w:szCs w:val="16"/>
          <w:lang w:val="af-ZA"/>
        </w:rPr>
        <w:t xml:space="preserve">` </w:t>
      </w:r>
      <w:r>
        <w:rPr>
          <w:rFonts w:ascii="GHEA Grapalat" w:hAnsi="GHEA Grapalat"/>
          <w:i/>
          <w:sz w:val="16"/>
          <w:szCs w:val="16"/>
        </w:rPr>
        <w:t>մինչև</w:t>
      </w:r>
      <w:r w:rsidRPr="001E7733">
        <w:rPr>
          <w:rFonts w:ascii="GHEA Grapalat" w:hAnsi="GHEA Grapalat"/>
          <w:i/>
          <w:sz w:val="16"/>
          <w:szCs w:val="16"/>
          <w:lang w:val="af-ZA"/>
        </w:rPr>
        <w:t xml:space="preserve"> </w:t>
      </w:r>
      <w:r>
        <w:rPr>
          <w:rFonts w:ascii="GHEA Grapalat" w:hAnsi="GHEA Grapalat"/>
          <w:i/>
          <w:sz w:val="16"/>
          <w:szCs w:val="16"/>
        </w:rPr>
        <w:t>հրավերը</w:t>
      </w:r>
      <w:r w:rsidRPr="001E7733">
        <w:rPr>
          <w:rFonts w:ascii="GHEA Grapalat" w:hAnsi="GHEA Grapalat"/>
          <w:i/>
          <w:sz w:val="16"/>
          <w:szCs w:val="16"/>
          <w:lang w:val="af-ZA"/>
        </w:rPr>
        <w:t xml:space="preserve"> </w:t>
      </w:r>
      <w:r>
        <w:rPr>
          <w:rFonts w:ascii="GHEA Grapalat" w:hAnsi="GHEA Grapalat"/>
          <w:i/>
          <w:sz w:val="16"/>
          <w:szCs w:val="16"/>
        </w:rPr>
        <w:t>տեղեկագրում</w:t>
      </w:r>
      <w:r w:rsidRPr="001E7733">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14:paraId="0479EC69" w14:textId="77777777" w:rsidR="00F76265" w:rsidRPr="0054162F" w:rsidDel="00856FDE" w:rsidRDefault="00F76265" w:rsidP="00F76265">
      <w:pPr>
        <w:pStyle w:val="FootnoteText"/>
        <w:rPr>
          <w:del w:id="12" w:author="User" w:date="2019-05-26T09:57:00Z"/>
          <w:i/>
          <w:color w:val="FF0000"/>
          <w:lang w:val="af-ZA"/>
        </w:rPr>
      </w:pPr>
    </w:p>
  </w:footnote>
  <w:footnote w:id="9">
    <w:p w14:paraId="589EF936" w14:textId="0C9C60A1" w:rsidR="0008536B" w:rsidRPr="00334EFB" w:rsidRDefault="0008536B" w:rsidP="00334EFB">
      <w:pPr>
        <w:pStyle w:val="FootnoteText"/>
        <w:jc w:val="both"/>
        <w:rPr>
          <w:rFonts w:ascii="Times New Roman" w:hAnsi="Times New Roman"/>
          <w:lang w:val="hy-AM"/>
        </w:rPr>
      </w:pPr>
      <w:r w:rsidRPr="008D0D48">
        <w:rPr>
          <w:rStyle w:val="FootnoteReference"/>
        </w:rPr>
        <w:footnoteRef/>
      </w:r>
      <w:r w:rsidRPr="008D0D48">
        <w:t xml:space="preserve"> </w:t>
      </w:r>
      <w:r w:rsidRPr="008D0D48">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«մատուցվում է» բառից հետո լրացվում է «քաղաքաշինական նորմատիվատեխնիկական և հաստատված նախագծանախահաշվային  փաստաթղթերին և» բառերը</w:t>
      </w:r>
    </w:p>
  </w:footnote>
  <w:footnote w:id="10">
    <w:p w14:paraId="48811B7F" w14:textId="1255CD5A" w:rsidR="0008536B" w:rsidRPr="00334EFB" w:rsidRDefault="0008536B" w:rsidP="00334EFB">
      <w:pPr>
        <w:pStyle w:val="FootnoteText"/>
        <w:jc w:val="both"/>
        <w:rPr>
          <w:rFonts w:ascii="Times New Roman" w:hAnsi="Times New Roman"/>
          <w:lang w:val="hy-AM"/>
        </w:rPr>
      </w:pPr>
      <w:r w:rsidRPr="00C25873">
        <w:rPr>
          <w:rStyle w:val="FootnoteReference"/>
        </w:rPr>
        <w:footnoteRef/>
      </w:r>
      <w:r w:rsidRPr="00C25873">
        <w:t xml:space="preserve"> </w:t>
      </w:r>
      <w:r w:rsidRPr="00C25873">
        <w:rPr>
          <w:rFonts w:ascii="GHEA Grapalat" w:hAnsi="GHEA Grapalat"/>
          <w:i/>
          <w:sz w:val="16"/>
          <w:szCs w:val="24"/>
          <w:lang w:val="hy-AM" w:eastAsia="en-US"/>
        </w:rPr>
        <w:t xml:space="preserve"> Եթե գնման առարկա է հանդիսանում շինարարական ծրագրերի կատարման նկատմամբ տեխնիկական հսկողության 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p>
    <w:p w14:paraId="1C08AF7B" w14:textId="77777777" w:rsidR="0008536B" w:rsidRPr="00D66974" w:rsidRDefault="0008536B" w:rsidP="00334EFB">
      <w:pPr>
        <w:pStyle w:val="BodyTextIndent3"/>
        <w:spacing w:line="240" w:lineRule="auto"/>
        <w:ind w:firstLine="0"/>
        <w:rPr>
          <w:rFonts w:ascii="GHEA Grapalat" w:hAnsi="GHEA Grapalat" w:cs="Sylfaen"/>
          <w:i/>
          <w:sz w:val="16"/>
          <w:szCs w:val="16"/>
          <w:lang w:val="hy-AM" w:eastAsia="ru-RU"/>
        </w:rPr>
      </w:pPr>
      <w:r w:rsidRPr="00D66974">
        <w:rPr>
          <w:rFonts w:ascii="GHEA Grapalat" w:hAnsi="GHEA Grapalat" w:cs="Sylfaen"/>
          <w:i/>
          <w:sz w:val="16"/>
          <w:szCs w:val="16"/>
          <w:lang w:val="hy-AM" w:eastAsia="ru-RU"/>
        </w:rPr>
        <w:t>*</w:t>
      </w:r>
      <w:r w:rsidRPr="00D66974">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55887A4F" w14:textId="0F8701E2" w:rsidR="0008536B" w:rsidRPr="00C25873" w:rsidRDefault="0008536B">
      <w:pPr>
        <w:pStyle w:val="FootnoteText"/>
        <w:rPr>
          <w:rFonts w:asciiTheme="minorHAnsi" w:hAnsiTheme="minorHAnsi"/>
          <w:lang w:val="hy-AM"/>
        </w:rPr>
      </w:pPr>
    </w:p>
  </w:footnote>
  <w:footnote w:id="11">
    <w:p w14:paraId="3118507F" w14:textId="77777777" w:rsidR="0008536B" w:rsidRPr="00D40735" w:rsidRDefault="0008536B" w:rsidP="00C25873">
      <w:pPr>
        <w:jc w:val="both"/>
        <w:rPr>
          <w:rFonts w:ascii="GHEA Grapalat" w:hAnsi="GHEA Grapalat"/>
          <w:i/>
          <w:sz w:val="16"/>
          <w:lang w:val="hy-AM"/>
        </w:rPr>
      </w:pPr>
      <w:r>
        <w:rPr>
          <w:rStyle w:val="FootnoteReference"/>
        </w:rPr>
        <w:footnoteRef/>
      </w:r>
      <w:r w:rsidRPr="00C25873">
        <w:rPr>
          <w:lang w:val="af-ZA"/>
        </w:rPr>
        <w:t xml:space="preserve"> </w:t>
      </w:r>
      <w:r w:rsidRPr="00D40735">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0CD4D6C8" w14:textId="77777777" w:rsidR="0008536B" w:rsidRPr="00DF6AA5" w:rsidRDefault="0008536B" w:rsidP="00C25873">
      <w:pPr>
        <w:pStyle w:val="FootnoteText"/>
        <w:rPr>
          <w:rFonts w:ascii="Sylfaen" w:hAnsi="Sylfaen"/>
          <w:lang w:val="af-ZA"/>
        </w:rPr>
      </w:pPr>
    </w:p>
    <w:p w14:paraId="4E9B949D" w14:textId="5C7289AB" w:rsidR="0008536B" w:rsidRPr="00C25873" w:rsidRDefault="0008536B">
      <w:pPr>
        <w:pStyle w:val="FootnoteText"/>
        <w:rPr>
          <w:rFonts w:asciiTheme="minorHAnsi" w:hAnsiTheme="minorHAnsi"/>
          <w:lang w:val="af-ZA"/>
        </w:rPr>
      </w:pPr>
    </w:p>
  </w:footnote>
  <w:footnote w:id="12">
    <w:p w14:paraId="00A747BB" w14:textId="77777777" w:rsidR="0008536B" w:rsidRPr="00D66974" w:rsidRDefault="0008536B"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08536B" w:rsidRPr="00D66974" w:rsidRDefault="0008536B">
      <w:pPr>
        <w:pStyle w:val="FootnoteText"/>
        <w:rPr>
          <w:rFonts w:asciiTheme="minorHAnsi" w:hAnsiTheme="minorHAnsi"/>
          <w:lang w:val="hy-AM"/>
        </w:rPr>
      </w:pPr>
    </w:p>
  </w:footnote>
  <w:footnote w:id="13">
    <w:p w14:paraId="50B463E2" w14:textId="5208C808" w:rsidR="0008536B" w:rsidRPr="00D66974" w:rsidRDefault="0008536B" w:rsidP="00AD2285">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589F6E2F" w14:textId="439BF28A" w:rsidR="0008536B" w:rsidRPr="00D66974" w:rsidRDefault="0008536B">
      <w:pPr>
        <w:pStyle w:val="FootnoteText"/>
        <w:rPr>
          <w:rFonts w:asciiTheme="minorHAnsi" w:hAnsiTheme="minorHAnsi"/>
          <w:lang w:val="hy-AM"/>
        </w:rPr>
      </w:pPr>
    </w:p>
  </w:footnote>
  <w:footnote w:id="14">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9B4BDE">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9B4BDE">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5">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6">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7">
    <w:p w14:paraId="1C8FA24D" w14:textId="06A139AE" w:rsidR="004E4A23" w:rsidRPr="00264D57" w:rsidRDefault="004E4A23" w:rsidP="004E4A23">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F2B0E6F"/>
    <w:multiLevelType w:val="multilevel"/>
    <w:tmpl w:val="CD4C751A"/>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ABF694DE"/>
    <w:lvl w:ilvl="0">
      <w:start w:val="1"/>
      <w:numFmt w:val="decimal"/>
      <w:lvlText w:val="%1."/>
      <w:lvlJc w:val="left"/>
      <w:pPr>
        <w:tabs>
          <w:tab w:val="num" w:pos="1170"/>
        </w:tabs>
        <w:ind w:left="1170" w:hanging="360"/>
      </w:pPr>
      <w:rPr>
        <w:rFonts w:hint="default"/>
        <w:b w:val="0"/>
        <w:sz w:val="20"/>
        <w:szCs w:val="20"/>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362434823">
    <w:abstractNumId w:val="22"/>
  </w:num>
  <w:num w:numId="2" w16cid:durableId="899680834">
    <w:abstractNumId w:val="8"/>
  </w:num>
  <w:num w:numId="3" w16cid:durableId="215698747">
    <w:abstractNumId w:val="19"/>
  </w:num>
  <w:num w:numId="4" w16cid:durableId="646785894">
    <w:abstractNumId w:val="15"/>
  </w:num>
  <w:num w:numId="5" w16cid:durableId="905534153">
    <w:abstractNumId w:val="24"/>
  </w:num>
  <w:num w:numId="6" w16cid:durableId="1912230334">
    <w:abstractNumId w:val="22"/>
    <w:lvlOverride w:ilvl="0">
      <w:startOverride w:val="1"/>
    </w:lvlOverride>
    <w:lvlOverride w:ilvl="1"/>
    <w:lvlOverride w:ilvl="2"/>
    <w:lvlOverride w:ilvl="3"/>
    <w:lvlOverride w:ilvl="4"/>
    <w:lvlOverride w:ilvl="5"/>
    <w:lvlOverride w:ilvl="6"/>
    <w:lvlOverride w:ilvl="7"/>
    <w:lvlOverride w:ilvl="8"/>
  </w:num>
  <w:num w:numId="7" w16cid:durableId="11452706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328199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08385449">
    <w:abstractNumId w:val="18"/>
  </w:num>
  <w:num w:numId="10" w16cid:durableId="147399989">
    <w:abstractNumId w:val="5"/>
  </w:num>
  <w:num w:numId="11" w16cid:durableId="994451125">
    <w:abstractNumId w:val="7"/>
  </w:num>
  <w:num w:numId="12" w16cid:durableId="1177770056">
    <w:abstractNumId w:val="28"/>
  </w:num>
  <w:num w:numId="13" w16cid:durableId="935753299">
    <w:abstractNumId w:val="25"/>
  </w:num>
  <w:num w:numId="14" w16cid:durableId="26876773">
    <w:abstractNumId w:val="11"/>
  </w:num>
  <w:num w:numId="15" w16cid:durableId="153958991">
    <w:abstractNumId w:val="26"/>
  </w:num>
  <w:num w:numId="16" w16cid:durableId="1485396785">
    <w:abstractNumId w:val="14"/>
  </w:num>
  <w:num w:numId="17" w16cid:durableId="1451508863">
    <w:abstractNumId w:val="6"/>
  </w:num>
  <w:num w:numId="18" w16cid:durableId="487596728">
    <w:abstractNumId w:val="1"/>
  </w:num>
  <w:num w:numId="19" w16cid:durableId="522984682">
    <w:abstractNumId w:val="4"/>
  </w:num>
  <w:num w:numId="20" w16cid:durableId="564725498">
    <w:abstractNumId w:val="3"/>
  </w:num>
  <w:num w:numId="21" w16cid:durableId="473177737">
    <w:abstractNumId w:val="29"/>
  </w:num>
  <w:num w:numId="22" w16cid:durableId="1114910545">
    <w:abstractNumId w:val="27"/>
  </w:num>
  <w:num w:numId="23" w16cid:durableId="2040887700">
    <w:abstractNumId w:val="23"/>
  </w:num>
  <w:num w:numId="24" w16cid:durableId="796143733">
    <w:abstractNumId w:val="0"/>
  </w:num>
  <w:num w:numId="25" w16cid:durableId="1345328524">
    <w:abstractNumId w:val="13"/>
  </w:num>
  <w:num w:numId="26" w16cid:durableId="2050956315">
    <w:abstractNumId w:val="17"/>
  </w:num>
  <w:num w:numId="27" w16cid:durableId="1682078863">
    <w:abstractNumId w:val="21"/>
  </w:num>
  <w:num w:numId="28" w16cid:durableId="1018697431">
    <w:abstractNumId w:val="10"/>
  </w:num>
  <w:num w:numId="29" w16cid:durableId="1207108485">
    <w:abstractNumId w:val="9"/>
  </w:num>
  <w:num w:numId="30" w16cid:durableId="951980532">
    <w:abstractNumId w:val="12"/>
  </w:num>
  <w:num w:numId="31" w16cid:durableId="828717601">
    <w:abstractNumId w:val="20"/>
  </w:num>
  <w:num w:numId="32" w16cid:durableId="29694377">
    <w:abstractNumId w:val="2"/>
  </w:num>
  <w:num w:numId="33" w16cid:durableId="177236088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30A3"/>
    <w:rsid w:val="00033946"/>
    <w:rsid w:val="00033B20"/>
    <w:rsid w:val="0003430B"/>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8EC"/>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23C0"/>
    <w:rsid w:val="00073430"/>
    <w:rsid w:val="0007353C"/>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4EC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4743"/>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0C57"/>
    <w:rsid w:val="00191D5F"/>
    <w:rsid w:val="00192606"/>
    <w:rsid w:val="00192A1F"/>
    <w:rsid w:val="00192B49"/>
    <w:rsid w:val="0019305C"/>
    <w:rsid w:val="001932A7"/>
    <w:rsid w:val="00193871"/>
    <w:rsid w:val="0019396A"/>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88D"/>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4049"/>
    <w:rsid w:val="002240AB"/>
    <w:rsid w:val="002250D8"/>
    <w:rsid w:val="0022515E"/>
    <w:rsid w:val="002252CD"/>
    <w:rsid w:val="00226412"/>
    <w:rsid w:val="002268CD"/>
    <w:rsid w:val="00227308"/>
    <w:rsid w:val="002273AD"/>
    <w:rsid w:val="0022770A"/>
    <w:rsid w:val="00227C9F"/>
    <w:rsid w:val="00230B12"/>
    <w:rsid w:val="00230C8F"/>
    <w:rsid w:val="00232026"/>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43D"/>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1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0924"/>
    <w:rsid w:val="002A10B2"/>
    <w:rsid w:val="002A1FAC"/>
    <w:rsid w:val="002A26AE"/>
    <w:rsid w:val="002A2C2E"/>
    <w:rsid w:val="002A3785"/>
    <w:rsid w:val="002A4619"/>
    <w:rsid w:val="002A464D"/>
    <w:rsid w:val="002A5E43"/>
    <w:rsid w:val="002A7293"/>
    <w:rsid w:val="002A7380"/>
    <w:rsid w:val="002A76C6"/>
    <w:rsid w:val="002A7A40"/>
    <w:rsid w:val="002A7EC1"/>
    <w:rsid w:val="002B01B8"/>
    <w:rsid w:val="002B0631"/>
    <w:rsid w:val="002B0AEA"/>
    <w:rsid w:val="002B0E49"/>
    <w:rsid w:val="002B103D"/>
    <w:rsid w:val="002B121D"/>
    <w:rsid w:val="002B13F5"/>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3B7A"/>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07FE5"/>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725"/>
    <w:rsid w:val="00334B2F"/>
    <w:rsid w:val="00334EFB"/>
    <w:rsid w:val="00335360"/>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47DC4"/>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431"/>
    <w:rsid w:val="003626E7"/>
    <w:rsid w:val="00363298"/>
    <w:rsid w:val="00363335"/>
    <w:rsid w:val="00363627"/>
    <w:rsid w:val="00363E98"/>
    <w:rsid w:val="00364E7A"/>
    <w:rsid w:val="003650C5"/>
    <w:rsid w:val="00365F29"/>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77184"/>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BE6"/>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201"/>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345"/>
    <w:rsid w:val="003E6971"/>
    <w:rsid w:val="003E7802"/>
    <w:rsid w:val="003E7941"/>
    <w:rsid w:val="003F0804"/>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4AD"/>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085"/>
    <w:rsid w:val="00464745"/>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7B7"/>
    <w:rsid w:val="00483944"/>
    <w:rsid w:val="00483FAF"/>
    <w:rsid w:val="0048419C"/>
    <w:rsid w:val="00484A9B"/>
    <w:rsid w:val="00484EB1"/>
    <w:rsid w:val="00484FED"/>
    <w:rsid w:val="004859E2"/>
    <w:rsid w:val="004863E1"/>
    <w:rsid w:val="00486B55"/>
    <w:rsid w:val="004874EC"/>
    <w:rsid w:val="0049223B"/>
    <w:rsid w:val="004929E4"/>
    <w:rsid w:val="004930C7"/>
    <w:rsid w:val="004930FB"/>
    <w:rsid w:val="0049343C"/>
    <w:rsid w:val="00493AF9"/>
    <w:rsid w:val="00496328"/>
    <w:rsid w:val="00496E18"/>
    <w:rsid w:val="004974D8"/>
    <w:rsid w:val="00497F18"/>
    <w:rsid w:val="004A0593"/>
    <w:rsid w:val="004A0792"/>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5BD"/>
    <w:rsid w:val="005167C7"/>
    <w:rsid w:val="00516DDC"/>
    <w:rsid w:val="005170F3"/>
    <w:rsid w:val="00520BDB"/>
    <w:rsid w:val="005213B3"/>
    <w:rsid w:val="005215E3"/>
    <w:rsid w:val="005216EB"/>
    <w:rsid w:val="00521DCE"/>
    <w:rsid w:val="005230A8"/>
    <w:rsid w:val="00523563"/>
    <w:rsid w:val="005236FD"/>
    <w:rsid w:val="0052489E"/>
    <w:rsid w:val="00524982"/>
    <w:rsid w:val="00524995"/>
    <w:rsid w:val="00524DDF"/>
    <w:rsid w:val="00524EFA"/>
    <w:rsid w:val="005250B5"/>
    <w:rsid w:val="0052546C"/>
    <w:rsid w:val="00525BD2"/>
    <w:rsid w:val="00525F57"/>
    <w:rsid w:val="0052648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562"/>
    <w:rsid w:val="00560961"/>
    <w:rsid w:val="00561C56"/>
    <w:rsid w:val="005624A7"/>
    <w:rsid w:val="00562EB1"/>
    <w:rsid w:val="00563192"/>
    <w:rsid w:val="0056331A"/>
    <w:rsid w:val="005639B0"/>
    <w:rsid w:val="00564604"/>
    <w:rsid w:val="00564A13"/>
    <w:rsid w:val="00564FB7"/>
    <w:rsid w:val="00565307"/>
    <w:rsid w:val="0056625A"/>
    <w:rsid w:val="00566462"/>
    <w:rsid w:val="00566FD6"/>
    <w:rsid w:val="00567040"/>
    <w:rsid w:val="005670AA"/>
    <w:rsid w:val="005716B8"/>
    <w:rsid w:val="00571702"/>
    <w:rsid w:val="00571A83"/>
    <w:rsid w:val="00571F29"/>
    <w:rsid w:val="00572001"/>
    <w:rsid w:val="005727A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3D53"/>
    <w:rsid w:val="0058472E"/>
    <w:rsid w:val="00584A70"/>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0823"/>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B7AED"/>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60A"/>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38AB"/>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617D"/>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6D31"/>
    <w:rsid w:val="006B739E"/>
    <w:rsid w:val="006B7A24"/>
    <w:rsid w:val="006B7B53"/>
    <w:rsid w:val="006C08B6"/>
    <w:rsid w:val="006C09E8"/>
    <w:rsid w:val="006C1293"/>
    <w:rsid w:val="006C12EC"/>
    <w:rsid w:val="006C135E"/>
    <w:rsid w:val="006C1D25"/>
    <w:rsid w:val="006C2130"/>
    <w:rsid w:val="006C3115"/>
    <w:rsid w:val="006C3873"/>
    <w:rsid w:val="006C3909"/>
    <w:rsid w:val="006C47F0"/>
    <w:rsid w:val="006C679A"/>
    <w:rsid w:val="006C778B"/>
    <w:rsid w:val="006C7B6E"/>
    <w:rsid w:val="006C7FE2"/>
    <w:rsid w:val="006D0B02"/>
    <w:rsid w:val="006D0D6F"/>
    <w:rsid w:val="006D1826"/>
    <w:rsid w:val="006D1BA0"/>
    <w:rsid w:val="006D1F26"/>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123"/>
    <w:rsid w:val="006F246F"/>
    <w:rsid w:val="006F2817"/>
    <w:rsid w:val="006F3372"/>
    <w:rsid w:val="006F3B78"/>
    <w:rsid w:val="006F49AA"/>
    <w:rsid w:val="006F55C6"/>
    <w:rsid w:val="006F6413"/>
    <w:rsid w:val="006F747E"/>
    <w:rsid w:val="00700652"/>
    <w:rsid w:val="00700C81"/>
    <w:rsid w:val="007010F4"/>
    <w:rsid w:val="00701157"/>
    <w:rsid w:val="007019EA"/>
    <w:rsid w:val="00702A13"/>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6C74"/>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9C1"/>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0B4"/>
    <w:rsid w:val="007B56A5"/>
    <w:rsid w:val="007B5E8C"/>
    <w:rsid w:val="007B6811"/>
    <w:rsid w:val="007B743B"/>
    <w:rsid w:val="007C009B"/>
    <w:rsid w:val="007C035E"/>
    <w:rsid w:val="007C081F"/>
    <w:rsid w:val="007C0837"/>
    <w:rsid w:val="007C0B21"/>
    <w:rsid w:val="007C13B3"/>
    <w:rsid w:val="007C15C5"/>
    <w:rsid w:val="007C1825"/>
    <w:rsid w:val="007C1D08"/>
    <w:rsid w:val="007C3D16"/>
    <w:rsid w:val="007C3FF3"/>
    <w:rsid w:val="007C4512"/>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43B3"/>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55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292"/>
    <w:rsid w:val="008558B3"/>
    <w:rsid w:val="00855F55"/>
    <w:rsid w:val="0085633B"/>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1DB4"/>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8AE"/>
    <w:rsid w:val="008A1E8D"/>
    <w:rsid w:val="008A24FA"/>
    <w:rsid w:val="008A2FF1"/>
    <w:rsid w:val="008A33BF"/>
    <w:rsid w:val="008A345D"/>
    <w:rsid w:val="008A3652"/>
    <w:rsid w:val="008A37BD"/>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0F4"/>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E674A"/>
    <w:rsid w:val="008F1323"/>
    <w:rsid w:val="008F13BF"/>
    <w:rsid w:val="008F2365"/>
    <w:rsid w:val="008F2B76"/>
    <w:rsid w:val="008F51F3"/>
    <w:rsid w:val="008F527F"/>
    <w:rsid w:val="008F6B74"/>
    <w:rsid w:val="008F78BE"/>
    <w:rsid w:val="008F7A2B"/>
    <w:rsid w:val="00902BB9"/>
    <w:rsid w:val="00902D0C"/>
    <w:rsid w:val="009030CA"/>
    <w:rsid w:val="00903898"/>
    <w:rsid w:val="0090481C"/>
    <w:rsid w:val="00904926"/>
    <w:rsid w:val="00904E37"/>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2FD2"/>
    <w:rsid w:val="0092445C"/>
    <w:rsid w:val="00926875"/>
    <w:rsid w:val="00931A1F"/>
    <w:rsid w:val="00932182"/>
    <w:rsid w:val="009334DB"/>
    <w:rsid w:val="009335A0"/>
    <w:rsid w:val="0093460D"/>
    <w:rsid w:val="00934B33"/>
    <w:rsid w:val="00935003"/>
    <w:rsid w:val="009354D8"/>
    <w:rsid w:val="00935C26"/>
    <w:rsid w:val="00936000"/>
    <w:rsid w:val="009365B5"/>
    <w:rsid w:val="00936F0B"/>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37AE"/>
    <w:rsid w:val="009A5190"/>
    <w:rsid w:val="009A6B5D"/>
    <w:rsid w:val="009A73D5"/>
    <w:rsid w:val="009A73F9"/>
    <w:rsid w:val="009A796C"/>
    <w:rsid w:val="009A7E8F"/>
    <w:rsid w:val="009B0273"/>
    <w:rsid w:val="009B0824"/>
    <w:rsid w:val="009B0DA1"/>
    <w:rsid w:val="009B3CA3"/>
    <w:rsid w:val="009B46B2"/>
    <w:rsid w:val="009B4BDE"/>
    <w:rsid w:val="009B5889"/>
    <w:rsid w:val="009B58F7"/>
    <w:rsid w:val="009B5ED1"/>
    <w:rsid w:val="009B6D58"/>
    <w:rsid w:val="009C1A9B"/>
    <w:rsid w:val="009C1D0F"/>
    <w:rsid w:val="009C370D"/>
    <w:rsid w:val="009C3A21"/>
    <w:rsid w:val="009C3B73"/>
    <w:rsid w:val="009C3EC5"/>
    <w:rsid w:val="009C56EE"/>
    <w:rsid w:val="009C5BD2"/>
    <w:rsid w:val="009C6103"/>
    <w:rsid w:val="009C7DD3"/>
    <w:rsid w:val="009D03A4"/>
    <w:rsid w:val="009D0C47"/>
    <w:rsid w:val="009D158E"/>
    <w:rsid w:val="009D2415"/>
    <w:rsid w:val="009D2800"/>
    <w:rsid w:val="009D295A"/>
    <w:rsid w:val="009D352B"/>
    <w:rsid w:val="009D3747"/>
    <w:rsid w:val="009D3BBE"/>
    <w:rsid w:val="009D47AF"/>
    <w:rsid w:val="009D5B47"/>
    <w:rsid w:val="009D5C40"/>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2B7"/>
    <w:rsid w:val="009F05A6"/>
    <w:rsid w:val="009F0660"/>
    <w:rsid w:val="009F06BA"/>
    <w:rsid w:val="009F079F"/>
    <w:rsid w:val="009F18D0"/>
    <w:rsid w:val="009F1FF7"/>
    <w:rsid w:val="009F21B2"/>
    <w:rsid w:val="009F337A"/>
    <w:rsid w:val="009F4638"/>
    <w:rsid w:val="009F5D9B"/>
    <w:rsid w:val="009F64A7"/>
    <w:rsid w:val="009F6910"/>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58C0"/>
    <w:rsid w:val="00A1623D"/>
    <w:rsid w:val="00A16F0B"/>
    <w:rsid w:val="00A20B69"/>
    <w:rsid w:val="00A222D7"/>
    <w:rsid w:val="00A22548"/>
    <w:rsid w:val="00A22EB5"/>
    <w:rsid w:val="00A237E1"/>
    <w:rsid w:val="00A23827"/>
    <w:rsid w:val="00A24827"/>
    <w:rsid w:val="00A249DB"/>
    <w:rsid w:val="00A24DA5"/>
    <w:rsid w:val="00A24F80"/>
    <w:rsid w:val="00A2572F"/>
    <w:rsid w:val="00A25F38"/>
    <w:rsid w:val="00A27FAF"/>
    <w:rsid w:val="00A3062D"/>
    <w:rsid w:val="00A30B3F"/>
    <w:rsid w:val="00A3101A"/>
    <w:rsid w:val="00A315F1"/>
    <w:rsid w:val="00A31A12"/>
    <w:rsid w:val="00A31F51"/>
    <w:rsid w:val="00A3284C"/>
    <w:rsid w:val="00A34587"/>
    <w:rsid w:val="00A363C5"/>
    <w:rsid w:val="00A37070"/>
    <w:rsid w:val="00A376CD"/>
    <w:rsid w:val="00A40446"/>
    <w:rsid w:val="00A4071E"/>
    <w:rsid w:val="00A408CE"/>
    <w:rsid w:val="00A40984"/>
    <w:rsid w:val="00A40BB0"/>
    <w:rsid w:val="00A4205C"/>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1DB"/>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4D1"/>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3AE"/>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82"/>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669"/>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082"/>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304E"/>
    <w:rsid w:val="00B13383"/>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4FE5"/>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335"/>
    <w:rsid w:val="00B73AB8"/>
    <w:rsid w:val="00B73DE0"/>
    <w:rsid w:val="00B744F6"/>
    <w:rsid w:val="00B75687"/>
    <w:rsid w:val="00B76154"/>
    <w:rsid w:val="00B7771E"/>
    <w:rsid w:val="00B77C8D"/>
    <w:rsid w:val="00B817FA"/>
    <w:rsid w:val="00B81AD3"/>
    <w:rsid w:val="00B834EF"/>
    <w:rsid w:val="00B836ED"/>
    <w:rsid w:val="00B83C84"/>
    <w:rsid w:val="00B84296"/>
    <w:rsid w:val="00B84F37"/>
    <w:rsid w:val="00B853BF"/>
    <w:rsid w:val="00B8636F"/>
    <w:rsid w:val="00B86BCB"/>
    <w:rsid w:val="00B87EE8"/>
    <w:rsid w:val="00B9100A"/>
    <w:rsid w:val="00B925B0"/>
    <w:rsid w:val="00B941D0"/>
    <w:rsid w:val="00B945E0"/>
    <w:rsid w:val="00B95FE0"/>
    <w:rsid w:val="00B964A0"/>
    <w:rsid w:val="00B96B73"/>
    <w:rsid w:val="00B97237"/>
    <w:rsid w:val="00B975FA"/>
    <w:rsid w:val="00B9796D"/>
    <w:rsid w:val="00B97D91"/>
    <w:rsid w:val="00BA3554"/>
    <w:rsid w:val="00BA5D9A"/>
    <w:rsid w:val="00BA632C"/>
    <w:rsid w:val="00BA656E"/>
    <w:rsid w:val="00BB1243"/>
    <w:rsid w:val="00BB1A5D"/>
    <w:rsid w:val="00BB1C9B"/>
    <w:rsid w:val="00BB3575"/>
    <w:rsid w:val="00BB4ADD"/>
    <w:rsid w:val="00BB500A"/>
    <w:rsid w:val="00BB52F9"/>
    <w:rsid w:val="00BB5B35"/>
    <w:rsid w:val="00BB5B81"/>
    <w:rsid w:val="00BB5F0B"/>
    <w:rsid w:val="00BB682B"/>
    <w:rsid w:val="00BB696B"/>
    <w:rsid w:val="00BB6EAD"/>
    <w:rsid w:val="00BC0BAC"/>
    <w:rsid w:val="00BC1555"/>
    <w:rsid w:val="00BC1804"/>
    <w:rsid w:val="00BC2255"/>
    <w:rsid w:val="00BC256B"/>
    <w:rsid w:val="00BC282F"/>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454"/>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6EC"/>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74F"/>
    <w:rsid w:val="00C4487D"/>
    <w:rsid w:val="00C45020"/>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58D5"/>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2D0"/>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24F7"/>
    <w:rsid w:val="00C95B0F"/>
    <w:rsid w:val="00C96127"/>
    <w:rsid w:val="00C978AF"/>
    <w:rsid w:val="00CA0015"/>
    <w:rsid w:val="00CA13D1"/>
    <w:rsid w:val="00CA169D"/>
    <w:rsid w:val="00CA1747"/>
    <w:rsid w:val="00CA1C11"/>
    <w:rsid w:val="00CA1ED0"/>
    <w:rsid w:val="00CA2207"/>
    <w:rsid w:val="00CA30F7"/>
    <w:rsid w:val="00CA3233"/>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1AAD"/>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6F2"/>
    <w:rsid w:val="00D758CA"/>
    <w:rsid w:val="00D75F27"/>
    <w:rsid w:val="00D76BBA"/>
    <w:rsid w:val="00D770E9"/>
    <w:rsid w:val="00D77ADB"/>
    <w:rsid w:val="00D77CD1"/>
    <w:rsid w:val="00D77EF7"/>
    <w:rsid w:val="00D815D1"/>
    <w:rsid w:val="00D81660"/>
    <w:rsid w:val="00D817E9"/>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E87"/>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3A2"/>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6717"/>
    <w:rsid w:val="00E36A86"/>
    <w:rsid w:val="00E37F28"/>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1E53"/>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1D7E"/>
    <w:rsid w:val="00E84171"/>
    <w:rsid w:val="00E85A49"/>
    <w:rsid w:val="00E904E8"/>
    <w:rsid w:val="00E90699"/>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17E0"/>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B7CA2"/>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919"/>
    <w:rsid w:val="00ED6F1D"/>
    <w:rsid w:val="00ED70E7"/>
    <w:rsid w:val="00EE0172"/>
    <w:rsid w:val="00EE09A4"/>
    <w:rsid w:val="00EE0EB3"/>
    <w:rsid w:val="00EE0EF1"/>
    <w:rsid w:val="00EE11C5"/>
    <w:rsid w:val="00EE1E28"/>
    <w:rsid w:val="00EE223A"/>
    <w:rsid w:val="00EE2663"/>
    <w:rsid w:val="00EE3CA0"/>
    <w:rsid w:val="00EE3F18"/>
    <w:rsid w:val="00EE45C0"/>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5972"/>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272B"/>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3E8C"/>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2282"/>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6265"/>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3FC"/>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4843"/>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aliases w:val="Car Car Car Car Car Car Car Car Car Car Car Car Car Car Car Car Car Car Car Car Car Car Car Car Car,Car Car Car Car Car Car Car Car Car Car Car Car Car Car Car Car Car Car Car Car Car Car Car Car Car1"/>
    <w:basedOn w:val="Normal"/>
    <w:link w:val="BodyTextChar"/>
    <w:uiPriority w:val="1"/>
    <w:qFormat/>
    <w:rsid w:val="00096865"/>
    <w:pPr>
      <w:spacing w:after="120"/>
    </w:pPr>
  </w:style>
  <w:style w:type="character" w:customStyle="1" w:styleId="BodyTextChar">
    <w:name w:val="Body Text Char"/>
    <w:aliases w:val="Car Car Car Car Car Car Car Car Car Car Car Car Car Car Car Car Car Car Car Car Car Car Car Car Car Char,Car Car Car Car Car Car Car Car Car Car Car Car Car Car Car Car Car Car Car Car Car Car Car Car Car1 Char"/>
    <w:link w:val="BodyText"/>
    <w:uiPriority w:val="1"/>
    <w:qForma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7B743B"/>
    <w:rPr>
      <w:color w:val="605E5C"/>
      <w:shd w:val="clear" w:color="auto" w:fill="E1DFDD"/>
    </w:rPr>
  </w:style>
  <w:style w:type="paragraph" w:customStyle="1" w:styleId="TableParagraph">
    <w:name w:val="Table Paragraph"/>
    <w:basedOn w:val="Normal"/>
    <w:uiPriority w:val="1"/>
    <w:qFormat/>
    <w:rsid w:val="006D1F26"/>
    <w:pPr>
      <w:widowControl w:val="0"/>
    </w:pPr>
    <w:rPr>
      <w:rFonts w:asciiTheme="minorHAnsi" w:eastAsiaTheme="minorHAnsi" w:hAnsiTheme="minorHAnsi" w:cstheme="minorBidi"/>
      <w:sz w:val="22"/>
      <w:szCs w:val="22"/>
    </w:rPr>
  </w:style>
  <w:style w:type="character" w:customStyle="1" w:styleId="apple-style-span">
    <w:name w:val="apple-style-span"/>
    <w:rsid w:val="006D1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013754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58576009">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a.grigoryan@yerevan.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mailto:silva.grigor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10A4D-AB1C-484E-93DB-04C345474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68</Pages>
  <Words>20545</Words>
  <Characters>117107</Characters>
  <Application>Microsoft Office Word</Application>
  <DocSecurity>0</DocSecurity>
  <Lines>975</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137378</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Gor Muradyan</cp:lastModifiedBy>
  <cp:revision>114</cp:revision>
  <cp:lastPrinted>2018-02-16T07:12:00Z</cp:lastPrinted>
  <dcterms:created xsi:type="dcterms:W3CDTF">2025-05-05T05:21:00Z</dcterms:created>
  <dcterms:modified xsi:type="dcterms:W3CDTF">2025-06-18T04:31:00Z</dcterms:modified>
</cp:coreProperties>
</file>