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A247D2" w14:textId="77777777" w:rsidR="001557A3" w:rsidRDefault="001557A3" w:rsidP="00EB466E">
      <w:pPr>
        <w:pStyle w:val="BodyTextIndent"/>
        <w:spacing w:line="240" w:lineRule="auto"/>
        <w:jc w:val="center"/>
        <w:rPr>
          <w:rFonts w:ascii="GHEA Grapalat" w:hAnsi="GHEA Grapalat"/>
          <w:i w:val="0"/>
          <w:sz w:val="24"/>
          <w:szCs w:val="24"/>
          <w:lang w:val="ru-RU"/>
        </w:rPr>
      </w:pPr>
    </w:p>
    <w:p w14:paraId="23A730DC" w14:textId="3D7020AC" w:rsidR="00642EFE" w:rsidRPr="00765785" w:rsidRDefault="00642EFE" w:rsidP="00EB466E">
      <w:pPr>
        <w:pStyle w:val="BodyTextIndent"/>
        <w:spacing w:line="240" w:lineRule="auto"/>
        <w:jc w:val="center"/>
        <w:rPr>
          <w:rFonts w:ascii="GHEA Grapalat" w:hAnsi="GHEA Grapalat"/>
          <w:i w:val="0"/>
          <w:sz w:val="24"/>
          <w:szCs w:val="24"/>
        </w:rPr>
      </w:pPr>
      <w:r w:rsidRPr="00765785">
        <w:rPr>
          <w:rFonts w:ascii="GHEA Grapalat" w:hAnsi="GHEA Grapalat"/>
          <w:i w:val="0"/>
          <w:sz w:val="24"/>
          <w:szCs w:val="24"/>
        </w:rPr>
        <w:t>NOTICE</w:t>
      </w:r>
    </w:p>
    <w:p w14:paraId="600A2BCE" w14:textId="77777777" w:rsidR="00642EFE" w:rsidRDefault="00B04843" w:rsidP="00EB466E">
      <w:pPr>
        <w:pStyle w:val="BodyTextIndent"/>
        <w:spacing w:line="240" w:lineRule="auto"/>
        <w:jc w:val="center"/>
        <w:rPr>
          <w:rFonts w:ascii="GHEA Grapalat" w:hAnsi="GHEA Grapalat"/>
          <w:i w:val="0"/>
          <w:sz w:val="24"/>
          <w:szCs w:val="24"/>
        </w:rPr>
      </w:pPr>
      <w:r w:rsidRPr="00765785">
        <w:rPr>
          <w:rFonts w:ascii="GHEA Grapalat" w:hAnsi="GHEA Grapalat"/>
          <w:i w:val="0"/>
          <w:sz w:val="24"/>
          <w:szCs w:val="24"/>
        </w:rPr>
        <w:t>ON PRICE QUOTATION</w:t>
      </w:r>
    </w:p>
    <w:p w14:paraId="502D81F5" w14:textId="77777777" w:rsidR="008C144F" w:rsidRPr="00765785" w:rsidRDefault="008C144F" w:rsidP="00EB466E">
      <w:pPr>
        <w:pStyle w:val="BodyTextIndent"/>
        <w:spacing w:line="240" w:lineRule="auto"/>
        <w:jc w:val="center"/>
        <w:rPr>
          <w:rFonts w:ascii="GHEA Grapalat" w:hAnsi="GHEA Grapalat"/>
          <w:i w:val="0"/>
          <w:sz w:val="24"/>
          <w:szCs w:val="24"/>
        </w:rPr>
      </w:pPr>
    </w:p>
    <w:p w14:paraId="013F6D69" w14:textId="43800CF8" w:rsidR="0091042F" w:rsidRPr="00765785" w:rsidRDefault="00642EFE" w:rsidP="00EB466E">
      <w:pPr>
        <w:pStyle w:val="BodyTextIndent"/>
        <w:spacing w:line="240" w:lineRule="auto"/>
        <w:jc w:val="center"/>
        <w:rPr>
          <w:rFonts w:ascii="GHEA Grapalat" w:hAnsi="GHEA Grapalat"/>
          <w:i w:val="0"/>
          <w:sz w:val="24"/>
          <w:szCs w:val="24"/>
        </w:rPr>
      </w:pPr>
      <w:r w:rsidRPr="00765785">
        <w:rPr>
          <w:rFonts w:ascii="GHEA Grapalat" w:hAnsi="GHEA Grapalat"/>
          <w:i w:val="0"/>
          <w:sz w:val="24"/>
          <w:szCs w:val="24"/>
        </w:rPr>
        <w:t>This text of the notice is approved by decision of the Price Quotation Commission</w:t>
      </w:r>
      <w:r w:rsidR="00306B0A">
        <w:rPr>
          <w:rFonts w:ascii="GHEA Grapalat" w:hAnsi="GHEA Grapalat"/>
          <w:i w:val="0"/>
          <w:sz w:val="24"/>
          <w:szCs w:val="24"/>
        </w:rPr>
        <w:t xml:space="preserve"> </w:t>
      </w:r>
      <w:r w:rsidR="009928BA">
        <w:rPr>
          <w:rFonts w:ascii="GHEA Grapalat" w:hAnsi="GHEA Grapalat"/>
          <w:i w:val="0"/>
          <w:sz w:val="24"/>
          <w:szCs w:val="24"/>
        </w:rPr>
        <w:t>"</w:t>
      </w:r>
      <w:r w:rsidR="003A7CBB">
        <w:rPr>
          <w:rFonts w:ascii="GHEA Grapalat" w:hAnsi="GHEA Grapalat"/>
          <w:i w:val="0"/>
          <w:sz w:val="24"/>
          <w:szCs w:val="24"/>
        </w:rPr>
        <w:t>2</w:t>
      </w:r>
      <w:r w:rsidR="009928BA">
        <w:rPr>
          <w:rFonts w:ascii="GHEA Grapalat" w:hAnsi="GHEA Grapalat"/>
          <w:i w:val="0"/>
          <w:sz w:val="24"/>
          <w:szCs w:val="24"/>
        </w:rPr>
        <w:t xml:space="preserve">" of </w:t>
      </w:r>
      <w:r w:rsidR="001557A3" w:rsidRPr="001557A3">
        <w:rPr>
          <w:rFonts w:ascii="GHEA Grapalat" w:hAnsi="GHEA Grapalat"/>
          <w:i w:val="0"/>
          <w:sz w:val="24"/>
          <w:szCs w:val="24"/>
          <w:lang w:val="en-US"/>
        </w:rPr>
        <w:t>--</w:t>
      </w:r>
      <w:r w:rsidR="00246FAB">
        <w:rPr>
          <w:rFonts w:ascii="GHEA Grapalat" w:hAnsi="GHEA Grapalat"/>
          <w:i w:val="0"/>
          <w:sz w:val="24"/>
          <w:szCs w:val="24"/>
          <w:lang w:val="en-US"/>
        </w:rPr>
        <w:t>03</w:t>
      </w:r>
      <w:r w:rsidR="0042364D">
        <w:rPr>
          <w:rFonts w:ascii="GHEA Grapalat" w:hAnsi="GHEA Grapalat"/>
          <w:i w:val="0"/>
          <w:sz w:val="24"/>
          <w:szCs w:val="24"/>
          <w:lang w:val="hy-AM"/>
        </w:rPr>
        <w:t>.</w:t>
      </w:r>
      <w:r w:rsidR="001A13A6">
        <w:rPr>
          <w:rFonts w:ascii="GHEA Grapalat" w:hAnsi="GHEA Grapalat"/>
          <w:i w:val="0"/>
          <w:sz w:val="24"/>
          <w:szCs w:val="24"/>
          <w:lang w:val="hy-AM"/>
        </w:rPr>
        <w:t>0</w:t>
      </w:r>
      <w:r w:rsidR="001557A3" w:rsidRPr="001557A3">
        <w:rPr>
          <w:rFonts w:ascii="GHEA Grapalat" w:hAnsi="GHEA Grapalat"/>
          <w:i w:val="0"/>
          <w:sz w:val="24"/>
          <w:szCs w:val="24"/>
          <w:lang w:val="en-US"/>
        </w:rPr>
        <w:t>9</w:t>
      </w:r>
      <w:r w:rsidR="0033757A">
        <w:rPr>
          <w:rFonts w:ascii="GHEA Grapalat" w:hAnsi="GHEA Grapalat"/>
          <w:i w:val="0"/>
          <w:sz w:val="24"/>
          <w:szCs w:val="24"/>
          <w:lang w:val="hy-AM"/>
        </w:rPr>
        <w:t>.202</w:t>
      </w:r>
      <w:r w:rsidR="00B32340">
        <w:rPr>
          <w:rFonts w:ascii="GHEA Grapalat" w:hAnsi="GHEA Grapalat"/>
          <w:i w:val="0"/>
          <w:sz w:val="24"/>
          <w:szCs w:val="24"/>
          <w:lang w:val="hy-AM"/>
        </w:rPr>
        <w:t>5</w:t>
      </w:r>
      <w:r w:rsidR="002C518D" w:rsidRPr="00765785">
        <w:rPr>
          <w:rFonts w:ascii="GHEA Grapalat" w:hAnsi="GHEA Grapalat"/>
          <w:i w:val="0"/>
          <w:sz w:val="24"/>
          <w:szCs w:val="24"/>
        </w:rPr>
        <w:t xml:space="preserve"> and is published pursuant to Article 27 of the Law of the </w:t>
      </w:r>
      <w:r w:rsidR="00A76C15" w:rsidRPr="00765785">
        <w:rPr>
          <w:rFonts w:ascii="GHEA Grapalat" w:hAnsi="GHEA Grapalat"/>
          <w:i w:val="0"/>
          <w:sz w:val="24"/>
          <w:szCs w:val="24"/>
        </w:rPr>
        <w:t>pursuant to Article 27 of the Law of the Republic of Armenia "On procurement"</w:t>
      </w:r>
    </w:p>
    <w:p w14:paraId="7954F403" w14:textId="6060585C" w:rsidR="0091042F" w:rsidRPr="001557A3" w:rsidRDefault="00B04843" w:rsidP="00EB466E">
      <w:pPr>
        <w:pStyle w:val="BodyTextIndent"/>
        <w:spacing w:line="240" w:lineRule="auto"/>
        <w:jc w:val="center"/>
        <w:rPr>
          <w:rFonts w:ascii="GHEA Grapalat" w:hAnsi="GHEA Grapalat"/>
          <w:i w:val="0"/>
          <w:sz w:val="24"/>
          <w:szCs w:val="24"/>
          <w:lang w:val="en-US"/>
        </w:rPr>
      </w:pPr>
      <w:r w:rsidRPr="00765785">
        <w:rPr>
          <w:rFonts w:ascii="GHEA Grapalat" w:hAnsi="GHEA Grapalat"/>
          <w:i w:val="0"/>
          <w:sz w:val="24"/>
          <w:szCs w:val="24"/>
        </w:rPr>
        <w:t xml:space="preserve">Code of the price quotation </w:t>
      </w:r>
      <w:r w:rsidR="00FA13F2">
        <w:rPr>
          <w:rFonts w:ascii="GHEA Grapalat" w:hAnsi="GHEA Grapalat"/>
          <w:i w:val="0"/>
          <w:sz w:val="24"/>
          <w:szCs w:val="24"/>
          <w:lang w:val="en-US"/>
        </w:rPr>
        <w:t>EQ-GHTsDzB-</w:t>
      </w:r>
      <w:r w:rsidR="00726FC6">
        <w:rPr>
          <w:rFonts w:ascii="GHEA Grapalat" w:hAnsi="GHEA Grapalat"/>
          <w:i w:val="0"/>
          <w:sz w:val="24"/>
          <w:szCs w:val="24"/>
          <w:lang w:val="en-US"/>
        </w:rPr>
        <w:t>25/</w:t>
      </w:r>
      <w:r w:rsidR="005E10D4">
        <w:rPr>
          <w:rFonts w:ascii="GHEA Grapalat" w:hAnsi="GHEA Grapalat"/>
          <w:i w:val="0"/>
          <w:sz w:val="24"/>
          <w:szCs w:val="24"/>
          <w:lang w:val="en-US"/>
        </w:rPr>
        <w:t>1</w:t>
      </w:r>
      <w:r w:rsidR="001557A3" w:rsidRPr="001557A3">
        <w:rPr>
          <w:rFonts w:ascii="GHEA Grapalat" w:hAnsi="GHEA Grapalat"/>
          <w:i w:val="0"/>
          <w:sz w:val="24"/>
          <w:szCs w:val="24"/>
          <w:lang w:val="en-US"/>
        </w:rPr>
        <w:t>44</w:t>
      </w:r>
    </w:p>
    <w:p w14:paraId="5B44C95C" w14:textId="77777777" w:rsidR="008C144F" w:rsidRPr="008C144F" w:rsidRDefault="008C144F" w:rsidP="00EB466E">
      <w:pPr>
        <w:pStyle w:val="BodyTextIndent"/>
        <w:spacing w:line="240" w:lineRule="auto"/>
        <w:jc w:val="center"/>
        <w:rPr>
          <w:rFonts w:ascii="GHEA Grapalat" w:hAnsi="GHEA Grapalat"/>
          <w:b/>
          <w:bCs/>
          <w:i w:val="0"/>
          <w:sz w:val="24"/>
          <w:szCs w:val="24"/>
          <w:lang w:val="en-US"/>
        </w:rPr>
      </w:pPr>
    </w:p>
    <w:p w14:paraId="4B221100" w14:textId="77777777" w:rsidR="00642EFE" w:rsidRPr="00E84ED8" w:rsidRDefault="002C518D" w:rsidP="00EB466E">
      <w:pPr>
        <w:pStyle w:val="BodyTextIndent"/>
        <w:spacing w:line="240" w:lineRule="auto"/>
        <w:ind w:firstLine="708"/>
        <w:rPr>
          <w:rFonts w:ascii="GHEA Grapalat" w:hAnsi="GHEA Grapalat"/>
          <w:i w:val="0"/>
          <w:sz w:val="24"/>
          <w:szCs w:val="24"/>
        </w:rPr>
      </w:pPr>
      <w:r w:rsidRPr="00765785">
        <w:rPr>
          <w:rFonts w:ascii="GHEA Grapalat" w:hAnsi="GHEA Grapalat"/>
          <w:i w:val="0"/>
          <w:sz w:val="24"/>
          <w:szCs w:val="24"/>
        </w:rPr>
        <w:t xml:space="preserve">The contracting authority Yerevan municipality, located at the following address: 1 Argishti Str, Yerevan, RA,  </w:t>
      </w:r>
      <w:r w:rsidR="00642EFE" w:rsidRPr="00765785">
        <w:rPr>
          <w:rFonts w:ascii="GHEA Grapalat" w:hAnsi="GHEA Grapalat"/>
          <w:i w:val="0"/>
          <w:sz w:val="24"/>
          <w:szCs w:val="24"/>
        </w:rPr>
        <w:t xml:space="preserve">gives notice for a price quotation which shall be carried out in one stage, through </w:t>
      </w:r>
      <w:proofErr w:type="spellStart"/>
      <w:r w:rsidR="00642EFE" w:rsidRPr="00765785">
        <w:rPr>
          <w:rFonts w:ascii="GHEA Grapalat" w:hAnsi="GHEA Grapalat"/>
          <w:i w:val="0"/>
          <w:sz w:val="24"/>
          <w:szCs w:val="24"/>
        </w:rPr>
        <w:t>Armeps</w:t>
      </w:r>
      <w:proofErr w:type="spellEnd"/>
      <w:r w:rsidR="00642EFE" w:rsidRPr="00765785">
        <w:rPr>
          <w:rFonts w:ascii="GHEA Grapalat" w:hAnsi="GHEA Grapalat"/>
          <w:i w:val="0"/>
          <w:sz w:val="24"/>
          <w:szCs w:val="24"/>
        </w:rPr>
        <w:t xml:space="preserve"> (</w:t>
      </w:r>
      <w:hyperlink r:id="rId8">
        <w:r w:rsidR="00642EFE" w:rsidRPr="00765785">
          <w:rPr>
            <w:rFonts w:ascii="GHEA Grapalat" w:hAnsi="GHEA Grapalat"/>
            <w:i w:val="0"/>
            <w:sz w:val="24"/>
            <w:szCs w:val="24"/>
            <w:u w:val="single"/>
          </w:rPr>
          <w:t>www.armeps.am</w:t>
        </w:r>
      </w:hyperlink>
      <w:r w:rsidR="00642EFE" w:rsidRPr="00765785">
        <w:rPr>
          <w:rFonts w:ascii="GHEA Grapalat" w:hAnsi="GHEA Grapalat"/>
          <w:i w:val="0"/>
          <w:sz w:val="24"/>
          <w:szCs w:val="24"/>
        </w:rPr>
        <w:t>) system of electronic procurement.</w:t>
      </w:r>
    </w:p>
    <w:p w14:paraId="2762FB07" w14:textId="455714FB" w:rsidR="00A36156" w:rsidRDefault="00A36156" w:rsidP="00EB466E">
      <w:pPr>
        <w:pStyle w:val="BodyTextIndent"/>
        <w:spacing w:line="240" w:lineRule="auto"/>
        <w:ind w:firstLine="708"/>
        <w:rPr>
          <w:rFonts w:ascii="GHEA Grapalat" w:hAnsi="GHEA Grapalat"/>
          <w:i w:val="0"/>
          <w:sz w:val="24"/>
          <w:szCs w:val="24"/>
        </w:rPr>
      </w:pPr>
      <w:r w:rsidRPr="00A36156">
        <w:rPr>
          <w:rFonts w:ascii="GHEA Grapalat" w:hAnsi="GHEA Grapalat"/>
          <w:i w:val="0"/>
          <w:sz w:val="24"/>
          <w:szCs w:val="24"/>
        </w:rPr>
        <w:t xml:space="preserve">The participant selected as a result of this procedure will be offered, in accordance with the established procedure, to conclude a contract for </w:t>
      </w:r>
      <w:r w:rsidR="001A13A6" w:rsidRPr="001A13A6">
        <w:rPr>
          <w:rFonts w:ascii="GHEA Grapalat" w:hAnsi="GHEA Grapalat"/>
          <w:b/>
          <w:bCs/>
          <w:i w:val="0"/>
          <w:sz w:val="24"/>
          <w:szCs w:val="24"/>
        </w:rPr>
        <w:t xml:space="preserve">Announcement on acquisition of current services requiring urgent solution in the territory of the administrative district of </w:t>
      </w:r>
      <w:r w:rsidR="001557A3">
        <w:rPr>
          <w:rFonts w:ascii="GHEA Grapalat" w:hAnsi="GHEA Grapalat"/>
          <w:b/>
          <w:bCs/>
          <w:i w:val="0"/>
          <w:sz w:val="24"/>
          <w:szCs w:val="24"/>
          <w:lang w:val="en-US"/>
        </w:rPr>
        <w:t>Nor Nork</w:t>
      </w:r>
      <w:r w:rsidR="001A13A6" w:rsidRPr="001A13A6">
        <w:rPr>
          <w:rFonts w:ascii="GHEA Grapalat" w:hAnsi="GHEA Grapalat"/>
          <w:b/>
          <w:bCs/>
          <w:i w:val="0"/>
          <w:sz w:val="24"/>
          <w:szCs w:val="24"/>
        </w:rPr>
        <w:t>, Yerevan</w:t>
      </w:r>
      <w:r w:rsidR="001A13A6" w:rsidRPr="001A13A6">
        <w:rPr>
          <w:rFonts w:ascii="GHEA Grapalat" w:hAnsi="GHEA Grapalat"/>
          <w:i w:val="0"/>
          <w:sz w:val="24"/>
          <w:szCs w:val="24"/>
        </w:rPr>
        <w:t xml:space="preserve"> </w:t>
      </w:r>
      <w:r w:rsidRPr="00A36156">
        <w:rPr>
          <w:rFonts w:ascii="GHEA Grapalat" w:hAnsi="GHEA Grapalat"/>
          <w:i w:val="0"/>
          <w:sz w:val="24"/>
          <w:szCs w:val="24"/>
        </w:rPr>
        <w:t>(hereinafter referred to as the contract).</w:t>
      </w:r>
    </w:p>
    <w:p w14:paraId="296302E7" w14:textId="3032C958" w:rsidR="00357D48" w:rsidRPr="00E84ED8" w:rsidRDefault="00A20B69" w:rsidP="00EB466E">
      <w:pPr>
        <w:pStyle w:val="BodyTextIndent"/>
        <w:spacing w:line="240" w:lineRule="auto"/>
        <w:ind w:firstLine="708"/>
        <w:rPr>
          <w:rFonts w:ascii="GHEA Grapalat" w:hAnsi="GHEA Grapalat"/>
          <w:i w:val="0"/>
          <w:sz w:val="24"/>
          <w:szCs w:val="24"/>
        </w:rPr>
      </w:pPr>
      <w:r w:rsidRPr="00E84ED8">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the price quotation.</w:t>
      </w:r>
    </w:p>
    <w:p w14:paraId="56731416" w14:textId="77777777" w:rsidR="00A20B69" w:rsidRPr="00E84ED8" w:rsidRDefault="00306B0A" w:rsidP="00EB466E">
      <w:pPr>
        <w:jc w:val="both"/>
        <w:rPr>
          <w:rFonts w:ascii="GHEA Grapalat" w:hAnsi="GHEA Grapalat"/>
        </w:rPr>
      </w:pPr>
      <w:r>
        <w:rPr>
          <w:rFonts w:ascii="GHEA Grapalat" w:hAnsi="GHEA Grapalat"/>
        </w:rPr>
        <w:t xml:space="preserve">          </w:t>
      </w:r>
      <w:r w:rsidR="00B04843" w:rsidRPr="00E84ED8">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14:paraId="17D6645D" w14:textId="77777777" w:rsidR="00357D48" w:rsidRPr="00E84ED8" w:rsidRDefault="00306B0A" w:rsidP="00EB466E">
      <w:pPr>
        <w:pStyle w:val="BodyTextIndent"/>
        <w:spacing w:line="240" w:lineRule="auto"/>
        <w:ind w:firstLine="0"/>
        <w:rPr>
          <w:rFonts w:ascii="GHEA Grapalat" w:hAnsi="GHEA Grapalat"/>
          <w:i w:val="0"/>
          <w:sz w:val="24"/>
          <w:szCs w:val="24"/>
        </w:rPr>
      </w:pPr>
      <w:r>
        <w:rPr>
          <w:rFonts w:ascii="GHEA Grapalat" w:hAnsi="GHEA Grapalat"/>
          <w:i w:val="0"/>
          <w:sz w:val="24"/>
          <w:szCs w:val="24"/>
        </w:rPr>
        <w:t xml:space="preserve">           </w:t>
      </w:r>
      <w:r w:rsidR="00EE73A8" w:rsidRPr="00E84ED8">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0626B419" w14:textId="73D4106D" w:rsidR="0067579A" w:rsidRPr="00765785" w:rsidRDefault="00306B0A" w:rsidP="00EB466E">
      <w:pPr>
        <w:pStyle w:val="BodyTextIndent"/>
        <w:spacing w:line="240" w:lineRule="auto"/>
        <w:ind w:firstLine="0"/>
        <w:rPr>
          <w:rFonts w:ascii="GHEA Grapalat" w:hAnsi="GHEA Grapalat"/>
          <w:i w:val="0"/>
          <w:sz w:val="24"/>
          <w:szCs w:val="24"/>
        </w:rPr>
      </w:pPr>
      <w:r>
        <w:rPr>
          <w:rFonts w:ascii="GHEA Grapalat" w:hAnsi="GHEA Grapalat"/>
          <w:i w:val="0"/>
          <w:spacing w:val="1"/>
          <w:sz w:val="24"/>
          <w:szCs w:val="24"/>
        </w:rPr>
        <w:t xml:space="preserve">           </w:t>
      </w:r>
      <w:r w:rsidR="00357D48" w:rsidRPr="00765785">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2A4953" w:rsidRPr="00765785">
        <w:rPr>
          <w:rFonts w:ascii="Courier New" w:hAnsi="Courier New" w:cs="Courier New"/>
          <w:i w:val="0"/>
          <w:sz w:val="24"/>
          <w:szCs w:val="24"/>
        </w:rPr>
        <w:t> </w:t>
      </w:r>
      <w:r w:rsidR="00357D48" w:rsidRPr="00765785">
        <w:rPr>
          <w:rFonts w:ascii="GHEA Grapalat" w:hAnsi="GHEA Grapalat"/>
          <w:i w:val="0"/>
          <w:sz w:val="24"/>
          <w:szCs w:val="24"/>
        </w:rPr>
        <w:t xml:space="preserve">working day following the date of receipt of the application. </w:t>
      </w:r>
    </w:p>
    <w:p w14:paraId="15D7D5F6" w14:textId="77777777" w:rsidR="0067579A" w:rsidRPr="00765785" w:rsidRDefault="00363E98" w:rsidP="00EB466E">
      <w:pPr>
        <w:pStyle w:val="BodyTextIndent"/>
        <w:spacing w:line="240" w:lineRule="auto"/>
        <w:ind w:firstLine="0"/>
        <w:rPr>
          <w:rFonts w:ascii="GHEA Grapalat" w:hAnsi="GHEA Grapalat"/>
          <w:i w:val="0"/>
          <w:sz w:val="24"/>
          <w:szCs w:val="24"/>
        </w:rPr>
      </w:pPr>
      <w:r w:rsidRPr="00765785">
        <w:rPr>
          <w:rFonts w:ascii="GHEA Grapalat" w:hAnsi="GHEA Grapalat"/>
          <w:i w:val="0"/>
          <w:sz w:val="24"/>
          <w:szCs w:val="24"/>
        </w:rPr>
        <w:t xml:space="preserve">Failure to receive the invitation shall not limit the bidder's right to participate in this procedure. </w:t>
      </w:r>
    </w:p>
    <w:p w14:paraId="1437FEA9" w14:textId="4FC1841B" w:rsidR="00357D48" w:rsidRPr="00765785" w:rsidRDefault="00306B0A" w:rsidP="00EB466E">
      <w:pPr>
        <w:pStyle w:val="BodyTextIndent"/>
        <w:spacing w:line="240" w:lineRule="auto"/>
        <w:ind w:firstLine="0"/>
        <w:rPr>
          <w:rFonts w:ascii="GHEA Grapalat" w:hAnsi="GHEA Grapalat"/>
          <w:i w:val="0"/>
          <w:sz w:val="24"/>
          <w:szCs w:val="24"/>
        </w:rPr>
      </w:pPr>
      <w:r>
        <w:rPr>
          <w:rFonts w:ascii="GHEA Grapalat" w:hAnsi="GHEA Grapalat"/>
          <w:i w:val="0"/>
          <w:sz w:val="24"/>
          <w:szCs w:val="24"/>
        </w:rPr>
        <w:t xml:space="preserve">          </w:t>
      </w:r>
      <w:r w:rsidR="00B04843" w:rsidRPr="00765785">
        <w:rPr>
          <w:rFonts w:ascii="GHEA Grapalat" w:hAnsi="GHEA Grapalat"/>
          <w:i w:val="0"/>
          <w:sz w:val="24"/>
          <w:szCs w:val="24"/>
        </w:rPr>
        <w:t xml:space="preserve">The bids for the price quotation must be submitted electronically, through </w:t>
      </w:r>
      <w:proofErr w:type="spellStart"/>
      <w:r w:rsidR="00B04843" w:rsidRPr="00765785">
        <w:rPr>
          <w:rFonts w:ascii="GHEA Grapalat" w:hAnsi="GHEA Grapalat"/>
          <w:i w:val="0"/>
          <w:sz w:val="24"/>
          <w:szCs w:val="24"/>
        </w:rPr>
        <w:t>Armeps</w:t>
      </w:r>
      <w:proofErr w:type="spellEnd"/>
      <w:r w:rsidR="00B04843" w:rsidRPr="00765785">
        <w:rPr>
          <w:rFonts w:ascii="GHEA Grapalat" w:hAnsi="GHEA Grapalat"/>
          <w:i w:val="0"/>
          <w:sz w:val="24"/>
          <w:szCs w:val="24"/>
        </w:rPr>
        <w:t xml:space="preserve"> (</w:t>
      </w:r>
      <w:hyperlink r:id="rId9">
        <w:r w:rsidR="00B04843" w:rsidRPr="00765785">
          <w:rPr>
            <w:rFonts w:ascii="GHEA Grapalat" w:hAnsi="GHEA Grapalat"/>
            <w:i w:val="0"/>
            <w:sz w:val="24"/>
            <w:szCs w:val="24"/>
            <w:u w:val="single"/>
          </w:rPr>
          <w:t>www.armeps.am</w:t>
        </w:r>
      </w:hyperlink>
      <w:r w:rsidR="00B04843" w:rsidRPr="00765785">
        <w:rPr>
          <w:rFonts w:ascii="GHEA Grapalat" w:hAnsi="GHEA Grapalat"/>
          <w:i w:val="0"/>
          <w:sz w:val="24"/>
          <w:szCs w:val="24"/>
        </w:rPr>
        <w:t>) system of electronic procurement, by</w:t>
      </w:r>
      <w:r w:rsidR="008D42D8" w:rsidRPr="008D42D8">
        <w:rPr>
          <w:rFonts w:ascii="GHEA Grapalat" w:hAnsi="GHEA Grapalat"/>
          <w:i w:val="0"/>
          <w:sz w:val="24"/>
          <w:szCs w:val="24"/>
          <w:lang w:val="en-US"/>
        </w:rPr>
        <w:t xml:space="preserve"> </w:t>
      </w:r>
      <w:r w:rsidR="002F21F3">
        <w:rPr>
          <w:rFonts w:ascii="GHEA Grapalat" w:hAnsi="GHEA Grapalat"/>
          <w:b/>
          <w:i w:val="0"/>
          <w:spacing w:val="1"/>
          <w:sz w:val="24"/>
          <w:szCs w:val="24"/>
          <w:lang w:val="hy-AM"/>
        </w:rPr>
        <w:t>1</w:t>
      </w:r>
      <w:r w:rsidR="00E41E9C">
        <w:rPr>
          <w:rFonts w:ascii="GHEA Grapalat" w:hAnsi="GHEA Grapalat"/>
          <w:b/>
          <w:i w:val="0"/>
          <w:spacing w:val="1"/>
          <w:sz w:val="24"/>
          <w:szCs w:val="24"/>
          <w:lang w:val="hy-AM"/>
        </w:rPr>
        <w:t>1</w:t>
      </w:r>
      <w:r w:rsidR="002F21F3">
        <w:rPr>
          <w:rFonts w:ascii="GHEA Grapalat" w:hAnsi="GHEA Grapalat"/>
          <w:b/>
          <w:i w:val="0"/>
          <w:spacing w:val="1"/>
          <w:sz w:val="24"/>
          <w:szCs w:val="24"/>
          <w:lang w:val="hy-AM"/>
        </w:rPr>
        <w:t>:00</w:t>
      </w:r>
      <w:r w:rsidR="008D48D6" w:rsidRPr="00306B0A">
        <w:rPr>
          <w:rFonts w:ascii="GHEA Grapalat" w:hAnsi="GHEA Grapalat"/>
          <w:b/>
          <w:i w:val="0"/>
          <w:spacing w:val="1"/>
          <w:sz w:val="24"/>
          <w:szCs w:val="24"/>
          <w:lang w:val="hy-AM"/>
        </w:rPr>
        <w:t>p</w:t>
      </w:r>
      <w:r w:rsidR="008D48D6" w:rsidRPr="00306B0A">
        <w:rPr>
          <w:rFonts w:ascii="GHEA Grapalat" w:hAnsi="GHEA Grapalat"/>
          <w:b/>
          <w:i w:val="0"/>
          <w:spacing w:val="1"/>
          <w:sz w:val="24"/>
          <w:szCs w:val="24"/>
        </w:rPr>
        <w:t>m</w:t>
      </w:r>
      <w:r w:rsidR="008D48D6" w:rsidRPr="00306B0A">
        <w:rPr>
          <w:rFonts w:ascii="GHEA Grapalat" w:hAnsi="GHEA Grapalat"/>
          <w:b/>
          <w:i w:val="0"/>
          <w:spacing w:val="1"/>
          <w:sz w:val="24"/>
          <w:szCs w:val="24"/>
          <w:lang w:val="en-US"/>
        </w:rPr>
        <w:t xml:space="preserve"> </w:t>
      </w:r>
      <w:r w:rsidR="00246FAB">
        <w:rPr>
          <w:rFonts w:ascii="GHEA Grapalat" w:hAnsi="GHEA Grapalat"/>
          <w:b/>
          <w:i w:val="0"/>
          <w:spacing w:val="1"/>
          <w:sz w:val="24"/>
          <w:szCs w:val="24"/>
          <w:lang w:val="en-US"/>
        </w:rPr>
        <w:t>12</w:t>
      </w:r>
      <w:r w:rsidR="0051527A">
        <w:rPr>
          <w:rFonts w:ascii="GHEA Grapalat" w:hAnsi="GHEA Grapalat"/>
          <w:b/>
          <w:i w:val="0"/>
          <w:spacing w:val="1"/>
          <w:sz w:val="24"/>
          <w:szCs w:val="24"/>
          <w:lang w:val="hy-AM"/>
        </w:rPr>
        <w:t>.</w:t>
      </w:r>
      <w:r w:rsidR="001A13A6">
        <w:rPr>
          <w:rFonts w:ascii="GHEA Grapalat" w:hAnsi="GHEA Grapalat"/>
          <w:b/>
          <w:i w:val="0"/>
          <w:spacing w:val="1"/>
          <w:sz w:val="24"/>
          <w:szCs w:val="24"/>
          <w:lang w:val="hy-AM"/>
        </w:rPr>
        <w:t>0</w:t>
      </w:r>
      <w:r w:rsidR="001557A3">
        <w:rPr>
          <w:rFonts w:ascii="GHEA Grapalat" w:hAnsi="GHEA Grapalat"/>
          <w:b/>
          <w:i w:val="0"/>
          <w:spacing w:val="1"/>
          <w:sz w:val="24"/>
          <w:szCs w:val="24"/>
          <w:lang w:val="hy-AM"/>
        </w:rPr>
        <w:t>9</w:t>
      </w:r>
      <w:r w:rsidR="0051527A">
        <w:rPr>
          <w:rFonts w:ascii="GHEA Grapalat" w:hAnsi="GHEA Grapalat"/>
          <w:b/>
          <w:i w:val="0"/>
          <w:spacing w:val="1"/>
          <w:sz w:val="24"/>
          <w:szCs w:val="24"/>
          <w:lang w:val="hy-AM"/>
        </w:rPr>
        <w:t>.202</w:t>
      </w:r>
      <w:r w:rsidR="001A13A6">
        <w:rPr>
          <w:rFonts w:ascii="GHEA Grapalat" w:hAnsi="GHEA Grapalat"/>
          <w:b/>
          <w:i w:val="0"/>
          <w:spacing w:val="1"/>
          <w:sz w:val="24"/>
          <w:szCs w:val="24"/>
          <w:lang w:val="hy-AM"/>
        </w:rPr>
        <w:t>5</w:t>
      </w:r>
      <w:r w:rsidR="008D42D8" w:rsidRPr="00E84ED8">
        <w:rPr>
          <w:rFonts w:ascii="GHEA Grapalat" w:hAnsi="GHEA Grapalat"/>
          <w:i w:val="0"/>
          <w:spacing w:val="1"/>
          <w:sz w:val="24"/>
          <w:szCs w:val="24"/>
        </w:rPr>
        <w:t>.</w:t>
      </w:r>
      <w:r w:rsidR="00661746" w:rsidRPr="00EA10FE">
        <w:rPr>
          <w:rFonts w:ascii="GHEA Grapalat" w:hAnsi="GHEA Grapalat"/>
          <w:i w:val="0"/>
          <w:spacing w:val="1"/>
          <w:sz w:val="24"/>
          <w:szCs w:val="24"/>
          <w:lang w:val="en-US"/>
        </w:rPr>
        <w:t xml:space="preserve"> </w:t>
      </w:r>
      <w:r w:rsidR="00B04843" w:rsidRPr="00765785">
        <w:rPr>
          <w:rFonts w:ascii="GHEA Grapalat" w:hAnsi="GHEA Grapalat"/>
          <w:i w:val="0"/>
          <w:sz w:val="24"/>
          <w:szCs w:val="24"/>
        </w:rPr>
        <w:t xml:space="preserve">The bids may, in addition to Armenian, also be submitted in English or Russian. </w:t>
      </w:r>
    </w:p>
    <w:p w14:paraId="43314707" w14:textId="58801FB2" w:rsidR="0011750F" w:rsidRPr="00F624A0" w:rsidRDefault="00306B0A" w:rsidP="00EB466E">
      <w:pPr>
        <w:pStyle w:val="BodyTextIndent"/>
        <w:spacing w:line="240" w:lineRule="auto"/>
        <w:ind w:firstLine="0"/>
        <w:rPr>
          <w:rFonts w:ascii="GHEA Grapalat" w:hAnsi="GHEA Grapalat"/>
          <w:i w:val="0"/>
          <w:sz w:val="24"/>
          <w:szCs w:val="24"/>
          <w:lang w:val="en-US"/>
        </w:rPr>
      </w:pPr>
      <w:r>
        <w:rPr>
          <w:rFonts w:ascii="GHEA Grapalat" w:hAnsi="GHEA Grapalat"/>
          <w:i w:val="0"/>
          <w:sz w:val="24"/>
          <w:szCs w:val="24"/>
        </w:rPr>
        <w:t xml:space="preserve">         </w:t>
      </w:r>
      <w:r w:rsidR="0011750F" w:rsidRPr="00765785">
        <w:rPr>
          <w:rFonts w:ascii="GHEA Grapalat" w:hAnsi="GHEA Grapalat"/>
          <w:i w:val="0"/>
          <w:sz w:val="24"/>
          <w:szCs w:val="24"/>
        </w:rPr>
        <w:t xml:space="preserve">The bid opening will take place electronically, through </w:t>
      </w:r>
      <w:proofErr w:type="spellStart"/>
      <w:r w:rsidR="0011750F" w:rsidRPr="00765785">
        <w:rPr>
          <w:rFonts w:ascii="GHEA Grapalat" w:hAnsi="GHEA Grapalat"/>
          <w:i w:val="0"/>
          <w:sz w:val="24"/>
          <w:szCs w:val="24"/>
        </w:rPr>
        <w:t>Armeps</w:t>
      </w:r>
      <w:proofErr w:type="spellEnd"/>
      <w:r w:rsidR="0011750F" w:rsidRPr="00765785">
        <w:rPr>
          <w:rFonts w:ascii="GHEA Grapalat" w:hAnsi="GHEA Grapalat"/>
          <w:i w:val="0"/>
          <w:sz w:val="24"/>
          <w:szCs w:val="24"/>
        </w:rPr>
        <w:t xml:space="preserve"> system of electronic procurement, at </w:t>
      </w:r>
      <w:r w:rsidR="002F21F3">
        <w:rPr>
          <w:rFonts w:ascii="GHEA Grapalat" w:hAnsi="GHEA Grapalat"/>
          <w:b/>
          <w:i w:val="0"/>
          <w:spacing w:val="1"/>
          <w:sz w:val="24"/>
          <w:szCs w:val="24"/>
          <w:lang w:val="hy-AM"/>
        </w:rPr>
        <w:t>1</w:t>
      </w:r>
      <w:r w:rsidR="00E51CD5">
        <w:rPr>
          <w:rFonts w:ascii="GHEA Grapalat" w:hAnsi="GHEA Grapalat"/>
          <w:b/>
          <w:i w:val="0"/>
          <w:spacing w:val="1"/>
          <w:sz w:val="24"/>
          <w:szCs w:val="24"/>
          <w:lang w:val="hy-AM"/>
        </w:rPr>
        <w:t>1</w:t>
      </w:r>
      <w:r w:rsidR="002F21F3">
        <w:rPr>
          <w:rFonts w:ascii="GHEA Grapalat" w:hAnsi="GHEA Grapalat"/>
          <w:b/>
          <w:i w:val="0"/>
          <w:spacing w:val="1"/>
          <w:sz w:val="24"/>
          <w:szCs w:val="24"/>
          <w:lang w:val="hy-AM"/>
        </w:rPr>
        <w:t>:00</w:t>
      </w:r>
      <w:r w:rsidR="008D48D6" w:rsidRPr="00306B0A">
        <w:rPr>
          <w:rFonts w:ascii="GHEA Grapalat" w:hAnsi="GHEA Grapalat"/>
          <w:b/>
          <w:i w:val="0"/>
          <w:spacing w:val="1"/>
          <w:sz w:val="24"/>
          <w:szCs w:val="24"/>
          <w:lang w:val="hy-AM"/>
        </w:rPr>
        <w:t>p</w:t>
      </w:r>
      <w:r w:rsidR="008D48D6" w:rsidRPr="00306B0A">
        <w:rPr>
          <w:rFonts w:ascii="GHEA Grapalat" w:hAnsi="GHEA Grapalat"/>
          <w:b/>
          <w:i w:val="0"/>
          <w:spacing w:val="1"/>
          <w:sz w:val="24"/>
          <w:szCs w:val="24"/>
        </w:rPr>
        <w:t>m</w:t>
      </w:r>
      <w:r w:rsidR="008D48D6" w:rsidRPr="00306B0A">
        <w:rPr>
          <w:rFonts w:ascii="GHEA Grapalat" w:hAnsi="GHEA Grapalat"/>
          <w:b/>
          <w:i w:val="0"/>
          <w:spacing w:val="1"/>
          <w:sz w:val="24"/>
          <w:szCs w:val="24"/>
          <w:lang w:val="en-US"/>
        </w:rPr>
        <w:t xml:space="preserve"> </w:t>
      </w:r>
      <w:r w:rsidR="00246FAB">
        <w:rPr>
          <w:rFonts w:ascii="GHEA Grapalat" w:hAnsi="GHEA Grapalat"/>
          <w:b/>
          <w:i w:val="0"/>
          <w:spacing w:val="1"/>
          <w:sz w:val="24"/>
          <w:szCs w:val="24"/>
          <w:lang w:val="en-US"/>
        </w:rPr>
        <w:t>12</w:t>
      </w:r>
      <w:r w:rsidR="00660811">
        <w:rPr>
          <w:rFonts w:ascii="GHEA Grapalat" w:hAnsi="GHEA Grapalat"/>
          <w:b/>
          <w:i w:val="0"/>
          <w:spacing w:val="1"/>
          <w:sz w:val="24"/>
          <w:szCs w:val="24"/>
          <w:lang w:val="hy-AM"/>
        </w:rPr>
        <w:t>.</w:t>
      </w:r>
      <w:r w:rsidR="001A13A6">
        <w:rPr>
          <w:rFonts w:ascii="GHEA Grapalat" w:hAnsi="GHEA Grapalat"/>
          <w:b/>
          <w:i w:val="0"/>
          <w:spacing w:val="1"/>
          <w:sz w:val="24"/>
          <w:szCs w:val="24"/>
          <w:lang w:val="hy-AM"/>
        </w:rPr>
        <w:t>0</w:t>
      </w:r>
      <w:r w:rsidR="001557A3">
        <w:rPr>
          <w:rFonts w:ascii="GHEA Grapalat" w:hAnsi="GHEA Grapalat"/>
          <w:b/>
          <w:i w:val="0"/>
          <w:spacing w:val="1"/>
          <w:sz w:val="24"/>
          <w:szCs w:val="24"/>
          <w:lang w:val="hy-AM"/>
        </w:rPr>
        <w:t>9</w:t>
      </w:r>
      <w:r w:rsidR="00660811">
        <w:rPr>
          <w:rFonts w:ascii="GHEA Grapalat" w:hAnsi="GHEA Grapalat"/>
          <w:b/>
          <w:i w:val="0"/>
          <w:spacing w:val="1"/>
          <w:sz w:val="24"/>
          <w:szCs w:val="24"/>
          <w:lang w:val="hy-AM"/>
        </w:rPr>
        <w:t>.202</w:t>
      </w:r>
      <w:r w:rsidR="001A13A6">
        <w:rPr>
          <w:rFonts w:ascii="GHEA Grapalat" w:hAnsi="GHEA Grapalat"/>
          <w:b/>
          <w:i w:val="0"/>
          <w:spacing w:val="1"/>
          <w:sz w:val="24"/>
          <w:szCs w:val="24"/>
          <w:lang w:val="hy-AM"/>
        </w:rPr>
        <w:t>5</w:t>
      </w:r>
      <w:r>
        <w:rPr>
          <w:rFonts w:ascii="GHEA Grapalat" w:hAnsi="GHEA Grapalat"/>
          <w:b/>
          <w:i w:val="0"/>
          <w:spacing w:val="1"/>
          <w:sz w:val="24"/>
          <w:szCs w:val="24"/>
        </w:rPr>
        <w:t>.</w:t>
      </w:r>
    </w:p>
    <w:p w14:paraId="1937477F" w14:textId="65A24887" w:rsidR="00FE586B" w:rsidRPr="00765785" w:rsidRDefault="00FE586B" w:rsidP="00951D01">
      <w:pPr>
        <w:pStyle w:val="BodyTextIndent"/>
        <w:spacing w:line="240" w:lineRule="auto"/>
        <w:ind w:firstLine="708"/>
        <w:rPr>
          <w:rFonts w:ascii="GHEA Grapalat" w:hAnsi="GHEA Grapalat"/>
          <w:i w:val="0"/>
          <w:sz w:val="24"/>
          <w:szCs w:val="24"/>
        </w:rPr>
      </w:pPr>
      <w:r w:rsidRPr="00765785">
        <w:rPr>
          <w:rFonts w:ascii="GHEA Grapalat" w:hAnsi="GHEA Grapalat"/>
          <w:i w:val="0"/>
          <w:sz w:val="24"/>
          <w:szCs w:val="24"/>
        </w:rPr>
        <w:t xml:space="preserve">For receiving additional information concerning this notice, you may apply to </w:t>
      </w:r>
      <w:r w:rsidR="001A13A6">
        <w:rPr>
          <w:rFonts w:ascii="GHEA Grapalat" w:hAnsi="GHEA Grapalat"/>
          <w:i w:val="0"/>
          <w:sz w:val="24"/>
          <w:szCs w:val="24"/>
        </w:rPr>
        <w:t>Silva</w:t>
      </w:r>
      <w:r w:rsidR="002F21F3">
        <w:rPr>
          <w:rFonts w:ascii="GHEA Grapalat" w:hAnsi="GHEA Grapalat"/>
          <w:i w:val="0"/>
          <w:sz w:val="24"/>
          <w:szCs w:val="24"/>
        </w:rPr>
        <w:t xml:space="preserve"> </w:t>
      </w:r>
      <w:r w:rsidR="001A13A6">
        <w:rPr>
          <w:rFonts w:ascii="GHEA Grapalat" w:hAnsi="GHEA Grapalat"/>
          <w:i w:val="0"/>
          <w:sz w:val="24"/>
          <w:szCs w:val="24"/>
        </w:rPr>
        <w:t>Grigor</w:t>
      </w:r>
      <w:r w:rsidR="0042364D">
        <w:rPr>
          <w:rFonts w:ascii="GHEA Grapalat" w:hAnsi="GHEA Grapalat"/>
          <w:i w:val="0"/>
          <w:sz w:val="24"/>
          <w:szCs w:val="24"/>
        </w:rPr>
        <w:t>yan</w:t>
      </w:r>
      <w:r w:rsidRPr="00765785">
        <w:rPr>
          <w:rFonts w:ascii="GHEA Grapalat" w:hAnsi="GHEA Grapalat"/>
          <w:i w:val="0"/>
          <w:sz w:val="24"/>
          <w:szCs w:val="24"/>
        </w:rPr>
        <w:t xml:space="preserve"> Secretary of the Evaluation Commission</w:t>
      </w:r>
      <w:r w:rsidR="00D45EA2">
        <w:rPr>
          <w:rFonts w:ascii="GHEA Grapalat" w:hAnsi="GHEA Grapalat"/>
          <w:i w:val="0"/>
          <w:sz w:val="24"/>
          <w:szCs w:val="24"/>
        </w:rPr>
        <w:t>.</w:t>
      </w:r>
    </w:p>
    <w:p w14:paraId="78BE8423" w14:textId="77777777" w:rsidR="00FE586B" w:rsidRPr="00765785" w:rsidRDefault="00FE586B" w:rsidP="00EB466E">
      <w:pPr>
        <w:pStyle w:val="BodyTextIndent"/>
        <w:spacing w:line="240" w:lineRule="auto"/>
        <w:ind w:firstLine="0"/>
        <w:rPr>
          <w:rFonts w:ascii="GHEA Grapalat" w:hAnsi="GHEA Grapalat"/>
          <w:i w:val="0"/>
          <w:sz w:val="24"/>
          <w:szCs w:val="24"/>
        </w:rPr>
      </w:pPr>
    </w:p>
    <w:p w14:paraId="3FE02AFA" w14:textId="03BD6AE0" w:rsidR="00FE586B" w:rsidRPr="00765785" w:rsidRDefault="00FE586B" w:rsidP="00EB466E">
      <w:pPr>
        <w:pStyle w:val="BodyTextIndent"/>
        <w:spacing w:line="240" w:lineRule="auto"/>
        <w:ind w:firstLine="0"/>
        <w:rPr>
          <w:rFonts w:ascii="GHEA Grapalat" w:hAnsi="GHEA Grapalat"/>
          <w:i w:val="0"/>
          <w:sz w:val="24"/>
          <w:szCs w:val="24"/>
        </w:rPr>
      </w:pPr>
      <w:r w:rsidRPr="00765785">
        <w:rPr>
          <w:rFonts w:ascii="GHEA Grapalat" w:hAnsi="GHEA Grapalat"/>
          <w:i w:val="0"/>
          <w:sz w:val="24"/>
          <w:szCs w:val="24"/>
        </w:rPr>
        <w:t>Telephone</w:t>
      </w:r>
      <w:r w:rsidR="008C144F">
        <w:rPr>
          <w:rFonts w:ascii="GHEA Grapalat" w:hAnsi="GHEA Grapalat"/>
          <w:i w:val="0"/>
          <w:sz w:val="24"/>
          <w:szCs w:val="24"/>
        </w:rPr>
        <w:t>:</w:t>
      </w:r>
      <w:r w:rsidRPr="00765785">
        <w:rPr>
          <w:rFonts w:ascii="GHEA Grapalat" w:hAnsi="GHEA Grapalat"/>
          <w:i w:val="0"/>
          <w:sz w:val="24"/>
          <w:szCs w:val="24"/>
        </w:rPr>
        <w:t xml:space="preserve"> 011514</w:t>
      </w:r>
      <w:r w:rsidR="00C344F1">
        <w:rPr>
          <w:rFonts w:ascii="GHEA Grapalat" w:hAnsi="GHEA Grapalat"/>
          <w:i w:val="0"/>
          <w:sz w:val="24"/>
          <w:szCs w:val="24"/>
        </w:rPr>
        <w:t>373</w:t>
      </w:r>
      <w:r w:rsidR="008C144F">
        <w:rPr>
          <w:rFonts w:ascii="GHEA Grapalat" w:hAnsi="GHEA Grapalat"/>
          <w:i w:val="0"/>
          <w:sz w:val="24"/>
          <w:szCs w:val="24"/>
        </w:rPr>
        <w:t>.</w:t>
      </w:r>
    </w:p>
    <w:p w14:paraId="15DD80D4" w14:textId="13705D1E" w:rsidR="00FE586B" w:rsidRPr="001A13A6" w:rsidRDefault="00FE586B" w:rsidP="00EB466E">
      <w:pPr>
        <w:pStyle w:val="BodyTextIndent"/>
        <w:spacing w:line="240" w:lineRule="auto"/>
        <w:ind w:firstLine="0"/>
        <w:rPr>
          <w:rFonts w:ascii="GHEA Grapalat" w:hAnsi="GHEA Grapalat"/>
          <w:i w:val="0"/>
          <w:sz w:val="24"/>
          <w:szCs w:val="24"/>
          <w:lang w:val="de-DE"/>
        </w:rPr>
      </w:pPr>
      <w:r w:rsidRPr="001A13A6">
        <w:rPr>
          <w:rFonts w:ascii="GHEA Grapalat" w:hAnsi="GHEA Grapalat"/>
          <w:i w:val="0"/>
          <w:sz w:val="24"/>
          <w:szCs w:val="24"/>
          <w:lang w:val="de-DE"/>
        </w:rPr>
        <w:t>E-mail</w:t>
      </w:r>
      <w:r w:rsidR="008C144F">
        <w:rPr>
          <w:rFonts w:ascii="GHEA Grapalat" w:hAnsi="GHEA Grapalat"/>
          <w:i w:val="0"/>
          <w:sz w:val="24"/>
          <w:szCs w:val="24"/>
          <w:lang w:val="de-DE"/>
        </w:rPr>
        <w:t>:</w:t>
      </w:r>
      <w:r w:rsidR="00C344F1">
        <w:rPr>
          <w:rFonts w:ascii="GHEA Grapalat" w:hAnsi="GHEA Grapalat"/>
          <w:i w:val="0"/>
          <w:sz w:val="24"/>
          <w:szCs w:val="24"/>
          <w:lang w:val="de-DE"/>
        </w:rPr>
        <w:t>gor.muradyan@yerevan.am</w:t>
      </w:r>
      <w:r w:rsidR="001A13A6">
        <w:rPr>
          <w:rFonts w:ascii="GHEA Grapalat" w:hAnsi="GHEA Grapalat"/>
          <w:i w:val="0"/>
          <w:sz w:val="24"/>
          <w:szCs w:val="24"/>
          <w:lang w:val="de-DE"/>
        </w:rPr>
        <w:t xml:space="preserve"> </w:t>
      </w:r>
    </w:p>
    <w:p w14:paraId="6DA40DD8" w14:textId="78213B0B" w:rsidR="00FE586B" w:rsidRPr="00765785" w:rsidRDefault="00FE586B" w:rsidP="00EB466E">
      <w:pPr>
        <w:pStyle w:val="BodyTextIndent"/>
        <w:spacing w:line="240" w:lineRule="auto"/>
        <w:ind w:firstLine="0"/>
        <w:rPr>
          <w:rFonts w:ascii="GHEA Grapalat" w:hAnsi="GHEA Grapalat"/>
          <w:i w:val="0"/>
          <w:sz w:val="24"/>
          <w:szCs w:val="24"/>
        </w:rPr>
      </w:pPr>
      <w:r w:rsidRPr="00765785">
        <w:rPr>
          <w:rFonts w:ascii="GHEA Grapalat" w:hAnsi="GHEA Grapalat"/>
          <w:i w:val="0"/>
          <w:sz w:val="24"/>
          <w:szCs w:val="24"/>
        </w:rPr>
        <w:t>Contracting authority</w:t>
      </w:r>
      <w:r w:rsidR="008C144F">
        <w:rPr>
          <w:rFonts w:ascii="GHEA Grapalat" w:hAnsi="GHEA Grapalat"/>
          <w:i w:val="0"/>
          <w:sz w:val="24"/>
          <w:szCs w:val="24"/>
        </w:rPr>
        <w:t>:</w:t>
      </w:r>
      <w:r w:rsidRPr="00765785">
        <w:rPr>
          <w:rFonts w:ascii="GHEA Grapalat" w:hAnsi="GHEA Grapalat"/>
          <w:i w:val="0"/>
          <w:sz w:val="24"/>
          <w:szCs w:val="24"/>
        </w:rPr>
        <w:t xml:space="preserve"> Yerevan municipality</w:t>
      </w:r>
      <w:r w:rsidR="008C144F">
        <w:rPr>
          <w:rFonts w:ascii="GHEA Grapalat" w:hAnsi="GHEA Grapalat"/>
          <w:i w:val="0"/>
          <w:sz w:val="24"/>
          <w:szCs w:val="24"/>
        </w:rPr>
        <w:t>.</w:t>
      </w:r>
    </w:p>
    <w:p w14:paraId="49B40696" w14:textId="77777777" w:rsidR="00FE586B" w:rsidRPr="00765785" w:rsidRDefault="00FE586B" w:rsidP="00EB466E">
      <w:pPr>
        <w:pStyle w:val="BodyTextIndent"/>
        <w:spacing w:line="240" w:lineRule="auto"/>
        <w:ind w:firstLine="0"/>
        <w:jc w:val="left"/>
        <w:rPr>
          <w:rFonts w:ascii="GHEA Grapalat" w:hAnsi="GHEA Grapalat"/>
          <w:i w:val="0"/>
          <w:sz w:val="24"/>
          <w:szCs w:val="24"/>
          <w:u w:val="single"/>
        </w:rPr>
      </w:pPr>
    </w:p>
    <w:p w14:paraId="1A6D90B8" w14:textId="77777777" w:rsidR="0011750F" w:rsidRPr="00765785" w:rsidRDefault="0011750F" w:rsidP="00EB466E">
      <w:pPr>
        <w:pStyle w:val="BodyTextIndent"/>
        <w:spacing w:line="240" w:lineRule="auto"/>
        <w:ind w:firstLine="0"/>
        <w:rPr>
          <w:rFonts w:ascii="GHEA Grapalat" w:hAnsi="GHEA Grapalat"/>
          <w:i w:val="0"/>
          <w:sz w:val="16"/>
          <w:szCs w:val="24"/>
        </w:rPr>
      </w:pPr>
    </w:p>
    <w:sectPr w:rsidR="0011750F" w:rsidRPr="00765785" w:rsidSect="008C144F">
      <w:pgSz w:w="11906" w:h="16838" w:code="9"/>
      <w:pgMar w:top="450" w:right="836" w:bottom="1418" w:left="810"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685FA3" w14:textId="77777777" w:rsidR="00950068" w:rsidRDefault="00950068">
      <w:r>
        <w:separator/>
      </w:r>
    </w:p>
  </w:endnote>
  <w:endnote w:type="continuationSeparator" w:id="0">
    <w:p w14:paraId="02785E68" w14:textId="77777777" w:rsidR="00950068" w:rsidRDefault="00950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2465A4" w14:textId="77777777" w:rsidR="00950068" w:rsidRDefault="00950068">
      <w:r>
        <w:separator/>
      </w:r>
    </w:p>
  </w:footnote>
  <w:footnote w:type="continuationSeparator" w:id="0">
    <w:p w14:paraId="7A695F05" w14:textId="77777777" w:rsidR="00950068" w:rsidRDefault="00950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79003955">
    <w:abstractNumId w:val="8"/>
  </w:num>
  <w:num w:numId="2" w16cid:durableId="1131248792">
    <w:abstractNumId w:val="2"/>
  </w:num>
  <w:num w:numId="3" w16cid:durableId="1867329198">
    <w:abstractNumId w:val="7"/>
  </w:num>
  <w:num w:numId="4" w16cid:durableId="669989021">
    <w:abstractNumId w:val="5"/>
  </w:num>
  <w:num w:numId="5" w16cid:durableId="822309343">
    <w:abstractNumId w:val="9"/>
  </w:num>
  <w:num w:numId="6" w16cid:durableId="1600064811">
    <w:abstractNumId w:val="8"/>
    <w:lvlOverride w:ilvl="0">
      <w:startOverride w:val="1"/>
    </w:lvlOverride>
    <w:lvlOverride w:ilvl="1"/>
    <w:lvlOverride w:ilvl="2"/>
    <w:lvlOverride w:ilvl="3"/>
    <w:lvlOverride w:ilvl="4"/>
    <w:lvlOverride w:ilvl="5"/>
    <w:lvlOverride w:ilvl="6"/>
    <w:lvlOverride w:ilvl="7"/>
    <w:lvlOverride w:ilvl="8"/>
  </w:num>
  <w:num w:numId="7" w16cid:durableId="176379705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9721540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65882975">
    <w:abstractNumId w:val="6"/>
  </w:num>
  <w:num w:numId="10" w16cid:durableId="10839391">
    <w:abstractNumId w:val="0"/>
  </w:num>
  <w:num w:numId="11" w16cid:durableId="510336484">
    <w:abstractNumId w:val="1"/>
  </w:num>
  <w:num w:numId="12" w16cid:durableId="44262993">
    <w:abstractNumId w:val="12"/>
  </w:num>
  <w:num w:numId="13" w16cid:durableId="1015769881">
    <w:abstractNumId w:val="10"/>
  </w:num>
  <w:num w:numId="14" w16cid:durableId="1478567943">
    <w:abstractNumId w:val="3"/>
  </w:num>
  <w:num w:numId="15" w16cid:durableId="133910258">
    <w:abstractNumId w:val="11"/>
  </w:num>
  <w:num w:numId="16" w16cid:durableId="92727249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247"/>
    <w:rsid w:val="000016BB"/>
    <w:rsid w:val="00002C23"/>
    <w:rsid w:val="000031E3"/>
    <w:rsid w:val="00003DF0"/>
    <w:rsid w:val="00003EF5"/>
    <w:rsid w:val="00005D30"/>
    <w:rsid w:val="000076A1"/>
    <w:rsid w:val="0000776B"/>
    <w:rsid w:val="0001113B"/>
    <w:rsid w:val="00012347"/>
    <w:rsid w:val="00012E2C"/>
    <w:rsid w:val="00013093"/>
    <w:rsid w:val="000132F3"/>
    <w:rsid w:val="00013C24"/>
    <w:rsid w:val="00017484"/>
    <w:rsid w:val="000206E5"/>
    <w:rsid w:val="00021C2E"/>
    <w:rsid w:val="00023384"/>
    <w:rsid w:val="00023A11"/>
    <w:rsid w:val="000246E6"/>
    <w:rsid w:val="00025353"/>
    <w:rsid w:val="0002590C"/>
    <w:rsid w:val="000261D5"/>
    <w:rsid w:val="00026351"/>
    <w:rsid w:val="000275BF"/>
    <w:rsid w:val="00030D40"/>
    <w:rsid w:val="000312D9"/>
    <w:rsid w:val="000313A6"/>
    <w:rsid w:val="000330A3"/>
    <w:rsid w:val="00033946"/>
    <w:rsid w:val="00033B20"/>
    <w:rsid w:val="00035A59"/>
    <w:rsid w:val="00037DDE"/>
    <w:rsid w:val="000408D8"/>
    <w:rsid w:val="0004387F"/>
    <w:rsid w:val="000443D0"/>
    <w:rsid w:val="00046BAC"/>
    <w:rsid w:val="00051305"/>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A23"/>
    <w:rsid w:val="00080C4E"/>
    <w:rsid w:val="00080E73"/>
    <w:rsid w:val="000822C1"/>
    <w:rsid w:val="00082942"/>
    <w:rsid w:val="00082ADC"/>
    <w:rsid w:val="00082DE0"/>
    <w:rsid w:val="00083558"/>
    <w:rsid w:val="000845F6"/>
    <w:rsid w:val="00085931"/>
    <w:rsid w:val="00086399"/>
    <w:rsid w:val="000878DB"/>
    <w:rsid w:val="000911CA"/>
    <w:rsid w:val="000922E1"/>
    <w:rsid w:val="00092D0A"/>
    <w:rsid w:val="0009380C"/>
    <w:rsid w:val="0009449B"/>
    <w:rsid w:val="000946A3"/>
    <w:rsid w:val="00095198"/>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1A7C"/>
    <w:rsid w:val="000C3320"/>
    <w:rsid w:val="000C36C6"/>
    <w:rsid w:val="000C5A09"/>
    <w:rsid w:val="000D07E4"/>
    <w:rsid w:val="000D136E"/>
    <w:rsid w:val="000D16B6"/>
    <w:rsid w:val="000D204C"/>
    <w:rsid w:val="000D2527"/>
    <w:rsid w:val="000D3188"/>
    <w:rsid w:val="000D34C8"/>
    <w:rsid w:val="000D4471"/>
    <w:rsid w:val="000D4BAD"/>
    <w:rsid w:val="000D5766"/>
    <w:rsid w:val="000D590A"/>
    <w:rsid w:val="000D6A89"/>
    <w:rsid w:val="000D6C21"/>
    <w:rsid w:val="000D701E"/>
    <w:rsid w:val="000D77C1"/>
    <w:rsid w:val="000E1C31"/>
    <w:rsid w:val="000E2427"/>
    <w:rsid w:val="000E267C"/>
    <w:rsid w:val="000E308B"/>
    <w:rsid w:val="000E3730"/>
    <w:rsid w:val="000E3D1E"/>
    <w:rsid w:val="000E426E"/>
    <w:rsid w:val="000E4C35"/>
    <w:rsid w:val="000E4FD7"/>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10D13"/>
    <w:rsid w:val="001123C9"/>
    <w:rsid w:val="00113F0D"/>
    <w:rsid w:val="00113F8F"/>
    <w:rsid w:val="00115905"/>
    <w:rsid w:val="001159FA"/>
    <w:rsid w:val="0011611E"/>
    <w:rsid w:val="00117020"/>
    <w:rsid w:val="0011750F"/>
    <w:rsid w:val="00117964"/>
    <w:rsid w:val="00117DAA"/>
    <w:rsid w:val="00123A9F"/>
    <w:rsid w:val="00123CDC"/>
    <w:rsid w:val="00124461"/>
    <w:rsid w:val="00126A4E"/>
    <w:rsid w:val="001276C9"/>
    <w:rsid w:val="00127C6E"/>
    <w:rsid w:val="001305C6"/>
    <w:rsid w:val="00132FA8"/>
    <w:rsid w:val="00133A5A"/>
    <w:rsid w:val="00134D6E"/>
    <w:rsid w:val="00134DC5"/>
    <w:rsid w:val="001355F9"/>
    <w:rsid w:val="00135840"/>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7A3"/>
    <w:rsid w:val="0015589E"/>
    <w:rsid w:val="00155C35"/>
    <w:rsid w:val="001561A5"/>
    <w:rsid w:val="001578A1"/>
    <w:rsid w:val="001578D4"/>
    <w:rsid w:val="001600FF"/>
    <w:rsid w:val="0016055A"/>
    <w:rsid w:val="001609F6"/>
    <w:rsid w:val="00160BB4"/>
    <w:rsid w:val="00161428"/>
    <w:rsid w:val="00164BBC"/>
    <w:rsid w:val="00170909"/>
    <w:rsid w:val="001724D7"/>
    <w:rsid w:val="001728D1"/>
    <w:rsid w:val="001732FB"/>
    <w:rsid w:val="001741A5"/>
    <w:rsid w:val="00174FE1"/>
    <w:rsid w:val="00175F8F"/>
    <w:rsid w:val="00175FDC"/>
    <w:rsid w:val="001763F5"/>
    <w:rsid w:val="00176A38"/>
    <w:rsid w:val="00176A92"/>
    <w:rsid w:val="00177A5C"/>
    <w:rsid w:val="001800ED"/>
    <w:rsid w:val="00180EE9"/>
    <w:rsid w:val="00181051"/>
    <w:rsid w:val="00181C60"/>
    <w:rsid w:val="00181D70"/>
    <w:rsid w:val="00181F0F"/>
    <w:rsid w:val="00183004"/>
    <w:rsid w:val="0018301A"/>
    <w:rsid w:val="00183FEA"/>
    <w:rsid w:val="00184D18"/>
    <w:rsid w:val="00184F17"/>
    <w:rsid w:val="00185684"/>
    <w:rsid w:val="0018591C"/>
    <w:rsid w:val="00185DF9"/>
    <w:rsid w:val="00191D5F"/>
    <w:rsid w:val="00192606"/>
    <w:rsid w:val="001932A7"/>
    <w:rsid w:val="00193871"/>
    <w:rsid w:val="00194598"/>
    <w:rsid w:val="00195F24"/>
    <w:rsid w:val="00196448"/>
    <w:rsid w:val="00196487"/>
    <w:rsid w:val="00196999"/>
    <w:rsid w:val="001A13A6"/>
    <w:rsid w:val="001A23A6"/>
    <w:rsid w:val="001A2579"/>
    <w:rsid w:val="001A2D42"/>
    <w:rsid w:val="001A3FEC"/>
    <w:rsid w:val="001A43A4"/>
    <w:rsid w:val="001A4EF7"/>
    <w:rsid w:val="001A5BC8"/>
    <w:rsid w:val="001A5C02"/>
    <w:rsid w:val="001B0D9A"/>
    <w:rsid w:val="001B1370"/>
    <w:rsid w:val="001B1FC4"/>
    <w:rsid w:val="001B45A9"/>
    <w:rsid w:val="001B478E"/>
    <w:rsid w:val="001B5441"/>
    <w:rsid w:val="001B6FCF"/>
    <w:rsid w:val="001C07C6"/>
    <w:rsid w:val="001C0849"/>
    <w:rsid w:val="001C3D83"/>
    <w:rsid w:val="001C3F6C"/>
    <w:rsid w:val="001C7A34"/>
    <w:rsid w:val="001D1D00"/>
    <w:rsid w:val="001D2D62"/>
    <w:rsid w:val="001D5FF7"/>
    <w:rsid w:val="001D6531"/>
    <w:rsid w:val="001D7228"/>
    <w:rsid w:val="001D74FA"/>
    <w:rsid w:val="001D78C5"/>
    <w:rsid w:val="001D7C69"/>
    <w:rsid w:val="001E0216"/>
    <w:rsid w:val="001E2794"/>
    <w:rsid w:val="001E2814"/>
    <w:rsid w:val="001E55B2"/>
    <w:rsid w:val="001E5866"/>
    <w:rsid w:val="001F0335"/>
    <w:rsid w:val="001F0371"/>
    <w:rsid w:val="001F09CA"/>
    <w:rsid w:val="001F3237"/>
    <w:rsid w:val="001F386B"/>
    <w:rsid w:val="001F398F"/>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53AA"/>
    <w:rsid w:val="002156F9"/>
    <w:rsid w:val="00217710"/>
    <w:rsid w:val="00220ACB"/>
    <w:rsid w:val="00220C7C"/>
    <w:rsid w:val="002210E8"/>
    <w:rsid w:val="002218FE"/>
    <w:rsid w:val="002240AB"/>
    <w:rsid w:val="002250D8"/>
    <w:rsid w:val="0022515E"/>
    <w:rsid w:val="002252CD"/>
    <w:rsid w:val="00226412"/>
    <w:rsid w:val="002273AD"/>
    <w:rsid w:val="00227C9F"/>
    <w:rsid w:val="00230B12"/>
    <w:rsid w:val="00230C8F"/>
    <w:rsid w:val="00232238"/>
    <w:rsid w:val="0023571C"/>
    <w:rsid w:val="0023659E"/>
    <w:rsid w:val="00236B75"/>
    <w:rsid w:val="0024027D"/>
    <w:rsid w:val="00240289"/>
    <w:rsid w:val="0024186B"/>
    <w:rsid w:val="0024205E"/>
    <w:rsid w:val="0024448B"/>
    <w:rsid w:val="00246FAB"/>
    <w:rsid w:val="00252C9C"/>
    <w:rsid w:val="002542AE"/>
    <w:rsid w:val="00254A36"/>
    <w:rsid w:val="00254FB3"/>
    <w:rsid w:val="002559B9"/>
    <w:rsid w:val="00257773"/>
    <w:rsid w:val="00260E64"/>
    <w:rsid w:val="0026158D"/>
    <w:rsid w:val="00263035"/>
    <w:rsid w:val="00263094"/>
    <w:rsid w:val="00263D72"/>
    <w:rsid w:val="0026426F"/>
    <w:rsid w:val="00265825"/>
    <w:rsid w:val="00265D18"/>
    <w:rsid w:val="0027052A"/>
    <w:rsid w:val="00270D59"/>
    <w:rsid w:val="00271DF6"/>
    <w:rsid w:val="002735D9"/>
    <w:rsid w:val="002737E0"/>
    <w:rsid w:val="00273A88"/>
    <w:rsid w:val="00273B4F"/>
    <w:rsid w:val="00274353"/>
    <w:rsid w:val="0027499F"/>
    <w:rsid w:val="00274E9B"/>
    <w:rsid w:val="00274F0E"/>
    <w:rsid w:val="002754C4"/>
    <w:rsid w:val="00276441"/>
    <w:rsid w:val="00277F14"/>
    <w:rsid w:val="00280E91"/>
    <w:rsid w:val="00281AC4"/>
    <w:rsid w:val="00281D16"/>
    <w:rsid w:val="00283198"/>
    <w:rsid w:val="00283E26"/>
    <w:rsid w:val="002846B1"/>
    <w:rsid w:val="0028726A"/>
    <w:rsid w:val="00291919"/>
    <w:rsid w:val="002926D4"/>
    <w:rsid w:val="00293A25"/>
    <w:rsid w:val="00293A76"/>
    <w:rsid w:val="002941F2"/>
    <w:rsid w:val="00294FFF"/>
    <w:rsid w:val="0029515A"/>
    <w:rsid w:val="002A2F6D"/>
    <w:rsid w:val="002A3785"/>
    <w:rsid w:val="002A464D"/>
    <w:rsid w:val="002A4953"/>
    <w:rsid w:val="002A6898"/>
    <w:rsid w:val="002A7380"/>
    <w:rsid w:val="002A76C6"/>
    <w:rsid w:val="002A7A40"/>
    <w:rsid w:val="002B0631"/>
    <w:rsid w:val="002B0AEA"/>
    <w:rsid w:val="002B103D"/>
    <w:rsid w:val="002B121D"/>
    <w:rsid w:val="002B155B"/>
    <w:rsid w:val="002B19BC"/>
    <w:rsid w:val="002B24A4"/>
    <w:rsid w:val="002B24E8"/>
    <w:rsid w:val="002B32D6"/>
    <w:rsid w:val="002B3E53"/>
    <w:rsid w:val="002B40C6"/>
    <w:rsid w:val="002B4790"/>
    <w:rsid w:val="002B4FD9"/>
    <w:rsid w:val="002B5F7E"/>
    <w:rsid w:val="002B5F87"/>
    <w:rsid w:val="002B7278"/>
    <w:rsid w:val="002B7388"/>
    <w:rsid w:val="002B7594"/>
    <w:rsid w:val="002C0DD6"/>
    <w:rsid w:val="002C1050"/>
    <w:rsid w:val="002C1AE5"/>
    <w:rsid w:val="002C205F"/>
    <w:rsid w:val="002C27EB"/>
    <w:rsid w:val="002C2AAB"/>
    <w:rsid w:val="002C3CAA"/>
    <w:rsid w:val="002C4B23"/>
    <w:rsid w:val="002C4DBF"/>
    <w:rsid w:val="002C518D"/>
    <w:rsid w:val="002C6CF7"/>
    <w:rsid w:val="002C7037"/>
    <w:rsid w:val="002D02FE"/>
    <w:rsid w:val="002D1AAA"/>
    <w:rsid w:val="002D20E8"/>
    <w:rsid w:val="002D236D"/>
    <w:rsid w:val="002D3C61"/>
    <w:rsid w:val="002D4250"/>
    <w:rsid w:val="002D5CF0"/>
    <w:rsid w:val="002E0877"/>
    <w:rsid w:val="002E3165"/>
    <w:rsid w:val="002E4305"/>
    <w:rsid w:val="002E530A"/>
    <w:rsid w:val="002E531D"/>
    <w:rsid w:val="002E635C"/>
    <w:rsid w:val="002E7A74"/>
    <w:rsid w:val="002E7BC7"/>
    <w:rsid w:val="002F1AB3"/>
    <w:rsid w:val="002F21F3"/>
    <w:rsid w:val="002F2B23"/>
    <w:rsid w:val="002F35FE"/>
    <w:rsid w:val="002F6164"/>
    <w:rsid w:val="002F6FA0"/>
    <w:rsid w:val="002F7A7E"/>
    <w:rsid w:val="00301193"/>
    <w:rsid w:val="00302FD4"/>
    <w:rsid w:val="00303732"/>
    <w:rsid w:val="003041A8"/>
    <w:rsid w:val="00304436"/>
    <w:rsid w:val="00304D64"/>
    <w:rsid w:val="00305E59"/>
    <w:rsid w:val="00305F6D"/>
    <w:rsid w:val="00306B0A"/>
    <w:rsid w:val="00307F3C"/>
    <w:rsid w:val="003101E4"/>
    <w:rsid w:val="00310A82"/>
    <w:rsid w:val="00310B6E"/>
    <w:rsid w:val="00310ED2"/>
    <w:rsid w:val="00311076"/>
    <w:rsid w:val="003141B6"/>
    <w:rsid w:val="00314D6A"/>
    <w:rsid w:val="00316381"/>
    <w:rsid w:val="003169A4"/>
    <w:rsid w:val="00317EB3"/>
    <w:rsid w:val="003207BD"/>
    <w:rsid w:val="00321A56"/>
    <w:rsid w:val="00321B20"/>
    <w:rsid w:val="00322937"/>
    <w:rsid w:val="0032320F"/>
    <w:rsid w:val="00325546"/>
    <w:rsid w:val="003259C5"/>
    <w:rsid w:val="00325CC0"/>
    <w:rsid w:val="00326507"/>
    <w:rsid w:val="00327436"/>
    <w:rsid w:val="00333314"/>
    <w:rsid w:val="0033341E"/>
    <w:rsid w:val="00333460"/>
    <w:rsid w:val="00334564"/>
    <w:rsid w:val="00334A18"/>
    <w:rsid w:val="003356A9"/>
    <w:rsid w:val="0033571F"/>
    <w:rsid w:val="00335C2A"/>
    <w:rsid w:val="00336F9A"/>
    <w:rsid w:val="0033757A"/>
    <w:rsid w:val="003414F9"/>
    <w:rsid w:val="00341D7A"/>
    <w:rsid w:val="003436A5"/>
    <w:rsid w:val="00345909"/>
    <w:rsid w:val="003468B8"/>
    <w:rsid w:val="00347499"/>
    <w:rsid w:val="0034777A"/>
    <w:rsid w:val="003500D1"/>
    <w:rsid w:val="00350E29"/>
    <w:rsid w:val="0035106F"/>
    <w:rsid w:val="00352DB8"/>
    <w:rsid w:val="0035555B"/>
    <w:rsid w:val="003572A0"/>
    <w:rsid w:val="003579C1"/>
    <w:rsid w:val="00357AA2"/>
    <w:rsid w:val="00357D48"/>
    <w:rsid w:val="00357E1B"/>
    <w:rsid w:val="00361B67"/>
    <w:rsid w:val="0036230B"/>
    <w:rsid w:val="00363298"/>
    <w:rsid w:val="00363335"/>
    <w:rsid w:val="00363627"/>
    <w:rsid w:val="00363E98"/>
    <w:rsid w:val="003640A7"/>
    <w:rsid w:val="00364E7A"/>
    <w:rsid w:val="003650C5"/>
    <w:rsid w:val="003658B8"/>
    <w:rsid w:val="00370ECD"/>
    <w:rsid w:val="0037177E"/>
    <w:rsid w:val="003717D2"/>
    <w:rsid w:val="00372953"/>
    <w:rsid w:val="00372985"/>
    <w:rsid w:val="00372C2B"/>
    <w:rsid w:val="00373EC9"/>
    <w:rsid w:val="003755FD"/>
    <w:rsid w:val="00375D38"/>
    <w:rsid w:val="00375FD2"/>
    <w:rsid w:val="003760B7"/>
    <w:rsid w:val="00380721"/>
    <w:rsid w:val="00381658"/>
    <w:rsid w:val="0038317B"/>
    <w:rsid w:val="0038438D"/>
    <w:rsid w:val="0038517B"/>
    <w:rsid w:val="00386E4B"/>
    <w:rsid w:val="003871DA"/>
    <w:rsid w:val="00391A8C"/>
    <w:rsid w:val="00391E56"/>
    <w:rsid w:val="00392525"/>
    <w:rsid w:val="0039338D"/>
    <w:rsid w:val="00393618"/>
    <w:rsid w:val="003946B4"/>
    <w:rsid w:val="003949A5"/>
    <w:rsid w:val="00395D6D"/>
    <w:rsid w:val="0039646A"/>
    <w:rsid w:val="00396D60"/>
    <w:rsid w:val="00397DC0"/>
    <w:rsid w:val="003A09FB"/>
    <w:rsid w:val="003A0A31"/>
    <w:rsid w:val="003A145D"/>
    <w:rsid w:val="003A1BD4"/>
    <w:rsid w:val="003A5049"/>
    <w:rsid w:val="003A5533"/>
    <w:rsid w:val="003A62A4"/>
    <w:rsid w:val="003A645E"/>
    <w:rsid w:val="003A7CBB"/>
    <w:rsid w:val="003B0D6E"/>
    <w:rsid w:val="003B1135"/>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456A"/>
    <w:rsid w:val="003C49E5"/>
    <w:rsid w:val="003C53D4"/>
    <w:rsid w:val="003C7160"/>
    <w:rsid w:val="003D0075"/>
    <w:rsid w:val="003D14E9"/>
    <w:rsid w:val="003D1CF4"/>
    <w:rsid w:val="003D309A"/>
    <w:rsid w:val="003D56A5"/>
    <w:rsid w:val="003D7720"/>
    <w:rsid w:val="003E01D5"/>
    <w:rsid w:val="003E029A"/>
    <w:rsid w:val="003E1421"/>
    <w:rsid w:val="003E1BE2"/>
    <w:rsid w:val="003E2931"/>
    <w:rsid w:val="003E3996"/>
    <w:rsid w:val="003E3B26"/>
    <w:rsid w:val="003E3FD0"/>
    <w:rsid w:val="003E4184"/>
    <w:rsid w:val="003E6741"/>
    <w:rsid w:val="003E6971"/>
    <w:rsid w:val="003E7802"/>
    <w:rsid w:val="003F208A"/>
    <w:rsid w:val="003F264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055"/>
    <w:rsid w:val="004175B6"/>
    <w:rsid w:val="0042364D"/>
    <w:rsid w:val="00427EAA"/>
    <w:rsid w:val="004316E4"/>
    <w:rsid w:val="00431998"/>
    <w:rsid w:val="00431B3E"/>
    <w:rsid w:val="004320F2"/>
    <w:rsid w:val="00432B2B"/>
    <w:rsid w:val="00434CBF"/>
    <w:rsid w:val="00434D1C"/>
    <w:rsid w:val="0043558D"/>
    <w:rsid w:val="004361D6"/>
    <w:rsid w:val="00437CDB"/>
    <w:rsid w:val="0044171F"/>
    <w:rsid w:val="00441CC1"/>
    <w:rsid w:val="00442A35"/>
    <w:rsid w:val="0044314D"/>
    <w:rsid w:val="00443208"/>
    <w:rsid w:val="00443B7A"/>
    <w:rsid w:val="00444069"/>
    <w:rsid w:val="00447683"/>
    <w:rsid w:val="00447808"/>
    <w:rsid w:val="00447AA2"/>
    <w:rsid w:val="00447FFD"/>
    <w:rsid w:val="00452896"/>
    <w:rsid w:val="00454579"/>
    <w:rsid w:val="00454D73"/>
    <w:rsid w:val="0045525D"/>
    <w:rsid w:val="00456C13"/>
    <w:rsid w:val="00457745"/>
    <w:rsid w:val="00460CA5"/>
    <w:rsid w:val="0046188C"/>
    <w:rsid w:val="00463606"/>
    <w:rsid w:val="004636DA"/>
    <w:rsid w:val="00463B0B"/>
    <w:rsid w:val="0046481A"/>
    <w:rsid w:val="00464D3A"/>
    <w:rsid w:val="00464DA7"/>
    <w:rsid w:val="0046522E"/>
    <w:rsid w:val="0046586E"/>
    <w:rsid w:val="00466714"/>
    <w:rsid w:val="00466CD9"/>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AF9"/>
    <w:rsid w:val="004948F5"/>
    <w:rsid w:val="004974D8"/>
    <w:rsid w:val="004A0D81"/>
    <w:rsid w:val="004A1734"/>
    <w:rsid w:val="004A1C5D"/>
    <w:rsid w:val="004A3051"/>
    <w:rsid w:val="004A712A"/>
    <w:rsid w:val="004A7722"/>
    <w:rsid w:val="004B2363"/>
    <w:rsid w:val="004B27BC"/>
    <w:rsid w:val="004B28E1"/>
    <w:rsid w:val="004B383E"/>
    <w:rsid w:val="004B4580"/>
    <w:rsid w:val="004B5522"/>
    <w:rsid w:val="004B61C2"/>
    <w:rsid w:val="004B6D52"/>
    <w:rsid w:val="004B7B69"/>
    <w:rsid w:val="004C17D2"/>
    <w:rsid w:val="004C1D9B"/>
    <w:rsid w:val="004C217A"/>
    <w:rsid w:val="004C220E"/>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5F29"/>
    <w:rsid w:val="004E6A12"/>
    <w:rsid w:val="004E6E9A"/>
    <w:rsid w:val="004F2130"/>
    <w:rsid w:val="004F2E2A"/>
    <w:rsid w:val="004F30DA"/>
    <w:rsid w:val="004F3B83"/>
    <w:rsid w:val="004F4D14"/>
    <w:rsid w:val="004F5190"/>
    <w:rsid w:val="004F5518"/>
    <w:rsid w:val="004F5616"/>
    <w:rsid w:val="004F78EF"/>
    <w:rsid w:val="00501516"/>
    <w:rsid w:val="0050161D"/>
    <w:rsid w:val="00502397"/>
    <w:rsid w:val="005024D2"/>
    <w:rsid w:val="00502BD7"/>
    <w:rsid w:val="00502E71"/>
    <w:rsid w:val="00503BFB"/>
    <w:rsid w:val="00505403"/>
    <w:rsid w:val="00507BB0"/>
    <w:rsid w:val="00507FEA"/>
    <w:rsid w:val="00510110"/>
    <w:rsid w:val="00510176"/>
    <w:rsid w:val="005106CC"/>
    <w:rsid w:val="00510CB7"/>
    <w:rsid w:val="005111C3"/>
    <w:rsid w:val="00511D8D"/>
    <w:rsid w:val="00512292"/>
    <w:rsid w:val="00512D1F"/>
    <w:rsid w:val="00512F94"/>
    <w:rsid w:val="00513C9C"/>
    <w:rsid w:val="00514575"/>
    <w:rsid w:val="00514B2A"/>
    <w:rsid w:val="0051520A"/>
    <w:rsid w:val="0051527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2C7E"/>
    <w:rsid w:val="00543262"/>
    <w:rsid w:val="00543E07"/>
    <w:rsid w:val="00544728"/>
    <w:rsid w:val="005457B4"/>
    <w:rsid w:val="00545F4E"/>
    <w:rsid w:val="0054752B"/>
    <w:rsid w:val="005525A4"/>
    <w:rsid w:val="00552D6E"/>
    <w:rsid w:val="00553DFD"/>
    <w:rsid w:val="00554C02"/>
    <w:rsid w:val="005563D9"/>
    <w:rsid w:val="00557471"/>
    <w:rsid w:val="00557584"/>
    <w:rsid w:val="00557E3D"/>
    <w:rsid w:val="00562EB1"/>
    <w:rsid w:val="0056331A"/>
    <w:rsid w:val="005639B0"/>
    <w:rsid w:val="00565A79"/>
    <w:rsid w:val="0056625A"/>
    <w:rsid w:val="00567040"/>
    <w:rsid w:val="00567CC1"/>
    <w:rsid w:val="005716B8"/>
    <w:rsid w:val="00571702"/>
    <w:rsid w:val="00571F29"/>
    <w:rsid w:val="005739AB"/>
    <w:rsid w:val="00575C75"/>
    <w:rsid w:val="00577582"/>
    <w:rsid w:val="00581057"/>
    <w:rsid w:val="00581315"/>
    <w:rsid w:val="0058136B"/>
    <w:rsid w:val="0058298C"/>
    <w:rsid w:val="00582FEB"/>
    <w:rsid w:val="00583092"/>
    <w:rsid w:val="00583117"/>
    <w:rsid w:val="00584A70"/>
    <w:rsid w:val="005856C5"/>
    <w:rsid w:val="00585DD4"/>
    <w:rsid w:val="00585E16"/>
    <w:rsid w:val="00587072"/>
    <w:rsid w:val="00587C57"/>
    <w:rsid w:val="005900F2"/>
    <w:rsid w:val="005911DD"/>
    <w:rsid w:val="00592A50"/>
    <w:rsid w:val="00594E9C"/>
    <w:rsid w:val="00594FEE"/>
    <w:rsid w:val="005960B4"/>
    <w:rsid w:val="0059636E"/>
    <w:rsid w:val="00597D5D"/>
    <w:rsid w:val="005A0D4D"/>
    <w:rsid w:val="005A3A35"/>
    <w:rsid w:val="005A3DC6"/>
    <w:rsid w:val="005A3EB8"/>
    <w:rsid w:val="005A7FD2"/>
    <w:rsid w:val="005B07FE"/>
    <w:rsid w:val="005B18D8"/>
    <w:rsid w:val="005B1CFC"/>
    <w:rsid w:val="005B1DD6"/>
    <w:rsid w:val="005B1E95"/>
    <w:rsid w:val="005B20E7"/>
    <w:rsid w:val="005B5015"/>
    <w:rsid w:val="005B598A"/>
    <w:rsid w:val="005B6B3E"/>
    <w:rsid w:val="005C1C00"/>
    <w:rsid w:val="005C46F2"/>
    <w:rsid w:val="005D00A5"/>
    <w:rsid w:val="005D00D6"/>
    <w:rsid w:val="005D07B2"/>
    <w:rsid w:val="005D0D93"/>
    <w:rsid w:val="005D0FD6"/>
    <w:rsid w:val="005D1A14"/>
    <w:rsid w:val="005D26DF"/>
    <w:rsid w:val="005D2EDB"/>
    <w:rsid w:val="005D3674"/>
    <w:rsid w:val="005D4D30"/>
    <w:rsid w:val="005D5D7D"/>
    <w:rsid w:val="005D71EF"/>
    <w:rsid w:val="005D7469"/>
    <w:rsid w:val="005E0E50"/>
    <w:rsid w:val="005E10D4"/>
    <w:rsid w:val="005E1E0A"/>
    <w:rsid w:val="005E23C3"/>
    <w:rsid w:val="005E24FD"/>
    <w:rsid w:val="005E2594"/>
    <w:rsid w:val="005E2F4D"/>
    <w:rsid w:val="005E2FA5"/>
    <w:rsid w:val="005E3501"/>
    <w:rsid w:val="005E3FC4"/>
    <w:rsid w:val="005E4C8D"/>
    <w:rsid w:val="005E573E"/>
    <w:rsid w:val="005E6606"/>
    <w:rsid w:val="005E6D42"/>
    <w:rsid w:val="005F1793"/>
    <w:rsid w:val="005F1DBB"/>
    <w:rsid w:val="005F1F95"/>
    <w:rsid w:val="005F3426"/>
    <w:rsid w:val="005F53F2"/>
    <w:rsid w:val="005F7C1D"/>
    <w:rsid w:val="0060417D"/>
    <w:rsid w:val="00604639"/>
    <w:rsid w:val="00605230"/>
    <w:rsid w:val="0060526C"/>
    <w:rsid w:val="00605355"/>
    <w:rsid w:val="00606328"/>
    <w:rsid w:val="0060652B"/>
    <w:rsid w:val="00606B84"/>
    <w:rsid w:val="00614934"/>
    <w:rsid w:val="00615570"/>
    <w:rsid w:val="0061560A"/>
    <w:rsid w:val="00617A6E"/>
    <w:rsid w:val="006237BD"/>
    <w:rsid w:val="00623998"/>
    <w:rsid w:val="00624B23"/>
    <w:rsid w:val="00624E3D"/>
    <w:rsid w:val="00627E00"/>
    <w:rsid w:val="00630BF1"/>
    <w:rsid w:val="00630CC3"/>
    <w:rsid w:val="0063101C"/>
    <w:rsid w:val="006315AA"/>
    <w:rsid w:val="00631744"/>
    <w:rsid w:val="00633389"/>
    <w:rsid w:val="00633E1E"/>
    <w:rsid w:val="00635D52"/>
    <w:rsid w:val="006416DF"/>
    <w:rsid w:val="00642D98"/>
    <w:rsid w:val="00642EFE"/>
    <w:rsid w:val="006433FF"/>
    <w:rsid w:val="00644CE2"/>
    <w:rsid w:val="006453E7"/>
    <w:rsid w:val="006461E7"/>
    <w:rsid w:val="00646281"/>
    <w:rsid w:val="00650073"/>
    <w:rsid w:val="00650458"/>
    <w:rsid w:val="00651408"/>
    <w:rsid w:val="006521E5"/>
    <w:rsid w:val="00655E71"/>
    <w:rsid w:val="00656536"/>
    <w:rsid w:val="006607D5"/>
    <w:rsid w:val="00660811"/>
    <w:rsid w:val="006608AD"/>
    <w:rsid w:val="00661746"/>
    <w:rsid w:val="00662165"/>
    <w:rsid w:val="00662623"/>
    <w:rsid w:val="00662C53"/>
    <w:rsid w:val="006657EE"/>
    <w:rsid w:val="0066697B"/>
    <w:rsid w:val="00666E6C"/>
    <w:rsid w:val="00667A56"/>
    <w:rsid w:val="0067102D"/>
    <w:rsid w:val="00671A82"/>
    <w:rsid w:val="00671EC5"/>
    <w:rsid w:val="00672897"/>
    <w:rsid w:val="006746A9"/>
    <w:rsid w:val="0067579A"/>
    <w:rsid w:val="00676193"/>
    <w:rsid w:val="00677658"/>
    <w:rsid w:val="0068025B"/>
    <w:rsid w:val="0068120F"/>
    <w:rsid w:val="0068567A"/>
    <w:rsid w:val="00685962"/>
    <w:rsid w:val="00685A30"/>
    <w:rsid w:val="00685C48"/>
    <w:rsid w:val="006912BB"/>
    <w:rsid w:val="00692AA2"/>
    <w:rsid w:val="00692C09"/>
    <w:rsid w:val="00692FA3"/>
    <w:rsid w:val="00693C4E"/>
    <w:rsid w:val="00694DF2"/>
    <w:rsid w:val="006953B6"/>
    <w:rsid w:val="006968E8"/>
    <w:rsid w:val="006A0D8B"/>
    <w:rsid w:val="006A134C"/>
    <w:rsid w:val="006A14B3"/>
    <w:rsid w:val="006A1922"/>
    <w:rsid w:val="006A1F61"/>
    <w:rsid w:val="006A366E"/>
    <w:rsid w:val="006A475C"/>
    <w:rsid w:val="006A51D3"/>
    <w:rsid w:val="006B0116"/>
    <w:rsid w:val="006B0566"/>
    <w:rsid w:val="006B2F02"/>
    <w:rsid w:val="006B3E66"/>
    <w:rsid w:val="006B4238"/>
    <w:rsid w:val="006B5588"/>
    <w:rsid w:val="006B572D"/>
    <w:rsid w:val="006B626D"/>
    <w:rsid w:val="006B68CB"/>
    <w:rsid w:val="006B6951"/>
    <w:rsid w:val="006C1293"/>
    <w:rsid w:val="006C12EC"/>
    <w:rsid w:val="006C3182"/>
    <w:rsid w:val="006C679A"/>
    <w:rsid w:val="006D0B02"/>
    <w:rsid w:val="006D0D6F"/>
    <w:rsid w:val="006D1BA0"/>
    <w:rsid w:val="006D4E1D"/>
    <w:rsid w:val="006D6150"/>
    <w:rsid w:val="006E35A0"/>
    <w:rsid w:val="006E49D7"/>
    <w:rsid w:val="006E4B4B"/>
    <w:rsid w:val="006E73AC"/>
    <w:rsid w:val="006E7900"/>
    <w:rsid w:val="006E7947"/>
    <w:rsid w:val="006E7F44"/>
    <w:rsid w:val="006F1542"/>
    <w:rsid w:val="006F1805"/>
    <w:rsid w:val="006F1A8E"/>
    <w:rsid w:val="006F246F"/>
    <w:rsid w:val="006F2817"/>
    <w:rsid w:val="006F3372"/>
    <w:rsid w:val="006F3B78"/>
    <w:rsid w:val="006F4726"/>
    <w:rsid w:val="006F49AA"/>
    <w:rsid w:val="007019EA"/>
    <w:rsid w:val="007032AC"/>
    <w:rsid w:val="007035C9"/>
    <w:rsid w:val="00704898"/>
    <w:rsid w:val="00705706"/>
    <w:rsid w:val="0070731F"/>
    <w:rsid w:val="00707B86"/>
    <w:rsid w:val="00710BBB"/>
    <w:rsid w:val="00712311"/>
    <w:rsid w:val="007124EB"/>
    <w:rsid w:val="00712DB8"/>
    <w:rsid w:val="007131F4"/>
    <w:rsid w:val="0071687B"/>
    <w:rsid w:val="0071689A"/>
    <w:rsid w:val="00716F47"/>
    <w:rsid w:val="007204FD"/>
    <w:rsid w:val="007210AC"/>
    <w:rsid w:val="00721CBC"/>
    <w:rsid w:val="00722665"/>
    <w:rsid w:val="007248F1"/>
    <w:rsid w:val="00724DE2"/>
    <w:rsid w:val="00725ED3"/>
    <w:rsid w:val="00726FC6"/>
    <w:rsid w:val="00731D26"/>
    <w:rsid w:val="007324EC"/>
    <w:rsid w:val="00735365"/>
    <w:rsid w:val="00736A43"/>
    <w:rsid w:val="007377C5"/>
    <w:rsid w:val="00737986"/>
    <w:rsid w:val="00737B2F"/>
    <w:rsid w:val="00740919"/>
    <w:rsid w:val="0074334C"/>
    <w:rsid w:val="00743CC7"/>
    <w:rsid w:val="00744742"/>
    <w:rsid w:val="00744D01"/>
    <w:rsid w:val="00745561"/>
    <w:rsid w:val="00747483"/>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5785"/>
    <w:rsid w:val="0076730E"/>
    <w:rsid w:val="00767AD3"/>
    <w:rsid w:val="00767B04"/>
    <w:rsid w:val="00771A7D"/>
    <w:rsid w:val="00771C0F"/>
    <w:rsid w:val="00771DCB"/>
    <w:rsid w:val="00772F69"/>
    <w:rsid w:val="00773485"/>
    <w:rsid w:val="0077364F"/>
    <w:rsid w:val="00774C67"/>
    <w:rsid w:val="0077504D"/>
    <w:rsid w:val="0077508E"/>
    <w:rsid w:val="007811AE"/>
    <w:rsid w:val="00781688"/>
    <w:rsid w:val="00782D3C"/>
    <w:rsid w:val="0078387F"/>
    <w:rsid w:val="0078774A"/>
    <w:rsid w:val="00791764"/>
    <w:rsid w:val="00793108"/>
    <w:rsid w:val="00793E8B"/>
    <w:rsid w:val="00794790"/>
    <w:rsid w:val="00796076"/>
    <w:rsid w:val="007961A6"/>
    <w:rsid w:val="007968A3"/>
    <w:rsid w:val="007A2E03"/>
    <w:rsid w:val="007A2FC9"/>
    <w:rsid w:val="007A3EE6"/>
    <w:rsid w:val="007A4BB9"/>
    <w:rsid w:val="007A527B"/>
    <w:rsid w:val="007A7781"/>
    <w:rsid w:val="007A7DEB"/>
    <w:rsid w:val="007B188A"/>
    <w:rsid w:val="007B207A"/>
    <w:rsid w:val="007B36E4"/>
    <w:rsid w:val="007B6811"/>
    <w:rsid w:val="007B682D"/>
    <w:rsid w:val="007B6941"/>
    <w:rsid w:val="007C081F"/>
    <w:rsid w:val="007C0837"/>
    <w:rsid w:val="007C13B3"/>
    <w:rsid w:val="007C15C5"/>
    <w:rsid w:val="007C1825"/>
    <w:rsid w:val="007C1D08"/>
    <w:rsid w:val="007C290E"/>
    <w:rsid w:val="007C3B1C"/>
    <w:rsid w:val="007C3D16"/>
    <w:rsid w:val="007C3FF3"/>
    <w:rsid w:val="007C4876"/>
    <w:rsid w:val="007C49D4"/>
    <w:rsid w:val="007C55BD"/>
    <w:rsid w:val="007C5F44"/>
    <w:rsid w:val="007C67D2"/>
    <w:rsid w:val="007C6BE6"/>
    <w:rsid w:val="007C6F4D"/>
    <w:rsid w:val="007D0C96"/>
    <w:rsid w:val="007D12B1"/>
    <w:rsid w:val="007D13EE"/>
    <w:rsid w:val="007D2B56"/>
    <w:rsid w:val="007D3E45"/>
    <w:rsid w:val="007D716A"/>
    <w:rsid w:val="007D7707"/>
    <w:rsid w:val="007E0E5F"/>
    <w:rsid w:val="007E0EB8"/>
    <w:rsid w:val="007E15A7"/>
    <w:rsid w:val="007E238F"/>
    <w:rsid w:val="007E345A"/>
    <w:rsid w:val="007E3AEE"/>
    <w:rsid w:val="007E46FE"/>
    <w:rsid w:val="007E6804"/>
    <w:rsid w:val="007F1314"/>
    <w:rsid w:val="007F281F"/>
    <w:rsid w:val="007F3ACD"/>
    <w:rsid w:val="007F503F"/>
    <w:rsid w:val="007F5A00"/>
    <w:rsid w:val="007F5A5F"/>
    <w:rsid w:val="007F6722"/>
    <w:rsid w:val="0080017E"/>
    <w:rsid w:val="00800CDA"/>
    <w:rsid w:val="008013DA"/>
    <w:rsid w:val="0080437A"/>
    <w:rsid w:val="00807178"/>
    <w:rsid w:val="00807E2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532"/>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30A8"/>
    <w:rsid w:val="00865311"/>
    <w:rsid w:val="008702CB"/>
    <w:rsid w:val="008705ED"/>
    <w:rsid w:val="00871E55"/>
    <w:rsid w:val="0087341E"/>
    <w:rsid w:val="008769B4"/>
    <w:rsid w:val="008777E0"/>
    <w:rsid w:val="0088001E"/>
    <w:rsid w:val="00880500"/>
    <w:rsid w:val="00881C05"/>
    <w:rsid w:val="00881C22"/>
    <w:rsid w:val="00883127"/>
    <w:rsid w:val="0088321E"/>
    <w:rsid w:val="00884204"/>
    <w:rsid w:val="00884822"/>
    <w:rsid w:val="00885DFF"/>
    <w:rsid w:val="00886035"/>
    <w:rsid w:val="00886AA6"/>
    <w:rsid w:val="00886EFE"/>
    <w:rsid w:val="008916DE"/>
    <w:rsid w:val="008920F8"/>
    <w:rsid w:val="00896212"/>
    <w:rsid w:val="008A0AF2"/>
    <w:rsid w:val="008A120F"/>
    <w:rsid w:val="008A1E8D"/>
    <w:rsid w:val="008A24FA"/>
    <w:rsid w:val="008A345D"/>
    <w:rsid w:val="008A4DA3"/>
    <w:rsid w:val="008A5CEA"/>
    <w:rsid w:val="008A7905"/>
    <w:rsid w:val="008B1605"/>
    <w:rsid w:val="008B242B"/>
    <w:rsid w:val="008B4DB1"/>
    <w:rsid w:val="008B4FDA"/>
    <w:rsid w:val="008B6964"/>
    <w:rsid w:val="008B73CD"/>
    <w:rsid w:val="008C144F"/>
    <w:rsid w:val="008C17DA"/>
    <w:rsid w:val="008C1BD2"/>
    <w:rsid w:val="008C343E"/>
    <w:rsid w:val="008C417C"/>
    <w:rsid w:val="008C469C"/>
    <w:rsid w:val="008C5FC1"/>
    <w:rsid w:val="008C6A78"/>
    <w:rsid w:val="008C750C"/>
    <w:rsid w:val="008D0FB6"/>
    <w:rsid w:val="008D2B99"/>
    <w:rsid w:val="008D42D8"/>
    <w:rsid w:val="008D48D6"/>
    <w:rsid w:val="008D493D"/>
    <w:rsid w:val="008D5016"/>
    <w:rsid w:val="008D5704"/>
    <w:rsid w:val="008D77B2"/>
    <w:rsid w:val="008D7FF8"/>
    <w:rsid w:val="008E00F2"/>
    <w:rsid w:val="008E1FEB"/>
    <w:rsid w:val="008E3266"/>
    <w:rsid w:val="008E3548"/>
    <w:rsid w:val="008E38E6"/>
    <w:rsid w:val="008E3B1B"/>
    <w:rsid w:val="008E4010"/>
    <w:rsid w:val="008E428C"/>
    <w:rsid w:val="008E43BF"/>
    <w:rsid w:val="008E4D54"/>
    <w:rsid w:val="008E5B7C"/>
    <w:rsid w:val="008E60B3"/>
    <w:rsid w:val="008F2365"/>
    <w:rsid w:val="008F3E09"/>
    <w:rsid w:val="008F438A"/>
    <w:rsid w:val="008F4CFC"/>
    <w:rsid w:val="008F527F"/>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3B5"/>
    <w:rsid w:val="009229DF"/>
    <w:rsid w:val="00926875"/>
    <w:rsid w:val="00930ACA"/>
    <w:rsid w:val="00931A1F"/>
    <w:rsid w:val="009335A0"/>
    <w:rsid w:val="0093450B"/>
    <w:rsid w:val="0093460D"/>
    <w:rsid w:val="00935003"/>
    <w:rsid w:val="009354D8"/>
    <w:rsid w:val="00936000"/>
    <w:rsid w:val="00936274"/>
    <w:rsid w:val="009365B5"/>
    <w:rsid w:val="0093713C"/>
    <w:rsid w:val="009374A0"/>
    <w:rsid w:val="00937B6A"/>
    <w:rsid w:val="009407A7"/>
    <w:rsid w:val="00940C2A"/>
    <w:rsid w:val="009414B2"/>
    <w:rsid w:val="00941728"/>
    <w:rsid w:val="00941924"/>
    <w:rsid w:val="00942E44"/>
    <w:rsid w:val="009430AD"/>
    <w:rsid w:val="009471C4"/>
    <w:rsid w:val="00947D03"/>
    <w:rsid w:val="00950068"/>
    <w:rsid w:val="00951617"/>
    <w:rsid w:val="0095176C"/>
    <w:rsid w:val="00951AF9"/>
    <w:rsid w:val="00951D01"/>
    <w:rsid w:val="00953F12"/>
    <w:rsid w:val="00954999"/>
    <w:rsid w:val="00955A1E"/>
    <w:rsid w:val="00955E87"/>
    <w:rsid w:val="00956D11"/>
    <w:rsid w:val="00960802"/>
    <w:rsid w:val="00962791"/>
    <w:rsid w:val="009647B3"/>
    <w:rsid w:val="009648D5"/>
    <w:rsid w:val="00965350"/>
    <w:rsid w:val="00965B76"/>
    <w:rsid w:val="00965FCF"/>
    <w:rsid w:val="009666E0"/>
    <w:rsid w:val="00971CAE"/>
    <w:rsid w:val="00971F89"/>
    <w:rsid w:val="00972CAC"/>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7E76"/>
    <w:rsid w:val="00990C42"/>
    <w:rsid w:val="00991A43"/>
    <w:rsid w:val="009928BA"/>
    <w:rsid w:val="00993191"/>
    <w:rsid w:val="00993B84"/>
    <w:rsid w:val="00994A77"/>
    <w:rsid w:val="00997227"/>
    <w:rsid w:val="009A05AC"/>
    <w:rsid w:val="009A05C0"/>
    <w:rsid w:val="009A171D"/>
    <w:rsid w:val="009A50CF"/>
    <w:rsid w:val="009A73D5"/>
    <w:rsid w:val="009B0273"/>
    <w:rsid w:val="009B0824"/>
    <w:rsid w:val="009B0DA1"/>
    <w:rsid w:val="009B3CA3"/>
    <w:rsid w:val="009B5889"/>
    <w:rsid w:val="009B58F7"/>
    <w:rsid w:val="009B5ED1"/>
    <w:rsid w:val="009B61C3"/>
    <w:rsid w:val="009B6D58"/>
    <w:rsid w:val="009B7374"/>
    <w:rsid w:val="009C0AF8"/>
    <w:rsid w:val="009C1A9B"/>
    <w:rsid w:val="009C1D0F"/>
    <w:rsid w:val="009C2AFC"/>
    <w:rsid w:val="009C3B73"/>
    <w:rsid w:val="009C3EC5"/>
    <w:rsid w:val="009C46C2"/>
    <w:rsid w:val="009C6103"/>
    <w:rsid w:val="009D0F39"/>
    <w:rsid w:val="009D352B"/>
    <w:rsid w:val="009D47AF"/>
    <w:rsid w:val="009D6D1A"/>
    <w:rsid w:val="009D78BC"/>
    <w:rsid w:val="009E19C7"/>
    <w:rsid w:val="009E27FC"/>
    <w:rsid w:val="009E35C5"/>
    <w:rsid w:val="009E42BF"/>
    <w:rsid w:val="009E4A0F"/>
    <w:rsid w:val="009E7100"/>
    <w:rsid w:val="009F1FF7"/>
    <w:rsid w:val="009F4638"/>
    <w:rsid w:val="009F5CB6"/>
    <w:rsid w:val="009F64A7"/>
    <w:rsid w:val="009F7683"/>
    <w:rsid w:val="009F7C54"/>
    <w:rsid w:val="00A00E74"/>
    <w:rsid w:val="00A0285A"/>
    <w:rsid w:val="00A03105"/>
    <w:rsid w:val="00A04B61"/>
    <w:rsid w:val="00A04DB0"/>
    <w:rsid w:val="00A063B0"/>
    <w:rsid w:val="00A06A8B"/>
    <w:rsid w:val="00A06ABB"/>
    <w:rsid w:val="00A0752B"/>
    <w:rsid w:val="00A1064D"/>
    <w:rsid w:val="00A10D1E"/>
    <w:rsid w:val="00A10D1F"/>
    <w:rsid w:val="00A112E2"/>
    <w:rsid w:val="00A11F49"/>
    <w:rsid w:val="00A12A5E"/>
    <w:rsid w:val="00A12C95"/>
    <w:rsid w:val="00A12F45"/>
    <w:rsid w:val="00A14ED9"/>
    <w:rsid w:val="00A150A9"/>
    <w:rsid w:val="00A1623D"/>
    <w:rsid w:val="00A17500"/>
    <w:rsid w:val="00A20B69"/>
    <w:rsid w:val="00A21C08"/>
    <w:rsid w:val="00A222D7"/>
    <w:rsid w:val="00A22548"/>
    <w:rsid w:val="00A24827"/>
    <w:rsid w:val="00A249DB"/>
    <w:rsid w:val="00A24F80"/>
    <w:rsid w:val="00A26522"/>
    <w:rsid w:val="00A27FAF"/>
    <w:rsid w:val="00A3022A"/>
    <w:rsid w:val="00A3062D"/>
    <w:rsid w:val="00A30B3F"/>
    <w:rsid w:val="00A31F51"/>
    <w:rsid w:val="00A334D4"/>
    <w:rsid w:val="00A34587"/>
    <w:rsid w:val="00A36156"/>
    <w:rsid w:val="00A3651C"/>
    <w:rsid w:val="00A37070"/>
    <w:rsid w:val="00A40446"/>
    <w:rsid w:val="00A4111D"/>
    <w:rsid w:val="00A42E71"/>
    <w:rsid w:val="00A43166"/>
    <w:rsid w:val="00A4360B"/>
    <w:rsid w:val="00A4426D"/>
    <w:rsid w:val="00A45946"/>
    <w:rsid w:val="00A4729F"/>
    <w:rsid w:val="00A478DD"/>
    <w:rsid w:val="00A5050E"/>
    <w:rsid w:val="00A50D47"/>
    <w:rsid w:val="00A51D7C"/>
    <w:rsid w:val="00A52061"/>
    <w:rsid w:val="00A53607"/>
    <w:rsid w:val="00A5512C"/>
    <w:rsid w:val="00A55E59"/>
    <w:rsid w:val="00A55FEE"/>
    <w:rsid w:val="00A61746"/>
    <w:rsid w:val="00A619F2"/>
    <w:rsid w:val="00A63445"/>
    <w:rsid w:val="00A63EB8"/>
    <w:rsid w:val="00A6423E"/>
    <w:rsid w:val="00A64339"/>
    <w:rsid w:val="00A65307"/>
    <w:rsid w:val="00A65C38"/>
    <w:rsid w:val="00A660E4"/>
    <w:rsid w:val="00A66431"/>
    <w:rsid w:val="00A6756D"/>
    <w:rsid w:val="00A67EAC"/>
    <w:rsid w:val="00A70355"/>
    <w:rsid w:val="00A7161A"/>
    <w:rsid w:val="00A7178B"/>
    <w:rsid w:val="00A71BBC"/>
    <w:rsid w:val="00A731B5"/>
    <w:rsid w:val="00A738F6"/>
    <w:rsid w:val="00A747D4"/>
    <w:rsid w:val="00A74B2F"/>
    <w:rsid w:val="00A74D0E"/>
    <w:rsid w:val="00A76C15"/>
    <w:rsid w:val="00A779D8"/>
    <w:rsid w:val="00A81620"/>
    <w:rsid w:val="00A81DD5"/>
    <w:rsid w:val="00A82226"/>
    <w:rsid w:val="00A8328A"/>
    <w:rsid w:val="00A84AA7"/>
    <w:rsid w:val="00A921FF"/>
    <w:rsid w:val="00A93710"/>
    <w:rsid w:val="00A95C09"/>
    <w:rsid w:val="00A96293"/>
    <w:rsid w:val="00A96817"/>
    <w:rsid w:val="00A97D48"/>
    <w:rsid w:val="00AA0AD8"/>
    <w:rsid w:val="00AA0F00"/>
    <w:rsid w:val="00AA13E4"/>
    <w:rsid w:val="00AA5305"/>
    <w:rsid w:val="00AA697C"/>
    <w:rsid w:val="00AA75FA"/>
    <w:rsid w:val="00AA7805"/>
    <w:rsid w:val="00AB0304"/>
    <w:rsid w:val="00AB14F4"/>
    <w:rsid w:val="00AB16AE"/>
    <w:rsid w:val="00AB2618"/>
    <w:rsid w:val="00AB2648"/>
    <w:rsid w:val="00AB3FFE"/>
    <w:rsid w:val="00AB4FE0"/>
    <w:rsid w:val="00AB5AF2"/>
    <w:rsid w:val="00AB5E50"/>
    <w:rsid w:val="00AB64C0"/>
    <w:rsid w:val="00AB7D2E"/>
    <w:rsid w:val="00AC082E"/>
    <w:rsid w:val="00AC2F39"/>
    <w:rsid w:val="00AC3F2F"/>
    <w:rsid w:val="00AC4EAF"/>
    <w:rsid w:val="00AC5807"/>
    <w:rsid w:val="00AC743C"/>
    <w:rsid w:val="00AC7A2E"/>
    <w:rsid w:val="00AD0BEB"/>
    <w:rsid w:val="00AD1BFE"/>
    <w:rsid w:val="00AD1C9C"/>
    <w:rsid w:val="00AD20A6"/>
    <w:rsid w:val="00AD4230"/>
    <w:rsid w:val="00AD522C"/>
    <w:rsid w:val="00AD70D2"/>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15B0"/>
    <w:rsid w:val="00B025A2"/>
    <w:rsid w:val="00B027B8"/>
    <w:rsid w:val="00B02A31"/>
    <w:rsid w:val="00B04537"/>
    <w:rsid w:val="00B04817"/>
    <w:rsid w:val="00B04843"/>
    <w:rsid w:val="00B051BE"/>
    <w:rsid w:val="00B06191"/>
    <w:rsid w:val="00B07942"/>
    <w:rsid w:val="00B11297"/>
    <w:rsid w:val="00B11B38"/>
    <w:rsid w:val="00B12288"/>
    <w:rsid w:val="00B12330"/>
    <w:rsid w:val="00B12C72"/>
    <w:rsid w:val="00B1304E"/>
    <w:rsid w:val="00B16E83"/>
    <w:rsid w:val="00B2066D"/>
    <w:rsid w:val="00B21689"/>
    <w:rsid w:val="00B21849"/>
    <w:rsid w:val="00B2283B"/>
    <w:rsid w:val="00B22B71"/>
    <w:rsid w:val="00B25447"/>
    <w:rsid w:val="00B2561E"/>
    <w:rsid w:val="00B2572B"/>
    <w:rsid w:val="00B25BC7"/>
    <w:rsid w:val="00B25FC4"/>
    <w:rsid w:val="00B2681D"/>
    <w:rsid w:val="00B27854"/>
    <w:rsid w:val="00B30994"/>
    <w:rsid w:val="00B32124"/>
    <w:rsid w:val="00B32340"/>
    <w:rsid w:val="00B32C46"/>
    <w:rsid w:val="00B333DF"/>
    <w:rsid w:val="00B33B4B"/>
    <w:rsid w:val="00B40233"/>
    <w:rsid w:val="00B413A8"/>
    <w:rsid w:val="00B425F0"/>
    <w:rsid w:val="00B42724"/>
    <w:rsid w:val="00B439D3"/>
    <w:rsid w:val="00B44A67"/>
    <w:rsid w:val="00B46279"/>
    <w:rsid w:val="00B4794D"/>
    <w:rsid w:val="00B50F8D"/>
    <w:rsid w:val="00B514E8"/>
    <w:rsid w:val="00B51D9F"/>
    <w:rsid w:val="00B5262E"/>
    <w:rsid w:val="00B52987"/>
    <w:rsid w:val="00B52C16"/>
    <w:rsid w:val="00B5319F"/>
    <w:rsid w:val="00B53B93"/>
    <w:rsid w:val="00B53D73"/>
    <w:rsid w:val="00B54C65"/>
    <w:rsid w:val="00B54D28"/>
    <w:rsid w:val="00B56AB1"/>
    <w:rsid w:val="00B570B1"/>
    <w:rsid w:val="00B57948"/>
    <w:rsid w:val="00B57D12"/>
    <w:rsid w:val="00B57D1F"/>
    <w:rsid w:val="00B61677"/>
    <w:rsid w:val="00B62020"/>
    <w:rsid w:val="00B62122"/>
    <w:rsid w:val="00B62D06"/>
    <w:rsid w:val="00B63078"/>
    <w:rsid w:val="00B64BF8"/>
    <w:rsid w:val="00B66C0B"/>
    <w:rsid w:val="00B67CCD"/>
    <w:rsid w:val="00B70679"/>
    <w:rsid w:val="00B71D73"/>
    <w:rsid w:val="00B73AB8"/>
    <w:rsid w:val="00B73DE0"/>
    <w:rsid w:val="00B744F6"/>
    <w:rsid w:val="00B75687"/>
    <w:rsid w:val="00B81AD3"/>
    <w:rsid w:val="00B81E6E"/>
    <w:rsid w:val="00B82613"/>
    <w:rsid w:val="00B8306B"/>
    <w:rsid w:val="00B853BF"/>
    <w:rsid w:val="00B8636F"/>
    <w:rsid w:val="00B86BCB"/>
    <w:rsid w:val="00B9100A"/>
    <w:rsid w:val="00B925B0"/>
    <w:rsid w:val="00B95A45"/>
    <w:rsid w:val="00B960DF"/>
    <w:rsid w:val="00B96B73"/>
    <w:rsid w:val="00B975FA"/>
    <w:rsid w:val="00B9796D"/>
    <w:rsid w:val="00BA0E49"/>
    <w:rsid w:val="00BA0EF7"/>
    <w:rsid w:val="00BA1873"/>
    <w:rsid w:val="00BA248D"/>
    <w:rsid w:val="00BA2949"/>
    <w:rsid w:val="00BA2CF4"/>
    <w:rsid w:val="00BA3554"/>
    <w:rsid w:val="00BA3E76"/>
    <w:rsid w:val="00BA5E49"/>
    <w:rsid w:val="00BA632C"/>
    <w:rsid w:val="00BA6D34"/>
    <w:rsid w:val="00BB1C9B"/>
    <w:rsid w:val="00BB315A"/>
    <w:rsid w:val="00BB3575"/>
    <w:rsid w:val="00BB39B7"/>
    <w:rsid w:val="00BB4ADD"/>
    <w:rsid w:val="00BB500A"/>
    <w:rsid w:val="00BB50BD"/>
    <w:rsid w:val="00BB52F9"/>
    <w:rsid w:val="00BB5B81"/>
    <w:rsid w:val="00BB682B"/>
    <w:rsid w:val="00BC070A"/>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6CB5"/>
    <w:rsid w:val="00BD72E6"/>
    <w:rsid w:val="00BE01AE"/>
    <w:rsid w:val="00BE439E"/>
    <w:rsid w:val="00BE45B6"/>
    <w:rsid w:val="00BE54A9"/>
    <w:rsid w:val="00BE6363"/>
    <w:rsid w:val="00BE7FE1"/>
    <w:rsid w:val="00BF46D6"/>
    <w:rsid w:val="00BF4FFD"/>
    <w:rsid w:val="00BF5421"/>
    <w:rsid w:val="00C00E33"/>
    <w:rsid w:val="00C010D8"/>
    <w:rsid w:val="00C029B6"/>
    <w:rsid w:val="00C03431"/>
    <w:rsid w:val="00C0595C"/>
    <w:rsid w:val="00C06D6B"/>
    <w:rsid w:val="00C07D0F"/>
    <w:rsid w:val="00C122A6"/>
    <w:rsid w:val="00C132F1"/>
    <w:rsid w:val="00C14F1A"/>
    <w:rsid w:val="00C156C3"/>
    <w:rsid w:val="00C15BC3"/>
    <w:rsid w:val="00C16602"/>
    <w:rsid w:val="00C16AD2"/>
    <w:rsid w:val="00C16F3F"/>
    <w:rsid w:val="00C17414"/>
    <w:rsid w:val="00C2151D"/>
    <w:rsid w:val="00C232E0"/>
    <w:rsid w:val="00C23B1B"/>
    <w:rsid w:val="00C23D48"/>
    <w:rsid w:val="00C24256"/>
    <w:rsid w:val="00C26B4D"/>
    <w:rsid w:val="00C26CF7"/>
    <w:rsid w:val="00C30400"/>
    <w:rsid w:val="00C3130B"/>
    <w:rsid w:val="00C31373"/>
    <w:rsid w:val="00C3216A"/>
    <w:rsid w:val="00C324F0"/>
    <w:rsid w:val="00C33379"/>
    <w:rsid w:val="00C341A6"/>
    <w:rsid w:val="00C34414"/>
    <w:rsid w:val="00C344F1"/>
    <w:rsid w:val="00C3484C"/>
    <w:rsid w:val="00C358EA"/>
    <w:rsid w:val="00C364E8"/>
    <w:rsid w:val="00C3797F"/>
    <w:rsid w:val="00C37DF1"/>
    <w:rsid w:val="00C4095B"/>
    <w:rsid w:val="00C43524"/>
    <w:rsid w:val="00C435DD"/>
    <w:rsid w:val="00C4487D"/>
    <w:rsid w:val="00C45620"/>
    <w:rsid w:val="00C46003"/>
    <w:rsid w:val="00C464BA"/>
    <w:rsid w:val="00C4712C"/>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53B5"/>
    <w:rsid w:val="00C6608C"/>
    <w:rsid w:val="00C663C0"/>
    <w:rsid w:val="00C66474"/>
    <w:rsid w:val="00C66A65"/>
    <w:rsid w:val="00C706F4"/>
    <w:rsid w:val="00C71E26"/>
    <w:rsid w:val="00C72606"/>
    <w:rsid w:val="00C72D0E"/>
    <w:rsid w:val="00C72E21"/>
    <w:rsid w:val="00C73E62"/>
    <w:rsid w:val="00C74E20"/>
    <w:rsid w:val="00C8055A"/>
    <w:rsid w:val="00C806B2"/>
    <w:rsid w:val="00C807D9"/>
    <w:rsid w:val="00C80B25"/>
    <w:rsid w:val="00C813A9"/>
    <w:rsid w:val="00C81FE2"/>
    <w:rsid w:val="00C82BD2"/>
    <w:rsid w:val="00C84419"/>
    <w:rsid w:val="00C864DC"/>
    <w:rsid w:val="00C9279D"/>
    <w:rsid w:val="00C978AF"/>
    <w:rsid w:val="00CA0015"/>
    <w:rsid w:val="00CA169D"/>
    <w:rsid w:val="00CA1747"/>
    <w:rsid w:val="00CA1C11"/>
    <w:rsid w:val="00CA44AC"/>
    <w:rsid w:val="00CA4510"/>
    <w:rsid w:val="00CA4AB2"/>
    <w:rsid w:val="00CA5671"/>
    <w:rsid w:val="00CA5B8D"/>
    <w:rsid w:val="00CA5DD1"/>
    <w:rsid w:val="00CA770E"/>
    <w:rsid w:val="00CA7899"/>
    <w:rsid w:val="00CB0129"/>
    <w:rsid w:val="00CB118A"/>
    <w:rsid w:val="00CB3CB1"/>
    <w:rsid w:val="00CB41AB"/>
    <w:rsid w:val="00CB4C1E"/>
    <w:rsid w:val="00CB68EF"/>
    <w:rsid w:val="00CB726E"/>
    <w:rsid w:val="00CB79A4"/>
    <w:rsid w:val="00CC00E8"/>
    <w:rsid w:val="00CC09C7"/>
    <w:rsid w:val="00CC0A8D"/>
    <w:rsid w:val="00CC0AA3"/>
    <w:rsid w:val="00CC518E"/>
    <w:rsid w:val="00CC73F0"/>
    <w:rsid w:val="00CD043A"/>
    <w:rsid w:val="00CD046B"/>
    <w:rsid w:val="00CD2500"/>
    <w:rsid w:val="00CD258E"/>
    <w:rsid w:val="00CD2AB4"/>
    <w:rsid w:val="00CD3548"/>
    <w:rsid w:val="00CD4190"/>
    <w:rsid w:val="00CD435C"/>
    <w:rsid w:val="00CD4898"/>
    <w:rsid w:val="00CD5F02"/>
    <w:rsid w:val="00CE2264"/>
    <w:rsid w:val="00CE4D1D"/>
    <w:rsid w:val="00CE7B83"/>
    <w:rsid w:val="00CE7BF1"/>
    <w:rsid w:val="00CF0D0D"/>
    <w:rsid w:val="00CF1742"/>
    <w:rsid w:val="00CF2304"/>
    <w:rsid w:val="00CF2D2F"/>
    <w:rsid w:val="00CF34D0"/>
    <w:rsid w:val="00CF6CFC"/>
    <w:rsid w:val="00CF7468"/>
    <w:rsid w:val="00D00401"/>
    <w:rsid w:val="00D0068C"/>
    <w:rsid w:val="00D008B5"/>
    <w:rsid w:val="00D00BED"/>
    <w:rsid w:val="00D01B3C"/>
    <w:rsid w:val="00D02861"/>
    <w:rsid w:val="00D03214"/>
    <w:rsid w:val="00D03331"/>
    <w:rsid w:val="00D03E7C"/>
    <w:rsid w:val="00D048EE"/>
    <w:rsid w:val="00D04B17"/>
    <w:rsid w:val="00D0597E"/>
    <w:rsid w:val="00D05A4D"/>
    <w:rsid w:val="00D104E6"/>
    <w:rsid w:val="00D122C4"/>
    <w:rsid w:val="00D132BC"/>
    <w:rsid w:val="00D150B0"/>
    <w:rsid w:val="00D15272"/>
    <w:rsid w:val="00D161B8"/>
    <w:rsid w:val="00D17258"/>
    <w:rsid w:val="00D219A5"/>
    <w:rsid w:val="00D22464"/>
    <w:rsid w:val="00D234CC"/>
    <w:rsid w:val="00D23E63"/>
    <w:rsid w:val="00D27B1C"/>
    <w:rsid w:val="00D27C21"/>
    <w:rsid w:val="00D30487"/>
    <w:rsid w:val="00D30F7E"/>
    <w:rsid w:val="00D320A2"/>
    <w:rsid w:val="00D326C7"/>
    <w:rsid w:val="00D32DD8"/>
    <w:rsid w:val="00D32F51"/>
    <w:rsid w:val="00D33481"/>
    <w:rsid w:val="00D35902"/>
    <w:rsid w:val="00D359EB"/>
    <w:rsid w:val="00D362DB"/>
    <w:rsid w:val="00D411B6"/>
    <w:rsid w:val="00D433D6"/>
    <w:rsid w:val="00D4557B"/>
    <w:rsid w:val="00D457DC"/>
    <w:rsid w:val="00D45EA2"/>
    <w:rsid w:val="00D463EA"/>
    <w:rsid w:val="00D46D5B"/>
    <w:rsid w:val="00D47316"/>
    <w:rsid w:val="00D47541"/>
    <w:rsid w:val="00D47A5B"/>
    <w:rsid w:val="00D47A9C"/>
    <w:rsid w:val="00D50B56"/>
    <w:rsid w:val="00D516BE"/>
    <w:rsid w:val="00D51855"/>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4DB6"/>
    <w:rsid w:val="00D7515A"/>
    <w:rsid w:val="00D758CA"/>
    <w:rsid w:val="00D75F27"/>
    <w:rsid w:val="00D76BBA"/>
    <w:rsid w:val="00D770E9"/>
    <w:rsid w:val="00D77ADB"/>
    <w:rsid w:val="00D77EF7"/>
    <w:rsid w:val="00D815D1"/>
    <w:rsid w:val="00D81660"/>
    <w:rsid w:val="00D81962"/>
    <w:rsid w:val="00D820D2"/>
    <w:rsid w:val="00D82DAD"/>
    <w:rsid w:val="00D83043"/>
    <w:rsid w:val="00D8313C"/>
    <w:rsid w:val="00D835A8"/>
    <w:rsid w:val="00D84988"/>
    <w:rsid w:val="00D86538"/>
    <w:rsid w:val="00D873FE"/>
    <w:rsid w:val="00D875CB"/>
    <w:rsid w:val="00D9061A"/>
    <w:rsid w:val="00D95FD0"/>
    <w:rsid w:val="00D970D2"/>
    <w:rsid w:val="00D976EB"/>
    <w:rsid w:val="00DA0948"/>
    <w:rsid w:val="00DA0A4E"/>
    <w:rsid w:val="00DA0F94"/>
    <w:rsid w:val="00DA1AF1"/>
    <w:rsid w:val="00DA2289"/>
    <w:rsid w:val="00DA4079"/>
    <w:rsid w:val="00DA4465"/>
    <w:rsid w:val="00DA687B"/>
    <w:rsid w:val="00DA6C97"/>
    <w:rsid w:val="00DB01A7"/>
    <w:rsid w:val="00DB0D82"/>
    <w:rsid w:val="00DB2BCC"/>
    <w:rsid w:val="00DB3E17"/>
    <w:rsid w:val="00DB4273"/>
    <w:rsid w:val="00DB48F9"/>
    <w:rsid w:val="00DB4CC7"/>
    <w:rsid w:val="00DB5857"/>
    <w:rsid w:val="00DB64C8"/>
    <w:rsid w:val="00DB6BF3"/>
    <w:rsid w:val="00DB6D02"/>
    <w:rsid w:val="00DB7132"/>
    <w:rsid w:val="00DC5332"/>
    <w:rsid w:val="00DC59F5"/>
    <w:rsid w:val="00DC6FEB"/>
    <w:rsid w:val="00DC769E"/>
    <w:rsid w:val="00DD2498"/>
    <w:rsid w:val="00DD322C"/>
    <w:rsid w:val="00DD3E3D"/>
    <w:rsid w:val="00DD4F48"/>
    <w:rsid w:val="00DD51F0"/>
    <w:rsid w:val="00DD56AA"/>
    <w:rsid w:val="00DD5CF9"/>
    <w:rsid w:val="00DD5FB8"/>
    <w:rsid w:val="00DD6FDA"/>
    <w:rsid w:val="00DD7C64"/>
    <w:rsid w:val="00DE1323"/>
    <w:rsid w:val="00DE134D"/>
    <w:rsid w:val="00DE3C28"/>
    <w:rsid w:val="00DE5B89"/>
    <w:rsid w:val="00DE7F8F"/>
    <w:rsid w:val="00DF11C4"/>
    <w:rsid w:val="00DF19A1"/>
    <w:rsid w:val="00DF5182"/>
    <w:rsid w:val="00E01503"/>
    <w:rsid w:val="00E020C1"/>
    <w:rsid w:val="00E02F60"/>
    <w:rsid w:val="00E04589"/>
    <w:rsid w:val="00E045AE"/>
    <w:rsid w:val="00E046C2"/>
    <w:rsid w:val="00E04934"/>
    <w:rsid w:val="00E04FA9"/>
    <w:rsid w:val="00E05F32"/>
    <w:rsid w:val="00E06365"/>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1E9C"/>
    <w:rsid w:val="00E4239E"/>
    <w:rsid w:val="00E42FEB"/>
    <w:rsid w:val="00E430BF"/>
    <w:rsid w:val="00E43CEB"/>
    <w:rsid w:val="00E45007"/>
    <w:rsid w:val="00E4577B"/>
    <w:rsid w:val="00E45ACA"/>
    <w:rsid w:val="00E45C7F"/>
    <w:rsid w:val="00E46422"/>
    <w:rsid w:val="00E46DBA"/>
    <w:rsid w:val="00E51117"/>
    <w:rsid w:val="00E51CD5"/>
    <w:rsid w:val="00E51EEA"/>
    <w:rsid w:val="00E54297"/>
    <w:rsid w:val="00E54B2C"/>
    <w:rsid w:val="00E5510F"/>
    <w:rsid w:val="00E6008B"/>
    <w:rsid w:val="00E6044F"/>
    <w:rsid w:val="00E6367A"/>
    <w:rsid w:val="00E63C8D"/>
    <w:rsid w:val="00E64337"/>
    <w:rsid w:val="00E651AA"/>
    <w:rsid w:val="00E65F37"/>
    <w:rsid w:val="00E674AE"/>
    <w:rsid w:val="00E67BA7"/>
    <w:rsid w:val="00E74264"/>
    <w:rsid w:val="00E749B7"/>
    <w:rsid w:val="00E74BFE"/>
    <w:rsid w:val="00E7522C"/>
    <w:rsid w:val="00E755FF"/>
    <w:rsid w:val="00E765B7"/>
    <w:rsid w:val="00E77EEE"/>
    <w:rsid w:val="00E805B6"/>
    <w:rsid w:val="00E81D32"/>
    <w:rsid w:val="00E81D7E"/>
    <w:rsid w:val="00E84171"/>
    <w:rsid w:val="00E84ED8"/>
    <w:rsid w:val="00E85A49"/>
    <w:rsid w:val="00E90E72"/>
    <w:rsid w:val="00E90FD0"/>
    <w:rsid w:val="00E92272"/>
    <w:rsid w:val="00E92BAA"/>
    <w:rsid w:val="00E932F1"/>
    <w:rsid w:val="00E94D7F"/>
    <w:rsid w:val="00E95E47"/>
    <w:rsid w:val="00E969ED"/>
    <w:rsid w:val="00E9746B"/>
    <w:rsid w:val="00EA059F"/>
    <w:rsid w:val="00EA06E9"/>
    <w:rsid w:val="00EA10FE"/>
    <w:rsid w:val="00EA150B"/>
    <w:rsid w:val="00EA3E33"/>
    <w:rsid w:val="00EA3FD0"/>
    <w:rsid w:val="00EA40DF"/>
    <w:rsid w:val="00EA58C8"/>
    <w:rsid w:val="00EA625E"/>
    <w:rsid w:val="00EA7474"/>
    <w:rsid w:val="00EB0B3D"/>
    <w:rsid w:val="00EB2AE8"/>
    <w:rsid w:val="00EB395D"/>
    <w:rsid w:val="00EB3EA5"/>
    <w:rsid w:val="00EB42B2"/>
    <w:rsid w:val="00EB466E"/>
    <w:rsid w:val="00EB487B"/>
    <w:rsid w:val="00EB5F02"/>
    <w:rsid w:val="00EB602D"/>
    <w:rsid w:val="00EB6064"/>
    <w:rsid w:val="00EB6314"/>
    <w:rsid w:val="00EB6684"/>
    <w:rsid w:val="00EB6E54"/>
    <w:rsid w:val="00EB705C"/>
    <w:rsid w:val="00EC0878"/>
    <w:rsid w:val="00EC22F7"/>
    <w:rsid w:val="00EC2345"/>
    <w:rsid w:val="00EC2CDE"/>
    <w:rsid w:val="00EC7188"/>
    <w:rsid w:val="00EC759E"/>
    <w:rsid w:val="00EC7897"/>
    <w:rsid w:val="00ED0338"/>
    <w:rsid w:val="00ED0BF3"/>
    <w:rsid w:val="00ED0DE3"/>
    <w:rsid w:val="00ED1142"/>
    <w:rsid w:val="00ED2462"/>
    <w:rsid w:val="00ED4C1D"/>
    <w:rsid w:val="00ED6836"/>
    <w:rsid w:val="00EE09A4"/>
    <w:rsid w:val="00EE0EB3"/>
    <w:rsid w:val="00EE0EF1"/>
    <w:rsid w:val="00EE2489"/>
    <w:rsid w:val="00EE2663"/>
    <w:rsid w:val="00EE32DF"/>
    <w:rsid w:val="00EE4468"/>
    <w:rsid w:val="00EE55F5"/>
    <w:rsid w:val="00EE5855"/>
    <w:rsid w:val="00EE7019"/>
    <w:rsid w:val="00EE73A8"/>
    <w:rsid w:val="00EE7A99"/>
    <w:rsid w:val="00EF24C7"/>
    <w:rsid w:val="00EF273B"/>
    <w:rsid w:val="00EF2954"/>
    <w:rsid w:val="00EF2B43"/>
    <w:rsid w:val="00EF352E"/>
    <w:rsid w:val="00EF4492"/>
    <w:rsid w:val="00EF6526"/>
    <w:rsid w:val="00EF6EFC"/>
    <w:rsid w:val="00EF7868"/>
    <w:rsid w:val="00F04023"/>
    <w:rsid w:val="00F04847"/>
    <w:rsid w:val="00F04FC3"/>
    <w:rsid w:val="00F10385"/>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1AB"/>
    <w:rsid w:val="00F21C25"/>
    <w:rsid w:val="00F23100"/>
    <w:rsid w:val="00F23A51"/>
    <w:rsid w:val="00F242D7"/>
    <w:rsid w:val="00F24327"/>
    <w:rsid w:val="00F24E9E"/>
    <w:rsid w:val="00F26162"/>
    <w:rsid w:val="00F263B3"/>
    <w:rsid w:val="00F30795"/>
    <w:rsid w:val="00F339E3"/>
    <w:rsid w:val="00F3517D"/>
    <w:rsid w:val="00F377C0"/>
    <w:rsid w:val="00F37F2C"/>
    <w:rsid w:val="00F403A5"/>
    <w:rsid w:val="00F406AC"/>
    <w:rsid w:val="00F40D4D"/>
    <w:rsid w:val="00F41280"/>
    <w:rsid w:val="00F4140F"/>
    <w:rsid w:val="00F42E84"/>
    <w:rsid w:val="00F4395E"/>
    <w:rsid w:val="00F449C0"/>
    <w:rsid w:val="00F45B4D"/>
    <w:rsid w:val="00F45B8B"/>
    <w:rsid w:val="00F45F29"/>
    <w:rsid w:val="00F52BAD"/>
    <w:rsid w:val="00F5438A"/>
    <w:rsid w:val="00F546F2"/>
    <w:rsid w:val="00F55654"/>
    <w:rsid w:val="00F5653D"/>
    <w:rsid w:val="00F60675"/>
    <w:rsid w:val="00F607C7"/>
    <w:rsid w:val="00F60A05"/>
    <w:rsid w:val="00F61898"/>
    <w:rsid w:val="00F61A9D"/>
    <w:rsid w:val="00F61D7A"/>
    <w:rsid w:val="00F624A0"/>
    <w:rsid w:val="00F624C3"/>
    <w:rsid w:val="00F63223"/>
    <w:rsid w:val="00F64BF8"/>
    <w:rsid w:val="00F64DF9"/>
    <w:rsid w:val="00F658E7"/>
    <w:rsid w:val="00F67BCF"/>
    <w:rsid w:val="00F67CD4"/>
    <w:rsid w:val="00F70E55"/>
    <w:rsid w:val="00F736B9"/>
    <w:rsid w:val="00F73CAB"/>
    <w:rsid w:val="00F743B3"/>
    <w:rsid w:val="00F7451F"/>
    <w:rsid w:val="00F74DFA"/>
    <w:rsid w:val="00F75F2D"/>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481A"/>
    <w:rsid w:val="00F97D3E"/>
    <w:rsid w:val="00FA0498"/>
    <w:rsid w:val="00FA0E41"/>
    <w:rsid w:val="00FA0F29"/>
    <w:rsid w:val="00FA13F2"/>
    <w:rsid w:val="00FA207E"/>
    <w:rsid w:val="00FA2BFA"/>
    <w:rsid w:val="00FA2FB6"/>
    <w:rsid w:val="00FA37C3"/>
    <w:rsid w:val="00FA409E"/>
    <w:rsid w:val="00FA4725"/>
    <w:rsid w:val="00FA4F9D"/>
    <w:rsid w:val="00FA6F47"/>
    <w:rsid w:val="00FA7C8F"/>
    <w:rsid w:val="00FB068C"/>
    <w:rsid w:val="00FB12F4"/>
    <w:rsid w:val="00FB1530"/>
    <w:rsid w:val="00FB3AFB"/>
    <w:rsid w:val="00FB3CC9"/>
    <w:rsid w:val="00FB4ACF"/>
    <w:rsid w:val="00FB5FE6"/>
    <w:rsid w:val="00FB72F4"/>
    <w:rsid w:val="00FB78E7"/>
    <w:rsid w:val="00FB796B"/>
    <w:rsid w:val="00FC0362"/>
    <w:rsid w:val="00FC096C"/>
    <w:rsid w:val="00FC0FDC"/>
    <w:rsid w:val="00FC22F4"/>
    <w:rsid w:val="00FC24CD"/>
    <w:rsid w:val="00FC283C"/>
    <w:rsid w:val="00FC4412"/>
    <w:rsid w:val="00FC4B16"/>
    <w:rsid w:val="00FC6150"/>
    <w:rsid w:val="00FC6B2B"/>
    <w:rsid w:val="00FC714B"/>
    <w:rsid w:val="00FC7D7C"/>
    <w:rsid w:val="00FD06E3"/>
    <w:rsid w:val="00FD0747"/>
    <w:rsid w:val="00FD1148"/>
    <w:rsid w:val="00FD26FA"/>
    <w:rsid w:val="00FD2748"/>
    <w:rsid w:val="00FD2843"/>
    <w:rsid w:val="00FD2B51"/>
    <w:rsid w:val="00FD4DA5"/>
    <w:rsid w:val="00FD4DBF"/>
    <w:rsid w:val="00FD57B8"/>
    <w:rsid w:val="00FD63D0"/>
    <w:rsid w:val="00FD7291"/>
    <w:rsid w:val="00FD7F09"/>
    <w:rsid w:val="00FE0D89"/>
    <w:rsid w:val="00FE1316"/>
    <w:rsid w:val="00FE5358"/>
    <w:rsid w:val="00FE54DC"/>
    <w:rsid w:val="00FE5743"/>
    <w:rsid w:val="00FE586B"/>
    <w:rsid w:val="00FE6C2A"/>
    <w:rsid w:val="00FE76B9"/>
    <w:rsid w:val="00FE7898"/>
    <w:rsid w:val="00FF0766"/>
    <w:rsid w:val="00FF0775"/>
    <w:rsid w:val="00FF0A5F"/>
    <w:rsid w:val="00FF0CDE"/>
    <w:rsid w:val="00FF0FE2"/>
    <w:rsid w:val="00FF1C1E"/>
    <w:rsid w:val="00FF1D27"/>
    <w:rsid w:val="00FF28EE"/>
    <w:rsid w:val="00FF331F"/>
    <w:rsid w:val="00FF3D6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C5DB8D"/>
  <w15:docId w15:val="{2688CC4E-B350-481A-A408-00AF056F9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B570B1"/>
    <w:rPr>
      <w:rFonts w:ascii="Times Armenian" w:hAnsi="Times Armenian"/>
    </w:rPr>
  </w:style>
  <w:style w:type="character" w:styleId="UnresolvedMention">
    <w:name w:val="Unresolved Mention"/>
    <w:basedOn w:val="DefaultParagraphFont"/>
    <w:uiPriority w:val="99"/>
    <w:semiHidden/>
    <w:unhideWhenUsed/>
    <w:rsid w:val="001A13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47691131">
      <w:bodyDiv w:val="1"/>
      <w:marLeft w:val="0"/>
      <w:marRight w:val="0"/>
      <w:marTop w:val="0"/>
      <w:marBottom w:val="0"/>
      <w:divBdr>
        <w:top w:val="none" w:sz="0" w:space="0" w:color="auto"/>
        <w:left w:val="none" w:sz="0" w:space="0" w:color="auto"/>
        <w:bottom w:val="none" w:sz="0" w:space="0" w:color="auto"/>
        <w:right w:val="none" w:sz="0" w:space="0" w:color="auto"/>
      </w:divBdr>
      <w:divsChild>
        <w:div w:id="1725106154">
          <w:marLeft w:val="0"/>
          <w:marRight w:val="0"/>
          <w:marTop w:val="0"/>
          <w:marBottom w:val="0"/>
          <w:divBdr>
            <w:top w:val="none" w:sz="0" w:space="0" w:color="auto"/>
            <w:left w:val="none" w:sz="0" w:space="0" w:color="auto"/>
            <w:bottom w:val="none" w:sz="0" w:space="0" w:color="auto"/>
            <w:right w:val="none" w:sz="0" w:space="0" w:color="auto"/>
          </w:divBdr>
          <w:divsChild>
            <w:div w:id="1494836767">
              <w:marLeft w:val="0"/>
              <w:marRight w:val="60"/>
              <w:marTop w:val="0"/>
              <w:marBottom w:val="0"/>
              <w:divBdr>
                <w:top w:val="none" w:sz="0" w:space="0" w:color="auto"/>
                <w:left w:val="none" w:sz="0" w:space="0" w:color="auto"/>
                <w:bottom w:val="none" w:sz="0" w:space="0" w:color="auto"/>
                <w:right w:val="none" w:sz="0" w:space="0" w:color="auto"/>
              </w:divBdr>
              <w:divsChild>
                <w:div w:id="1518735729">
                  <w:marLeft w:val="0"/>
                  <w:marRight w:val="0"/>
                  <w:marTop w:val="0"/>
                  <w:marBottom w:val="120"/>
                  <w:divBdr>
                    <w:top w:val="single" w:sz="6" w:space="0" w:color="C0C0C0"/>
                    <w:left w:val="single" w:sz="6" w:space="0" w:color="D9D9D9"/>
                    <w:bottom w:val="single" w:sz="6" w:space="0" w:color="D9D9D9"/>
                    <w:right w:val="single" w:sz="6" w:space="0" w:color="D9D9D9"/>
                  </w:divBdr>
                  <w:divsChild>
                    <w:div w:id="825047500">
                      <w:marLeft w:val="0"/>
                      <w:marRight w:val="0"/>
                      <w:marTop w:val="0"/>
                      <w:marBottom w:val="0"/>
                      <w:divBdr>
                        <w:top w:val="none" w:sz="0" w:space="0" w:color="auto"/>
                        <w:left w:val="none" w:sz="0" w:space="0" w:color="auto"/>
                        <w:bottom w:val="none" w:sz="0" w:space="0" w:color="auto"/>
                        <w:right w:val="none" w:sz="0" w:space="0" w:color="auto"/>
                      </w:divBdr>
                    </w:div>
                    <w:div w:id="1454902252">
                      <w:marLeft w:val="0"/>
                      <w:marRight w:val="0"/>
                      <w:marTop w:val="0"/>
                      <w:marBottom w:val="0"/>
                      <w:divBdr>
                        <w:top w:val="none" w:sz="0" w:space="0" w:color="auto"/>
                        <w:left w:val="none" w:sz="0" w:space="0" w:color="auto"/>
                        <w:bottom w:val="none" w:sz="0" w:space="0" w:color="auto"/>
                        <w:right w:val="none" w:sz="0" w:space="0" w:color="auto"/>
                      </w:divBdr>
                    </w:div>
                  </w:divsChild>
                </w:div>
                <w:div w:id="45607267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 w:id="1321420312">
          <w:marLeft w:val="0"/>
          <w:marRight w:val="0"/>
          <w:marTop w:val="0"/>
          <w:marBottom w:val="0"/>
          <w:divBdr>
            <w:top w:val="none" w:sz="0" w:space="0" w:color="auto"/>
            <w:left w:val="none" w:sz="0" w:space="0" w:color="auto"/>
            <w:bottom w:val="none" w:sz="0" w:space="0" w:color="auto"/>
            <w:right w:val="none" w:sz="0" w:space="0" w:color="auto"/>
          </w:divBdr>
          <w:divsChild>
            <w:div w:id="1059550655">
              <w:marLeft w:val="60"/>
              <w:marRight w:val="0"/>
              <w:marTop w:val="0"/>
              <w:marBottom w:val="0"/>
              <w:divBdr>
                <w:top w:val="none" w:sz="0" w:space="0" w:color="auto"/>
                <w:left w:val="none" w:sz="0" w:space="0" w:color="auto"/>
                <w:bottom w:val="none" w:sz="0" w:space="0" w:color="auto"/>
                <w:right w:val="none" w:sz="0" w:space="0" w:color="auto"/>
              </w:divBdr>
              <w:divsChild>
                <w:div w:id="311259606">
                  <w:marLeft w:val="0"/>
                  <w:marRight w:val="0"/>
                  <w:marTop w:val="0"/>
                  <w:marBottom w:val="0"/>
                  <w:divBdr>
                    <w:top w:val="none" w:sz="0" w:space="0" w:color="auto"/>
                    <w:left w:val="none" w:sz="0" w:space="0" w:color="auto"/>
                    <w:bottom w:val="none" w:sz="0" w:space="0" w:color="auto"/>
                    <w:right w:val="none" w:sz="0" w:space="0" w:color="auto"/>
                  </w:divBdr>
                  <w:divsChild>
                    <w:div w:id="279336469">
                      <w:marLeft w:val="0"/>
                      <w:marRight w:val="0"/>
                      <w:marTop w:val="0"/>
                      <w:marBottom w:val="120"/>
                      <w:divBdr>
                        <w:top w:val="single" w:sz="6" w:space="0" w:color="F5F5F5"/>
                        <w:left w:val="single" w:sz="6" w:space="0" w:color="F5F5F5"/>
                        <w:bottom w:val="single" w:sz="6" w:space="0" w:color="F5F5F5"/>
                        <w:right w:val="single" w:sz="6" w:space="0" w:color="F5F5F5"/>
                      </w:divBdr>
                      <w:divsChild>
                        <w:div w:id="667291599">
                          <w:marLeft w:val="0"/>
                          <w:marRight w:val="0"/>
                          <w:marTop w:val="0"/>
                          <w:marBottom w:val="0"/>
                          <w:divBdr>
                            <w:top w:val="none" w:sz="0" w:space="0" w:color="auto"/>
                            <w:left w:val="none" w:sz="0" w:space="0" w:color="auto"/>
                            <w:bottom w:val="none" w:sz="0" w:space="0" w:color="auto"/>
                            <w:right w:val="none" w:sz="0" w:space="0" w:color="auto"/>
                          </w:divBdr>
                          <w:divsChild>
                            <w:div w:id="748890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5537256">
      <w:bodyDiv w:val="1"/>
      <w:marLeft w:val="0"/>
      <w:marRight w:val="0"/>
      <w:marTop w:val="0"/>
      <w:marBottom w:val="0"/>
      <w:divBdr>
        <w:top w:val="none" w:sz="0" w:space="0" w:color="auto"/>
        <w:left w:val="none" w:sz="0" w:space="0" w:color="auto"/>
        <w:bottom w:val="none" w:sz="0" w:space="0" w:color="auto"/>
        <w:right w:val="none" w:sz="0" w:space="0" w:color="auto"/>
      </w:divBdr>
    </w:div>
    <w:div w:id="137037923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840120245">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7557663">
      <w:bodyDiv w:val="1"/>
      <w:marLeft w:val="0"/>
      <w:marRight w:val="0"/>
      <w:marTop w:val="0"/>
      <w:marBottom w:val="0"/>
      <w:divBdr>
        <w:top w:val="none" w:sz="0" w:space="0" w:color="auto"/>
        <w:left w:val="none" w:sz="0" w:space="0" w:color="auto"/>
        <w:bottom w:val="none" w:sz="0" w:space="0" w:color="auto"/>
        <w:right w:val="none" w:sz="0" w:space="0" w:color="auto"/>
      </w:divBdr>
    </w:div>
    <w:div w:id="2145268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armeps.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938049-8B12-4434-AEF3-5C3EFE333D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1</Pages>
  <Words>403</Words>
  <Characters>2299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2697</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Gor Muradyan</cp:lastModifiedBy>
  <cp:revision>174</cp:revision>
  <cp:lastPrinted>2017-05-25T08:11:00Z</cp:lastPrinted>
  <dcterms:created xsi:type="dcterms:W3CDTF">2017-06-08T07:41:00Z</dcterms:created>
  <dcterms:modified xsi:type="dcterms:W3CDTF">2025-09-03T04:56:00Z</dcterms:modified>
</cp:coreProperties>
</file>