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09DBDC39"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E386F78" w14:textId="77777777" w:rsidR="009C56EE" w:rsidRDefault="009C56EE" w:rsidP="005727A9">
      <w:pPr>
        <w:pStyle w:val="BodyTextIndent"/>
        <w:spacing w:line="240" w:lineRule="auto"/>
        <w:jc w:val="center"/>
        <w:rPr>
          <w:rFonts w:ascii="GHEA Grapalat" w:hAnsi="GHEA Grapalat"/>
          <w:i w:val="0"/>
          <w:lang w:val="af-ZA"/>
        </w:rPr>
      </w:pPr>
    </w:p>
    <w:p w14:paraId="46CA6EAF" w14:textId="3BF3ACC9"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F050BF6" w14:textId="471CD74A" w:rsidR="005727A9" w:rsidRDefault="005727A9" w:rsidP="005727A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5F25B544" w14:textId="77777777" w:rsidR="0033101A" w:rsidRDefault="0033101A" w:rsidP="005727A9">
      <w:pPr>
        <w:pStyle w:val="BodyTextIndent"/>
        <w:spacing w:line="240" w:lineRule="auto"/>
        <w:jc w:val="center"/>
        <w:rPr>
          <w:rFonts w:ascii="GHEA Grapalat" w:hAnsi="GHEA Grapalat"/>
          <w:i w:val="0"/>
          <w:lang w:val="af-ZA"/>
        </w:rPr>
      </w:pPr>
    </w:p>
    <w:p w14:paraId="67BABE56" w14:textId="77777777" w:rsidR="0033101A" w:rsidRPr="00221BAB" w:rsidRDefault="0033101A" w:rsidP="0033101A">
      <w:pPr>
        <w:pStyle w:val="BodyTextIndent"/>
        <w:spacing w:line="240" w:lineRule="auto"/>
        <w:jc w:val="center"/>
        <w:rPr>
          <w:rFonts w:ascii="GHEA Grapalat" w:hAnsi="GHEA Grapalat"/>
          <w:b/>
          <w:bCs/>
          <w:i w:val="0"/>
          <w:iCs/>
          <w:lang w:val="af-ZA"/>
        </w:rPr>
      </w:pPr>
      <w:r w:rsidRPr="00221BAB">
        <w:rPr>
          <w:rFonts w:ascii="GHEA Grapalat" w:hAnsi="GHEA Grapalat"/>
          <w:b/>
          <w:bCs/>
          <w:i w:val="0"/>
          <w:iCs/>
          <w:lang w:val="hy-AM"/>
        </w:rPr>
        <w:t>«Գնումների մասին» օրենքի</w:t>
      </w:r>
      <w:r w:rsidRPr="00221BAB">
        <w:rPr>
          <w:rFonts w:ascii="GHEA Grapalat" w:hAnsi="GHEA Grapalat"/>
          <w:b/>
          <w:bCs/>
          <w:i w:val="0"/>
          <w:iCs/>
          <w:lang w:val="af-ZA"/>
        </w:rPr>
        <w:t xml:space="preserve"> 15-</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հոդվածի</w:t>
      </w:r>
      <w:r w:rsidRPr="00221BAB">
        <w:rPr>
          <w:rFonts w:ascii="GHEA Grapalat" w:hAnsi="GHEA Grapalat"/>
          <w:b/>
          <w:bCs/>
          <w:i w:val="0"/>
          <w:iCs/>
          <w:lang w:val="af-ZA"/>
        </w:rPr>
        <w:t xml:space="preserve"> 6-</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մասի</w:t>
      </w:r>
      <w:r w:rsidRPr="00221BAB">
        <w:rPr>
          <w:rFonts w:ascii="GHEA Grapalat" w:hAnsi="GHEA Grapalat"/>
          <w:b/>
          <w:bCs/>
          <w:i w:val="0"/>
          <w:iCs/>
          <w:lang w:val="af-ZA"/>
        </w:rPr>
        <w:t xml:space="preserve"> 2-</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կետի կիրառմամբ</w:t>
      </w:r>
    </w:p>
    <w:p w14:paraId="742FC58E" w14:textId="77777777" w:rsidR="0033101A" w:rsidRPr="00F566BF" w:rsidRDefault="0033101A" w:rsidP="005727A9">
      <w:pPr>
        <w:pStyle w:val="BodyTextIndent"/>
        <w:spacing w:line="240" w:lineRule="auto"/>
        <w:jc w:val="center"/>
        <w:rPr>
          <w:rFonts w:ascii="GHEA Grapalat" w:hAnsi="GHEA Grapalat"/>
          <w:i w:val="0"/>
          <w:lang w:val="af-ZA"/>
        </w:rPr>
      </w:pPr>
    </w:p>
    <w:p w14:paraId="5FA8B4C8" w14:textId="77777777"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62C4362" w14:textId="33625CC4" w:rsidR="005727A9"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25</w:t>
      </w:r>
      <w:r w:rsidRPr="00F566BF">
        <w:rPr>
          <w:rFonts w:ascii="GHEA Grapalat" w:hAnsi="GHEA Grapalat"/>
          <w:i w:val="0"/>
          <w:lang w:val="af-ZA"/>
        </w:rPr>
        <w:t xml:space="preserve"> թվականի «</w:t>
      </w:r>
      <w:r w:rsidR="00023F8D">
        <w:rPr>
          <w:rFonts w:ascii="GHEA Grapalat" w:hAnsi="GHEA Grapalat"/>
          <w:i w:val="0"/>
          <w:lang w:val="hy-AM"/>
        </w:rPr>
        <w:t>սեպտեմբերի</w:t>
      </w:r>
      <w:r w:rsidRPr="00F566BF">
        <w:rPr>
          <w:rFonts w:ascii="GHEA Grapalat" w:hAnsi="GHEA Grapalat"/>
          <w:i w:val="0"/>
          <w:lang w:val="af-ZA"/>
        </w:rPr>
        <w:t>» «</w:t>
      </w:r>
      <w:r w:rsidR="002333BA">
        <w:rPr>
          <w:rFonts w:ascii="GHEA Grapalat" w:hAnsi="GHEA Grapalat"/>
          <w:i w:val="0"/>
          <w:lang w:val="af-ZA"/>
        </w:rPr>
        <w:t>8</w:t>
      </w:r>
      <w:r w:rsidRPr="00F566BF">
        <w:rPr>
          <w:rFonts w:ascii="GHEA Grapalat" w:hAnsi="GHEA Grapalat"/>
          <w:i w:val="0"/>
          <w:lang w:val="af-ZA"/>
        </w:rPr>
        <w:t>» «</w:t>
      </w:r>
      <w:r>
        <w:rPr>
          <w:rFonts w:ascii="GHEA Grapalat" w:hAnsi="GHEA Grapalat"/>
          <w:i w:val="0"/>
          <w:lang w:val="af-ZA"/>
        </w:rPr>
        <w:t>2</w:t>
      </w:r>
      <w:r w:rsidRPr="00F566BF">
        <w:rPr>
          <w:rFonts w:ascii="GHEA Grapalat" w:hAnsi="GHEA Grapalat"/>
          <w:i w:val="0"/>
          <w:lang w:val="af-ZA"/>
        </w:rPr>
        <w:t>» որոշմամբ</w:t>
      </w:r>
    </w:p>
    <w:p w14:paraId="4B21E190" w14:textId="2457D6A6" w:rsidR="005727A9" w:rsidRPr="00221BAB" w:rsidRDefault="005727A9" w:rsidP="005727A9">
      <w:pPr>
        <w:pStyle w:val="BodyTextIndent"/>
        <w:spacing w:line="240" w:lineRule="auto"/>
        <w:jc w:val="center"/>
        <w:rPr>
          <w:rFonts w:ascii="GHEA Grapalat" w:hAnsi="GHEA Grapalat"/>
          <w:b/>
          <w:bCs/>
          <w:i w:val="0"/>
          <w:iCs/>
          <w:lang w:val="af-ZA"/>
        </w:rPr>
      </w:pPr>
      <w:r w:rsidRPr="00F566BF">
        <w:rPr>
          <w:rFonts w:ascii="GHEA Grapalat" w:hAnsi="GHEA Grapalat"/>
          <w:i w:val="0"/>
          <w:lang w:val="af-ZA"/>
        </w:rPr>
        <w:t xml:space="preserve"> </w:t>
      </w:r>
    </w:p>
    <w:p w14:paraId="759066F4" w14:textId="1EF8D057"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Ընթացակարգի ծածկագիրը</w:t>
      </w:r>
      <w:r w:rsidRPr="00ED70E7">
        <w:rPr>
          <w:rFonts w:ascii="GHEA Grapalat" w:hAnsi="GHEA Grapalat"/>
          <w:i w:val="0"/>
          <w:lang w:val="af-ZA"/>
        </w:rPr>
        <w:t xml:space="preserve">` </w:t>
      </w:r>
      <w:r w:rsidR="00ED70E7">
        <w:rPr>
          <w:rFonts w:ascii="GHEA Grapalat" w:hAnsi="GHEA Grapalat"/>
          <w:i w:val="0"/>
          <w:lang w:val="hy-AM"/>
        </w:rPr>
        <w:t>ԵՔ-ԳՀԾՁԲ-</w:t>
      </w:r>
      <w:r w:rsidR="004B45A5">
        <w:rPr>
          <w:rFonts w:ascii="GHEA Grapalat" w:hAnsi="GHEA Grapalat"/>
          <w:i w:val="0"/>
          <w:lang w:val="hy-AM"/>
        </w:rPr>
        <w:t>25/145</w:t>
      </w:r>
      <w:r>
        <w:rPr>
          <w:rFonts w:ascii="GHEA Grapalat" w:hAnsi="GHEA Grapalat"/>
          <w:i w:val="0"/>
          <w:lang w:val="hy-AM"/>
        </w:rPr>
        <w:t xml:space="preserve">    </w:t>
      </w:r>
    </w:p>
    <w:p w14:paraId="1F4B7087" w14:textId="77777777" w:rsidR="005727A9" w:rsidRPr="00F566BF" w:rsidRDefault="005727A9" w:rsidP="005727A9">
      <w:pPr>
        <w:pStyle w:val="BodyTextIndent"/>
        <w:spacing w:line="240" w:lineRule="auto"/>
        <w:rPr>
          <w:rFonts w:ascii="GHEA Grapalat" w:hAnsi="GHEA Grapalat"/>
          <w:i w:val="0"/>
          <w:lang w:val="af-ZA"/>
        </w:rPr>
      </w:pPr>
    </w:p>
    <w:p w14:paraId="2C28C003" w14:textId="77777777" w:rsidR="005727A9" w:rsidRDefault="005727A9" w:rsidP="005727A9">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325B0C2E" w14:textId="1C61C0E7" w:rsidR="005727A9" w:rsidRPr="00F566BF" w:rsidRDefault="005727A9" w:rsidP="005727A9">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6F2123">
        <w:rPr>
          <w:rFonts w:ascii="GHEA Grapalat" w:hAnsi="GHEA Grapalat"/>
          <w:b/>
          <w:bCs/>
          <w:i w:val="0"/>
          <w:lang w:val="hy-AM"/>
        </w:rPr>
        <w:t xml:space="preserve">Երևան քաղաքի </w:t>
      </w:r>
      <w:r w:rsidR="004B45A5">
        <w:rPr>
          <w:rFonts w:ascii="GHEA Grapalat" w:hAnsi="GHEA Grapalat"/>
          <w:b/>
          <w:bCs/>
          <w:i w:val="0"/>
          <w:lang w:val="hy-AM"/>
        </w:rPr>
        <w:t>Շենգավիթ</w:t>
      </w:r>
      <w:r w:rsidR="006F2123">
        <w:rPr>
          <w:rFonts w:ascii="GHEA Grapalat" w:hAnsi="GHEA Grapalat"/>
          <w:b/>
          <w:bCs/>
          <w:i w:val="0"/>
          <w:lang w:val="hy-AM"/>
        </w:rPr>
        <w:t xml:space="preserve"> վարչական շրջան</w:t>
      </w:r>
      <w:r w:rsidR="00E76E2F">
        <w:rPr>
          <w:rFonts w:ascii="GHEA Grapalat" w:hAnsi="GHEA Grapalat"/>
          <w:b/>
          <w:bCs/>
          <w:i w:val="0"/>
          <w:lang w:val="hy-AM"/>
        </w:rPr>
        <w:t>ի</w:t>
      </w:r>
      <w:r w:rsidR="006F2123">
        <w:rPr>
          <w:rFonts w:ascii="GHEA Grapalat" w:hAnsi="GHEA Grapalat"/>
          <w:b/>
          <w:bCs/>
          <w:i w:val="0"/>
          <w:lang w:val="hy-AM"/>
        </w:rPr>
        <w:t xml:space="preserve"> հրատապ լուծում պահանջող</w:t>
      </w:r>
      <w:r w:rsidR="004B45A5">
        <w:rPr>
          <w:rFonts w:ascii="GHEA Grapalat" w:hAnsi="GHEA Grapalat"/>
          <w:b/>
          <w:bCs/>
          <w:i w:val="0"/>
          <w:lang w:val="hy-AM"/>
        </w:rPr>
        <w:t xml:space="preserve"> ընթացիկ</w:t>
      </w:r>
      <w:r w:rsidR="00736C74">
        <w:rPr>
          <w:rFonts w:ascii="GHEA Grapalat" w:hAnsi="GHEA Grapalat"/>
          <w:b/>
          <w:bCs/>
          <w:i w:val="0"/>
          <w:lang w:val="hy-AM"/>
        </w:rPr>
        <w:t xml:space="preserve"> </w:t>
      </w:r>
      <w:r w:rsidR="006F2123">
        <w:rPr>
          <w:rFonts w:ascii="GHEA Grapalat" w:hAnsi="GHEA Grapalat"/>
          <w:b/>
          <w:bCs/>
          <w:i w:val="0"/>
          <w:lang w:val="hy-AM"/>
        </w:rPr>
        <w:t>ծառայությունների</w:t>
      </w:r>
      <w:r>
        <w:rPr>
          <w:rFonts w:ascii="GHEA Grapalat" w:hAnsi="GHEA Grapalat"/>
          <w:b/>
          <w:bCs/>
          <w:i w:val="0"/>
          <w:lang w:val="hy-AM"/>
        </w:rPr>
        <w:t xml:space="preserve"> </w:t>
      </w:r>
      <w:r>
        <w:rPr>
          <w:rFonts w:ascii="GHEA Grapalat" w:hAnsi="GHEA Grapalat"/>
          <w:i w:val="0"/>
          <w:lang w:val="af-ZA"/>
        </w:rPr>
        <w:t xml:space="preserve">կատարման պայմանագիր (այսուհետ` պայմանագիր)։ </w:t>
      </w:r>
      <w:r w:rsidRPr="00F566BF">
        <w:rPr>
          <w:rFonts w:ascii="GHEA Grapalat" w:hAnsi="GHEA Grapalat"/>
          <w:i w:val="0"/>
          <w:sz w:val="16"/>
          <w:szCs w:val="16"/>
          <w:lang w:val="af-ZA"/>
        </w:rPr>
        <w:t xml:space="preserve">                 </w:t>
      </w:r>
    </w:p>
    <w:p w14:paraId="69EF196C" w14:textId="77777777" w:rsidR="005727A9" w:rsidRPr="00F566BF" w:rsidRDefault="005727A9" w:rsidP="005727A9">
      <w:pPr>
        <w:pStyle w:val="BodyTextIndent"/>
        <w:spacing w:line="240" w:lineRule="auto"/>
        <w:ind w:firstLine="0"/>
        <w:rPr>
          <w:rFonts w:ascii="GHEA Grapalat" w:hAnsi="GHEA Grapalat"/>
          <w:i w:val="0"/>
          <w:lang w:val="af-ZA"/>
        </w:rPr>
      </w:pPr>
      <w:r w:rsidRPr="00F566BF">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4AF46D6" w14:textId="77777777" w:rsidR="005727A9" w:rsidRPr="00F566BF" w:rsidRDefault="005727A9" w:rsidP="005727A9">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33D4A39" w14:textId="7F1D23F7" w:rsidR="005727A9" w:rsidRPr="00EE45C0" w:rsidRDefault="005727A9" w:rsidP="005727A9">
      <w:pPr>
        <w:pStyle w:val="BodyTextIndent"/>
        <w:spacing w:line="240" w:lineRule="auto"/>
        <w:rPr>
          <w:rFonts w:ascii="GHEA Grapalat" w:eastAsia="MS Mincho" w:hAnsi="GHEA Grapalat" w:cs="Sylfaen"/>
          <w:b/>
          <w:bCs/>
          <w:i w:val="0"/>
          <w:i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հայտեր ներկայացրած մասնակիցների թվից` նվազագույն</w:t>
      </w:r>
      <w:r w:rsidR="00EE45C0">
        <w:rPr>
          <w:rFonts w:ascii="GHEA Grapalat" w:hAnsi="GHEA Grapalat"/>
          <w:i w:val="0"/>
          <w:lang w:val="af-ZA"/>
        </w:rPr>
        <w:t xml:space="preserve"> </w:t>
      </w:r>
      <w:r w:rsidRPr="00EE45C0">
        <w:rPr>
          <w:rFonts w:ascii="GHEA Grapalat" w:eastAsia="MS Mincho" w:hAnsi="GHEA Grapalat" w:cs="Sylfaen"/>
          <w:b/>
          <w:bCs/>
          <w:i w:val="0"/>
          <w:iCs/>
          <w:lang w:val="hy-AM" w:eastAsia="ja-JP"/>
        </w:rPr>
        <w:t>միավորի առավելագույն գինը՝ տոկոսային արտահայտությամբ ներկայացրած մասնակցին նախապատվություն տալու սկզբունքով</w:t>
      </w:r>
      <w:r w:rsidRPr="00EE45C0">
        <w:rPr>
          <w:rFonts w:ascii="GHEA Grapalat" w:eastAsia="MS Mincho" w:hAnsi="GHEA Grapalat" w:cs="Sylfaen"/>
          <w:b/>
          <w:bCs/>
          <w:i w:val="0"/>
          <w:iCs/>
          <w:szCs w:val="24"/>
          <w:lang w:val="hy-AM" w:eastAsia="ja-JP"/>
        </w:rPr>
        <w:t>։</w:t>
      </w:r>
    </w:p>
    <w:p w14:paraId="01553551" w14:textId="77777777" w:rsidR="005727A9" w:rsidRPr="00F566BF" w:rsidRDefault="005727A9" w:rsidP="005727A9">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EB1847" w14:textId="02E08F32"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 xml:space="preserve">մինչև 2025 թվականի </w:t>
      </w:r>
      <w:r w:rsidR="00894190">
        <w:rPr>
          <w:rFonts w:ascii="GHEA Grapalat" w:hAnsi="GHEA Grapalat"/>
          <w:b/>
          <w:i w:val="0"/>
          <w:lang w:val="af-ZA"/>
        </w:rPr>
        <w:t>սեպտեմբերի</w:t>
      </w:r>
      <w:r>
        <w:rPr>
          <w:rFonts w:ascii="GHEA Grapalat" w:hAnsi="GHEA Grapalat"/>
          <w:b/>
          <w:i w:val="0"/>
          <w:lang w:val="af-ZA"/>
        </w:rPr>
        <w:t xml:space="preserve"> </w:t>
      </w:r>
      <w:r w:rsidR="002333BA">
        <w:rPr>
          <w:rFonts w:ascii="GHEA Grapalat" w:hAnsi="GHEA Grapalat"/>
          <w:b/>
          <w:i w:val="0"/>
          <w:lang w:val="af-ZA"/>
        </w:rPr>
        <w:t>17</w:t>
      </w:r>
      <w:r>
        <w:rPr>
          <w:rFonts w:ascii="GHEA Grapalat" w:hAnsi="GHEA Grapalat"/>
          <w:b/>
          <w:i w:val="0"/>
          <w:lang w:val="hy-AM"/>
        </w:rPr>
        <w:t xml:space="preserve">-ը, ժամը </w:t>
      </w:r>
      <w:r w:rsidR="00335360">
        <w:rPr>
          <w:rFonts w:ascii="GHEA Grapalat" w:hAnsi="GHEA Grapalat"/>
          <w:b/>
          <w:i w:val="0"/>
          <w:lang w:val="hy-AM"/>
        </w:rPr>
        <w:t>11:00</w:t>
      </w:r>
      <w:r>
        <w:rPr>
          <w:rFonts w:ascii="GHEA Grapalat" w:hAnsi="GHEA Grapalat"/>
          <w:i w:val="0"/>
          <w:lang w:val="af-ZA"/>
        </w:rPr>
        <w:t xml:space="preserve">-ը: Հայտերը, հայերենից բացի, կարող են ներկայացվել նաև անգլերեն կամ ռուսերեն: </w:t>
      </w:r>
    </w:p>
    <w:p w14:paraId="220F29F2" w14:textId="39A898E8" w:rsidR="005727A9" w:rsidRDefault="005727A9" w:rsidP="005727A9">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2025 թվականի </w:t>
      </w:r>
      <w:r w:rsidR="00894190">
        <w:rPr>
          <w:rFonts w:ascii="GHEA Grapalat" w:hAnsi="GHEA Grapalat"/>
          <w:b/>
          <w:i w:val="0"/>
          <w:lang w:val="af-ZA"/>
        </w:rPr>
        <w:t>սեպտեմբերի</w:t>
      </w:r>
      <w:r w:rsidR="00335360">
        <w:rPr>
          <w:rFonts w:ascii="GHEA Grapalat" w:hAnsi="GHEA Grapalat"/>
          <w:b/>
          <w:i w:val="0"/>
          <w:lang w:val="af-ZA"/>
        </w:rPr>
        <w:t xml:space="preserve"> </w:t>
      </w:r>
      <w:r w:rsidR="002333BA">
        <w:rPr>
          <w:rFonts w:ascii="GHEA Grapalat" w:hAnsi="GHEA Grapalat"/>
          <w:b/>
          <w:i w:val="0"/>
          <w:lang w:val="af-ZA"/>
        </w:rPr>
        <w:t>17</w:t>
      </w:r>
      <w:r>
        <w:rPr>
          <w:rFonts w:ascii="GHEA Grapalat" w:hAnsi="GHEA Grapalat"/>
          <w:b/>
          <w:i w:val="0"/>
          <w:lang w:val="hy-AM"/>
        </w:rPr>
        <w:t xml:space="preserve">-ին, ժամը </w:t>
      </w:r>
      <w:r w:rsidR="00335360">
        <w:rPr>
          <w:rFonts w:ascii="GHEA Grapalat" w:hAnsi="GHEA Grapalat"/>
          <w:b/>
          <w:i w:val="0"/>
          <w:lang w:val="hy-AM"/>
        </w:rPr>
        <w:t>11:00</w:t>
      </w:r>
      <w:r>
        <w:rPr>
          <w:rFonts w:ascii="GHEA Grapalat" w:hAnsi="GHEA Grapalat"/>
          <w:b/>
          <w:i w:val="0"/>
          <w:lang w:val="af-ZA"/>
        </w:rPr>
        <w:t>-</w:t>
      </w:r>
      <w:r>
        <w:rPr>
          <w:rFonts w:ascii="GHEA Grapalat" w:hAnsi="GHEA Grapalat"/>
          <w:i w:val="0"/>
          <w:lang w:val="af-ZA"/>
        </w:rPr>
        <w:t xml:space="preserve">ին։ </w:t>
      </w:r>
    </w:p>
    <w:p w14:paraId="3AC8F92A" w14:textId="77777777" w:rsidR="005727A9" w:rsidRDefault="005727A9" w:rsidP="005727A9">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47A4168" w14:textId="00604F39"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sidR="00EF5972">
        <w:rPr>
          <w:rFonts w:ascii="GHEA Grapalat" w:hAnsi="GHEA Grapalat"/>
          <w:i w:val="0"/>
          <w:lang w:val="hy-AM"/>
        </w:rPr>
        <w:t>Գ.</w:t>
      </w:r>
      <w:r>
        <w:rPr>
          <w:rFonts w:ascii="GHEA Grapalat" w:hAnsi="GHEA Grapalat"/>
          <w:i w:val="0"/>
          <w:lang w:val="hy-AM"/>
        </w:rPr>
        <w:t xml:space="preserve"> </w:t>
      </w:r>
      <w:r w:rsidR="00EF5972">
        <w:rPr>
          <w:rFonts w:ascii="GHEA Grapalat" w:hAnsi="GHEA Grapalat"/>
          <w:i w:val="0"/>
          <w:lang w:val="hy-AM"/>
        </w:rPr>
        <w:t>Մուրադ</w:t>
      </w:r>
      <w:r>
        <w:rPr>
          <w:rFonts w:ascii="GHEA Grapalat" w:hAnsi="GHEA Grapalat"/>
          <w:i w:val="0"/>
          <w:lang w:val="hy-AM"/>
        </w:rPr>
        <w:t>յանին</w:t>
      </w:r>
      <w:r>
        <w:rPr>
          <w:rFonts w:ascii="GHEA Grapalat" w:hAnsi="GHEA Grapalat"/>
          <w:i w:val="0"/>
          <w:lang w:val="af-ZA"/>
        </w:rPr>
        <w:t>։</w:t>
      </w:r>
    </w:p>
    <w:p w14:paraId="312BF76B" w14:textId="6627690C"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011514-</w:t>
      </w:r>
      <w:r w:rsidR="00EF5972">
        <w:rPr>
          <w:rFonts w:ascii="GHEA Grapalat" w:hAnsi="GHEA Grapalat"/>
          <w:i w:val="0"/>
          <w:lang w:val="hy-AM"/>
        </w:rPr>
        <w:t>373</w:t>
      </w:r>
      <w:r>
        <w:rPr>
          <w:rFonts w:ascii="GHEA Grapalat" w:hAnsi="GHEA Grapalat"/>
          <w:i w:val="0"/>
          <w:lang w:val="af-ZA"/>
        </w:rPr>
        <w:t>։</w:t>
      </w:r>
    </w:p>
    <w:p w14:paraId="7EBF8607" w14:textId="0C14DD4E" w:rsidR="005727A9" w:rsidRDefault="005727A9" w:rsidP="005727A9">
      <w:pPr>
        <w:pStyle w:val="BodyTextIndent"/>
        <w:spacing w:line="240" w:lineRule="auto"/>
        <w:rPr>
          <w:rFonts w:ascii="GHEA Grapalat" w:hAnsi="GHEA Grapalat"/>
          <w:b/>
          <w:i w:val="0"/>
          <w:lang w:val="af-ZA"/>
        </w:rPr>
      </w:pPr>
      <w:r w:rsidRPr="00E61E53">
        <w:rPr>
          <w:rFonts w:ascii="GHEA Grapalat" w:hAnsi="GHEA Grapalat"/>
          <w:bCs/>
          <w:i w:val="0"/>
          <w:lang w:val="af-ZA"/>
        </w:rPr>
        <w:t>Էլ.փոստ`</w:t>
      </w:r>
      <w:r>
        <w:rPr>
          <w:rFonts w:ascii="GHEA Grapalat" w:hAnsi="GHEA Grapalat"/>
          <w:b/>
          <w:i w:val="0"/>
          <w:lang w:val="hy-AM"/>
        </w:rPr>
        <w:t xml:space="preserve"> </w:t>
      </w:r>
      <w:hyperlink r:id="rId8" w:history="1">
        <w:r w:rsidR="00EF5972">
          <w:rPr>
            <w:rStyle w:val="Hyperlink"/>
            <w:rFonts w:ascii="GHEA Grapalat" w:hAnsi="GHEA Grapalat"/>
            <w:b/>
            <w:i w:val="0"/>
            <w:lang w:val="af-ZA"/>
          </w:rPr>
          <w:t>gor.muradyan@yerevan.am</w:t>
        </w:r>
      </w:hyperlink>
      <w:r>
        <w:rPr>
          <w:rFonts w:ascii="GHEA Grapalat" w:hAnsi="GHEA Grapalat"/>
          <w:b/>
          <w:i w:val="0"/>
          <w:lang w:val="af-ZA"/>
        </w:rPr>
        <w:t>։</w:t>
      </w:r>
    </w:p>
    <w:p w14:paraId="1485C9A9" w14:textId="77777777"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6B960978" w14:textId="77777777" w:rsidR="005727A9" w:rsidRPr="00F566BF" w:rsidRDefault="005727A9" w:rsidP="005727A9">
      <w:pPr>
        <w:pStyle w:val="BodyTextIndent"/>
        <w:spacing w:line="240" w:lineRule="auto"/>
        <w:rPr>
          <w:rFonts w:ascii="GHEA Grapalat" w:hAnsi="GHEA Grapalat"/>
          <w:i w:val="0"/>
          <w:lang w:val="af-ZA"/>
        </w:rPr>
      </w:pPr>
    </w:p>
    <w:p w14:paraId="75F63FD2" w14:textId="77777777" w:rsidR="005727A9" w:rsidRPr="00F566BF" w:rsidRDefault="005727A9" w:rsidP="005727A9">
      <w:pPr>
        <w:pStyle w:val="BodyTextIndent"/>
        <w:spacing w:line="240" w:lineRule="auto"/>
        <w:rPr>
          <w:rFonts w:ascii="GHEA Grapalat" w:hAnsi="GHEA Grapalat"/>
          <w:i w:val="0"/>
          <w:lang w:val="af-ZA"/>
        </w:rPr>
      </w:pP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Default="00037DDE" w:rsidP="00EF3662">
      <w:pPr>
        <w:pStyle w:val="BodyText"/>
        <w:ind w:right="-7" w:firstLine="567"/>
        <w:jc w:val="right"/>
        <w:rPr>
          <w:rFonts w:ascii="GHEA Grapalat" w:hAnsi="GHEA Grapalat" w:cs="Sylfaen"/>
          <w:i/>
          <w:sz w:val="22"/>
          <w:lang w:val="af-ZA"/>
        </w:rPr>
      </w:pPr>
    </w:p>
    <w:p w14:paraId="3D4AA01F" w14:textId="77777777" w:rsidR="00564A13" w:rsidRPr="009B4BDE" w:rsidRDefault="00564A13" w:rsidP="007B743B">
      <w:pPr>
        <w:pStyle w:val="BodyText"/>
        <w:spacing w:after="0"/>
        <w:ind w:firstLine="567"/>
        <w:jc w:val="right"/>
        <w:rPr>
          <w:rFonts w:ascii="GHEA Grapalat" w:hAnsi="GHEA Grapalat" w:cs="Sylfaen"/>
          <w:iCs/>
          <w:sz w:val="20"/>
          <w:szCs w:val="20"/>
          <w:lang w:val="af-ZA"/>
        </w:rPr>
      </w:pPr>
    </w:p>
    <w:p w14:paraId="4089357B" w14:textId="247F28BD" w:rsidR="007B743B" w:rsidRDefault="007B743B" w:rsidP="007B743B">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6AD594C2" w14:textId="79996255" w:rsidR="007B743B" w:rsidRDefault="00ED70E7" w:rsidP="007B743B">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ԵՔ-ԳՀԾՁԲ-</w:t>
      </w:r>
      <w:r w:rsidR="004B45A5">
        <w:rPr>
          <w:rFonts w:ascii="GHEA Grapalat" w:hAnsi="GHEA Grapalat" w:cs="Sylfaen"/>
          <w:iCs/>
          <w:sz w:val="20"/>
          <w:szCs w:val="20"/>
          <w:lang w:val="af-ZA"/>
        </w:rPr>
        <w:t>25/145</w:t>
      </w:r>
      <w:r w:rsidR="007B743B">
        <w:rPr>
          <w:rFonts w:ascii="GHEA Grapalat" w:hAnsi="GHEA Grapalat" w:cs="Sylfaen"/>
          <w:iCs/>
          <w:sz w:val="20"/>
          <w:szCs w:val="20"/>
          <w:lang w:val="af-ZA"/>
        </w:rPr>
        <w:t xml:space="preserve"> </w:t>
      </w:r>
      <w:proofErr w:type="spellStart"/>
      <w:r w:rsidR="007B743B">
        <w:rPr>
          <w:rFonts w:ascii="GHEA Grapalat" w:hAnsi="GHEA Grapalat" w:cs="Sylfaen"/>
          <w:iCs/>
          <w:sz w:val="20"/>
          <w:szCs w:val="20"/>
        </w:rPr>
        <w:t>ծածկա</w:t>
      </w:r>
      <w:r w:rsidR="007B743B">
        <w:rPr>
          <w:rFonts w:ascii="GHEA Grapalat" w:hAnsi="GHEA Grapalat" w:cs="Times Armenian"/>
          <w:iCs/>
          <w:sz w:val="20"/>
          <w:szCs w:val="20"/>
        </w:rPr>
        <w:t>գ</w:t>
      </w:r>
      <w:r w:rsidR="007B743B">
        <w:rPr>
          <w:rFonts w:ascii="GHEA Grapalat" w:hAnsi="GHEA Grapalat" w:cs="Sylfaen"/>
          <w:iCs/>
          <w:sz w:val="20"/>
          <w:szCs w:val="20"/>
        </w:rPr>
        <w:t>րով</w:t>
      </w:r>
      <w:proofErr w:type="spellEnd"/>
      <w:r w:rsidR="007B743B">
        <w:rPr>
          <w:rFonts w:ascii="GHEA Grapalat" w:hAnsi="GHEA Grapalat" w:cs="Times Armenian"/>
          <w:iCs/>
          <w:sz w:val="20"/>
          <w:szCs w:val="20"/>
          <w:lang w:val="af-ZA"/>
        </w:rPr>
        <w:t xml:space="preserve"> </w:t>
      </w:r>
    </w:p>
    <w:p w14:paraId="1EB8D7F4" w14:textId="77777777" w:rsidR="007B743B" w:rsidRDefault="007B743B" w:rsidP="007B743B">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44180AF" w14:textId="3269B0F3" w:rsidR="007B743B" w:rsidRDefault="007B743B" w:rsidP="007B743B">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25</w:t>
      </w:r>
      <w:r>
        <w:rPr>
          <w:rFonts w:ascii="GHEA Grapalat" w:hAnsi="GHEA Grapalat" w:cs="Sylfaen"/>
          <w:iCs/>
          <w:sz w:val="20"/>
          <w:szCs w:val="20"/>
        </w:rPr>
        <w:t>թ</w:t>
      </w:r>
      <w:r>
        <w:rPr>
          <w:rFonts w:ascii="GHEA Grapalat" w:hAnsi="GHEA Grapalat" w:cs="Times Armenian"/>
          <w:iCs/>
          <w:sz w:val="20"/>
          <w:szCs w:val="20"/>
          <w:lang w:val="af-ZA"/>
        </w:rPr>
        <w:t xml:space="preserve">. </w:t>
      </w:r>
      <w:r w:rsidR="00FB506A">
        <w:rPr>
          <w:rFonts w:ascii="GHEA Grapalat" w:hAnsi="GHEA Grapalat" w:cs="Times Armenian"/>
          <w:iCs/>
          <w:sz w:val="20"/>
          <w:szCs w:val="20"/>
          <w:lang w:val="af-ZA"/>
        </w:rPr>
        <w:t>սեպտեմբերի</w:t>
      </w:r>
      <w:r>
        <w:rPr>
          <w:rFonts w:ascii="GHEA Grapalat" w:hAnsi="GHEA Grapalat" w:cs="Times Armenian"/>
          <w:iCs/>
          <w:sz w:val="20"/>
          <w:szCs w:val="20"/>
          <w:lang w:val="hy-AM"/>
        </w:rPr>
        <w:t xml:space="preserve"> </w:t>
      </w:r>
      <w:r w:rsidR="008116EC">
        <w:rPr>
          <w:rFonts w:ascii="GHEA Grapalat" w:hAnsi="GHEA Grapalat" w:cs="Times Armenian"/>
          <w:iCs/>
          <w:sz w:val="20"/>
          <w:szCs w:val="20"/>
          <w:lang w:val="hy-AM"/>
        </w:rPr>
        <w:t>8</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4FF299A2" w14:textId="77777777" w:rsidR="007B743B" w:rsidRDefault="007B743B" w:rsidP="007B743B">
      <w:pPr>
        <w:pStyle w:val="BodyText"/>
        <w:ind w:right="-7" w:firstLine="567"/>
        <w:jc w:val="center"/>
        <w:rPr>
          <w:rFonts w:ascii="GHEA Grapalat" w:hAnsi="GHEA Grapalat"/>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58878143" w14:textId="77777777" w:rsidR="007B743B" w:rsidRPr="00E61E53" w:rsidRDefault="007B743B" w:rsidP="007B743B">
      <w:pPr>
        <w:pStyle w:val="BodyText"/>
        <w:ind w:right="-7" w:firstLine="567"/>
        <w:jc w:val="center"/>
        <w:rPr>
          <w:rFonts w:ascii="GHEA Grapalat" w:hAnsi="GHEA Grapalat"/>
          <w:iCs/>
          <w:lang w:val="af-ZA"/>
        </w:rPr>
      </w:pPr>
      <w:r w:rsidRPr="00E61E53">
        <w:rPr>
          <w:rFonts w:ascii="GHEA Grapalat" w:hAnsi="GHEA Grapalat" w:cs="Times Armenian"/>
          <w:b/>
          <w:iCs/>
          <w:lang w:val="hy-AM"/>
        </w:rPr>
        <w:t>Երևանի քաղաքապետարան</w:t>
      </w:r>
    </w:p>
    <w:p w14:paraId="7D1CA012" w14:textId="77777777" w:rsidR="00096865" w:rsidRPr="00F566BF" w:rsidRDefault="00096865" w:rsidP="00EF3662">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7D445BB8" w14:textId="77777777" w:rsidR="00096865" w:rsidRPr="00F566BF" w:rsidRDefault="00096865" w:rsidP="00EF3662">
      <w:pPr>
        <w:pStyle w:val="BodyText"/>
        <w:ind w:right="-7" w:firstLine="567"/>
        <w:jc w:val="center"/>
        <w:rPr>
          <w:rFonts w:ascii="GHEA Grapalat" w:hAnsi="GHEA Grapalat"/>
          <w:lang w:val="af-ZA"/>
        </w:rPr>
      </w:pPr>
    </w:p>
    <w:p w14:paraId="577ADC38" w14:textId="77777777" w:rsidR="007B743B" w:rsidRDefault="007B743B" w:rsidP="007B743B">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1F5F24DD" w14:textId="77777777" w:rsidR="007B743B" w:rsidRDefault="007B743B" w:rsidP="007B743B">
      <w:pPr>
        <w:pStyle w:val="BodyText"/>
        <w:ind w:right="-7" w:firstLine="567"/>
        <w:jc w:val="center"/>
        <w:rPr>
          <w:rFonts w:ascii="GHEA Grapalat" w:hAnsi="GHEA Grapalat" w:cs="Sylfaen"/>
          <w:lang w:val="af-ZA"/>
        </w:rPr>
      </w:pPr>
    </w:p>
    <w:p w14:paraId="201607EE" w14:textId="77777777" w:rsidR="007B743B" w:rsidRDefault="007B743B" w:rsidP="007B743B">
      <w:pPr>
        <w:pStyle w:val="BodyText"/>
        <w:ind w:right="-7" w:firstLine="567"/>
        <w:jc w:val="center"/>
        <w:rPr>
          <w:rFonts w:ascii="GHEA Grapalat" w:hAnsi="GHEA Grapalat" w:cs="Sylfaen"/>
          <w:lang w:val="af-ZA"/>
        </w:rPr>
      </w:pPr>
    </w:p>
    <w:p w14:paraId="083B008B" w14:textId="012DB9C8" w:rsidR="007B743B" w:rsidRDefault="007B743B" w:rsidP="007B743B">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F2272B" w:rsidRPr="00F2272B">
        <w:rPr>
          <w:rFonts w:ascii="GHEA Grapalat" w:hAnsi="GHEA Grapalat"/>
          <w:b/>
          <w:bCs/>
          <w:lang w:val="hy-AM"/>
        </w:rPr>
        <w:t xml:space="preserve">Երևան քաղաքի </w:t>
      </w:r>
      <w:r w:rsidR="004B45A5">
        <w:rPr>
          <w:rFonts w:ascii="GHEA Grapalat" w:hAnsi="GHEA Grapalat"/>
          <w:b/>
          <w:bCs/>
          <w:lang w:val="hy-AM"/>
        </w:rPr>
        <w:t>Շենգավիթ</w:t>
      </w:r>
      <w:r w:rsidR="00F2272B" w:rsidRPr="00F2272B">
        <w:rPr>
          <w:rFonts w:ascii="GHEA Grapalat" w:hAnsi="GHEA Grapalat"/>
          <w:b/>
          <w:bCs/>
          <w:lang w:val="hy-AM"/>
        </w:rPr>
        <w:t xml:space="preserve"> վարչական շրջան</w:t>
      </w:r>
      <w:r w:rsidR="00CC289C">
        <w:rPr>
          <w:rFonts w:ascii="GHEA Grapalat" w:hAnsi="GHEA Grapalat"/>
          <w:b/>
          <w:bCs/>
          <w:lang w:val="hy-AM"/>
        </w:rPr>
        <w:t>ի</w:t>
      </w:r>
      <w:r w:rsidR="00F2272B" w:rsidRPr="00F2272B">
        <w:rPr>
          <w:rFonts w:ascii="GHEA Grapalat" w:hAnsi="GHEA Grapalat"/>
          <w:b/>
          <w:bCs/>
          <w:lang w:val="hy-AM"/>
        </w:rPr>
        <w:t xml:space="preserve"> հրատապ լուծում պահանջող</w:t>
      </w:r>
      <w:r w:rsidR="004B45A5">
        <w:rPr>
          <w:rFonts w:ascii="GHEA Grapalat" w:hAnsi="GHEA Grapalat"/>
          <w:b/>
          <w:bCs/>
          <w:lang w:val="hy-AM"/>
        </w:rPr>
        <w:t xml:space="preserve"> </w:t>
      </w:r>
      <w:r w:rsidR="004B45A5" w:rsidRPr="004B45A5">
        <w:rPr>
          <w:rFonts w:ascii="GHEA Grapalat" w:hAnsi="GHEA Grapalat"/>
          <w:b/>
          <w:bCs/>
          <w:iCs/>
          <w:lang w:val="hy-AM"/>
        </w:rPr>
        <w:t>ընթացիկ</w:t>
      </w:r>
      <w:r w:rsidR="00F2272B" w:rsidRPr="004B45A5">
        <w:rPr>
          <w:rFonts w:ascii="GHEA Grapalat" w:hAnsi="GHEA Grapalat"/>
          <w:b/>
          <w:bCs/>
          <w:iCs/>
          <w:lang w:val="hy-AM"/>
        </w:rPr>
        <w:t xml:space="preserve"> </w:t>
      </w:r>
      <w:r w:rsidR="00F2272B" w:rsidRPr="00F2272B">
        <w:rPr>
          <w:rFonts w:ascii="GHEA Grapalat" w:hAnsi="GHEA Grapalat"/>
          <w:b/>
          <w:bCs/>
          <w:lang w:val="hy-AM"/>
        </w:rPr>
        <w:t>ծառայությունների</w:t>
      </w:r>
      <w:r>
        <w:rPr>
          <w:rFonts w:ascii="GHEA Grapalat" w:hAnsi="GHEA Grapalat"/>
          <w:b/>
          <w:bCs/>
          <w:lang w:val="hy-AM"/>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6547AA4" w14:textId="2E0569CE"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203A2">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1"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2"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203A2">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3"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0456EB3D"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0528EC"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lastRenderedPageBreak/>
        <w:t>ԲՈՎԱՆԴԱԿՈւԹՅՈւՆ</w:t>
      </w:r>
      <w:proofErr w:type="spellEnd"/>
    </w:p>
    <w:p w14:paraId="621299C9" w14:textId="078B6388" w:rsidR="00096865" w:rsidRPr="004B45A5" w:rsidRDefault="007B743B" w:rsidP="00EF3662">
      <w:pPr>
        <w:ind w:firstLine="567"/>
        <w:jc w:val="center"/>
        <w:rPr>
          <w:rFonts w:ascii="GHEA Grapalat" w:hAnsi="GHEA Grapalat"/>
          <w:b/>
          <w:sz w:val="20"/>
          <w:lang w:val="af-ZA"/>
        </w:rPr>
      </w:pPr>
      <w:r w:rsidRPr="008F51F3">
        <w:rPr>
          <w:rFonts w:ascii="GHEA Grapalat" w:hAnsi="GHEA Grapalat"/>
          <w:b/>
          <w:sz w:val="20"/>
          <w:lang w:val="af-ZA"/>
        </w:rPr>
        <w:t xml:space="preserve">ԵՐԵՎԱՆԻ ՔԱՂԱՔԱՊԵՏԱՐԱՆԻ ԿԱՐԻՔՆԵՐԻ ՀԱՄԱՐ` </w:t>
      </w:r>
      <w:r w:rsidR="00F2272B" w:rsidRPr="004B45A5">
        <w:rPr>
          <w:rFonts w:ascii="GHEA Grapalat" w:hAnsi="GHEA Grapalat"/>
          <w:b/>
          <w:sz w:val="20"/>
          <w:lang w:val="af-ZA"/>
        </w:rPr>
        <w:t xml:space="preserve">Երևան քաղաքի </w:t>
      </w:r>
      <w:r w:rsidR="004B45A5" w:rsidRPr="004B45A5">
        <w:rPr>
          <w:rFonts w:ascii="GHEA Grapalat" w:hAnsi="GHEA Grapalat"/>
          <w:b/>
          <w:sz w:val="20"/>
          <w:lang w:val="af-ZA"/>
        </w:rPr>
        <w:t>Շենգավիթ</w:t>
      </w:r>
      <w:r w:rsidR="00F2272B" w:rsidRPr="004B45A5">
        <w:rPr>
          <w:rFonts w:ascii="GHEA Grapalat" w:hAnsi="GHEA Grapalat"/>
          <w:b/>
          <w:sz w:val="20"/>
          <w:lang w:val="af-ZA"/>
        </w:rPr>
        <w:t xml:space="preserve"> վարչական շրջան</w:t>
      </w:r>
      <w:r w:rsidR="00CC289C" w:rsidRPr="004B45A5">
        <w:rPr>
          <w:rFonts w:ascii="GHEA Grapalat" w:hAnsi="GHEA Grapalat"/>
          <w:b/>
          <w:sz w:val="20"/>
          <w:lang w:val="af-ZA"/>
        </w:rPr>
        <w:t>ի</w:t>
      </w:r>
      <w:r w:rsidR="00F2272B" w:rsidRPr="004B45A5">
        <w:rPr>
          <w:rFonts w:ascii="GHEA Grapalat" w:hAnsi="GHEA Grapalat"/>
          <w:b/>
          <w:sz w:val="20"/>
          <w:lang w:val="af-ZA"/>
        </w:rPr>
        <w:t xml:space="preserve"> հրատապ լուծում պահանջող</w:t>
      </w:r>
      <w:r w:rsidR="004B45A5" w:rsidRPr="004B45A5">
        <w:rPr>
          <w:rFonts w:ascii="GHEA Grapalat" w:hAnsi="GHEA Grapalat"/>
          <w:b/>
          <w:sz w:val="20"/>
          <w:lang w:val="af-ZA"/>
        </w:rPr>
        <w:t xml:space="preserve"> ընթացիկ</w:t>
      </w:r>
      <w:r w:rsidR="00F2272B" w:rsidRPr="004B45A5">
        <w:rPr>
          <w:rFonts w:ascii="GHEA Grapalat" w:hAnsi="GHEA Grapalat"/>
          <w:b/>
          <w:sz w:val="20"/>
          <w:lang w:val="af-ZA"/>
        </w:rPr>
        <w:t xml:space="preserve"> ծառայությունների</w:t>
      </w:r>
      <w:r w:rsidRPr="004B45A5">
        <w:rPr>
          <w:rFonts w:ascii="GHEA Grapalat" w:hAnsi="GHEA Grapalat"/>
          <w:b/>
          <w:sz w:val="20"/>
          <w:lang w:val="af-ZA"/>
        </w:rPr>
        <w:t xml:space="preserve"> </w:t>
      </w:r>
      <w:r w:rsidR="00160AE4" w:rsidRPr="004B45A5">
        <w:rPr>
          <w:rFonts w:ascii="GHEA Grapalat" w:hAnsi="GHEA Grapalat"/>
          <w:b/>
          <w:sz w:val="20"/>
          <w:lang w:val="af-ZA"/>
        </w:rPr>
        <w:t xml:space="preserve">ՁԵՌՔԲԵՐՄԱՆ ՆՊԱՏԱԿՈՎ ՀԱՅՏԱՐԱՐՎԱԾ </w:t>
      </w:r>
      <w:r w:rsidRPr="004B45A5">
        <w:rPr>
          <w:rFonts w:ascii="GHEA Grapalat" w:hAnsi="GHEA Grapalat"/>
          <w:b/>
          <w:sz w:val="20"/>
          <w:lang w:val="af-ZA"/>
        </w:rPr>
        <w:t>ԳՆԱՆՇՄԱՆ ՀԱՐՑՄԱՆ</w:t>
      </w:r>
      <w:r w:rsidR="00160AE4" w:rsidRPr="004B45A5">
        <w:rPr>
          <w:rFonts w:ascii="GHEA Grapalat" w:hAnsi="GHEA Grapalat"/>
          <w:b/>
          <w:sz w:val="20"/>
          <w:lang w:val="af-ZA"/>
        </w:rPr>
        <w:t xml:space="preserve">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3CB40F6" w14:textId="17466A32"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3FA6E089" w14:textId="18ADB02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7B743B">
        <w:rPr>
          <w:rFonts w:ascii="GHEA Grapalat" w:hAnsi="GHEA Grapalat"/>
          <w:b/>
          <w:sz w:val="20"/>
          <w:lang w:val="af-ZA"/>
        </w:rPr>
        <w:t>ԳՆԱՆՇՄԱՆ ՀԱՐՑՄԱՆ</w:t>
      </w:r>
      <w:r w:rsidR="007B743B" w:rsidRPr="00F566BF">
        <w:rPr>
          <w:rFonts w:ascii="GHEA Grapalat" w:hAnsi="GHEA Grapalat"/>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6969BE12"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16B8FAFD"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ED70E7">
        <w:rPr>
          <w:rFonts w:ascii="GHEA Grapalat" w:hAnsi="GHEA Grapalat"/>
          <w:b/>
          <w:bCs/>
          <w:sz w:val="20"/>
          <w:szCs w:val="20"/>
          <w:lang w:val="hy-AM"/>
        </w:rPr>
        <w:t>ԵՔ-ԳՀԾՁԲ-</w:t>
      </w:r>
      <w:r w:rsidR="004B45A5">
        <w:rPr>
          <w:rFonts w:ascii="GHEA Grapalat" w:hAnsi="GHEA Grapalat"/>
          <w:b/>
          <w:bCs/>
          <w:sz w:val="20"/>
          <w:szCs w:val="20"/>
          <w:lang w:val="hy-AM"/>
        </w:rPr>
        <w:t>25/145</w:t>
      </w:r>
      <w:r w:rsidR="00EE45C0">
        <w:rPr>
          <w:rFonts w:ascii="GHEA Grapalat" w:hAnsi="GHEA Grapalat"/>
          <w:b/>
          <w:bCs/>
          <w:iCs/>
          <w:sz w:val="20"/>
          <w:szCs w:val="20"/>
          <w:lang w:val="hy-AM"/>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7B743B">
        <w:rPr>
          <w:rFonts w:ascii="GHEA Grapalat" w:hAnsi="GHEA Grapalat" w:cs="Sylfaen"/>
          <w:sz w:val="20"/>
        </w:rPr>
        <w:t>գնանշման</w:t>
      </w:r>
      <w:proofErr w:type="spellEnd"/>
      <w:r w:rsidR="007B743B" w:rsidRPr="007B743B">
        <w:rPr>
          <w:rFonts w:ascii="GHEA Grapalat" w:hAnsi="GHEA Grapalat" w:cs="Sylfaen"/>
          <w:sz w:val="20"/>
          <w:lang w:val="af-ZA"/>
        </w:rPr>
        <w:t xml:space="preserve"> </w:t>
      </w:r>
      <w:proofErr w:type="spellStart"/>
      <w:r w:rsidR="007B743B">
        <w:rPr>
          <w:rFonts w:ascii="GHEA Grapalat" w:hAnsi="GHEA Grapalat" w:cs="Sylfaen"/>
          <w:sz w:val="20"/>
        </w:rPr>
        <w:t>հարցման</w:t>
      </w:r>
      <w:proofErr w:type="spellEnd"/>
      <w:r w:rsidR="00E61E53" w:rsidRPr="00E61E53">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88B65EE"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proofErr w:type="spellStart"/>
      <w:r w:rsidR="007B743B" w:rsidRPr="00EE45C0">
        <w:rPr>
          <w:rFonts w:ascii="GHEA Grapalat" w:hAnsi="GHEA Grapalat" w:cs="Sylfaen"/>
          <w:sz w:val="20"/>
        </w:rPr>
        <w:t>Երևանի</w:t>
      </w:r>
      <w:proofErr w:type="spellEnd"/>
      <w:r w:rsidR="007B743B" w:rsidRPr="00EE45C0">
        <w:rPr>
          <w:rFonts w:ascii="GHEA Grapalat" w:hAnsi="GHEA Grapalat" w:cs="Sylfaen"/>
          <w:sz w:val="20"/>
          <w:lang w:val="af-ZA"/>
        </w:rPr>
        <w:t xml:space="preserve">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122EF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B2681D" w:rsidRPr="00F566BF">
        <w:rPr>
          <w:rFonts w:ascii="GHEA Grapalat" w:hAnsi="GHEA Grapalat"/>
          <w:sz w:val="24"/>
          <w:szCs w:val="24"/>
        </w:rPr>
        <w:t>«</w:t>
      </w:r>
      <w:hyperlink r:id="rId14" w:history="1">
        <w:r w:rsidR="00EF5972" w:rsidRPr="006B6D31">
          <w:rPr>
            <w:rStyle w:val="Hyperlink"/>
            <w:rFonts w:ascii="GHEA Grapalat" w:hAnsi="GHEA Grapalat"/>
            <w:sz w:val="28"/>
            <w:szCs w:val="28"/>
            <w:vertAlign w:val="subscript"/>
          </w:rPr>
          <w:t>gor.muradyan@yerevan.am</w:t>
        </w:r>
      </w:hyperlink>
      <w:r w:rsidR="00B2681D" w:rsidRPr="00F566BF">
        <w:rPr>
          <w:rFonts w:ascii="GHEA Grapalat" w:hAnsi="GHEA Grapalat"/>
          <w:sz w:val="24"/>
          <w:szCs w:val="24"/>
        </w:rPr>
        <w:t>»</w:t>
      </w:r>
    </w:p>
    <w:p w14:paraId="02394582" w14:textId="77777777" w:rsidR="00EE45C0"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3F9D222B" w14:textId="77777777" w:rsidR="00EE45C0" w:rsidRDefault="00EE45C0" w:rsidP="00EF3662">
      <w:pPr>
        <w:jc w:val="center"/>
        <w:rPr>
          <w:rFonts w:ascii="GHEA Grapalat" w:hAnsi="GHEA Grapalat"/>
          <w:sz w:val="16"/>
          <w:szCs w:val="16"/>
          <w:lang w:val="af-ZA"/>
        </w:rPr>
      </w:pPr>
    </w:p>
    <w:p w14:paraId="5A006036" w14:textId="0A349A26" w:rsidR="00096865" w:rsidRPr="00E61E53" w:rsidRDefault="00096865" w:rsidP="00EF3662">
      <w:pPr>
        <w:jc w:val="center"/>
        <w:rPr>
          <w:rFonts w:ascii="GHEA Grapalat" w:hAnsi="GHEA Grapalat" w:cs="Sylfaen"/>
          <w:b/>
          <w:sz w:val="20"/>
        </w:rPr>
      </w:pPr>
      <w:r w:rsidRPr="00E61E53">
        <w:rPr>
          <w:rFonts w:ascii="GHEA Grapalat" w:hAnsi="GHEA Grapalat" w:cs="Sylfaen"/>
          <w:b/>
          <w:sz w:val="20"/>
        </w:rPr>
        <w:t>ՄԱՍ I</w:t>
      </w:r>
    </w:p>
    <w:p w14:paraId="1E916858" w14:textId="0F0D35A6"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130EA280" w:rsidR="00096865" w:rsidRDefault="00096865" w:rsidP="007B743B">
      <w:pPr>
        <w:pStyle w:val="Heading3"/>
        <w:numPr>
          <w:ilvl w:val="1"/>
          <w:numId w:val="33"/>
        </w:numPr>
        <w:spacing w:line="240" w:lineRule="auto"/>
        <w:ind w:left="90" w:firstLine="477"/>
        <w:jc w:val="both"/>
        <w:rPr>
          <w:rFonts w:ascii="GHEA Grapalat" w:hAnsi="GHEA Grapalat" w:cs="Times Armenian"/>
          <w:i w:val="0"/>
          <w:lang w:val="af-ZA"/>
        </w:rPr>
      </w:pP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sidR="007B743B">
        <w:rPr>
          <w:rFonts w:ascii="GHEA Grapalat" w:hAnsi="GHEA Grapalat" w:cs="Sylfaen"/>
          <w:i w:val="0"/>
          <w:lang w:val="hy-AM"/>
        </w:rPr>
        <w:t xml:space="preserve">Երևանի քաղաքապետարանի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sidR="00F2272B">
        <w:rPr>
          <w:rFonts w:ascii="GHEA Grapalat" w:hAnsi="GHEA Grapalat"/>
          <w:b/>
          <w:bCs/>
          <w:i w:val="0"/>
          <w:lang w:val="hy-AM"/>
        </w:rPr>
        <w:t xml:space="preserve">Երևան քաղաքի </w:t>
      </w:r>
      <w:r w:rsidR="004B45A5">
        <w:rPr>
          <w:rFonts w:ascii="GHEA Grapalat" w:hAnsi="GHEA Grapalat"/>
          <w:b/>
          <w:bCs/>
          <w:i w:val="0"/>
          <w:lang w:val="hy-AM"/>
        </w:rPr>
        <w:t>Շենգավիթ</w:t>
      </w:r>
      <w:r w:rsidR="00F2272B">
        <w:rPr>
          <w:rFonts w:ascii="GHEA Grapalat" w:hAnsi="GHEA Grapalat"/>
          <w:b/>
          <w:bCs/>
          <w:i w:val="0"/>
          <w:lang w:val="hy-AM"/>
        </w:rPr>
        <w:t xml:space="preserve"> վարչական շրջան</w:t>
      </w:r>
      <w:r w:rsidR="00CC289C">
        <w:rPr>
          <w:rFonts w:ascii="GHEA Grapalat" w:hAnsi="GHEA Grapalat"/>
          <w:b/>
          <w:bCs/>
          <w:i w:val="0"/>
          <w:lang w:val="hy-AM"/>
        </w:rPr>
        <w:t>ի</w:t>
      </w:r>
      <w:r w:rsidR="00F2272B">
        <w:rPr>
          <w:rFonts w:ascii="GHEA Grapalat" w:hAnsi="GHEA Grapalat"/>
          <w:b/>
          <w:bCs/>
          <w:i w:val="0"/>
          <w:lang w:val="hy-AM"/>
        </w:rPr>
        <w:t xml:space="preserve"> հրատապ լուծում պահանջող</w:t>
      </w:r>
      <w:r w:rsidR="004B45A5">
        <w:rPr>
          <w:rFonts w:ascii="GHEA Grapalat" w:hAnsi="GHEA Grapalat"/>
          <w:b/>
          <w:bCs/>
          <w:i w:val="0"/>
          <w:lang w:val="hy-AM"/>
        </w:rPr>
        <w:t xml:space="preserve"> ընթացիկ</w:t>
      </w:r>
      <w:r w:rsidR="00F2272B">
        <w:rPr>
          <w:rFonts w:ascii="GHEA Grapalat" w:hAnsi="GHEA Grapalat"/>
          <w:b/>
          <w:bCs/>
          <w:i w:val="0"/>
          <w:lang w:val="hy-AM"/>
        </w:rPr>
        <w:t xml:space="preserve"> ծառայությունների</w:t>
      </w:r>
      <w:r w:rsidR="007B743B">
        <w:rPr>
          <w:rFonts w:ascii="GHEA Grapalat" w:hAnsi="GHEA Grapalat"/>
          <w:b/>
          <w:bCs/>
          <w:i w:val="0"/>
          <w:lang w:val="hy-AM"/>
        </w:rPr>
        <w:t xml:space="preserve"> </w:t>
      </w:r>
      <w:proofErr w:type="spellStart"/>
      <w:r w:rsidRPr="00F566BF">
        <w:rPr>
          <w:rFonts w:ascii="GHEA Grapalat" w:hAnsi="GHEA Grapalat"/>
          <w:i w:val="0"/>
        </w:rPr>
        <w:t>ձեռքբերումը</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այսուհետ</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նաև</w:t>
      </w:r>
      <w:proofErr w:type="spellEnd"/>
      <w:r w:rsidR="00816505" w:rsidRPr="00F566BF">
        <w:rPr>
          <w:rFonts w:ascii="GHEA Grapalat" w:hAnsi="GHEA Grapalat"/>
          <w:i w:val="0"/>
        </w:rPr>
        <w:t xml:space="preserve"> </w:t>
      </w:r>
      <w:proofErr w:type="spellStart"/>
      <w:r w:rsidR="00E260D5" w:rsidRPr="00F566BF">
        <w:rPr>
          <w:rFonts w:ascii="GHEA Grapalat" w:hAnsi="GHEA Grapalat"/>
          <w:i w:val="0"/>
        </w:rPr>
        <w:t>ծառայություն</w:t>
      </w:r>
      <w:proofErr w:type="spellEnd"/>
      <w:r w:rsidR="00816505" w:rsidRPr="00F566BF">
        <w:rPr>
          <w:rFonts w:ascii="GHEA Grapalat" w:hAnsi="GHEA Grapalat"/>
          <w:i w:val="0"/>
        </w:rPr>
        <w:t>)</w:t>
      </w:r>
      <w:r w:rsidR="00C43524"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i w:val="0"/>
        </w:rPr>
        <w:t>որ</w:t>
      </w:r>
      <w:proofErr w:type="spellEnd"/>
      <w:r w:rsidR="00E61E53">
        <w:rPr>
          <w:rFonts w:ascii="GHEA Grapalat" w:hAnsi="GHEA Grapalat"/>
          <w:i w:val="0"/>
          <w:lang w:val="hy-AM"/>
        </w:rPr>
        <w:t>ը</w:t>
      </w:r>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r w:rsidR="007B743B">
        <w:rPr>
          <w:rFonts w:ascii="GHEA Grapalat" w:hAnsi="GHEA Grapalat"/>
          <w:i w:val="0"/>
          <w:lang w:val="af-ZA"/>
        </w:rPr>
        <w:t>է</w:t>
      </w:r>
      <w:r w:rsidRPr="00F566BF">
        <w:rPr>
          <w:rFonts w:ascii="GHEA Grapalat" w:hAnsi="GHEA Grapalat"/>
          <w:i w:val="0"/>
          <w:lang w:val="af-ZA"/>
        </w:rPr>
        <w:t xml:space="preserve"> </w:t>
      </w:r>
      <w:r w:rsidR="00A76C15" w:rsidRPr="00F566BF">
        <w:rPr>
          <w:rFonts w:ascii="GHEA Grapalat" w:hAnsi="GHEA Grapalat"/>
          <w:i w:val="0"/>
          <w:lang w:val="af-ZA"/>
        </w:rPr>
        <w:t>«</w:t>
      </w:r>
      <w:proofErr w:type="spellStart"/>
      <w:r w:rsidR="007B743B" w:rsidRPr="007B743B">
        <w:rPr>
          <w:rFonts w:ascii="GHEA Grapalat" w:hAnsi="GHEA Grapalat"/>
          <w:i w:val="0"/>
        </w:rPr>
        <w:t>մեկ</w:t>
      </w:r>
      <w:proofErr w:type="spellEnd"/>
      <w:r w:rsidR="00A76C15"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cs="Sylfaen"/>
          <w:i w:val="0"/>
        </w:rPr>
        <w:t>չափաբաժն</w:t>
      </w:r>
      <w:r w:rsidR="00753E6E" w:rsidRPr="00F566BF">
        <w:rPr>
          <w:rFonts w:ascii="GHEA Grapalat" w:hAnsi="GHEA Grapalat" w:cs="Sylfaen"/>
          <w:i w:val="0"/>
        </w:rPr>
        <w:t>ում</w:t>
      </w:r>
      <w:proofErr w:type="spellEnd"/>
      <w:r w:rsidRPr="00F566BF">
        <w:rPr>
          <w:rFonts w:ascii="GHEA Grapalat" w:hAnsi="GHEA Grapalat" w:cs="Times Armenian"/>
          <w:i w:val="0"/>
          <w:lang w:val="af-ZA"/>
        </w:rPr>
        <w:t>`</w:t>
      </w:r>
    </w:p>
    <w:p w14:paraId="4D5F4C4F" w14:textId="77777777" w:rsidR="007B743B" w:rsidRPr="007B743B" w:rsidRDefault="007B743B" w:rsidP="007B743B">
      <w:pPr>
        <w:ind w:left="56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B73FC">
              <w:rPr>
                <w:rFonts w:ascii="GHEA Grapalat" w:hAnsi="GHEA Grapalat"/>
                <w:b/>
                <w:bCs/>
                <w:i/>
                <w:iCs/>
                <w:sz w:val="16"/>
                <w:szCs w:val="16"/>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2333BA" w14:paraId="382849A2" w14:textId="77777777" w:rsidTr="00FB73FC">
        <w:tc>
          <w:tcPr>
            <w:tcW w:w="1701" w:type="dxa"/>
            <w:vAlign w:val="center"/>
          </w:tcPr>
          <w:p w14:paraId="1CD05C68" w14:textId="77777777" w:rsidR="00AF1694" w:rsidRPr="007B743B" w:rsidRDefault="00AF1694" w:rsidP="00FB73FC">
            <w:pPr>
              <w:pStyle w:val="BodyTextIndent2"/>
              <w:spacing w:line="240" w:lineRule="auto"/>
              <w:ind w:firstLine="0"/>
              <w:jc w:val="center"/>
              <w:rPr>
                <w:rFonts w:ascii="GHEA Grapalat" w:hAnsi="GHEA Grapalat"/>
                <w:lang w:val="hy-AM"/>
              </w:rPr>
            </w:pPr>
            <w:r w:rsidRPr="007B743B">
              <w:rPr>
                <w:rFonts w:ascii="GHEA Grapalat" w:hAnsi="GHEA Grapalat"/>
                <w:lang w:val="hy-AM"/>
              </w:rPr>
              <w:t>1</w:t>
            </w:r>
          </w:p>
        </w:tc>
        <w:tc>
          <w:tcPr>
            <w:tcW w:w="1843" w:type="dxa"/>
            <w:vAlign w:val="center"/>
          </w:tcPr>
          <w:p w14:paraId="0075D375" w14:textId="7BB6EAF7" w:rsidR="00AF1694" w:rsidRPr="007B743B" w:rsidRDefault="007B743B" w:rsidP="007B743B">
            <w:pPr>
              <w:pStyle w:val="BodyTextIndent2"/>
              <w:spacing w:line="240" w:lineRule="auto"/>
              <w:ind w:firstLine="0"/>
              <w:rPr>
                <w:rFonts w:ascii="GHEA Grapalat" w:hAnsi="GHEA Grapalat"/>
                <w:lang w:val="hy-AM"/>
              </w:rPr>
            </w:pPr>
            <w:r w:rsidRPr="007B743B">
              <w:rPr>
                <w:rFonts w:ascii="GHEA Grapalat" w:hAnsi="GHEA Grapalat"/>
                <w:lang w:val="hy-AM"/>
              </w:rPr>
              <w:t xml:space="preserve">մինչև </w:t>
            </w:r>
            <w:r w:rsidR="004B45A5">
              <w:rPr>
                <w:rFonts w:ascii="GHEA Grapalat" w:hAnsi="GHEA Grapalat"/>
                <w:lang w:val="hy-AM"/>
              </w:rPr>
              <w:t>6</w:t>
            </w:r>
            <w:r w:rsidR="00F2272B">
              <w:rPr>
                <w:rFonts w:ascii="GHEA Grapalat" w:hAnsi="GHEA Grapalat"/>
                <w:lang w:val="hy-AM"/>
              </w:rPr>
              <w:t xml:space="preserve"> </w:t>
            </w:r>
            <w:r w:rsidRPr="007B743B">
              <w:rPr>
                <w:rFonts w:ascii="GHEA Grapalat" w:hAnsi="GHEA Grapalat"/>
                <w:lang w:val="hy-AM"/>
              </w:rPr>
              <w:t>000</w:t>
            </w:r>
            <w:r w:rsidR="00F2272B">
              <w:rPr>
                <w:rFonts w:ascii="GHEA Grapalat" w:hAnsi="GHEA Grapalat"/>
                <w:lang w:val="hy-AM"/>
              </w:rPr>
              <w:t xml:space="preserve"> </w:t>
            </w:r>
            <w:r w:rsidRPr="007B743B">
              <w:rPr>
                <w:rFonts w:ascii="GHEA Grapalat" w:hAnsi="GHEA Grapalat"/>
                <w:lang w:val="hy-AM"/>
              </w:rPr>
              <w:t>00</w:t>
            </w:r>
            <w:r w:rsidR="00F2272B">
              <w:rPr>
                <w:rFonts w:ascii="GHEA Grapalat" w:hAnsi="GHEA Grapalat"/>
                <w:lang w:val="hy-AM"/>
              </w:rPr>
              <w:t>0</w:t>
            </w:r>
          </w:p>
        </w:tc>
        <w:tc>
          <w:tcPr>
            <w:tcW w:w="6806" w:type="dxa"/>
            <w:vAlign w:val="center"/>
          </w:tcPr>
          <w:p w14:paraId="433DE288" w14:textId="54274D46" w:rsidR="00AF1694" w:rsidRPr="00F2272B" w:rsidRDefault="00F2272B" w:rsidP="00EF3662">
            <w:pPr>
              <w:pStyle w:val="BodyTextIndent2"/>
              <w:spacing w:line="240" w:lineRule="auto"/>
              <w:ind w:firstLine="0"/>
              <w:rPr>
                <w:rFonts w:ascii="GHEA Grapalat" w:hAnsi="GHEA Grapalat"/>
                <w:u w:val="single"/>
                <w:vertAlign w:val="subscript"/>
              </w:rPr>
            </w:pPr>
            <w:r w:rsidRPr="00F2272B">
              <w:rPr>
                <w:rFonts w:ascii="GHEA Grapalat" w:hAnsi="GHEA Grapalat"/>
                <w:lang w:val="hy-AM"/>
              </w:rPr>
              <w:t xml:space="preserve">Երևան քաղաքի </w:t>
            </w:r>
            <w:r w:rsidR="004B45A5">
              <w:rPr>
                <w:rFonts w:ascii="GHEA Grapalat" w:hAnsi="GHEA Grapalat"/>
                <w:lang w:val="hy-AM"/>
              </w:rPr>
              <w:t>Շենգավիթ</w:t>
            </w:r>
            <w:r w:rsidRPr="00F2272B">
              <w:rPr>
                <w:rFonts w:ascii="GHEA Grapalat" w:hAnsi="GHEA Grapalat"/>
                <w:lang w:val="hy-AM"/>
              </w:rPr>
              <w:t xml:space="preserve"> վարչական շրջան</w:t>
            </w:r>
            <w:r w:rsidR="00CC289C">
              <w:rPr>
                <w:rFonts w:ascii="GHEA Grapalat" w:hAnsi="GHEA Grapalat"/>
                <w:lang w:val="hy-AM"/>
              </w:rPr>
              <w:t>ի</w:t>
            </w:r>
            <w:r w:rsidRPr="00F2272B">
              <w:rPr>
                <w:rFonts w:ascii="GHEA Grapalat" w:hAnsi="GHEA Grapalat"/>
                <w:lang w:val="hy-AM"/>
              </w:rPr>
              <w:t xml:space="preserve"> հրատապ լուծում պահանջող</w:t>
            </w:r>
            <w:r w:rsidR="004B45A5">
              <w:rPr>
                <w:rFonts w:ascii="GHEA Grapalat" w:hAnsi="GHEA Grapalat"/>
                <w:lang w:val="hy-AM"/>
              </w:rPr>
              <w:t xml:space="preserve"> </w:t>
            </w:r>
            <w:r w:rsidR="004B45A5" w:rsidRPr="004B45A5">
              <w:rPr>
                <w:rFonts w:ascii="GHEA Grapalat" w:hAnsi="GHEA Grapalat"/>
                <w:lang w:val="hy-AM"/>
              </w:rPr>
              <w:t>ընթացիկ</w:t>
            </w:r>
            <w:r w:rsidRPr="00F2272B">
              <w:rPr>
                <w:rFonts w:ascii="GHEA Grapalat" w:hAnsi="GHEA Grapalat"/>
                <w:lang w:val="hy-AM"/>
              </w:rPr>
              <w:t xml:space="preserve"> ծառայություններ</w:t>
            </w:r>
          </w:p>
        </w:tc>
      </w:tr>
    </w:tbl>
    <w:p w14:paraId="0F123A79" w14:textId="77777777" w:rsidR="0028612B" w:rsidRDefault="0028612B" w:rsidP="00EF3662">
      <w:pPr>
        <w:pStyle w:val="BodyTextIndent2"/>
        <w:spacing w:line="240" w:lineRule="auto"/>
        <w:ind w:firstLine="567"/>
        <w:rPr>
          <w:rFonts w:ascii="GHEA Grapalat" w:hAnsi="GHEA Grapalat"/>
        </w:rPr>
      </w:pPr>
    </w:p>
    <w:p w14:paraId="00E7A5FA" w14:textId="7C2ABFEF" w:rsidR="00096865"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4B9CEBB3" w14:textId="77777777" w:rsidR="007B743B" w:rsidRPr="00F566BF" w:rsidRDefault="007B743B" w:rsidP="00EF3662">
      <w:pPr>
        <w:pStyle w:val="BodyTextIndent2"/>
        <w:spacing w:line="240" w:lineRule="auto"/>
        <w:ind w:firstLine="567"/>
        <w:rPr>
          <w:rFonts w:ascii="GHEA Grapalat" w:hAnsi="GHEA Grapalat"/>
        </w:rPr>
      </w:pPr>
    </w:p>
    <w:p w14:paraId="2486EC03" w14:textId="77777777" w:rsidR="00365F29" w:rsidRPr="00DC0D0F" w:rsidRDefault="00365F29" w:rsidP="00365F29">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7C25ECA" w14:textId="75B834AE" w:rsidR="00753E6E" w:rsidRPr="00F566BF" w:rsidRDefault="00096865" w:rsidP="0028612B">
      <w:pPr>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5E056C56" w14:textId="77777777" w:rsidR="001A4974" w:rsidRPr="000347EF" w:rsidRDefault="001A4974" w:rsidP="001A4974">
      <w:pPr>
        <w:ind w:firstLine="720"/>
        <w:jc w:val="both"/>
        <w:rPr>
          <w:rFonts w:ascii="GHEA Grapalat" w:hAnsi="GHEA Grapalat" w:cs="Sylfaen"/>
          <w:sz w:val="20"/>
          <w:szCs w:val="20"/>
          <w:lang w:val="es-ES"/>
        </w:rPr>
      </w:pPr>
      <w:bookmarkStart w:id="3"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3"/>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03057826" w14:textId="77777777" w:rsidR="00371D75" w:rsidRDefault="00371D75" w:rsidP="00371D75">
      <w:pPr>
        <w:ind w:firstLine="720"/>
        <w:jc w:val="both"/>
        <w:rPr>
          <w:rFonts w:ascii="GHEA Grapalat" w:hAnsi="GHEA Grapalat" w:cs="Sylfaen"/>
          <w:sz w:val="20"/>
          <w:szCs w:val="20"/>
          <w:lang w:val="es-ES"/>
        </w:rPr>
      </w:pPr>
      <w:r w:rsidRPr="00F566BF">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03DF0141" w14:textId="77777777" w:rsidR="00371D75" w:rsidRPr="00F566BF" w:rsidRDefault="00371D75" w:rsidP="00371D75">
      <w:pPr>
        <w:ind w:firstLine="720"/>
        <w:jc w:val="both"/>
        <w:rPr>
          <w:rFonts w:ascii="GHEA Grapalat" w:hAnsi="GHEA Grapalat"/>
          <w:sz w:val="20"/>
          <w:szCs w:val="20"/>
          <w:lang w:val="es-ES"/>
        </w:rPr>
      </w:pPr>
      <w:r w:rsidRPr="00BA48A4">
        <w:rPr>
          <w:rFonts w:ascii="GHEA Grapalat" w:hAnsi="GHEA Grapalat"/>
          <w:color w:val="000000"/>
          <w:lang w:val="es-ES"/>
        </w:rPr>
        <w:t xml:space="preserve"> </w:t>
      </w: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փայաբաժին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ընթացակարգին</w:t>
      </w:r>
      <w:proofErr w:type="spellEnd"/>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proofErr w:type="spellStart"/>
      <w:r w:rsidRPr="00F566BF">
        <w:rPr>
          <w:rFonts w:ascii="GHEA Grapalat" w:hAnsi="GHEA Grapalat" w:cs="Sylfaen"/>
          <w:sz w:val="20"/>
          <w:szCs w:val="20"/>
        </w:rPr>
        <w:t>միևնույն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չափաբաժնին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E36830A"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008A18AE">
        <w:rPr>
          <w:rFonts w:ascii="GHEA Grapalat" w:hAnsi="GHEA Grapalat" w:cs="Sylfaen"/>
          <w:szCs w:val="24"/>
          <w:lang w:val="hy-AM"/>
        </w:rPr>
        <w:t xml:space="preserve"> </w:t>
      </w:r>
      <w:r w:rsidRPr="008A18AE">
        <w:rPr>
          <w:rFonts w:ascii="GHEA Grapalat" w:hAnsi="GHEA Grapalat" w:cs="Sylfaen"/>
          <w:szCs w:val="24"/>
          <w:lang w:val="hy-AM"/>
        </w:rPr>
        <w:t>Մասնակիցները</w:t>
      </w:r>
      <w:r w:rsidRPr="00F566BF">
        <w:rPr>
          <w:rFonts w:ascii="GHEA Grapalat" w:hAnsi="GHEA Grapalat" w:cs="Sylfaen"/>
          <w:szCs w:val="24"/>
        </w:rPr>
        <w:t xml:space="preserve"> </w:t>
      </w:r>
      <w:r w:rsidRPr="008A18AE">
        <w:rPr>
          <w:rFonts w:ascii="GHEA Grapalat" w:hAnsi="GHEA Grapalat" w:cs="Sylfaen"/>
          <w:szCs w:val="24"/>
          <w:lang w:val="hy-AM"/>
        </w:rPr>
        <w:t>կարող</w:t>
      </w:r>
      <w:r w:rsidRPr="00F566BF">
        <w:rPr>
          <w:rFonts w:ascii="GHEA Grapalat" w:hAnsi="GHEA Grapalat" w:cs="Sylfaen"/>
          <w:szCs w:val="24"/>
        </w:rPr>
        <w:t xml:space="preserve"> </w:t>
      </w:r>
      <w:r w:rsidRPr="008A18AE">
        <w:rPr>
          <w:rFonts w:ascii="GHEA Grapalat" w:hAnsi="GHEA Grapalat" w:cs="Sylfaen"/>
          <w:szCs w:val="24"/>
          <w:lang w:val="hy-AM"/>
        </w:rPr>
        <w:t>են</w:t>
      </w:r>
      <w:r w:rsidRPr="00F566BF">
        <w:rPr>
          <w:rFonts w:ascii="GHEA Grapalat" w:hAnsi="GHEA Grapalat" w:cs="Sylfaen"/>
          <w:szCs w:val="24"/>
        </w:rPr>
        <w:t xml:space="preserve"> </w:t>
      </w:r>
      <w:r w:rsidRPr="008A18AE">
        <w:rPr>
          <w:rFonts w:ascii="GHEA Grapalat" w:hAnsi="GHEA Grapalat" w:cs="Sylfaen"/>
          <w:szCs w:val="24"/>
          <w:lang w:val="hy-AM"/>
        </w:rPr>
        <w:t>սույն</w:t>
      </w:r>
      <w:r w:rsidRPr="00F566BF">
        <w:rPr>
          <w:rFonts w:ascii="GHEA Grapalat" w:hAnsi="GHEA Grapalat" w:cs="Sylfaen"/>
          <w:szCs w:val="24"/>
        </w:rPr>
        <w:t xml:space="preserve"> </w:t>
      </w:r>
      <w:r w:rsidRPr="008A18AE">
        <w:rPr>
          <w:rFonts w:ascii="GHEA Grapalat" w:hAnsi="GHEA Grapalat" w:cs="Sylfaen"/>
          <w:szCs w:val="24"/>
          <w:lang w:val="hy-AM"/>
        </w:rPr>
        <w:t>ընթացակարգին</w:t>
      </w:r>
      <w:r w:rsidRPr="00F566BF">
        <w:rPr>
          <w:rFonts w:ascii="GHEA Grapalat" w:hAnsi="GHEA Grapalat" w:cs="Sylfaen"/>
          <w:szCs w:val="24"/>
        </w:rPr>
        <w:t xml:space="preserve"> </w:t>
      </w:r>
      <w:r w:rsidRPr="008A18AE">
        <w:rPr>
          <w:rFonts w:ascii="GHEA Grapalat" w:hAnsi="GHEA Grapalat" w:cs="Sylfaen"/>
          <w:szCs w:val="24"/>
          <w:lang w:val="hy-AM"/>
        </w:rPr>
        <w:t>մասնակցել</w:t>
      </w:r>
      <w:r w:rsidRPr="00F566BF">
        <w:rPr>
          <w:rFonts w:ascii="GHEA Grapalat" w:hAnsi="GHEA Grapalat" w:cs="Sylfaen"/>
          <w:szCs w:val="24"/>
        </w:rPr>
        <w:t xml:space="preserve"> </w:t>
      </w:r>
      <w:r w:rsidRPr="008A18AE">
        <w:rPr>
          <w:rFonts w:ascii="GHEA Grapalat" w:hAnsi="GHEA Grapalat" w:cs="Sylfaen"/>
          <w:szCs w:val="24"/>
          <w:lang w:val="hy-AM"/>
        </w:rPr>
        <w:t>համատեղ</w:t>
      </w:r>
      <w:r w:rsidRPr="00F566BF">
        <w:rPr>
          <w:rFonts w:ascii="GHEA Grapalat" w:hAnsi="GHEA Grapalat" w:cs="Sylfaen"/>
          <w:szCs w:val="24"/>
        </w:rPr>
        <w:t xml:space="preserve"> </w:t>
      </w:r>
      <w:r w:rsidRPr="008A18AE">
        <w:rPr>
          <w:rFonts w:ascii="GHEA Grapalat" w:hAnsi="GHEA Grapalat" w:cs="Sylfaen"/>
          <w:szCs w:val="24"/>
          <w:lang w:val="hy-AM"/>
        </w:rPr>
        <w:t>գործունեության</w:t>
      </w:r>
      <w:r w:rsidRPr="00F566BF">
        <w:rPr>
          <w:rFonts w:ascii="GHEA Grapalat" w:hAnsi="GHEA Grapalat" w:cs="Sylfaen"/>
          <w:szCs w:val="24"/>
        </w:rPr>
        <w:t xml:space="preserve"> </w:t>
      </w:r>
      <w:r w:rsidRPr="008A18AE">
        <w:rPr>
          <w:rFonts w:ascii="GHEA Grapalat" w:hAnsi="GHEA Grapalat" w:cs="Sylfaen"/>
          <w:szCs w:val="24"/>
          <w:lang w:val="hy-AM"/>
        </w:rPr>
        <w:t>կարգով</w:t>
      </w:r>
      <w:r w:rsidRPr="00F566BF">
        <w:rPr>
          <w:rFonts w:ascii="GHEA Grapalat" w:hAnsi="GHEA Grapalat" w:cs="Sylfaen"/>
          <w:szCs w:val="24"/>
        </w:rPr>
        <w:t xml:space="preserve"> (</w:t>
      </w:r>
      <w:r w:rsidRPr="008A18AE">
        <w:rPr>
          <w:rFonts w:ascii="GHEA Grapalat" w:hAnsi="GHEA Grapalat" w:cs="Sylfaen"/>
          <w:szCs w:val="24"/>
          <w:lang w:val="hy-AM"/>
        </w:rPr>
        <w:t>կոնսորցիումով</w:t>
      </w:r>
      <w:r w:rsidRPr="00F566BF">
        <w:rPr>
          <w:rFonts w:ascii="GHEA Grapalat" w:hAnsi="GHEA Grapalat" w:cs="Sylfaen"/>
          <w:szCs w:val="24"/>
        </w:rPr>
        <w:t>)</w:t>
      </w:r>
      <w:r w:rsidRPr="008A18AE">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5E4FF6D" w14:textId="77777777" w:rsidR="00D817E9" w:rsidRDefault="00D817E9" w:rsidP="00EF3662">
      <w:pPr>
        <w:pStyle w:val="BodyTextIndent2"/>
        <w:spacing w:line="240" w:lineRule="auto"/>
        <w:ind w:firstLine="567"/>
        <w:rPr>
          <w:rFonts w:ascii="GHEA Grapalat" w:hAnsi="GHEA Grapalat" w:cs="Sylfaen"/>
          <w:szCs w:val="24"/>
          <w:lang w:val="hy-AM"/>
        </w:rPr>
      </w:pPr>
    </w:p>
    <w:p w14:paraId="2E6FF0FE" w14:textId="77777777" w:rsidR="00D817E9" w:rsidRPr="00F566BF" w:rsidRDefault="00D817E9" w:rsidP="00EF3662">
      <w:pPr>
        <w:pStyle w:val="BodyTextIndent2"/>
        <w:spacing w:line="240" w:lineRule="auto"/>
        <w:ind w:firstLine="567"/>
        <w:rPr>
          <w:rFonts w:ascii="GHEA Grapalat" w:hAnsi="GHEA Grapalat" w:cs="Sylfaen"/>
          <w:szCs w:val="24"/>
          <w:lang w:val="hy-AM"/>
        </w:rPr>
      </w:pPr>
    </w:p>
    <w:p w14:paraId="577C28C3" w14:textId="6C1B1D05"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E61E53">
        <w:rPr>
          <w:rFonts w:ascii="GHEA Grapalat" w:hAnsi="GHEA Grapalat" w:cs="Sylfaen"/>
          <w:b/>
          <w:sz w:val="20"/>
          <w:lang w:val="hy-AM"/>
        </w:rPr>
        <w:t>ՀՐԱՎԵՐԻ</w:t>
      </w:r>
      <w:r w:rsidRPr="00271FEB">
        <w:rPr>
          <w:rFonts w:ascii="GHEA Grapalat" w:hAnsi="GHEA Grapalat" w:cs="Arial"/>
          <w:b/>
          <w:sz w:val="20"/>
          <w:lang w:val="af-ZA"/>
        </w:rPr>
        <w:t xml:space="preserve"> </w:t>
      </w:r>
      <w:r w:rsidRPr="00E61E53">
        <w:rPr>
          <w:rFonts w:ascii="GHEA Grapalat" w:hAnsi="GHEA Grapalat" w:cs="Sylfaen"/>
          <w:b/>
          <w:sz w:val="20"/>
          <w:lang w:val="hy-AM"/>
        </w:rPr>
        <w:t>ՊԱՐԶԱԲԱՆՈՒՄԸ</w:t>
      </w:r>
      <w:r w:rsidRPr="00271FEB">
        <w:rPr>
          <w:rFonts w:ascii="GHEA Grapalat" w:hAnsi="GHEA Grapalat" w:cs="Arial"/>
          <w:b/>
          <w:sz w:val="20"/>
          <w:lang w:val="af-ZA"/>
        </w:rPr>
        <w:t xml:space="preserve"> </w:t>
      </w:r>
      <w:r w:rsidRPr="00E61E53">
        <w:rPr>
          <w:rFonts w:ascii="GHEA Grapalat" w:hAnsi="GHEA Grapalat" w:cs="Arial"/>
          <w:b/>
          <w:sz w:val="20"/>
          <w:lang w:val="hy-AM"/>
        </w:rPr>
        <w:t>ԵՎ</w:t>
      </w:r>
      <w:r w:rsidRPr="00271FEB">
        <w:rPr>
          <w:rFonts w:ascii="GHEA Grapalat" w:hAnsi="GHEA Grapalat" w:cs="Arial"/>
          <w:b/>
          <w:sz w:val="20"/>
          <w:lang w:val="af-ZA"/>
        </w:rPr>
        <w:t xml:space="preserve"> </w:t>
      </w:r>
      <w:r w:rsidRPr="00E61E53">
        <w:rPr>
          <w:rFonts w:ascii="GHEA Grapalat" w:hAnsi="GHEA Grapalat" w:cs="Sylfaen"/>
          <w:b/>
          <w:sz w:val="20"/>
          <w:lang w:val="hy-AM"/>
        </w:rPr>
        <w:t>ՀՐԱՎԵՐՈՒՄ</w:t>
      </w:r>
      <w:r w:rsidRPr="00271FEB">
        <w:rPr>
          <w:rFonts w:ascii="GHEA Grapalat" w:hAnsi="GHEA Grapalat" w:cs="Arial"/>
          <w:b/>
          <w:sz w:val="20"/>
          <w:lang w:val="af-ZA"/>
        </w:rPr>
        <w:t xml:space="preserve"> </w:t>
      </w:r>
      <w:r w:rsidRPr="00E61E53">
        <w:rPr>
          <w:rFonts w:ascii="GHEA Grapalat" w:hAnsi="GHEA Grapalat" w:cs="Sylfaen"/>
          <w:b/>
          <w:sz w:val="20"/>
          <w:lang w:val="hy-AM"/>
        </w:rPr>
        <w:t>ՓՈՓՈԽՈՒԹՅՈՒՆ</w:t>
      </w:r>
      <w:r w:rsidRPr="00271FEB">
        <w:rPr>
          <w:rFonts w:ascii="GHEA Grapalat" w:hAnsi="GHEA Grapalat" w:cs="Arial"/>
          <w:b/>
          <w:sz w:val="20"/>
          <w:lang w:val="af-ZA"/>
        </w:rPr>
        <w:t xml:space="preserve"> </w:t>
      </w:r>
      <w:r w:rsidRPr="00E61E53">
        <w:rPr>
          <w:rFonts w:ascii="GHEA Grapalat" w:hAnsi="GHEA Grapalat" w:cs="Sylfaen"/>
          <w:b/>
          <w:sz w:val="20"/>
          <w:lang w:val="hy-AM"/>
        </w:rPr>
        <w:t>ԿԱՏԱՐԵԼՈՒ</w:t>
      </w:r>
      <w:r w:rsidRPr="00271FEB">
        <w:rPr>
          <w:rFonts w:ascii="GHEA Grapalat" w:hAnsi="GHEA Grapalat" w:cs="Arial"/>
          <w:b/>
          <w:sz w:val="20"/>
          <w:lang w:val="af-ZA"/>
        </w:rPr>
        <w:t xml:space="preserve"> </w:t>
      </w:r>
      <w:r w:rsidRPr="00E61E53">
        <w:rPr>
          <w:rFonts w:ascii="GHEA Grapalat" w:hAnsi="GHEA Grapalat" w:cs="Sylfaen"/>
          <w:b/>
          <w:sz w:val="20"/>
          <w:lang w:val="hy-AM"/>
        </w:rPr>
        <w:t>ԿԱՐԳԸ</w:t>
      </w:r>
      <w:r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1"/>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2BD763A7" w14:textId="77777777" w:rsidR="00EE45C0" w:rsidRDefault="0092445C" w:rsidP="0092445C">
      <w:pPr>
        <w:ind w:firstLine="567"/>
        <w:jc w:val="center"/>
        <w:rPr>
          <w:rFonts w:ascii="GHEA Grapalat" w:hAnsi="GHEA Grapalat"/>
          <w:b/>
          <w:sz w:val="20"/>
          <w:lang w:val="hy-AM"/>
        </w:rPr>
      </w:pPr>
      <w:r>
        <w:rPr>
          <w:rFonts w:ascii="GHEA Grapalat" w:hAnsi="GHEA Grapalat"/>
          <w:b/>
          <w:sz w:val="20"/>
          <w:lang w:val="hy-AM"/>
        </w:rPr>
        <w:br w:type="page"/>
      </w:r>
    </w:p>
    <w:p w14:paraId="63ABC544" w14:textId="77777777" w:rsidR="00362431" w:rsidRDefault="00362431" w:rsidP="0092445C">
      <w:pPr>
        <w:ind w:firstLine="567"/>
        <w:jc w:val="center"/>
        <w:rPr>
          <w:rFonts w:ascii="GHEA Grapalat" w:hAnsi="GHEA Grapalat"/>
          <w:b/>
          <w:sz w:val="20"/>
          <w:lang w:val="hy-AM"/>
        </w:rPr>
      </w:pPr>
    </w:p>
    <w:p w14:paraId="7218BAD9" w14:textId="19FEEBE1"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0116C5D4"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0C4E1C75"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7B743B">
        <w:rPr>
          <w:rFonts w:ascii="GHEA Grapalat" w:hAnsi="GHEA Grapalat" w:cs="Sylfaen"/>
          <w:szCs w:val="24"/>
          <w:lang w:val="hy-AM"/>
        </w:rPr>
        <w:t>գնանշման հարցման</w:t>
      </w:r>
      <w:r w:rsidR="008A18AE">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7622B868"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28612B" w:rsidRPr="00CF5094">
        <w:rPr>
          <w:rFonts w:ascii="GHEA Grapalat" w:hAnsi="GHEA Grapalat"/>
          <w:b/>
        </w:rPr>
        <w:t xml:space="preserve">մինչև </w:t>
      </w:r>
      <w:r w:rsidR="0028612B">
        <w:rPr>
          <w:rFonts w:ascii="GHEA Grapalat" w:hAnsi="GHEA Grapalat"/>
          <w:b/>
        </w:rPr>
        <w:t xml:space="preserve">2025 թվականի </w:t>
      </w:r>
      <w:r w:rsidR="00894190" w:rsidRPr="00894190">
        <w:rPr>
          <w:rFonts w:ascii="GHEA Grapalat" w:hAnsi="GHEA Grapalat"/>
          <w:b/>
          <w:iCs/>
        </w:rPr>
        <w:t>սեպտեմբերի</w:t>
      </w:r>
      <w:r w:rsidR="00335360" w:rsidRPr="00335360">
        <w:rPr>
          <w:rFonts w:ascii="GHEA Grapalat" w:hAnsi="GHEA Grapalat"/>
          <w:b/>
          <w:iCs/>
        </w:rPr>
        <w:t xml:space="preserve"> </w:t>
      </w:r>
      <w:r w:rsidR="002966BD">
        <w:rPr>
          <w:rFonts w:ascii="GHEA Grapalat" w:hAnsi="GHEA Grapalat"/>
          <w:b/>
          <w:iCs/>
        </w:rPr>
        <w:t>17</w:t>
      </w:r>
      <w:r w:rsidR="0028612B" w:rsidRPr="00CF5094">
        <w:rPr>
          <w:rFonts w:ascii="GHEA Grapalat" w:hAnsi="GHEA Grapalat"/>
          <w:b/>
          <w:lang w:val="hy-AM"/>
        </w:rPr>
        <w:t xml:space="preserve">-ը, ժամը </w:t>
      </w:r>
      <w:r w:rsidR="00335360">
        <w:rPr>
          <w:rFonts w:ascii="GHEA Grapalat" w:hAnsi="GHEA Grapalat"/>
          <w:b/>
          <w:lang w:val="hy-AM"/>
        </w:rPr>
        <w:t>11:00</w:t>
      </w:r>
      <w:r w:rsidR="0028612B" w:rsidRPr="00CF5094">
        <w:rPr>
          <w:rFonts w:ascii="GHEA Grapalat" w:hAnsi="GHEA Grapalat" w:cs="Sylfaen"/>
          <w:szCs w:val="24"/>
          <w:lang w:val="hy-AM"/>
        </w:rPr>
        <w:t>-ն</w:t>
      </w:r>
      <w:r w:rsidR="004D5671" w:rsidRPr="00F566BF">
        <w:rPr>
          <w:rFonts w:ascii="GHEA Grapalat" w:hAnsi="GHEA Grapalat" w:cs="Sylfaen"/>
          <w:szCs w:val="24"/>
          <w:lang w:val="hy-AM"/>
        </w:rPr>
        <w:t>։</w:t>
      </w:r>
      <w:r w:rsidR="0028612B">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5"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2"/>
      </w:r>
    </w:p>
    <w:bookmarkEnd w:id="6"/>
    <w:p w14:paraId="7585A1CE" w14:textId="77777777" w:rsidR="0028612B" w:rsidRDefault="0028612B" w:rsidP="0028612B">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szCs w:val="24"/>
          <w:lang w:val="hy-AM" w:eastAsia="en-US"/>
        </w:rPr>
        <w:t xml:space="preserve">2) </w:t>
      </w:r>
      <w:r w:rsidRPr="000E207E">
        <w:rPr>
          <w:rFonts w:ascii="GHEA Grapalat" w:hAnsi="GHEA Grapalat" w:cs="Sylfaen"/>
          <w:b/>
          <w:bCs/>
          <w:sz w:val="20"/>
          <w:szCs w:val="24"/>
          <w:lang w:val="hy-AM" w:eastAsia="en-US"/>
        </w:rPr>
        <w:t xml:space="preserve">իր կողմից հաստատված </w:t>
      </w:r>
      <w:r>
        <w:rPr>
          <w:rFonts w:ascii="GHEA Grapalat" w:hAnsi="GHEA Grapalat" w:cs="Sylfaen"/>
          <w:b/>
          <w:bCs/>
          <w:sz w:val="20"/>
          <w:szCs w:val="24"/>
          <w:lang w:val="hy-AM" w:eastAsia="en-US"/>
        </w:rPr>
        <w:t>գնային առաջարկը</w:t>
      </w:r>
      <w:r w:rsidRPr="000E207E">
        <w:rPr>
          <w:rFonts w:ascii="GHEA Grapalat" w:hAnsi="GHEA Grapalat" w:cs="GHEA Grapalat"/>
          <w:b/>
          <w:bCs/>
          <w:color w:val="000000"/>
          <w:sz w:val="20"/>
          <w:lang w:val="hy-AM"/>
        </w:rPr>
        <w:t xml:space="preserve">՝ </w:t>
      </w:r>
      <w:r w:rsidRPr="000E207E">
        <w:rPr>
          <w:rFonts w:ascii="GHEA Grapalat" w:hAnsi="GHEA Grapalat"/>
          <w:b/>
          <w:bCs/>
          <w:sz w:val="20"/>
          <w:szCs w:val="18"/>
          <w:lang w:val="hy-AM"/>
        </w:rPr>
        <w:t>տոկոսային արտահայտությամբ</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7"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51C0953E" w14:textId="77777777" w:rsidR="00F93C26" w:rsidRDefault="00F93C26" w:rsidP="00EF3662">
      <w:pPr>
        <w:jc w:val="center"/>
        <w:rPr>
          <w:rFonts w:ascii="GHEA Grapalat" w:hAnsi="GHEA Grapalat"/>
          <w:b/>
          <w:sz w:val="20"/>
          <w:lang w:val="hy-AM"/>
        </w:rPr>
      </w:pPr>
    </w:p>
    <w:p w14:paraId="642A4789" w14:textId="5A307EAC"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56A69476" w14:textId="77777777" w:rsidR="0028612B" w:rsidRPr="00F566BF" w:rsidRDefault="00C8055A" w:rsidP="0028612B">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28612B" w:rsidRPr="009F21B2">
        <w:rPr>
          <w:rFonts w:ascii="GHEA Grapalat" w:hAnsi="GHEA Grapalat" w:cs="Sylfaen"/>
          <w:sz w:val="20"/>
          <w:lang w:val="hy-AM"/>
        </w:rPr>
        <w:t>Առաջարկվող</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գնի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հաշվարկը</w:t>
      </w:r>
      <w:r w:rsidR="0028612B">
        <w:rPr>
          <w:rFonts w:ascii="GHEA Grapalat" w:hAnsi="GHEA Grapalat" w:cs="Sylfaen"/>
          <w:sz w:val="20"/>
          <w:lang w:val="hy-AM"/>
        </w:rPr>
        <w:t xml:space="preserve"> </w:t>
      </w:r>
      <w:r w:rsidR="0028612B" w:rsidRPr="009450C9">
        <w:rPr>
          <w:rFonts w:ascii="GHEA Grapalat" w:hAnsi="GHEA Grapalat"/>
          <w:b/>
          <w:sz w:val="20"/>
          <w:szCs w:val="20"/>
          <w:lang w:val="hy-AM"/>
        </w:rPr>
        <w:t>տոկոսային արտահայտությամբ</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պետք</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է</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ներկայացվի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հայտով</w:t>
      </w:r>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համակարգի</w:t>
      </w:r>
      <w:proofErr w:type="spellEnd"/>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միջոցով</w:t>
      </w:r>
      <w:proofErr w:type="spellEnd"/>
      <w:r w:rsidR="0028612B" w:rsidRPr="00F566BF">
        <w:rPr>
          <w:rFonts w:ascii="GHEA Grapalat" w:hAnsi="GHEA Grapalat"/>
          <w:sz w:val="20"/>
          <w:lang w:val="es-ES"/>
        </w:rPr>
        <w:t>:</w:t>
      </w:r>
    </w:p>
    <w:p w14:paraId="72982260" w14:textId="77777777" w:rsidR="00B817FA" w:rsidRPr="00F566BF" w:rsidRDefault="0028612B" w:rsidP="00B817FA">
      <w:pPr>
        <w:ind w:right="309"/>
        <w:jc w:val="both"/>
        <w:rPr>
          <w:rFonts w:ascii="GHEA Grapalat" w:hAnsi="GHEA Grapalat" w:cs="Sylfaen"/>
          <w:sz w:val="20"/>
          <w:lang w:val="es-ES"/>
        </w:rPr>
      </w:pPr>
      <w:r>
        <w:rPr>
          <w:rFonts w:ascii="GHEA Grapalat" w:hAnsi="GHEA Grapalat"/>
          <w:sz w:val="20"/>
          <w:lang w:val="hy-AM"/>
        </w:rPr>
        <w:t xml:space="preserve">         </w:t>
      </w: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lang w:val="hy-AM"/>
        </w:rPr>
        <w:t>Մ</w:t>
      </w:r>
      <w:r w:rsidRPr="00F566BF">
        <w:rPr>
          <w:rFonts w:ascii="GHEA Grapalat" w:hAnsi="GHEA Grapalat" w:cs="Sylfaen"/>
          <w:sz w:val="20"/>
          <w:lang w:val="hy-AM"/>
        </w:rPr>
        <w:t xml:space="preserve">ասնակիցը գնային առաջարկը ներկայացնում է </w:t>
      </w:r>
      <w:r w:rsidRPr="009450C9">
        <w:rPr>
          <w:rFonts w:ascii="GHEA Grapalat" w:hAnsi="GHEA Grapalat"/>
          <w:b/>
          <w:sz w:val="20"/>
          <w:szCs w:val="20"/>
          <w:lang w:val="hy-AM"/>
        </w:rPr>
        <w:t xml:space="preserve">տոկոսային արտահայտությամբ </w:t>
      </w:r>
      <w:r w:rsidRPr="009450C9">
        <w:rPr>
          <w:rFonts w:ascii="GHEA Grapalat" w:hAnsi="GHEA Grapalat"/>
          <w:b/>
          <w:sz w:val="20"/>
          <w:szCs w:val="20"/>
          <w:lang w:val="es-ES"/>
        </w:rPr>
        <w:t>(</w:t>
      </w:r>
      <w:r w:rsidRPr="009450C9">
        <w:rPr>
          <w:rFonts w:ascii="GHEA Grapalat" w:hAnsi="GHEA Grapalat"/>
          <w:b/>
          <w:sz w:val="20"/>
          <w:szCs w:val="20"/>
          <w:lang w:val="hy-AM"/>
        </w:rPr>
        <w:t>Համաձայն հավելված 2</w:t>
      </w:r>
      <w:r w:rsidRPr="009450C9">
        <w:rPr>
          <w:rFonts w:ascii="GHEA Grapalat" w:hAnsi="GHEA Grapalat"/>
          <w:b/>
          <w:sz w:val="20"/>
          <w:szCs w:val="20"/>
          <w:lang w:val="es-ES"/>
        </w:rPr>
        <w:t>)</w:t>
      </w:r>
      <w:r w:rsidRPr="009450C9">
        <w:rPr>
          <w:rFonts w:ascii="GHEA Grapalat" w:hAnsi="GHEA Grapalat" w:cs="Sylfaen"/>
          <w:sz w:val="20"/>
          <w:szCs w:val="20"/>
          <w:lang w:val="hy-AM"/>
        </w:rPr>
        <w:t>:</w:t>
      </w:r>
      <w:r>
        <w:rPr>
          <w:rFonts w:ascii="GHEA Grapalat" w:hAnsi="GHEA Grapalat" w:cs="Sylfaen"/>
          <w:sz w:val="20"/>
          <w:lang w:val="hy-AM"/>
        </w:rPr>
        <w:t xml:space="preserve"> </w:t>
      </w:r>
      <w:r w:rsidR="005855C3" w:rsidRPr="00E61E53">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w:t>
      </w:r>
      <w:r w:rsidR="00A45946" w:rsidRPr="00F566BF">
        <w:rPr>
          <w:rFonts w:ascii="GHEA Grapalat" w:hAnsi="GHEA Grapalat" w:cs="Sylfaen"/>
          <w:sz w:val="20"/>
          <w:lang w:val="hy-AM"/>
        </w:rPr>
        <w:lastRenderedPageBreak/>
        <w:t xml:space="preserve">ներկայացվում: </w:t>
      </w:r>
      <w:r w:rsidR="00B817FA" w:rsidRPr="00F566BF">
        <w:rPr>
          <w:rFonts w:ascii="GHEA Grapalat" w:hAnsi="GHEA Grapalat" w:cs="Sylfaen"/>
          <w:sz w:val="20"/>
          <w:lang w:val="hy-AM"/>
        </w:rPr>
        <w:t xml:space="preserve">Եթե </w:t>
      </w:r>
      <w:r w:rsidR="00B817FA" w:rsidRPr="00BA64B8">
        <w:rPr>
          <w:rFonts w:ascii="GHEA Grapalat" w:hAnsi="GHEA Grapalat" w:cs="Sylfaen"/>
          <w:sz w:val="20"/>
          <w:lang w:val="hy-AM"/>
        </w:rPr>
        <w:t>մ</w:t>
      </w:r>
      <w:r w:rsidR="00B817FA"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B817FA" w:rsidRPr="00F566BF">
        <w:rPr>
          <w:rFonts w:ascii="GHEA Grapalat" w:hAnsi="GHEA Grapalat" w:cs="Sylfaen"/>
          <w:sz w:val="20"/>
          <w:lang w:val="es-ES"/>
        </w:rPr>
        <w:t xml:space="preserve"> </w:t>
      </w:r>
      <w:r w:rsidR="00B817FA"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B817FA">
        <w:rPr>
          <w:rFonts w:ascii="GHEA Grapalat" w:hAnsi="GHEA Grapalat"/>
          <w:b/>
          <w:bCs/>
          <w:sz w:val="20"/>
          <w:szCs w:val="20"/>
          <w:lang w:val="hy-AM"/>
        </w:rPr>
        <w:t>2</w:t>
      </w:r>
      <w:r w:rsidR="00B817FA" w:rsidRPr="009450C9">
        <w:rPr>
          <w:rFonts w:ascii="GHEA Grapalat" w:hAnsi="GHEA Grapalat"/>
          <w:b/>
          <w:bCs/>
          <w:sz w:val="20"/>
          <w:szCs w:val="20"/>
          <w:lang w:val="hy-AM"/>
        </w:rPr>
        <w:t>-ում սահմանված օրինակելի ձևաչափի համաձայն:</w:t>
      </w:r>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Ընդ</w:t>
      </w:r>
      <w:proofErr w:type="spellEnd"/>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որում</w:t>
      </w:r>
      <w:proofErr w:type="spellEnd"/>
      <w:r w:rsidR="00B817FA" w:rsidRPr="00F566BF">
        <w:rPr>
          <w:rFonts w:ascii="GHEA Grapalat" w:hAnsi="GHEA Grapalat" w:cs="Sylfaen"/>
          <w:sz w:val="20"/>
          <w:lang w:val="es-ES"/>
        </w:rPr>
        <w:t>՝</w:t>
      </w:r>
    </w:p>
    <w:p w14:paraId="516BB549" w14:textId="77777777" w:rsidR="00B817FA" w:rsidRDefault="00B817FA" w:rsidP="00B817FA">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2C168777"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7757A0D1" w14:textId="77777777" w:rsidR="00B817FA" w:rsidRPr="005E00F2"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77C161CA"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50D189ED"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11A53991" w14:textId="77777777" w:rsidR="00B817FA" w:rsidRDefault="00B817FA" w:rsidP="00B817FA">
      <w:pPr>
        <w:pStyle w:val="norm"/>
        <w:spacing w:line="240" w:lineRule="auto"/>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p>
    <w:p w14:paraId="0A9E3BCE"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369164A"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2B67A78" w14:textId="77777777" w:rsidR="00B817FA" w:rsidRPr="00F566BF" w:rsidRDefault="00B817FA" w:rsidP="00B817FA">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w:t>
      </w:r>
      <w:proofErr w:type="spellStart"/>
      <w:r w:rsidRPr="00F566BF">
        <w:rPr>
          <w:rFonts w:ascii="GHEA Grapalat" w:hAnsi="GHEA Grapalat"/>
          <w:sz w:val="20"/>
          <w:lang w:val="es-ES"/>
        </w:rPr>
        <w:t>Եթե</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կնքվելիք</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գինը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կայուն</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ապա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առաջարկը</w:t>
      </w:r>
      <w:proofErr w:type="spellEnd"/>
      <w:r>
        <w:rPr>
          <w:rFonts w:ascii="GHEA Grapalat" w:hAnsi="GHEA Grapalat"/>
          <w:sz w:val="20"/>
          <w:lang w:val="hy-AM"/>
        </w:rPr>
        <w:t xml:space="preserve"> </w:t>
      </w:r>
      <w:r w:rsidRPr="009450C9">
        <w:rPr>
          <w:rFonts w:ascii="GHEA Grapalat" w:hAnsi="GHEA Grapalat"/>
          <w:b/>
          <w:sz w:val="20"/>
          <w:szCs w:val="18"/>
          <w:lang w:val="hy-AM"/>
        </w:rPr>
        <w:t>տոկոսային արտահայտությամբ</w:t>
      </w:r>
      <w:r w:rsidRPr="009450C9">
        <w:rPr>
          <w:rFonts w:ascii="GHEA Grapalat" w:hAnsi="GHEA Grapalat"/>
          <w:sz w:val="18"/>
          <w:szCs w:val="18"/>
          <w:lang w:val="es-ES"/>
        </w:rPr>
        <w:t xml:space="preserve"> </w:t>
      </w:r>
      <w:r w:rsidRPr="009450C9">
        <w:rPr>
          <w:rFonts w:ascii="GHEA Grapalat" w:hAnsi="GHEA Grapalat"/>
          <w:b/>
          <w:sz w:val="20"/>
          <w:lang w:val="es-ES"/>
        </w:rPr>
        <w:t>(</w:t>
      </w:r>
      <w:r w:rsidRPr="009450C9">
        <w:rPr>
          <w:rFonts w:ascii="GHEA Grapalat" w:hAnsi="GHEA Grapalat"/>
          <w:b/>
          <w:sz w:val="20"/>
          <w:lang w:val="hy-AM"/>
        </w:rPr>
        <w:t xml:space="preserve">Համաձայն հավելված </w:t>
      </w:r>
      <w:r>
        <w:rPr>
          <w:rFonts w:ascii="GHEA Grapalat" w:hAnsi="GHEA Grapalat"/>
          <w:b/>
          <w:sz w:val="20"/>
          <w:lang w:val="hy-AM"/>
        </w:rPr>
        <w:t>2</w:t>
      </w:r>
      <w:r w:rsidRPr="009450C9">
        <w:rPr>
          <w:rFonts w:ascii="GHEA Grapalat" w:hAnsi="GHEA Grapalat"/>
          <w:b/>
          <w:sz w:val="20"/>
          <w:lang w:val="es-ES"/>
        </w:rPr>
        <w:t>)</w:t>
      </w:r>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ներկայացվում</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մեկ</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թվով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կատարման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համար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առաջարկվող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ընդհանուր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գնով</w:t>
      </w:r>
      <w:proofErr w:type="spellEnd"/>
      <w:r w:rsidRPr="00F566BF">
        <w:rPr>
          <w:rFonts w:ascii="GHEA Grapalat" w:hAnsi="GHEA Grapalat"/>
          <w:sz w:val="20"/>
          <w:lang w:val="es-ES"/>
        </w:rPr>
        <w:t xml:space="preserve"> և </w:t>
      </w:r>
      <w:proofErr w:type="spellStart"/>
      <w:r w:rsidRPr="00F566BF">
        <w:rPr>
          <w:rFonts w:ascii="GHEA Grapalat" w:hAnsi="GHEA Grapalat"/>
          <w:sz w:val="20"/>
          <w:lang w:val="es-ES"/>
        </w:rPr>
        <w:t>համակարգում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պարտադիր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լրացվում</w:t>
      </w:r>
      <w:proofErr w:type="spellEnd"/>
      <w:r w:rsidRPr="00F566BF">
        <w:rPr>
          <w:rFonts w:ascii="GHEA Grapalat" w:hAnsi="GHEA Grapalat"/>
          <w:sz w:val="20"/>
          <w:lang w:val="es-ES"/>
        </w:rPr>
        <w:t xml:space="preserve">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xml:space="preserve">։ </w:t>
      </w:r>
      <w:proofErr w:type="spellStart"/>
      <w:r w:rsidRPr="00F566BF">
        <w:rPr>
          <w:rFonts w:ascii="GHEA Grapalat" w:hAnsi="GHEA Grapalat"/>
          <w:sz w:val="20"/>
          <w:lang w:val="es-ES"/>
        </w:rPr>
        <w:t>Ընդ</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մասնակցից</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պահանջվել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ներկայացնի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հիմնավորումներ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որևէ</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այլ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տիպի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տեղեկություններ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փաստաթղթեր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ինչպես</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նաև</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շահույթի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չափը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հրավերով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սահմանափակվել</w:t>
      </w:r>
      <w:proofErr w:type="spellEnd"/>
      <w:r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0A42C60D" w14:textId="010319C4" w:rsidR="00B817FA" w:rsidRPr="00F566BF" w:rsidRDefault="00FD2748" w:rsidP="00B817FA">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B817FA" w:rsidRPr="00CF5094">
        <w:rPr>
          <w:rFonts w:ascii="GHEA Grapalat" w:hAnsi="GHEA Grapalat"/>
          <w:b/>
        </w:rPr>
        <w:t xml:space="preserve">մինչև </w:t>
      </w:r>
      <w:r w:rsidR="00B817FA">
        <w:rPr>
          <w:rFonts w:ascii="GHEA Grapalat" w:hAnsi="GHEA Grapalat"/>
          <w:b/>
        </w:rPr>
        <w:t xml:space="preserve">2025 թվականի </w:t>
      </w:r>
      <w:r w:rsidR="00894190" w:rsidRPr="00894190">
        <w:rPr>
          <w:rFonts w:ascii="GHEA Grapalat" w:hAnsi="GHEA Grapalat"/>
          <w:b/>
          <w:iCs/>
        </w:rPr>
        <w:t>սեպտեմբերի</w:t>
      </w:r>
      <w:r w:rsidR="00335360" w:rsidRPr="00335360">
        <w:rPr>
          <w:rFonts w:ascii="GHEA Grapalat" w:hAnsi="GHEA Grapalat"/>
          <w:b/>
          <w:iCs/>
        </w:rPr>
        <w:t xml:space="preserve"> </w:t>
      </w:r>
      <w:r w:rsidR="002966BD">
        <w:rPr>
          <w:rFonts w:ascii="GHEA Grapalat" w:hAnsi="GHEA Grapalat"/>
          <w:b/>
          <w:iCs/>
        </w:rPr>
        <w:t>17</w:t>
      </w:r>
      <w:r w:rsidR="00B817FA" w:rsidRPr="00335360">
        <w:rPr>
          <w:rFonts w:ascii="GHEA Grapalat" w:hAnsi="GHEA Grapalat"/>
          <w:b/>
          <w:iCs/>
          <w:lang w:val="hy-AM"/>
        </w:rPr>
        <w:t>-</w:t>
      </w:r>
      <w:r w:rsidR="00B817FA" w:rsidRPr="00CF5094">
        <w:rPr>
          <w:rFonts w:ascii="GHEA Grapalat" w:hAnsi="GHEA Grapalat"/>
          <w:b/>
          <w:lang w:val="hy-AM"/>
        </w:rPr>
        <w:t xml:space="preserve">ին, ժամը </w:t>
      </w:r>
      <w:r w:rsidR="00335360">
        <w:rPr>
          <w:rFonts w:ascii="GHEA Grapalat" w:hAnsi="GHEA Grapalat"/>
          <w:b/>
          <w:lang w:val="hy-AM"/>
        </w:rPr>
        <w:t>11:00</w:t>
      </w:r>
      <w:r w:rsidR="00B817FA" w:rsidRPr="00CF5094">
        <w:rPr>
          <w:rFonts w:ascii="GHEA Grapalat" w:hAnsi="GHEA Grapalat" w:cs="Sylfaen"/>
          <w:szCs w:val="24"/>
        </w:rPr>
        <w:t>-</w:t>
      </w:r>
      <w:r w:rsidR="00B817FA" w:rsidRPr="005E1F72">
        <w:rPr>
          <w:rFonts w:ascii="GHEA Grapalat" w:hAnsi="GHEA Grapalat" w:cs="Sylfaen"/>
          <w:szCs w:val="24"/>
          <w:lang w:val="en-US"/>
        </w:rPr>
        <w:t>ի</w:t>
      </w:r>
      <w:r w:rsidR="00B817FA" w:rsidRPr="005E1F72">
        <w:rPr>
          <w:rFonts w:ascii="GHEA Grapalat" w:hAnsi="GHEA Grapalat" w:cs="Sylfaen"/>
          <w:szCs w:val="24"/>
          <w:lang w:val="ru-RU"/>
        </w:rPr>
        <w:t>ն։</w:t>
      </w:r>
    </w:p>
    <w:p w14:paraId="04E2C625" w14:textId="77777777" w:rsidR="00BC282F" w:rsidRPr="00F566BF" w:rsidRDefault="00BC282F" w:rsidP="00BC282F">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CD5A94">
        <w:rPr>
          <w:rFonts w:ascii="GHEA Grapalat" w:hAnsi="GHEA Grapalat"/>
          <w:b/>
          <w:sz w:val="20"/>
          <w:szCs w:val="20"/>
          <w:lang w:val="af-ZA"/>
        </w:rPr>
        <w:t>տոկոսային արտահայտությամբ, հիմք ընդունելով տառերով գրվածը</w:t>
      </w:r>
      <w:r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61B0066B"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7EE16B7B" w14:textId="61C91CC0" w:rsidR="00BC282F" w:rsidRPr="00F566BF" w:rsidRDefault="00BC282F" w:rsidP="00BC282F">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845323">
        <w:rPr>
          <w:rFonts w:ascii="GHEA Grapalat" w:hAnsi="GHEA Grapalat" w:cs="GHEA Grapalat"/>
          <w:b/>
          <w:bCs/>
          <w:color w:val="000000"/>
          <w:sz w:val="20"/>
          <w:szCs w:val="20"/>
          <w:lang w:val="af-ZA"/>
        </w:rPr>
        <w:t xml:space="preserve">գնային առաջարկները </w:t>
      </w:r>
      <w:r w:rsidRPr="00845323">
        <w:rPr>
          <w:rFonts w:ascii="GHEA Grapalat" w:hAnsi="GHEA Grapalat" w:cs="GHEA Grapalat"/>
          <w:b/>
          <w:bCs/>
          <w:color w:val="000000"/>
          <w:sz w:val="20"/>
          <w:szCs w:val="20"/>
          <w:lang w:val="af-ZA"/>
        </w:rPr>
        <w:lastRenderedPageBreak/>
        <w:t>տոկոսային արտահայտությամբ</w:t>
      </w:r>
      <w:r w:rsidR="00EE45C0">
        <w:rPr>
          <w:rFonts w:ascii="GHEA Grapalat" w:hAnsi="GHEA Grapalat" w:cs="GHEA Grapalat"/>
          <w:b/>
          <w:bCs/>
          <w:color w:val="000000"/>
          <w:sz w:val="20"/>
          <w:szCs w:val="20"/>
          <w:lang w:val="af-ZA"/>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313E8FB2" w14:textId="77777777" w:rsidR="00BC282F" w:rsidRPr="00F566BF" w:rsidRDefault="00BC282F" w:rsidP="00BC282F">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3B59E7">
        <w:rPr>
          <w:rFonts w:ascii="GHEA Grapalat" w:hAnsi="GHEA Grapalat" w:cs="Sylfaen"/>
          <w:b/>
          <w:bCs/>
          <w:lang w:val="ru-RU"/>
        </w:rPr>
        <w:t>նվազագույն</w:t>
      </w:r>
      <w:r w:rsidRPr="003B59E7">
        <w:rPr>
          <w:rFonts w:ascii="GHEA Grapalat" w:hAnsi="GHEA Grapalat" w:cs="Sylfaen"/>
          <w:b/>
          <w:bCs/>
          <w:lang w:val="hy-AM"/>
        </w:rPr>
        <w:t xml:space="preserve"> գնային առաջարկ՝</w:t>
      </w:r>
      <w:r w:rsidRPr="003B59E7">
        <w:rPr>
          <w:rFonts w:ascii="GHEA Grapalat" w:hAnsi="GHEA Grapalat" w:cs="GHEA Grapalat"/>
          <w:b/>
          <w:bCs/>
          <w:color w:val="000000"/>
        </w:rPr>
        <w:t xml:space="preserve"> տոկոսային արտահայտությամբ</w:t>
      </w:r>
      <w:r w:rsidRPr="00845323">
        <w:rPr>
          <w:rFonts w:ascii="GHEA Grapalat" w:hAnsi="GHEA Grapalat" w:cs="Sylfaen"/>
        </w:rPr>
        <w:t xml:space="preserve"> </w:t>
      </w:r>
      <w:r w:rsidRPr="00845323">
        <w:rPr>
          <w:rFonts w:ascii="GHEA Grapalat" w:hAnsi="GHEA Grapalat" w:cs="Sylfaen"/>
          <w:lang w:val="ru-RU"/>
        </w:rPr>
        <w:t>առաջարկ</w:t>
      </w:r>
      <w:r w:rsidRPr="00845323">
        <w:rPr>
          <w:rFonts w:ascii="GHEA Grapalat" w:hAnsi="GHEA Grapalat" w:cs="Sylfaen"/>
        </w:rPr>
        <w:t xml:space="preserve"> </w:t>
      </w:r>
      <w:r w:rsidRPr="00845323">
        <w:rPr>
          <w:rFonts w:ascii="GHEA Grapalat" w:hAnsi="GHEA Grapalat" w:cs="Sylfaen"/>
          <w:lang w:val="ru-RU"/>
        </w:rPr>
        <w:t>ներկայացրած</w:t>
      </w:r>
      <w:r w:rsidRPr="00845323">
        <w:rPr>
          <w:rFonts w:ascii="GHEA Grapalat" w:hAnsi="GHEA Grapalat" w:cs="Sylfaen"/>
        </w:rPr>
        <w:t xml:space="preserve"> </w:t>
      </w:r>
      <w:r w:rsidRPr="00845323">
        <w:rPr>
          <w:rFonts w:ascii="GHEA Grapalat" w:hAnsi="GHEA Grapalat" w:cs="Sylfaen"/>
          <w:lang w:val="en-US"/>
        </w:rPr>
        <w:t>մ</w:t>
      </w:r>
      <w:r w:rsidRPr="00845323">
        <w:rPr>
          <w:rFonts w:ascii="GHEA Grapalat" w:hAnsi="GHEA Grapalat" w:cs="Sylfaen"/>
          <w:lang w:val="ru-RU"/>
        </w:rPr>
        <w:t>ասնակցին</w:t>
      </w:r>
      <w:r w:rsidRPr="00845323">
        <w:rPr>
          <w:rFonts w:ascii="GHEA Grapalat" w:hAnsi="GHEA Grapalat" w:cs="Sylfaen"/>
        </w:rPr>
        <w:t xml:space="preserve"> </w:t>
      </w:r>
      <w:r w:rsidRPr="00845323">
        <w:rPr>
          <w:rFonts w:ascii="GHEA Grapalat" w:hAnsi="GHEA Grapalat" w:cs="Sylfaen"/>
          <w:lang w:val="ru-RU"/>
        </w:rPr>
        <w:t>նախապատվություն</w:t>
      </w:r>
      <w:r w:rsidRPr="00845323">
        <w:rPr>
          <w:rFonts w:ascii="GHEA Grapalat" w:hAnsi="GHEA Grapalat" w:cs="Sylfaen"/>
        </w:rPr>
        <w:t xml:space="preserve"> </w:t>
      </w:r>
      <w:r w:rsidRPr="00845323">
        <w:rPr>
          <w:rFonts w:ascii="GHEA Grapalat" w:hAnsi="GHEA Grapalat" w:cs="Sylfaen"/>
          <w:lang w:val="ru-RU"/>
        </w:rPr>
        <w:t>տալու</w:t>
      </w:r>
      <w:r w:rsidRPr="00845323">
        <w:rPr>
          <w:rFonts w:ascii="GHEA Grapalat" w:hAnsi="GHEA Grapalat" w:cs="Sylfaen"/>
        </w:rPr>
        <w:t xml:space="preserve"> </w:t>
      </w:r>
      <w:r w:rsidRPr="00845323">
        <w:rPr>
          <w:rFonts w:ascii="GHEA Grapalat" w:hAnsi="GHEA Grapalat" w:cs="Sylfaen"/>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Pr>
          <w:rFonts w:ascii="GHEA Grapalat" w:hAnsi="GHEA Grapalat" w:cs="Sylfaen"/>
          <w:lang w:val="hy-AM"/>
        </w:rPr>
        <w:t xml:space="preserve"> </w:t>
      </w:r>
      <w:r w:rsidRPr="00845323">
        <w:rPr>
          <w:rFonts w:ascii="GHEA Grapalat" w:hAnsi="GHEA Grapalat" w:cs="GHEA Grapalat"/>
          <w:b/>
          <w:bCs/>
          <w:color w:val="000000"/>
        </w:rPr>
        <w:t>տոկոսային արտահայտությամբ</w:t>
      </w:r>
      <w:r w:rsidRPr="00845323">
        <w:rPr>
          <w:rFonts w:ascii="GHEA Grapalat" w:hAnsi="GHEA Grapalat" w:cs="Sylfaen"/>
          <w:lang w:val="hy-AM"/>
        </w:rPr>
        <w:t>:</w:t>
      </w:r>
    </w:p>
    <w:p w14:paraId="086B2345" w14:textId="77777777" w:rsidR="00BC282F" w:rsidRPr="00F566BF" w:rsidRDefault="00BC282F" w:rsidP="00BC282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Pr="004B52EC">
        <w:rPr>
          <w:rFonts w:ascii="GHEA Grapalat" w:hAnsi="GHEA Grapalat" w:cs="Sylfaen"/>
          <w:b/>
          <w:i w:val="0"/>
          <w:lang w:val="hy-AM"/>
        </w:rPr>
        <w:t>ՀՀ Կենտրոնական բանկի կողմից</w:t>
      </w:r>
      <w:r>
        <w:rPr>
          <w:rFonts w:ascii="GHEA Grapalat" w:hAnsi="GHEA Grapalat" w:cs="Sylfaen"/>
          <w:b/>
          <w:i w:val="0"/>
          <w:lang w:val="hy-AM"/>
        </w:rPr>
        <w:t xml:space="preserve"> հայտերի բացման օրվա դրությամբ</w:t>
      </w:r>
      <w:r w:rsidRPr="004B52EC">
        <w:rPr>
          <w:rFonts w:ascii="GHEA Grapalat" w:hAnsi="GHEA Grapalat" w:cs="Sylfaen"/>
          <w:b/>
          <w:i w:val="0"/>
          <w:lang w:val="hy-AM"/>
        </w:rPr>
        <w:t xml:space="preserve"> սահմանված</w:t>
      </w:r>
      <w:r>
        <w:rPr>
          <w:rStyle w:val="FootnoteReference"/>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3"/>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2E71D29" w14:textId="505791FC" w:rsidR="009B6D58" w:rsidRPr="00F566BF" w:rsidRDefault="00FD2748" w:rsidP="008A18AE">
      <w:pPr>
        <w:pStyle w:val="norm"/>
        <w:spacing w:line="240" w:lineRule="auto"/>
        <w:ind w:firstLine="540"/>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71AD1ECB" w14:textId="77777777" w:rsidR="000F3A27" w:rsidRPr="00F566BF" w:rsidRDefault="000F3A27" w:rsidP="000F3A27">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lastRenderedPageBreak/>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8"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9"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9"/>
      <w:r w:rsidRPr="00F566BF">
        <w:rPr>
          <w:rFonts w:ascii="GHEA Grapalat" w:hAnsi="GHEA Grapalat" w:cs="Sylfaen"/>
          <w:sz w:val="20"/>
          <w:szCs w:val="24"/>
          <w:lang w:val="hy-AM" w:eastAsia="en-US"/>
        </w:rPr>
        <w:t>,</w:t>
      </w:r>
      <w:bookmarkEnd w:id="8"/>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19833AB9" w14:textId="77777777" w:rsidR="000F3A27" w:rsidRDefault="000F3A27" w:rsidP="000F3A27">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E8E90A9" w14:textId="115F0E7B" w:rsidR="009F1793" w:rsidRDefault="00FB606B" w:rsidP="009F1793">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   </w:t>
      </w:r>
      <w:r w:rsidR="000F3A27">
        <w:rPr>
          <w:rFonts w:ascii="GHEA Grapalat" w:hAnsi="GHEA Grapalat"/>
          <w:sz w:val="20"/>
          <w:szCs w:val="20"/>
          <w:lang w:val="es-ES"/>
        </w:rPr>
        <w:t xml:space="preserve">8.9.1 </w:t>
      </w:r>
      <w:proofErr w:type="spellStart"/>
      <w:r w:rsidR="000F3A27" w:rsidRPr="00427247">
        <w:rPr>
          <w:rFonts w:ascii="GHEA Grapalat" w:hAnsi="GHEA Grapalat"/>
          <w:sz w:val="20"/>
          <w:szCs w:val="20"/>
          <w:lang w:val="es-ES"/>
        </w:rPr>
        <w:t>Այն</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դեպքում</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երբ</w:t>
      </w:r>
      <w:proofErr w:type="spellEnd"/>
      <w:r w:rsidR="000F3A27" w:rsidRPr="00427247">
        <w:rPr>
          <w:rFonts w:ascii="GHEA Grapalat" w:hAnsi="GHEA Grapalat"/>
          <w:sz w:val="20"/>
          <w:szCs w:val="20"/>
          <w:lang w:val="es-ES"/>
        </w:rPr>
        <w:t xml:space="preserve"> </w:t>
      </w:r>
      <w:proofErr w:type="spellStart"/>
      <w:r w:rsidR="000F3A27">
        <w:rPr>
          <w:rFonts w:ascii="GHEA Grapalat" w:hAnsi="GHEA Grapalat"/>
          <w:sz w:val="20"/>
          <w:szCs w:val="20"/>
          <w:lang w:val="es-ES"/>
        </w:rPr>
        <w:t>մինչև</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պայմանագիրը</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պատվիրատուի</w:t>
      </w:r>
      <w:proofErr w:type="spellEnd"/>
      <w:r w:rsidR="000F3A27">
        <w:rPr>
          <w:rFonts w:ascii="GHEA Grapalat" w:hAnsi="GHEA Grapalat"/>
          <w:sz w:val="20"/>
          <w:szCs w:val="20"/>
          <w:lang w:val="es-ES"/>
        </w:rPr>
        <w:t xml:space="preserve"> </w:t>
      </w:r>
      <w:proofErr w:type="spellStart"/>
      <w:proofErr w:type="gramStart"/>
      <w:r w:rsidR="000F3A27">
        <w:rPr>
          <w:rFonts w:ascii="GHEA Grapalat" w:hAnsi="GHEA Grapalat"/>
          <w:sz w:val="20"/>
          <w:szCs w:val="20"/>
          <w:lang w:val="es-ES"/>
        </w:rPr>
        <w:t>կողմից</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կնքվելը</w:t>
      </w:r>
      <w:proofErr w:type="spellEnd"/>
      <w:proofErr w:type="gramEnd"/>
      <w:r w:rsidR="000F3A2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պարզվում</w:t>
      </w:r>
      <w:proofErr w:type="spellEnd"/>
      <w:r w:rsidR="000F3A27" w:rsidRPr="00427247">
        <w:rPr>
          <w:rFonts w:ascii="GHEA Grapalat" w:hAnsi="GHEA Grapalat"/>
          <w:sz w:val="20"/>
          <w:szCs w:val="20"/>
          <w:lang w:val="es-ES"/>
        </w:rPr>
        <w:t xml:space="preserve"> է, </w:t>
      </w:r>
      <w:proofErr w:type="spellStart"/>
      <w:r w:rsidR="000F3A27" w:rsidRPr="00427247">
        <w:rPr>
          <w:rFonts w:ascii="GHEA Grapalat" w:hAnsi="GHEA Grapalat"/>
          <w:sz w:val="20"/>
          <w:szCs w:val="20"/>
          <w:lang w:val="es-ES"/>
        </w:rPr>
        <w:t>որ</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մասնակիցը</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ներառված</w:t>
      </w:r>
      <w:proofErr w:type="spellEnd"/>
      <w:r w:rsidR="000F3A27" w:rsidRPr="00427247">
        <w:rPr>
          <w:rFonts w:ascii="GHEA Grapalat" w:hAnsi="GHEA Grapalat"/>
          <w:sz w:val="20"/>
          <w:szCs w:val="20"/>
          <w:lang w:val="es-ES"/>
        </w:rPr>
        <w:t xml:space="preserve"> է ՀՀ </w:t>
      </w:r>
      <w:proofErr w:type="spellStart"/>
      <w:r w:rsidR="000F3A27" w:rsidRPr="00427247">
        <w:rPr>
          <w:rFonts w:ascii="GHEA Grapalat" w:hAnsi="GHEA Grapalat"/>
          <w:sz w:val="20"/>
          <w:szCs w:val="20"/>
          <w:lang w:val="es-ES"/>
        </w:rPr>
        <w:t>կառավարության</w:t>
      </w:r>
      <w:proofErr w:type="spellEnd"/>
      <w:r w:rsidR="000F3A27" w:rsidRPr="00BB094C">
        <w:rPr>
          <w:rFonts w:ascii="GHEA Grapalat" w:hAnsi="GHEA Grapalat"/>
          <w:sz w:val="20"/>
          <w:szCs w:val="20"/>
          <w:lang w:val="es-ES"/>
        </w:rPr>
        <w:t xml:space="preserve"> 20.06.2025</w:t>
      </w:r>
      <w:r w:rsidR="000F3A27" w:rsidRPr="00427247">
        <w:rPr>
          <w:rFonts w:ascii="GHEA Grapalat" w:hAnsi="GHEA Grapalat"/>
          <w:sz w:val="20"/>
          <w:szCs w:val="20"/>
          <w:lang w:val="es-ES"/>
        </w:rPr>
        <w:t>թ</w:t>
      </w:r>
      <w:r w:rsidR="000F3A27" w:rsidRPr="00BB094C">
        <w:rPr>
          <w:rFonts w:ascii="GHEA Grapalat" w:hAnsi="GHEA Grapalat"/>
          <w:sz w:val="20"/>
          <w:szCs w:val="20"/>
          <w:lang w:val="es-ES"/>
        </w:rPr>
        <w:t>. N 817-</w:t>
      </w:r>
      <w:r w:rsidR="000F3A27" w:rsidRPr="00427247">
        <w:rPr>
          <w:rFonts w:ascii="GHEA Grapalat" w:hAnsi="GHEA Grapalat"/>
          <w:sz w:val="20"/>
          <w:szCs w:val="20"/>
          <w:lang w:val="es-ES"/>
        </w:rPr>
        <w:t>Ա</w:t>
      </w:r>
      <w:r w:rsidR="000F3A27" w:rsidRPr="00BB094C">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որոշման</w:t>
      </w:r>
      <w:proofErr w:type="spellEnd"/>
      <w:r w:rsidR="000F3A27" w:rsidRPr="00BB094C">
        <w:rPr>
          <w:rFonts w:ascii="GHEA Grapalat" w:hAnsi="GHEA Grapalat"/>
          <w:sz w:val="20"/>
          <w:szCs w:val="20"/>
          <w:lang w:val="es-ES"/>
        </w:rPr>
        <w:t xml:space="preserve"> </w:t>
      </w:r>
      <w:r w:rsidR="000F3A27" w:rsidRPr="009D5A79">
        <w:rPr>
          <w:rFonts w:ascii="GHEA Grapalat" w:hAnsi="GHEA Grapalat"/>
          <w:sz w:val="20"/>
          <w:szCs w:val="20"/>
          <w:lang w:val="es-ES"/>
        </w:rPr>
        <w:t xml:space="preserve">2-րդ </w:t>
      </w:r>
      <w:proofErr w:type="spellStart"/>
      <w:r w:rsidR="000F3A27" w:rsidRPr="009D5A79">
        <w:rPr>
          <w:rFonts w:ascii="GHEA Grapalat" w:hAnsi="GHEA Grapalat"/>
          <w:sz w:val="20"/>
          <w:szCs w:val="20"/>
          <w:lang w:val="es-ES"/>
        </w:rPr>
        <w:t>կետի</w:t>
      </w:r>
      <w:proofErr w:type="spellEnd"/>
      <w:r w:rsidR="000F3A27" w:rsidRPr="009D5A79">
        <w:rPr>
          <w:rFonts w:ascii="GHEA Grapalat" w:hAnsi="GHEA Grapalat"/>
          <w:sz w:val="20"/>
          <w:szCs w:val="20"/>
          <w:lang w:val="es-ES"/>
        </w:rPr>
        <w:t xml:space="preserve"> 2-րդ </w:t>
      </w:r>
      <w:proofErr w:type="spellStart"/>
      <w:r w:rsidR="000F3A27" w:rsidRPr="009D5A79">
        <w:rPr>
          <w:rFonts w:ascii="GHEA Grapalat" w:hAnsi="GHEA Grapalat"/>
          <w:sz w:val="20"/>
          <w:szCs w:val="20"/>
          <w:lang w:val="es-ES"/>
        </w:rPr>
        <w:t>ենթակետով</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նախատեսված</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ցուցակում</w:t>
      </w:r>
      <w:proofErr w:type="spellEnd"/>
      <w:r w:rsidR="000F3A27">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ապա</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մասնակցի</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հայտը</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մերժվում</w:t>
      </w:r>
      <w:proofErr w:type="spellEnd"/>
      <w:r w:rsidR="000F3A27" w:rsidRPr="009D5A79">
        <w:rPr>
          <w:rFonts w:ascii="GHEA Grapalat" w:hAnsi="GHEA Grapalat"/>
          <w:sz w:val="20"/>
          <w:szCs w:val="20"/>
          <w:lang w:val="es-ES"/>
        </w:rPr>
        <w:t xml:space="preserve"> է</w:t>
      </w:r>
      <w:r w:rsidR="000F3A27">
        <w:rPr>
          <w:rFonts w:ascii="GHEA Grapalat" w:hAnsi="GHEA Grapalat"/>
          <w:sz w:val="20"/>
          <w:szCs w:val="20"/>
          <w:lang w:val="es-ES"/>
        </w:rPr>
        <w:t>:</w:t>
      </w:r>
      <w:r w:rsidR="000F3A27" w:rsidRPr="009D5A79">
        <w:rPr>
          <w:rFonts w:ascii="GHEA Grapalat" w:hAnsi="GHEA Grapalat"/>
          <w:sz w:val="20"/>
          <w:szCs w:val="20"/>
          <w:lang w:val="es-ES"/>
        </w:rPr>
        <w:t xml:space="preserve"> </w:t>
      </w:r>
      <w:bookmarkEnd w:id="10"/>
    </w:p>
    <w:p w14:paraId="2FAA280A" w14:textId="617AD770" w:rsidR="00FC31D8" w:rsidRPr="00F566BF" w:rsidRDefault="00FB606B" w:rsidP="009F1793">
      <w:pPr>
        <w:spacing w:after="160" w:line="276" w:lineRule="auto"/>
        <w:ind w:firstLine="375"/>
        <w:contextualSpacing/>
        <w:jc w:val="both"/>
        <w:rPr>
          <w:rFonts w:ascii="GHEA Grapalat" w:hAnsi="GHEA Grapalat" w:cs="Sylfaen"/>
          <w:sz w:val="20"/>
          <w:lang w:val="hy-AM"/>
        </w:rPr>
      </w:pPr>
      <w:r>
        <w:rPr>
          <w:rFonts w:ascii="GHEA Grapalat" w:hAnsi="GHEA Grapalat" w:cs="Sylfaen"/>
          <w:sz w:val="20"/>
          <w:lang w:val="af-ZA"/>
        </w:rPr>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0C1D713A" w14:textId="77777777" w:rsidR="008A18AE" w:rsidRDefault="00A150A9" w:rsidP="00D571F0">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p>
    <w:p w14:paraId="2DCED675" w14:textId="6FAAF24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8A18AE">
      <w:pPr>
        <w:shd w:val="clear" w:color="auto" w:fill="FFFFFF"/>
        <w:ind w:firstLine="630"/>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proofErr w:type="spellStart"/>
      <w:r w:rsidR="00365F29" w:rsidRPr="00DC0D0F">
        <w:rPr>
          <w:rFonts w:ascii="GHEA Grapalat" w:hAnsi="GHEA Grapalat" w:cs="Sylfaen"/>
          <w:sz w:val="20"/>
        </w:rPr>
        <w:t>որոշումը</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ստանալու</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հաջորդող</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հինգ</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աշխատանքային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ընթացքում</w:t>
      </w:r>
      <w:proofErr w:type="spellEnd"/>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lastRenderedPageBreak/>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A8D4945" w14:textId="77777777" w:rsidR="00FB606B" w:rsidRPr="00FB606B" w:rsidRDefault="00FB606B" w:rsidP="00FB606B">
      <w:pPr>
        <w:pStyle w:val="ListParagraph"/>
        <w:numPr>
          <w:ilvl w:val="0"/>
          <w:numId w:val="18"/>
        </w:numPr>
        <w:jc w:val="both"/>
        <w:rPr>
          <w:rFonts w:ascii="GHEA Grapalat" w:hAnsi="GHEA Grapalat" w:cs="Sylfaen"/>
          <w:sz w:val="20"/>
          <w:lang w:val="af-ZA"/>
        </w:rPr>
      </w:pPr>
      <w:r w:rsidRPr="00FB606B">
        <w:rPr>
          <w:rFonts w:ascii="GHEA Grapalat" w:hAnsi="GHEA Grapalat" w:cs="Sylfaen"/>
          <w:sz w:val="20"/>
          <w:lang w:val="hy-AM"/>
        </w:rPr>
        <w:t>Ընդ որում</w:t>
      </w:r>
      <w:r w:rsidRPr="00FB606B">
        <w:rPr>
          <w:rFonts w:ascii="GHEA Grapalat" w:hAnsi="GHEA Grapalat" w:cs="Sylfaen"/>
          <w:sz w:val="20"/>
          <w:lang w:val="af-ZA"/>
        </w:rPr>
        <w:t>.</w:t>
      </w:r>
    </w:p>
    <w:p w14:paraId="2940C44B" w14:textId="77777777" w:rsidR="00FB606B" w:rsidRPr="005F2476" w:rsidRDefault="00FB606B" w:rsidP="005F2476">
      <w:pPr>
        <w:ind w:left="360"/>
        <w:jc w:val="both"/>
        <w:rPr>
          <w:rFonts w:ascii="GHEA Grapalat" w:hAnsi="GHEA Grapalat" w:cs="Sylfaen"/>
          <w:sz w:val="20"/>
          <w:lang w:val="af-ZA"/>
        </w:rPr>
      </w:pPr>
      <w:r w:rsidRPr="005F2476">
        <w:rPr>
          <w:rFonts w:ascii="GHEA Grapalat" w:hAnsi="GHEA Grapalat" w:cs="Sylfaen"/>
          <w:sz w:val="20"/>
          <w:lang w:val="af-ZA"/>
        </w:rPr>
        <w:t>-</w:t>
      </w:r>
      <w:r w:rsidRPr="005F2476">
        <w:rPr>
          <w:rFonts w:ascii="GHEA Grapalat" w:hAnsi="GHEA Grapalat" w:cs="Sylfaen"/>
          <w:sz w:val="20"/>
          <w:lang w:val="hy-AM"/>
        </w:rPr>
        <w:t xml:space="preserve">  եթե</w:t>
      </w:r>
      <w:r w:rsidRPr="005F2476">
        <w:rPr>
          <w:rFonts w:ascii="GHEA Grapalat" w:hAnsi="GHEA Grapalat" w:cs="Sylfaen"/>
          <w:sz w:val="20"/>
          <w:lang w:val="af-ZA"/>
        </w:rPr>
        <w:t xml:space="preserve"> </w:t>
      </w:r>
      <w:r w:rsidRPr="005F2476">
        <w:rPr>
          <w:rFonts w:ascii="GHEA Grapalat" w:hAnsi="GHEA Grapalat" w:cs="Sylfaen"/>
          <w:sz w:val="20"/>
          <w:lang w:val="hy-AM"/>
        </w:rPr>
        <w:t>մասնակցի</w:t>
      </w:r>
      <w:r w:rsidRPr="005F2476">
        <w:rPr>
          <w:rFonts w:ascii="GHEA Grapalat" w:hAnsi="GHEA Grapalat" w:cs="Sylfaen"/>
          <w:sz w:val="20"/>
          <w:lang w:val="af-ZA"/>
        </w:rPr>
        <w:t xml:space="preserve"> </w:t>
      </w:r>
      <w:r w:rsidRPr="005F2476">
        <w:rPr>
          <w:rFonts w:ascii="GHEA Grapalat" w:hAnsi="GHEA Grapalat" w:cs="Sylfaen"/>
          <w:sz w:val="20"/>
          <w:lang w:val="hy-AM"/>
        </w:rPr>
        <w:t>գնումներին</w:t>
      </w:r>
      <w:r w:rsidRPr="005F2476">
        <w:rPr>
          <w:rFonts w:ascii="GHEA Grapalat" w:hAnsi="GHEA Grapalat" w:cs="Sylfaen"/>
          <w:sz w:val="20"/>
          <w:lang w:val="af-ZA"/>
        </w:rPr>
        <w:t xml:space="preserve"> </w:t>
      </w:r>
      <w:r w:rsidRPr="005F2476">
        <w:rPr>
          <w:rFonts w:ascii="GHEA Grapalat" w:hAnsi="GHEA Grapalat" w:cs="Sylfaen"/>
          <w:sz w:val="20"/>
          <w:lang w:val="hy-AM"/>
        </w:rPr>
        <w:t>մասնակցելու</w:t>
      </w:r>
      <w:r w:rsidRPr="005F2476">
        <w:rPr>
          <w:rFonts w:ascii="GHEA Grapalat" w:hAnsi="GHEA Grapalat" w:cs="Sylfaen"/>
          <w:sz w:val="20"/>
          <w:lang w:val="af-ZA"/>
        </w:rPr>
        <w:t xml:space="preserve"> </w:t>
      </w:r>
      <w:r w:rsidRPr="005F2476">
        <w:rPr>
          <w:rFonts w:ascii="GHEA Grapalat" w:hAnsi="GHEA Grapalat" w:cs="Sylfaen"/>
          <w:sz w:val="20"/>
          <w:lang w:val="hy-AM"/>
        </w:rPr>
        <w:t>իրավունք</w:t>
      </w:r>
      <w:r w:rsidRPr="005F2476">
        <w:rPr>
          <w:rFonts w:ascii="GHEA Grapalat" w:hAnsi="GHEA Grapalat" w:cs="Sylfaen"/>
          <w:sz w:val="20"/>
          <w:lang w:val="af-ZA"/>
        </w:rPr>
        <w:t xml:space="preserve"> </w:t>
      </w:r>
      <w:r w:rsidRPr="005F2476">
        <w:rPr>
          <w:rFonts w:ascii="GHEA Grapalat" w:hAnsi="GHEA Grapalat" w:cs="Sylfaen"/>
          <w:sz w:val="20"/>
          <w:lang w:val="hy-AM"/>
        </w:rPr>
        <w:t>ունենալու մասին դիմում-հայտարարությունը որակվում</w:t>
      </w:r>
      <w:r w:rsidRPr="005F2476">
        <w:rPr>
          <w:rFonts w:ascii="GHEA Grapalat" w:hAnsi="GHEA Grapalat" w:cs="Sylfaen"/>
          <w:sz w:val="20"/>
          <w:lang w:val="af-ZA"/>
        </w:rPr>
        <w:t xml:space="preserve"> </w:t>
      </w:r>
      <w:r w:rsidRPr="005F2476">
        <w:rPr>
          <w:rFonts w:ascii="GHEA Grapalat" w:hAnsi="GHEA Grapalat" w:cs="Sylfaen"/>
          <w:sz w:val="20"/>
          <w:lang w:val="hy-AM"/>
        </w:rPr>
        <w:t>է</w:t>
      </w:r>
      <w:r w:rsidRPr="005F2476">
        <w:rPr>
          <w:rFonts w:ascii="GHEA Grapalat" w:hAnsi="GHEA Grapalat" w:cs="Sylfaen"/>
          <w:sz w:val="20"/>
          <w:lang w:val="af-ZA"/>
        </w:rPr>
        <w:t xml:space="preserve"> </w:t>
      </w:r>
      <w:r w:rsidRPr="005F2476">
        <w:rPr>
          <w:rFonts w:ascii="GHEA Grapalat" w:hAnsi="GHEA Grapalat" w:cs="Sylfaen"/>
          <w:sz w:val="20"/>
          <w:lang w:val="hy-AM"/>
        </w:rPr>
        <w:t>որպես</w:t>
      </w:r>
      <w:r w:rsidRPr="005F2476">
        <w:rPr>
          <w:rFonts w:ascii="GHEA Grapalat" w:hAnsi="GHEA Grapalat" w:cs="Sylfaen"/>
          <w:sz w:val="20"/>
          <w:lang w:val="af-ZA"/>
        </w:rPr>
        <w:t xml:space="preserve"> </w:t>
      </w:r>
      <w:r w:rsidRPr="005F2476">
        <w:rPr>
          <w:rFonts w:ascii="GHEA Grapalat" w:hAnsi="GHEA Grapalat" w:cs="Sylfaen"/>
          <w:sz w:val="20"/>
          <w:lang w:val="hy-AM"/>
        </w:rPr>
        <w:t>իրականությանը</w:t>
      </w:r>
      <w:r w:rsidRPr="005F2476">
        <w:rPr>
          <w:rFonts w:ascii="GHEA Grapalat" w:hAnsi="GHEA Grapalat" w:cs="Sylfaen"/>
          <w:sz w:val="20"/>
          <w:lang w:val="af-ZA"/>
        </w:rPr>
        <w:t xml:space="preserve"> </w:t>
      </w:r>
      <w:r w:rsidRPr="005F2476">
        <w:rPr>
          <w:rFonts w:ascii="GHEA Grapalat" w:hAnsi="GHEA Grapalat" w:cs="Sylfaen"/>
          <w:sz w:val="20"/>
          <w:lang w:val="hy-AM"/>
        </w:rPr>
        <w:t>չհամապատասխանող</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մասնակիցը</w:t>
      </w:r>
      <w:r w:rsidRPr="005F2476">
        <w:rPr>
          <w:rFonts w:ascii="GHEA Grapalat" w:hAnsi="GHEA Grapalat" w:cs="Sylfaen"/>
          <w:sz w:val="20"/>
          <w:lang w:val="af-ZA"/>
        </w:rPr>
        <w:t xml:space="preserve"> սույն </w:t>
      </w:r>
      <w:r w:rsidRPr="005F2476">
        <w:rPr>
          <w:rFonts w:ascii="GHEA Grapalat" w:hAnsi="GHEA Grapalat" w:cs="Sylfaen"/>
          <w:sz w:val="20"/>
          <w:lang w:val="hy-AM"/>
        </w:rPr>
        <w:t>հրավերով</w:t>
      </w:r>
      <w:r w:rsidRPr="005F2476">
        <w:rPr>
          <w:rFonts w:ascii="GHEA Grapalat" w:hAnsi="GHEA Grapalat" w:cs="Sylfaen"/>
          <w:sz w:val="20"/>
          <w:lang w:val="af-ZA"/>
        </w:rPr>
        <w:t xml:space="preserve"> </w:t>
      </w:r>
      <w:r w:rsidRPr="005F2476">
        <w:rPr>
          <w:rFonts w:ascii="GHEA Grapalat" w:hAnsi="GHEA Grapalat" w:cs="Sylfaen"/>
          <w:sz w:val="20"/>
          <w:lang w:val="hy-AM"/>
        </w:rPr>
        <w:t>սահմանված</w:t>
      </w:r>
      <w:r w:rsidRPr="005F2476">
        <w:rPr>
          <w:rFonts w:ascii="GHEA Grapalat" w:hAnsi="GHEA Grapalat" w:cs="Sylfaen"/>
          <w:sz w:val="20"/>
          <w:lang w:val="af-ZA"/>
        </w:rPr>
        <w:t xml:space="preserve"> </w:t>
      </w:r>
      <w:r w:rsidRPr="005F2476">
        <w:rPr>
          <w:rFonts w:ascii="GHEA Grapalat" w:hAnsi="GHEA Grapalat" w:cs="Sylfaen"/>
          <w:sz w:val="20"/>
          <w:lang w:val="hy-AM"/>
        </w:rPr>
        <w:t>կարգով</w:t>
      </w:r>
      <w:r w:rsidRPr="005F2476">
        <w:rPr>
          <w:rFonts w:ascii="GHEA Grapalat" w:hAnsi="GHEA Grapalat" w:cs="Sylfaen"/>
          <w:sz w:val="20"/>
          <w:lang w:val="af-ZA"/>
        </w:rPr>
        <w:t xml:space="preserve"> </w:t>
      </w:r>
      <w:r w:rsidRPr="005F2476">
        <w:rPr>
          <w:rFonts w:ascii="GHEA Grapalat" w:hAnsi="GHEA Grapalat" w:cs="Sylfaen"/>
          <w:sz w:val="20"/>
          <w:lang w:val="hy-AM"/>
        </w:rPr>
        <w:t>և</w:t>
      </w:r>
      <w:r w:rsidRPr="005F2476">
        <w:rPr>
          <w:rFonts w:ascii="GHEA Grapalat" w:hAnsi="GHEA Grapalat" w:cs="Sylfaen"/>
          <w:sz w:val="20"/>
          <w:lang w:val="af-ZA"/>
        </w:rPr>
        <w:t xml:space="preserve"> </w:t>
      </w:r>
      <w:r w:rsidRPr="005F2476">
        <w:rPr>
          <w:rFonts w:ascii="GHEA Grapalat" w:hAnsi="GHEA Grapalat" w:cs="Sylfaen"/>
          <w:sz w:val="20"/>
          <w:lang w:val="hy-AM"/>
        </w:rPr>
        <w:t>ժամկետներում</w:t>
      </w:r>
      <w:r w:rsidRPr="005F2476">
        <w:rPr>
          <w:rFonts w:ascii="GHEA Grapalat" w:hAnsi="GHEA Grapalat" w:cs="Sylfaen"/>
          <w:sz w:val="20"/>
          <w:lang w:val="af-ZA"/>
        </w:rPr>
        <w:t xml:space="preserve"> </w:t>
      </w:r>
      <w:r w:rsidRPr="005F2476">
        <w:rPr>
          <w:rFonts w:ascii="GHEA Grapalat" w:hAnsi="GHEA Grapalat" w:cs="Sylfaen"/>
          <w:sz w:val="20"/>
          <w:lang w:val="hy-AM"/>
        </w:rPr>
        <w:t>չի</w:t>
      </w:r>
      <w:r w:rsidRPr="005F2476">
        <w:rPr>
          <w:rFonts w:ascii="GHEA Grapalat" w:hAnsi="GHEA Grapalat" w:cs="Sylfaen"/>
          <w:sz w:val="20"/>
          <w:lang w:val="af-ZA"/>
        </w:rPr>
        <w:t xml:space="preserve"> </w:t>
      </w:r>
      <w:r w:rsidRPr="005F2476">
        <w:rPr>
          <w:rFonts w:ascii="GHEA Grapalat" w:hAnsi="GHEA Grapalat" w:cs="Sylfaen"/>
          <w:sz w:val="20"/>
          <w:lang w:val="hy-AM"/>
        </w:rPr>
        <w:t>ներկայացնում</w:t>
      </w:r>
      <w:r w:rsidRPr="005F2476">
        <w:rPr>
          <w:rFonts w:ascii="GHEA Grapalat" w:hAnsi="GHEA Grapalat" w:cs="Sylfaen"/>
          <w:sz w:val="20"/>
          <w:lang w:val="af-ZA"/>
        </w:rPr>
        <w:t xml:space="preserve"> </w:t>
      </w:r>
      <w:r w:rsidRPr="005F2476">
        <w:rPr>
          <w:rFonts w:ascii="GHEA Grapalat" w:hAnsi="GHEA Grapalat" w:cs="Sylfaen"/>
          <w:sz w:val="20"/>
          <w:lang w:val="hy-AM"/>
        </w:rPr>
        <w:t>հրավերով</w:t>
      </w:r>
      <w:r w:rsidRPr="005F2476">
        <w:rPr>
          <w:rFonts w:ascii="GHEA Grapalat" w:hAnsi="GHEA Grapalat" w:cs="Sylfaen"/>
          <w:sz w:val="20"/>
          <w:lang w:val="af-ZA"/>
        </w:rPr>
        <w:t xml:space="preserve"> </w:t>
      </w:r>
      <w:r w:rsidRPr="005F2476">
        <w:rPr>
          <w:rFonts w:ascii="GHEA Grapalat" w:hAnsi="GHEA Grapalat" w:cs="Sylfaen"/>
          <w:sz w:val="20"/>
          <w:lang w:val="hy-AM"/>
        </w:rPr>
        <w:t>նախատեսված</w:t>
      </w:r>
      <w:r w:rsidRPr="005F2476">
        <w:rPr>
          <w:rFonts w:ascii="GHEA Grapalat" w:hAnsi="GHEA Grapalat" w:cs="Sylfaen"/>
          <w:sz w:val="20"/>
          <w:lang w:val="af-ZA"/>
        </w:rPr>
        <w:t xml:space="preserve"> </w:t>
      </w:r>
      <w:r w:rsidRPr="005F2476">
        <w:rPr>
          <w:rFonts w:ascii="GHEA Grapalat" w:hAnsi="GHEA Grapalat" w:cs="Sylfaen"/>
          <w:sz w:val="20"/>
          <w:lang w:val="hy-AM"/>
        </w:rPr>
        <w:t>փաստաթղթերը</w:t>
      </w:r>
      <w:r w:rsidRPr="005F2476">
        <w:rPr>
          <w:rFonts w:ascii="GHEA Grapalat" w:hAnsi="GHEA Grapalat" w:cs="Sylfaen"/>
          <w:sz w:val="20"/>
          <w:lang w:val="af-ZA"/>
        </w:rPr>
        <w:t xml:space="preserve"> </w:t>
      </w:r>
      <w:bookmarkStart w:id="11" w:name="_Hlk193180492"/>
      <w:r w:rsidRPr="005F2476">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5F2476">
        <w:rPr>
          <w:rFonts w:ascii="GHEA Grapalat" w:hAnsi="GHEA Grapalat" w:cs="Sylfaen"/>
          <w:sz w:val="20"/>
        </w:rPr>
        <w:t>՝</w:t>
      </w:r>
      <w:r w:rsidRPr="005F2476">
        <w:rPr>
          <w:rFonts w:ascii="GHEA Grapalat" w:hAnsi="GHEA Grapalat" w:cs="Sylfaen"/>
          <w:sz w:val="20"/>
          <w:lang w:val="af-ZA"/>
        </w:rPr>
        <w:t xml:space="preserve"> </w:t>
      </w:r>
      <w:bookmarkStart w:id="12" w:name="_Hlk201942453"/>
      <w:proofErr w:type="spellStart"/>
      <w:r w:rsidRPr="005F2476">
        <w:rPr>
          <w:rFonts w:ascii="GHEA Grapalat" w:hAnsi="GHEA Grapalat" w:cs="Sylfaen"/>
          <w:sz w:val="20"/>
        </w:rPr>
        <w:t>այդ</w:t>
      </w:r>
      <w:proofErr w:type="spellEnd"/>
      <w:r w:rsidRPr="005F2476">
        <w:rPr>
          <w:rFonts w:ascii="GHEA Grapalat" w:hAnsi="GHEA Grapalat" w:cs="Sylfaen"/>
          <w:sz w:val="20"/>
          <w:lang w:val="af-ZA"/>
        </w:rPr>
        <w:t xml:space="preserve"> թվում՝ երբ </w:t>
      </w:r>
      <w:r w:rsidRPr="005F2476">
        <w:rPr>
          <w:rFonts w:ascii="GHEA Grapalat" w:hAnsi="GHEA Grapalat"/>
          <w:sz w:val="20"/>
          <w:szCs w:val="20"/>
          <w:lang w:val="es-ES"/>
        </w:rPr>
        <w:t xml:space="preserve">ՀՀ </w:t>
      </w:r>
      <w:proofErr w:type="spellStart"/>
      <w:r w:rsidRPr="005F2476">
        <w:rPr>
          <w:rFonts w:ascii="GHEA Grapalat" w:hAnsi="GHEA Grapalat"/>
          <w:sz w:val="20"/>
          <w:szCs w:val="20"/>
          <w:lang w:val="es-ES"/>
        </w:rPr>
        <w:t>կառավարության</w:t>
      </w:r>
      <w:proofErr w:type="spellEnd"/>
      <w:r w:rsidRPr="005F2476">
        <w:rPr>
          <w:rFonts w:ascii="GHEA Grapalat" w:hAnsi="GHEA Grapalat"/>
          <w:sz w:val="20"/>
          <w:szCs w:val="20"/>
          <w:lang w:val="es-ES"/>
        </w:rPr>
        <w:t xml:space="preserve"> 20.06.2025թ. N 817-Ա </w:t>
      </w:r>
      <w:proofErr w:type="spellStart"/>
      <w:r w:rsidRPr="005F2476">
        <w:rPr>
          <w:rFonts w:ascii="GHEA Grapalat" w:hAnsi="GHEA Grapalat"/>
          <w:sz w:val="20"/>
          <w:szCs w:val="20"/>
          <w:lang w:val="es-ES"/>
        </w:rPr>
        <w:t>որոշման</w:t>
      </w:r>
      <w:proofErr w:type="spellEnd"/>
      <w:r w:rsidRPr="005F2476">
        <w:rPr>
          <w:rFonts w:ascii="GHEA Grapalat" w:hAnsi="GHEA Grapalat"/>
          <w:sz w:val="20"/>
          <w:szCs w:val="20"/>
          <w:lang w:val="es-ES"/>
        </w:rPr>
        <w:t xml:space="preserve"> 2-րդ </w:t>
      </w:r>
      <w:proofErr w:type="spellStart"/>
      <w:r w:rsidRPr="005F2476">
        <w:rPr>
          <w:rFonts w:ascii="GHEA Grapalat" w:hAnsi="GHEA Grapalat"/>
          <w:sz w:val="20"/>
          <w:szCs w:val="20"/>
          <w:lang w:val="es-ES"/>
        </w:rPr>
        <w:t>կետի</w:t>
      </w:r>
      <w:proofErr w:type="spellEnd"/>
      <w:r w:rsidRPr="005F2476">
        <w:rPr>
          <w:rFonts w:ascii="GHEA Grapalat" w:hAnsi="GHEA Grapalat"/>
          <w:sz w:val="20"/>
          <w:szCs w:val="20"/>
          <w:lang w:val="es-ES"/>
        </w:rPr>
        <w:t xml:space="preserve"> 2-րդ </w:t>
      </w:r>
      <w:proofErr w:type="spellStart"/>
      <w:r w:rsidRPr="005F2476">
        <w:rPr>
          <w:rFonts w:ascii="GHEA Grapalat" w:hAnsi="GHEA Grapalat"/>
          <w:sz w:val="20"/>
          <w:szCs w:val="20"/>
          <w:lang w:val="es-ES"/>
        </w:rPr>
        <w:t>ենթակետով</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նախատեսված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ցուցակում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ներառված</w:t>
      </w:r>
      <w:proofErr w:type="spellEnd"/>
      <w:r w:rsidRPr="005F2476">
        <w:rPr>
          <w:rFonts w:ascii="GHEA Grapalat" w:hAnsi="GHEA Grapalat" w:cs="Sylfaen"/>
          <w:sz w:val="20"/>
          <w:lang w:val="af-ZA"/>
        </w:rPr>
        <w:t xml:space="preserve"> անձը </w:t>
      </w:r>
      <w:r w:rsidRPr="005F2476">
        <w:rPr>
          <w:rFonts w:ascii="GHEA Grapalat" w:hAnsi="GHEA Grapalat" w:cs="Sylfaen"/>
          <w:sz w:val="20"/>
          <w:lang w:val="hy-AM"/>
        </w:rPr>
        <w:t>մասնակցի կողմից առաջարկվում է որպես գործակալ /կատարող</w:t>
      </w:r>
      <w:r w:rsidRPr="005F2476">
        <w:rPr>
          <w:rFonts w:ascii="GHEA Grapalat" w:hAnsi="GHEA Grapalat" w:cs="Sylfaen"/>
          <w:sz w:val="20"/>
          <w:lang w:val="af-ZA"/>
        </w:rPr>
        <w:t>/</w:t>
      </w:r>
      <w:r w:rsidRPr="005F2476">
        <w:rPr>
          <w:rFonts w:ascii="GHEA Grapalat" w:hAnsi="GHEA Grapalat" w:cs="Sylfaen"/>
          <w:sz w:val="20"/>
          <w:lang w:val="hy-AM"/>
        </w:rPr>
        <w:t>,</w:t>
      </w:r>
      <w:r w:rsidRPr="005F2476">
        <w:rPr>
          <w:rFonts w:ascii="GHEA Grapalat" w:hAnsi="GHEA Grapalat" w:cs="Sylfaen"/>
          <w:lang w:val="af-ZA"/>
        </w:rPr>
        <w:t xml:space="preserve"> </w:t>
      </w:r>
      <w:bookmarkEnd w:id="12"/>
      <w:r w:rsidRPr="005F2476">
        <w:rPr>
          <w:rFonts w:ascii="GHEA Grapalat" w:hAnsi="GHEA Grapalat" w:cs="Sylfaen"/>
          <w:lang w:val="af-ZA"/>
        </w:rPr>
        <w:t xml:space="preserve"> </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sidDel="00365F29">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ընտրված</w:t>
      </w:r>
      <w:r w:rsidRPr="005F2476">
        <w:rPr>
          <w:rFonts w:ascii="GHEA Grapalat" w:hAnsi="GHEA Grapalat" w:cs="Sylfaen"/>
          <w:sz w:val="20"/>
          <w:lang w:val="af-ZA"/>
        </w:rPr>
        <w:t xml:space="preserve"> </w:t>
      </w:r>
      <w:r w:rsidRPr="005F2476">
        <w:rPr>
          <w:rFonts w:ascii="GHEA Grapalat" w:hAnsi="GHEA Grapalat" w:cs="Sylfaen"/>
          <w:sz w:val="20"/>
          <w:lang w:val="hy-AM"/>
        </w:rPr>
        <w:t>մասնակիցը</w:t>
      </w:r>
      <w:r w:rsidRPr="005F2476">
        <w:rPr>
          <w:rFonts w:ascii="GHEA Grapalat" w:hAnsi="GHEA Grapalat" w:cs="Sylfaen"/>
          <w:sz w:val="20"/>
          <w:lang w:val="af-ZA"/>
        </w:rPr>
        <w:t xml:space="preserve"> </w:t>
      </w:r>
      <w:r w:rsidRPr="005F2476">
        <w:rPr>
          <w:rFonts w:ascii="GHEA Grapalat" w:hAnsi="GHEA Grapalat" w:cs="Sylfaen"/>
          <w:sz w:val="20"/>
          <w:lang w:val="hy-AM"/>
        </w:rPr>
        <w:t>չի</w:t>
      </w:r>
      <w:r w:rsidRPr="005F2476">
        <w:rPr>
          <w:rFonts w:ascii="GHEA Grapalat" w:hAnsi="GHEA Grapalat" w:cs="Sylfaen"/>
          <w:sz w:val="20"/>
          <w:lang w:val="af-ZA"/>
        </w:rPr>
        <w:t xml:space="preserve"> </w:t>
      </w:r>
      <w:r w:rsidRPr="005F2476">
        <w:rPr>
          <w:rFonts w:ascii="GHEA Grapalat" w:hAnsi="GHEA Grapalat" w:cs="Sylfaen"/>
          <w:sz w:val="20"/>
          <w:lang w:val="hy-AM"/>
        </w:rPr>
        <w:t>ներկայացնում</w:t>
      </w:r>
      <w:r w:rsidRPr="005F2476">
        <w:rPr>
          <w:rFonts w:ascii="GHEA Grapalat" w:hAnsi="GHEA Grapalat" w:cs="Sylfaen"/>
          <w:sz w:val="20"/>
          <w:lang w:val="af-ZA"/>
        </w:rPr>
        <w:t xml:space="preserve"> </w:t>
      </w:r>
      <w:r w:rsidRPr="005F2476">
        <w:rPr>
          <w:rFonts w:ascii="GHEA Grapalat" w:hAnsi="GHEA Grapalat" w:cs="Sylfaen"/>
          <w:sz w:val="20"/>
          <w:lang w:val="hy-AM"/>
        </w:rPr>
        <w:t>որակավորման</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պայմանագրի</w:t>
      </w:r>
      <w:r w:rsidRPr="005F2476">
        <w:rPr>
          <w:rFonts w:ascii="GHEA Grapalat" w:hAnsi="GHEA Grapalat" w:cs="Sylfaen"/>
          <w:sz w:val="20"/>
          <w:lang w:val="af-ZA"/>
        </w:rPr>
        <w:t xml:space="preserve"> </w:t>
      </w:r>
      <w:r w:rsidRPr="005F2476">
        <w:rPr>
          <w:rFonts w:ascii="GHEA Grapalat" w:hAnsi="GHEA Grapalat" w:cs="Sylfaen"/>
          <w:sz w:val="20"/>
          <w:lang w:val="hy-AM"/>
        </w:rPr>
        <w:t>ապահովում</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եթե ընթացակարգը կազմակերպված է </w:t>
      </w:r>
      <w:r w:rsidRPr="005F2476">
        <w:rPr>
          <w:rFonts w:ascii="GHEA Grapalat" w:hAnsi="GHEA Grapalat" w:cs="Sylfaen"/>
          <w:sz w:val="20"/>
          <w:lang w:val="hy-AM"/>
        </w:rPr>
        <w:t>Օ</w:t>
      </w:r>
      <w:r w:rsidRPr="005F2476">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5F2476">
        <w:rPr>
          <w:rFonts w:ascii="GHEA Grapalat" w:hAnsi="GHEA Grapalat" w:cs="Sylfaen"/>
          <w:sz w:val="20"/>
        </w:rPr>
        <w:t>արդյունքում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համաձայնագիր</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կնքելու</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նպատակով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պայմանագիրը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կնքած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անձը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սահմանված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ժամկետում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միակողմանի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հաստատված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հայտարարության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տուժանքի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այսուհետ</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նաև</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տուժանք</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ձևով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ներկայացված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պայմանագրի</w:t>
      </w:r>
      <w:proofErr w:type="spellEnd"/>
      <w:r w:rsidRPr="005F2476">
        <w:rPr>
          <w:rFonts w:ascii="GHEA Grapalat" w:hAnsi="GHEA Grapalat" w:cs="Sylfaen"/>
          <w:sz w:val="20"/>
          <w:lang w:val="af-ZA"/>
        </w:rPr>
        <w:t xml:space="preserve"> </w:t>
      </w:r>
      <w:r w:rsidRPr="005F2476">
        <w:rPr>
          <w:rFonts w:ascii="GHEA Grapalat" w:hAnsi="GHEA Grapalat" w:cs="Sylfaen"/>
          <w:sz w:val="20"/>
        </w:rPr>
        <w:t>և</w:t>
      </w:r>
      <w:r w:rsidRPr="005F2476">
        <w:rPr>
          <w:rFonts w:ascii="GHEA Grapalat" w:hAnsi="GHEA Grapalat" w:cs="Sylfaen"/>
          <w:sz w:val="20"/>
          <w:lang w:val="af-ZA"/>
        </w:rPr>
        <w:t xml:space="preserve"> (</w:t>
      </w:r>
      <w:proofErr w:type="spellStart"/>
      <w:r w:rsidRPr="005F2476">
        <w:rPr>
          <w:rFonts w:ascii="GHEA Grapalat" w:hAnsi="GHEA Grapalat" w:cs="Sylfaen"/>
          <w:sz w:val="20"/>
        </w:rPr>
        <w:t>կամ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որակավորման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ապահովումը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չի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փոխարինում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բանկային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երաշխիքվ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կամ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կանխիկ</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փողով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ապա</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այդ</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հանգամանքը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համարվում</w:t>
      </w:r>
      <w:proofErr w:type="spellEnd"/>
      <w:r w:rsidRPr="005F2476">
        <w:rPr>
          <w:rFonts w:ascii="GHEA Grapalat" w:hAnsi="GHEA Grapalat" w:cs="Sylfaen"/>
          <w:sz w:val="20"/>
          <w:lang w:val="af-ZA"/>
        </w:rPr>
        <w:t xml:space="preserve"> </w:t>
      </w:r>
      <w:r w:rsidRPr="005F2476">
        <w:rPr>
          <w:rFonts w:ascii="GHEA Grapalat" w:hAnsi="GHEA Grapalat" w:cs="Sylfaen"/>
          <w:sz w:val="20"/>
        </w:rPr>
        <w:t>է</w:t>
      </w:r>
      <w:r w:rsidRPr="005F2476">
        <w:rPr>
          <w:rFonts w:ascii="GHEA Grapalat" w:hAnsi="GHEA Grapalat" w:cs="Sylfaen"/>
          <w:sz w:val="20"/>
          <w:lang w:val="af-ZA"/>
        </w:rPr>
        <w:t xml:space="preserve"> </w:t>
      </w:r>
      <w:proofErr w:type="spellStart"/>
      <w:r w:rsidRPr="005F2476">
        <w:rPr>
          <w:rFonts w:ascii="GHEA Grapalat" w:hAnsi="GHEA Grapalat" w:cs="Sylfaen"/>
          <w:sz w:val="20"/>
        </w:rPr>
        <w:t>որպես</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գնման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գործընթացի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շրջանակում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մասնակցի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ստանձնված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պարտավորության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խախտում</w:t>
      </w:r>
      <w:proofErr w:type="spellEnd"/>
      <w:r w:rsidRPr="005F2476">
        <w:rPr>
          <w:rFonts w:ascii="GHEA Grapalat" w:hAnsi="GHEA Grapalat" w:cs="Sylfaen"/>
          <w:sz w:val="20"/>
          <w:lang w:val="af-ZA"/>
        </w:rPr>
        <w:t>.</w:t>
      </w:r>
    </w:p>
    <w:p w14:paraId="34B73E20" w14:textId="77777777" w:rsidR="00FB606B" w:rsidRPr="005F2476" w:rsidRDefault="00FB606B" w:rsidP="005F2476">
      <w:pPr>
        <w:ind w:left="360"/>
        <w:jc w:val="both"/>
        <w:rPr>
          <w:rFonts w:ascii="GHEA Grapalat" w:hAnsi="GHEA Grapalat" w:cs="Sylfaen"/>
          <w:sz w:val="20"/>
          <w:lang w:val="hy-AM"/>
        </w:rPr>
      </w:pPr>
      <w:r w:rsidRPr="005F2476">
        <w:rPr>
          <w:rFonts w:ascii="GHEA Grapalat" w:hAnsi="GHEA Grapalat" w:cs="Sylfaen"/>
          <w:sz w:val="20"/>
          <w:lang w:val="af-ZA"/>
        </w:rPr>
        <w:t>-</w:t>
      </w:r>
      <w:bookmarkStart w:id="13" w:name="_Hlk201942475"/>
      <w:bookmarkStart w:id="14" w:name="_Hlk201929218"/>
      <w:r w:rsidRPr="005F2476">
        <w:rPr>
          <w:rFonts w:ascii="GHEA Grapalat" w:hAnsi="GHEA Grapalat" w:cs="Sylfaen"/>
          <w:sz w:val="20"/>
          <w:lang w:val="af-ZA"/>
        </w:rPr>
        <w:t>ս</w:t>
      </w:r>
      <w:proofErr w:type="spellStart"/>
      <w:r w:rsidRPr="005F2476">
        <w:rPr>
          <w:rFonts w:ascii="GHEA Grapalat" w:hAnsi="GHEA Grapalat"/>
          <w:sz w:val="20"/>
          <w:szCs w:val="20"/>
          <w:lang w:val="es-ES"/>
        </w:rPr>
        <w:t>ույն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հրավերի</w:t>
      </w:r>
      <w:proofErr w:type="spellEnd"/>
      <w:r w:rsidRPr="005F2476">
        <w:rPr>
          <w:rFonts w:ascii="GHEA Grapalat" w:hAnsi="GHEA Grapalat"/>
          <w:sz w:val="20"/>
          <w:szCs w:val="20"/>
          <w:lang w:val="es-ES"/>
        </w:rPr>
        <w:t xml:space="preserve">  1-ին </w:t>
      </w:r>
      <w:proofErr w:type="spellStart"/>
      <w:r w:rsidRPr="005F2476">
        <w:rPr>
          <w:rFonts w:ascii="GHEA Grapalat" w:hAnsi="GHEA Grapalat"/>
          <w:sz w:val="20"/>
          <w:szCs w:val="20"/>
          <w:lang w:val="es-ES"/>
        </w:rPr>
        <w:t>մասի</w:t>
      </w:r>
      <w:proofErr w:type="spellEnd"/>
      <w:r w:rsidRPr="005F2476">
        <w:rPr>
          <w:rFonts w:ascii="GHEA Grapalat" w:hAnsi="GHEA Grapalat"/>
          <w:sz w:val="20"/>
          <w:szCs w:val="20"/>
          <w:lang w:val="es-ES"/>
        </w:rPr>
        <w:t xml:space="preserve"> 8.9.1  </w:t>
      </w:r>
      <w:proofErr w:type="spellStart"/>
      <w:r w:rsidRPr="005F2476">
        <w:rPr>
          <w:rFonts w:ascii="GHEA Grapalat" w:hAnsi="GHEA Grapalat"/>
          <w:sz w:val="20"/>
          <w:szCs w:val="20"/>
          <w:lang w:val="es-ES"/>
        </w:rPr>
        <w:t>կետով</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նախատեսված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հանգամանքը</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չի</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համարվում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գնման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գործընթացի</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շրջանակում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ստանձնված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պարտավորության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խախտում</w:t>
      </w:r>
      <w:proofErr w:type="spellEnd"/>
      <w:r w:rsidRPr="005F2476">
        <w:rPr>
          <w:rFonts w:ascii="GHEA Grapalat" w:hAnsi="GHEA Grapalat"/>
          <w:sz w:val="20"/>
          <w:szCs w:val="20"/>
          <w:lang w:val="es-ES"/>
        </w:rPr>
        <w:t>:</w:t>
      </w:r>
    </w:p>
    <w:bookmarkEnd w:id="13"/>
    <w:bookmarkEnd w:id="14"/>
    <w:p w14:paraId="6F889B33" w14:textId="77777777" w:rsidR="00B54F63" w:rsidRPr="00F566BF" w:rsidRDefault="00B97D91" w:rsidP="008A18AE">
      <w:pPr>
        <w:ind w:firstLine="90"/>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8A18AE">
      <w:pPr>
        <w:pStyle w:val="norm"/>
        <w:spacing w:line="240" w:lineRule="auto"/>
        <w:ind w:firstLine="450"/>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8A18AE">
      <w:pPr>
        <w:ind w:firstLine="450"/>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8A18AE">
      <w:pPr>
        <w:ind w:firstLine="450"/>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8A18AE">
      <w:pPr>
        <w:pStyle w:val="norm"/>
        <w:spacing w:line="240" w:lineRule="auto"/>
        <w:ind w:firstLine="450"/>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295E97F8" w14:textId="17AF4093" w:rsidR="00BC282F" w:rsidRDefault="00BC282F" w:rsidP="00BC282F">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845323">
        <w:rPr>
          <w:rFonts w:ascii="GHEA Grapalat" w:hAnsi="GHEA Grapalat" w:cs="GHEA Grapalat"/>
          <w:b/>
          <w:bCs/>
          <w:color w:val="000000"/>
          <w:sz w:val="20"/>
          <w:lang w:val="hy-AM"/>
        </w:rPr>
        <w:t xml:space="preserve">միավորի առավելագույն </w:t>
      </w:r>
      <w:r>
        <w:rPr>
          <w:rFonts w:ascii="GHEA Grapalat" w:hAnsi="GHEA Grapalat" w:cs="GHEA Grapalat"/>
          <w:b/>
          <w:bCs/>
          <w:color w:val="000000"/>
          <w:sz w:val="20"/>
          <w:lang w:val="hy-AM"/>
        </w:rPr>
        <w:t>գինը</w:t>
      </w:r>
      <w:r w:rsidRPr="00845323">
        <w:rPr>
          <w:rFonts w:ascii="GHEA Grapalat" w:hAnsi="GHEA Grapalat" w:cs="GHEA Grapalat"/>
          <w:b/>
          <w:bCs/>
          <w:color w:val="000000"/>
          <w:sz w:val="20"/>
          <w:lang w:val="hy-AM"/>
        </w:rPr>
        <w:t>՝ տոկոսային արտահայտությամբ</w:t>
      </w:r>
      <w:r w:rsidRPr="005E1F72">
        <w:rPr>
          <w:rFonts w:ascii="GHEA Grapalat" w:hAnsi="GHEA Grapalat" w:cs="Tahoma"/>
          <w:sz w:val="20"/>
          <w:lang w:val="hy-AM"/>
        </w:rPr>
        <w:t xml:space="preserve"> առաջարկների</w:t>
      </w:r>
      <w:r>
        <w:rPr>
          <w:rFonts w:ascii="GHEA Grapalat" w:hAnsi="GHEA Grapalat" w:cs="Tahoma"/>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8A18AE">
      <w:pPr>
        <w:pStyle w:val="norm"/>
        <w:spacing w:line="240" w:lineRule="auto"/>
        <w:ind w:firstLine="450"/>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4A9632F1"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8A18AE">
        <w:rPr>
          <w:rFonts w:ascii="GHEA Grapalat" w:hAnsi="GHEA Grapalat" w:cs="Sylfaen"/>
          <w:b/>
          <w:bCs/>
          <w:lang w:val="es-ES"/>
        </w:rPr>
        <w:t>«</w:t>
      </w:r>
      <w:r w:rsidR="006438AB" w:rsidRPr="008A18AE">
        <w:rPr>
          <w:rFonts w:ascii="GHEA Grapalat" w:hAnsi="GHEA Grapalat" w:cs="Sylfaen"/>
          <w:b/>
          <w:bCs/>
          <w:lang w:val="es-ES"/>
        </w:rPr>
        <w:t>10</w:t>
      </w:r>
      <w:r w:rsidRPr="008A18AE">
        <w:rPr>
          <w:rFonts w:ascii="GHEA Grapalat" w:hAnsi="GHEA Grapalat" w:cs="Sylfaen"/>
          <w:b/>
          <w:bCs/>
          <w:lang w:val="es-ES"/>
        </w:rPr>
        <w:t xml:space="preserve">» </w:t>
      </w:r>
      <w:proofErr w:type="spellStart"/>
      <w:r w:rsidRPr="008A18AE">
        <w:rPr>
          <w:rFonts w:ascii="GHEA Grapalat" w:hAnsi="GHEA Grapalat" w:cs="Sylfaen"/>
          <w:b/>
          <w:bCs/>
          <w:lang w:val="es-ES"/>
        </w:rPr>
        <w:t>օրացուցային</w:t>
      </w:r>
      <w:proofErr w:type="spellEnd"/>
      <w:r w:rsidRPr="008A18AE">
        <w:rPr>
          <w:rFonts w:ascii="GHEA Grapalat" w:hAnsi="GHEA Grapalat" w:cs="Arial"/>
          <w:b/>
          <w:bCs/>
          <w:lang w:val="es-ES"/>
        </w:rPr>
        <w:t xml:space="preserve"> </w:t>
      </w:r>
      <w:proofErr w:type="spellStart"/>
      <w:r w:rsidRPr="008A18AE">
        <w:rPr>
          <w:rFonts w:ascii="GHEA Grapalat" w:hAnsi="GHEA Grapalat" w:cs="Sylfaen"/>
          <w:b/>
          <w:bCs/>
          <w:lang w:val="es-ES"/>
        </w:rPr>
        <w:t>օր</w:t>
      </w:r>
      <w:proofErr w:type="spellEnd"/>
      <w:r w:rsidRPr="008A18AE">
        <w:rPr>
          <w:rFonts w:ascii="GHEA Grapalat" w:hAnsi="GHEA Grapalat" w:cs="Arial"/>
          <w:b/>
          <w:bCs/>
          <w:lang w:val="es-ES"/>
        </w:rPr>
        <w:t xml:space="preserve"> </w:t>
      </w:r>
      <w:r w:rsidRPr="008A18AE">
        <w:rPr>
          <w:rFonts w:ascii="GHEA Grapalat" w:hAnsi="GHEA Grapalat" w:cs="Sylfaen"/>
          <w:b/>
          <w:bCs/>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657C8592" w14:textId="77777777" w:rsidR="00096865" w:rsidRPr="00F566BF" w:rsidRDefault="00AA0AD8" w:rsidP="008A18AE">
      <w:pPr>
        <w:ind w:firstLine="450"/>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8A18AE">
      <w:pPr>
        <w:ind w:firstLine="360"/>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8A18AE">
      <w:pPr>
        <w:ind w:firstLine="450"/>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8A18AE">
      <w:pPr>
        <w:ind w:firstLine="540"/>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8A18AE">
      <w:pPr>
        <w:pStyle w:val="BodyTextIndent"/>
        <w:spacing w:line="240" w:lineRule="auto"/>
        <w:ind w:firstLine="540"/>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79D8B3E" w14:textId="77777777" w:rsidR="008A18AE" w:rsidRDefault="00030D40" w:rsidP="00EF3662">
      <w:pPr>
        <w:jc w:val="center"/>
        <w:rPr>
          <w:rFonts w:ascii="GHEA Grapalat" w:hAnsi="GHEA Grapalat" w:cs="Sylfaen"/>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p>
    <w:p w14:paraId="1A70E52D" w14:textId="3E2975EB" w:rsidR="00096865" w:rsidRPr="00F566BF" w:rsidRDefault="008D5016" w:rsidP="00EF3662">
      <w:pPr>
        <w:jc w:val="center"/>
        <w:rPr>
          <w:rFonts w:ascii="GHEA Grapalat" w:hAnsi="GHEA Grapalat" w:cs="Arial"/>
          <w:b/>
          <w:iCs/>
          <w:sz w:val="20"/>
          <w:lang w:val="af-ZA"/>
        </w:rPr>
      </w:pPr>
      <w:r w:rsidRPr="00F566BF">
        <w:rPr>
          <w:rFonts w:ascii="GHEA Grapalat" w:hAnsi="GHEA Grapalat" w:cs="Arial"/>
          <w:b/>
          <w:iCs/>
          <w:sz w:val="20"/>
          <w:lang w:val="af-ZA"/>
        </w:rPr>
        <w:t xml:space="preserve"> </w:t>
      </w:r>
    </w:p>
    <w:p w14:paraId="4A3E9B42" w14:textId="46AEC464"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p>
    <w:p w14:paraId="5ED70851" w14:textId="39B0FABC" w:rsidR="00882697" w:rsidRPr="00A70EAF" w:rsidRDefault="00AD6D6A" w:rsidP="00921327">
      <w:pPr>
        <w:ind w:firstLine="567"/>
        <w:jc w:val="both"/>
        <w:rPr>
          <w:rFonts w:ascii="GHEA Grapalat" w:hAnsi="GHEA Grapalat" w:cs="Arial"/>
          <w:sz w:val="20"/>
          <w:lang w:val="hy-AM"/>
        </w:rPr>
      </w:pPr>
      <w:bookmarkStart w:id="15" w:name="_Hlk197331055"/>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Որակավորման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ապահովման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չափը</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հավասար</w:t>
      </w:r>
      <w:proofErr w:type="spellEnd"/>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9B4BDE">
        <w:rPr>
          <w:rFonts w:ascii="GHEA Grapalat" w:hAnsi="GHEA Grapalat" w:cs="Sylfaen"/>
          <w:b/>
          <w:bCs/>
          <w:sz w:val="20"/>
          <w:lang w:val="hy-AM"/>
        </w:rPr>
        <w:t>գնման գնի</w:t>
      </w:r>
      <w:r w:rsidR="00DB3B2E" w:rsidRPr="009B4BDE" w:rsidDel="00DB3B2E">
        <w:rPr>
          <w:rFonts w:ascii="GHEA Grapalat" w:hAnsi="GHEA Grapalat" w:cs="Sylfaen"/>
          <w:b/>
          <w:bCs/>
          <w:sz w:val="20"/>
          <w:lang w:val="af-ZA"/>
        </w:rPr>
        <w:t xml:space="preserve"> </w:t>
      </w:r>
      <w:r w:rsidR="00615D8F" w:rsidRPr="009B4BDE">
        <w:rPr>
          <w:rFonts w:ascii="GHEA Grapalat" w:hAnsi="GHEA Grapalat" w:cs="Sylfaen"/>
          <w:b/>
          <w:bCs/>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Որակավորման</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ապահովումը</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ներկայացվում</w:t>
      </w:r>
      <w:proofErr w:type="spellEnd"/>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proofErr w:type="spellStart"/>
      <w:r w:rsidR="00615D8F" w:rsidRPr="00D533CD">
        <w:rPr>
          <w:rFonts w:ascii="GHEA Grapalat" w:hAnsi="GHEA Grapalat" w:cs="Sylfaen"/>
          <w:sz w:val="20"/>
        </w:rPr>
        <w:t>տուժանքի</w:t>
      </w:r>
      <w:proofErr w:type="spellEnd"/>
      <w:r w:rsidR="00615D8F" w:rsidRPr="00915006">
        <w:rPr>
          <w:rFonts w:ascii="GHEA Grapalat" w:hAnsi="GHEA Grapalat" w:cs="Sylfaen"/>
          <w:sz w:val="20"/>
          <w:lang w:val="af-ZA"/>
        </w:rPr>
        <w:t xml:space="preserve"> (</w:t>
      </w:r>
      <w:proofErr w:type="spellStart"/>
      <w:r w:rsidR="00615D8F" w:rsidRPr="00B01C80">
        <w:rPr>
          <w:rFonts w:ascii="GHEA Grapalat" w:hAnsi="GHEA Grapalat" w:cs="Sylfaen"/>
          <w:sz w:val="20"/>
        </w:rPr>
        <w:t>հավելված</w:t>
      </w:r>
      <w:proofErr w:type="spellEnd"/>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proofErr w:type="spellStart"/>
      <w:r w:rsidR="00615D8F" w:rsidRPr="00D533CD">
        <w:rPr>
          <w:rFonts w:ascii="GHEA Grapalat" w:hAnsi="GHEA Grapalat" w:cs="Sylfaen"/>
          <w:sz w:val="20"/>
        </w:rPr>
        <w:t>կամ</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կանխիկ</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փողի</w:t>
      </w:r>
      <w:proofErr w:type="spellEnd"/>
      <w:r w:rsidR="00615D8F" w:rsidRPr="00915006">
        <w:rPr>
          <w:rFonts w:ascii="GHEA Grapalat" w:hAnsi="GHEA Grapalat" w:cs="Sylfaen"/>
          <w:sz w:val="20"/>
          <w:lang w:val="af-ZA"/>
        </w:rPr>
        <w:t xml:space="preserve"> </w:t>
      </w:r>
      <w:bookmarkStart w:id="16" w:name="_Hlk197331256"/>
      <w:proofErr w:type="spellStart"/>
      <w:r w:rsidR="00615D8F" w:rsidRPr="00D533CD">
        <w:rPr>
          <w:rFonts w:ascii="GHEA Grapalat" w:hAnsi="GHEA Grapalat" w:cs="Sylfaen"/>
          <w:sz w:val="20"/>
        </w:rPr>
        <w:t>ձևով</w:t>
      </w:r>
      <w:bookmarkEnd w:id="16"/>
      <w:proofErr w:type="spellEnd"/>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proofErr w:type="spellStart"/>
      <w:r w:rsidR="00C0648A">
        <w:rPr>
          <w:rFonts w:ascii="GHEA Grapalat" w:hAnsi="GHEA Grapalat" w:cs="Sylfaen"/>
          <w:sz w:val="20"/>
        </w:rPr>
        <w:t>ապահովումը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պետք</w:t>
      </w:r>
      <w:proofErr w:type="spellEnd"/>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վավեր</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լինի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առնվազն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մինչև</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պայմանագրի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կատարման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արդյունքը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պատվիրատուից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կողմից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ամբողջական</w:t>
      </w:r>
      <w:proofErr w:type="spellEnd"/>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bookmarkEnd w:id="15"/>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4"/>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2D882ADE" w:rsidR="00365F29" w:rsidRDefault="00882697"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365F29" w:rsidRPr="0019396A">
        <w:rPr>
          <w:rFonts w:ascii="GHEA Grapalat" w:hAnsi="GHEA Grapalat" w:cs="Arial"/>
          <w:sz w:val="20"/>
          <w:lang w:val="hy-AM"/>
        </w:rPr>
        <w:t xml:space="preserve">, </w:t>
      </w:r>
      <w:r w:rsidR="00365F29" w:rsidRPr="00DC0D0F">
        <w:rPr>
          <w:rFonts w:ascii="GHEA Grapalat" w:hAnsi="GHEA Grapalat" w:cs="Arial"/>
          <w:sz w:val="20"/>
          <w:lang w:val="hy-AM"/>
        </w:rPr>
        <w:t>եթե պայմանագրի (համաձայնագրի) կատարումը փուլային չէ</w:t>
      </w:r>
      <w:r w:rsidR="00365F29" w:rsidRPr="00224D9D">
        <w:rPr>
          <w:rFonts w:ascii="GHEA Grapalat" w:hAnsi="GHEA Grapalat" w:cs="Arial"/>
          <w:sz w:val="20"/>
          <w:lang w:val="hy-AM"/>
        </w:rPr>
        <w:t>:</w:t>
      </w:r>
    </w:p>
    <w:p w14:paraId="5C6392E7" w14:textId="58BAD5CE" w:rsidR="00501A05" w:rsidRPr="00A70EAF" w:rsidRDefault="00501A05" w:rsidP="00F71502">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175C8E49" w:rsidR="00281740" w:rsidRPr="008C00F4"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C00F4">
        <w:rPr>
          <w:rFonts w:ascii="GHEA Grapalat" w:hAnsi="GHEA Grapalat" w:cs="Sylfaen"/>
          <w:b/>
          <w:bCs/>
          <w:sz w:val="20"/>
          <w:lang w:val="af-ZA"/>
        </w:rPr>
        <w:t xml:space="preserve">10  </w:t>
      </w:r>
      <w:r w:rsidRPr="008C00F4">
        <w:rPr>
          <w:rFonts w:ascii="GHEA Grapalat" w:hAnsi="GHEA Grapalat" w:cs="Sylfaen"/>
          <w:b/>
          <w:bCs/>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w:t>
      </w:r>
      <w:r w:rsidR="00DB3B2E" w:rsidRPr="00A70EAF">
        <w:rPr>
          <w:rFonts w:ascii="GHEA Grapalat" w:hAnsi="GHEA Grapalat" w:cs="Sylfaen"/>
          <w:sz w:val="20"/>
          <w:lang w:val="hy-AM"/>
        </w:rPr>
        <w:lastRenderedPageBreak/>
        <w:t xml:space="preserve">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8C00F4" w:rsidRPr="008C00F4">
        <w:rPr>
          <w:rFonts w:ascii="GHEA Grapalat" w:hAnsi="GHEA Grapalat" w:cs="Sylfaen"/>
          <w:sz w:val="20"/>
          <w:lang w:val="hy-AM"/>
        </w:rPr>
        <w:t>միակողմանի հաստատված հայտարարության՝ տուժանքի (հավելված 5.1) կամ կանխիկ փողի ձևով</w:t>
      </w:r>
      <w:r w:rsidR="00501A05" w:rsidRPr="008C00F4">
        <w:rPr>
          <w:rFonts w:ascii="GHEA Grapalat" w:hAnsi="GHEA Grapalat" w:cs="Sylfaen"/>
          <w:sz w:val="20"/>
          <w:vertAlign w:val="superscript"/>
          <w:lang w:val="hy-AM"/>
        </w:rPr>
        <w:t>:</w:t>
      </w:r>
      <w:r w:rsidR="00A70EAF" w:rsidRPr="008C00F4">
        <w:rPr>
          <w:vertAlign w:val="superscript"/>
        </w:rPr>
        <w:footnoteReference w:id="5"/>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55FECF13"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4434AD">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DA4D9AB" w:rsidR="003D0C33" w:rsidRPr="003D47ED" w:rsidRDefault="00EE45C0"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3D0C33"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003D0C33"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003D0C33"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003D0C33"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003D0C33"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003D0C33"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6D9277DE" w:rsidR="00180D94" w:rsidRPr="003D47ED" w:rsidRDefault="00EE45C0" w:rsidP="00180D9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180D94" w:rsidRPr="003D47ED">
        <w:rPr>
          <w:rFonts w:ascii="GHEA Grapalat" w:hAnsi="GHEA Grapalat" w:cs="Sylfaen"/>
          <w:sz w:val="20"/>
          <w:lang w:val="hy-AM"/>
        </w:rPr>
        <w:t xml:space="preserve">10.8 </w:t>
      </w:r>
      <w:r w:rsidR="00180D94"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00180D94" w:rsidRPr="003D47ED">
        <w:rPr>
          <w:rFonts w:ascii="GHEA Grapalat" w:hAnsi="GHEA Grapalat" w:cs="Sylfaen"/>
          <w:sz w:val="20"/>
          <w:lang w:val="hy-AM"/>
        </w:rPr>
        <w:t>կամ որակավորման</w:t>
      </w:r>
      <w:r w:rsidR="00180D94" w:rsidRPr="003D47ED">
        <w:rPr>
          <w:rFonts w:ascii="GHEA Grapalat" w:hAnsi="GHEA Grapalat" w:cs="Sylfaen"/>
          <w:sz w:val="20"/>
          <w:lang w:val="af-ZA"/>
        </w:rPr>
        <w:t xml:space="preserve"> ապահովման </w:t>
      </w:r>
      <w:r w:rsidR="00180D94"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lastRenderedPageBreak/>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6"/>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0A33BF72"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008A18AE">
        <w:rPr>
          <w:rFonts w:ascii="GHEA Grapalat" w:hAnsi="GHEA Grapalat"/>
          <w:sz w:val="20"/>
          <w:szCs w:val="20"/>
          <w:lang w:val="es-ES"/>
        </w:rPr>
        <w:t xml:space="preserve"> </w:t>
      </w:r>
      <w:r w:rsidRPr="004B72E3">
        <w:rPr>
          <w:rFonts w:ascii="GHEA Grapalat" w:hAnsi="GHEA Grapalat"/>
          <w:sz w:val="20"/>
          <w:szCs w:val="20"/>
          <w:lang w:val="es-ES"/>
        </w:rPr>
        <w:t>(</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270D674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272D5E40"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662D4C98"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A25F38">
        <w:rPr>
          <w:rFonts w:ascii="GHEA Grapalat" w:hAnsi="GHEA Grapalat" w:cs="Sylfaen"/>
          <w:b/>
          <w:szCs w:val="22"/>
          <w:lang w:val="es-ES"/>
        </w:rPr>
        <w:t xml:space="preserve"> </w:t>
      </w:r>
      <w:r w:rsidR="00096865" w:rsidRPr="00F566BF">
        <w:rPr>
          <w:rFonts w:ascii="GHEA Grapalat" w:hAnsi="GHEA Grapalat"/>
          <w:b/>
          <w:szCs w:val="22"/>
          <w:lang w:val="af-ZA"/>
        </w:rPr>
        <w:t>II</w:t>
      </w:r>
    </w:p>
    <w:p w14:paraId="4756A1D5" w14:textId="6774C625"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F566BF">
        <w:rPr>
          <w:rFonts w:ascii="GHEA Grapalat" w:hAnsi="GHEA Grapalat" w:cs="Sylfaen"/>
          <w:b/>
          <w:szCs w:val="22"/>
          <w:lang w:val="es-ES"/>
        </w:rPr>
        <w:t>ՀՐԱՀԱՆԳ</w:t>
      </w:r>
    </w:p>
    <w:p w14:paraId="618B3554" w14:textId="210E3F09"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ՀԱՅՏԸ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ՊԱՏՐԱՍՏԵԼՈՒ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5261741" w14:textId="77777777" w:rsidR="00A25F38" w:rsidRPr="00F566BF" w:rsidRDefault="00A25F38" w:rsidP="00A25F38">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7156D8AD" w14:textId="77777777" w:rsidR="00A25F38" w:rsidRPr="00F566BF" w:rsidRDefault="00A25F38" w:rsidP="00A25F38">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3815BD">
        <w:rPr>
          <w:rFonts w:ascii="GHEA Grapalat" w:hAnsi="GHEA Grapalat" w:cs="Sylfaen"/>
          <w:b/>
          <w:sz w:val="20"/>
          <w:lang w:val="ru-RU"/>
        </w:rPr>
        <w:t>ընթացակարգին</w:t>
      </w:r>
      <w:r w:rsidRPr="00B112C0">
        <w:rPr>
          <w:rFonts w:ascii="GHEA Grapalat" w:hAnsi="GHEA Grapalat" w:cs="Sylfaen"/>
          <w:b/>
          <w:sz w:val="20"/>
          <w:lang w:val="es-ES"/>
        </w:rPr>
        <w:t xml:space="preserve"> </w:t>
      </w:r>
      <w:r w:rsidRPr="003815BD">
        <w:rPr>
          <w:rFonts w:ascii="GHEA Grapalat" w:hAnsi="GHEA Grapalat" w:cs="Sylfaen"/>
          <w:b/>
          <w:sz w:val="20"/>
          <w:lang w:val="ru-RU"/>
        </w:rPr>
        <w:t>մասնակցելու</w:t>
      </w:r>
      <w:r w:rsidRPr="00B112C0">
        <w:rPr>
          <w:rFonts w:ascii="GHEA Grapalat" w:hAnsi="GHEA Grapalat" w:cs="Sylfaen"/>
          <w:b/>
          <w:sz w:val="20"/>
          <w:lang w:val="es-ES"/>
        </w:rPr>
        <w:t xml:space="preserve"> </w:t>
      </w:r>
      <w:r w:rsidRPr="003815BD">
        <w:rPr>
          <w:rFonts w:ascii="GHEA Grapalat" w:hAnsi="GHEA Grapalat" w:cs="Sylfaen"/>
          <w:b/>
          <w:sz w:val="20"/>
          <w:lang w:val="ru-RU"/>
        </w:rPr>
        <w:t>դիմում</w:t>
      </w:r>
      <w:r w:rsidRPr="00B112C0">
        <w:rPr>
          <w:rFonts w:ascii="GHEA Grapalat" w:hAnsi="GHEA Grapalat" w:cs="Sylfaen"/>
          <w:b/>
          <w:sz w:val="20"/>
          <w:lang w:val="es-ES"/>
        </w:rPr>
        <w:t>-</w:t>
      </w:r>
      <w:r w:rsidRPr="00B112C0">
        <w:rPr>
          <w:rFonts w:ascii="GHEA Grapalat" w:hAnsi="GHEA Grapalat" w:cs="Sylfaen"/>
          <w:b/>
          <w:sz w:val="20"/>
          <w:lang w:val="ru-RU"/>
        </w:rPr>
        <w:t>հայտարարություն</w:t>
      </w:r>
      <w:r w:rsidRPr="00B112C0">
        <w:rPr>
          <w:rFonts w:ascii="GHEA Grapalat" w:hAnsi="GHEA Grapalat" w:cs="Sylfaen"/>
          <w:b/>
          <w:sz w:val="20"/>
          <w:lang w:val="es-ES"/>
        </w:rPr>
        <w:t xml:space="preserve">` </w:t>
      </w:r>
      <w:r w:rsidRPr="00B112C0">
        <w:rPr>
          <w:rFonts w:ascii="GHEA Grapalat" w:hAnsi="GHEA Grapalat" w:cs="Sylfaen"/>
          <w:b/>
          <w:sz w:val="20"/>
          <w:lang w:val="ru-RU"/>
        </w:rPr>
        <w:t>համաձայն</w:t>
      </w:r>
      <w:r w:rsidRPr="00B112C0">
        <w:rPr>
          <w:rFonts w:ascii="GHEA Grapalat" w:hAnsi="GHEA Grapalat" w:cs="Sylfaen"/>
          <w:b/>
          <w:sz w:val="20"/>
          <w:lang w:val="es-ES"/>
        </w:rPr>
        <w:t xml:space="preserve"> </w:t>
      </w:r>
      <w:r w:rsidRPr="00B112C0">
        <w:rPr>
          <w:rFonts w:ascii="GHEA Grapalat" w:hAnsi="GHEA Grapalat" w:cs="Sylfaen"/>
          <w:b/>
          <w:sz w:val="20"/>
          <w:lang w:val="ru-RU"/>
        </w:rPr>
        <w:t>հ</w:t>
      </w:r>
      <w:r w:rsidRPr="003815BD">
        <w:rPr>
          <w:rFonts w:ascii="GHEA Grapalat" w:hAnsi="GHEA Grapalat" w:cs="Sylfaen"/>
          <w:b/>
          <w:sz w:val="20"/>
          <w:lang w:val="ru-RU"/>
        </w:rPr>
        <w:t>ավելված</w:t>
      </w:r>
      <w:r w:rsidRPr="00B112C0">
        <w:rPr>
          <w:rFonts w:ascii="GHEA Grapalat" w:hAnsi="GHEA Grapalat" w:cs="Sylfaen"/>
          <w:b/>
          <w:sz w:val="20"/>
          <w:lang w:val="es-ES"/>
        </w:rPr>
        <w:t xml:space="preserve"> N 1-</w:t>
      </w:r>
      <w:r w:rsidRPr="00B112C0">
        <w:rPr>
          <w:rFonts w:ascii="GHEA Grapalat" w:hAnsi="GHEA Grapalat" w:cs="Sylfaen"/>
          <w:b/>
          <w:sz w:val="20"/>
          <w:lang w:val="ru-RU"/>
        </w:rPr>
        <w:t>ի</w:t>
      </w:r>
      <w:r>
        <w:rPr>
          <w:rFonts w:ascii="GHEA Grapalat" w:hAnsi="GHEA Grapalat" w:cs="Sylfaen"/>
          <w:b/>
          <w:sz w:val="20"/>
          <w:lang w:val="hy-AM"/>
        </w:rPr>
        <w:t>,</w:t>
      </w:r>
      <w:r w:rsidRPr="00B112C0">
        <w:rPr>
          <w:rFonts w:ascii="GHEA Grapalat" w:hAnsi="GHEA Grapalat" w:cs="Sylfaen"/>
          <w:b/>
          <w:sz w:val="20"/>
          <w:lang w:val="es-ES"/>
        </w:rPr>
        <w:t xml:space="preserve"> </w:t>
      </w:r>
      <w:r w:rsidRPr="00B112C0">
        <w:rPr>
          <w:rFonts w:ascii="GHEA Grapalat" w:hAnsi="GHEA Grapalat" w:cs="Sylfaen"/>
          <w:b/>
          <w:sz w:val="20"/>
          <w:lang w:val="ru-RU"/>
        </w:rPr>
        <w:t>Եթե</w:t>
      </w:r>
      <w:r w:rsidRPr="00B112C0">
        <w:rPr>
          <w:rFonts w:ascii="GHEA Grapalat" w:hAnsi="GHEA Grapalat" w:cs="Sylfaen"/>
          <w:b/>
          <w:sz w:val="20"/>
          <w:lang w:val="es-ES"/>
        </w:rPr>
        <w:t xml:space="preserve"> </w:t>
      </w:r>
      <w:r w:rsidRPr="00B112C0">
        <w:rPr>
          <w:rFonts w:ascii="GHEA Grapalat" w:hAnsi="GHEA Grapalat" w:cs="Sylfaen"/>
          <w:b/>
          <w:sz w:val="20"/>
          <w:lang w:val="ru-RU"/>
        </w:rPr>
        <w:t>մասնակիցը</w:t>
      </w:r>
      <w:r w:rsidRPr="00B112C0">
        <w:rPr>
          <w:rFonts w:ascii="GHEA Grapalat" w:hAnsi="GHEA Grapalat" w:cs="Sylfaen"/>
          <w:b/>
          <w:sz w:val="20"/>
          <w:lang w:val="es-ES"/>
        </w:rPr>
        <w:t xml:space="preserve"> </w:t>
      </w:r>
      <w:r w:rsidRPr="00B112C0">
        <w:rPr>
          <w:rFonts w:ascii="GHEA Grapalat" w:hAnsi="GHEA Grapalat" w:cs="Sylfaen"/>
          <w:b/>
          <w:sz w:val="20"/>
          <w:lang w:val="ru-RU"/>
        </w:rPr>
        <w:t>չի</w:t>
      </w:r>
      <w:r w:rsidRPr="00B112C0">
        <w:rPr>
          <w:rFonts w:ascii="GHEA Grapalat" w:hAnsi="GHEA Grapalat" w:cs="Sylfaen"/>
          <w:b/>
          <w:sz w:val="20"/>
          <w:lang w:val="es-ES"/>
        </w:rPr>
        <w:t xml:space="preserve"> </w:t>
      </w:r>
      <w:r w:rsidRPr="00B112C0">
        <w:rPr>
          <w:rFonts w:ascii="GHEA Grapalat" w:hAnsi="GHEA Grapalat" w:cs="Sylfaen"/>
          <w:b/>
          <w:sz w:val="20"/>
          <w:lang w:val="ru-RU"/>
        </w:rPr>
        <w:t>հանդիսանում</w:t>
      </w:r>
      <w:r w:rsidRPr="00B112C0">
        <w:rPr>
          <w:rFonts w:ascii="GHEA Grapalat" w:hAnsi="GHEA Grapalat" w:cs="Sylfaen"/>
          <w:b/>
          <w:sz w:val="20"/>
          <w:lang w:val="es-ES"/>
        </w:rPr>
        <w:t xml:space="preserve"> </w:t>
      </w:r>
      <w:r w:rsidRPr="00B112C0">
        <w:rPr>
          <w:rFonts w:ascii="GHEA Grapalat" w:hAnsi="GHEA Grapalat" w:cs="Sylfaen"/>
          <w:b/>
          <w:sz w:val="20"/>
          <w:lang w:val="ru-RU"/>
        </w:rPr>
        <w:t>ՀՀ</w:t>
      </w:r>
      <w:r w:rsidRPr="00B112C0">
        <w:rPr>
          <w:rFonts w:ascii="GHEA Grapalat" w:hAnsi="GHEA Grapalat" w:cs="Sylfaen"/>
          <w:b/>
          <w:sz w:val="20"/>
          <w:lang w:val="es-ES"/>
        </w:rPr>
        <w:t xml:space="preserve"> </w:t>
      </w:r>
      <w:r w:rsidRPr="00B112C0">
        <w:rPr>
          <w:rFonts w:ascii="GHEA Grapalat" w:hAnsi="GHEA Grapalat" w:cs="Sylfaen"/>
          <w:b/>
          <w:sz w:val="20"/>
          <w:lang w:val="ru-RU"/>
        </w:rPr>
        <w:t>ռեզիդենտ</w:t>
      </w:r>
      <w:r w:rsidRPr="00B112C0">
        <w:rPr>
          <w:rFonts w:ascii="GHEA Grapalat" w:hAnsi="GHEA Grapalat" w:cs="Sylfaen"/>
          <w:b/>
          <w:sz w:val="20"/>
          <w:lang w:val="es-ES"/>
        </w:rPr>
        <w:t xml:space="preserve"> </w:t>
      </w:r>
      <w:r w:rsidRPr="00B112C0">
        <w:rPr>
          <w:rFonts w:ascii="GHEA Grapalat" w:hAnsi="GHEA Grapalat" w:cs="Sylfaen"/>
          <w:b/>
          <w:sz w:val="20"/>
          <w:lang w:val="ru-RU"/>
        </w:rPr>
        <w:t>իրական</w:t>
      </w:r>
      <w:r w:rsidRPr="00B112C0">
        <w:rPr>
          <w:rFonts w:ascii="GHEA Grapalat" w:hAnsi="GHEA Grapalat" w:cs="Sylfaen"/>
          <w:b/>
          <w:sz w:val="20"/>
          <w:lang w:val="es-ES"/>
        </w:rPr>
        <w:t xml:space="preserve"> </w:t>
      </w:r>
      <w:r w:rsidRPr="00B112C0">
        <w:rPr>
          <w:rFonts w:ascii="GHEA Grapalat" w:hAnsi="GHEA Grapalat" w:cs="Sylfaen"/>
          <w:b/>
          <w:sz w:val="20"/>
          <w:lang w:val="ru-RU"/>
        </w:rPr>
        <w:t>շահառուների</w:t>
      </w:r>
      <w:r w:rsidRPr="00B112C0">
        <w:rPr>
          <w:rFonts w:ascii="GHEA Grapalat" w:hAnsi="GHEA Grapalat" w:cs="Sylfaen"/>
          <w:b/>
          <w:sz w:val="20"/>
          <w:lang w:val="es-ES"/>
        </w:rPr>
        <w:t xml:space="preserve"> </w:t>
      </w:r>
      <w:r w:rsidRPr="00B112C0">
        <w:rPr>
          <w:rFonts w:ascii="GHEA Grapalat" w:hAnsi="GHEA Grapalat" w:cs="Sylfaen"/>
          <w:b/>
          <w:sz w:val="20"/>
          <w:lang w:val="ru-RU"/>
        </w:rPr>
        <w:t>վերաբերյալ</w:t>
      </w:r>
      <w:r w:rsidRPr="00B112C0">
        <w:rPr>
          <w:rFonts w:ascii="GHEA Grapalat" w:hAnsi="GHEA Grapalat" w:cs="Sylfaen"/>
          <w:b/>
          <w:sz w:val="20"/>
          <w:lang w:val="es-ES"/>
        </w:rPr>
        <w:t xml:space="preserve"> </w:t>
      </w:r>
      <w:r w:rsidRPr="00B112C0">
        <w:rPr>
          <w:rFonts w:ascii="GHEA Grapalat" w:hAnsi="GHEA Grapalat" w:cs="Sylfaen"/>
          <w:b/>
          <w:sz w:val="20"/>
          <w:lang w:val="ru-RU"/>
        </w:rPr>
        <w:t>հայտարարագիր</w:t>
      </w:r>
      <w:r w:rsidRPr="00B112C0">
        <w:rPr>
          <w:rFonts w:ascii="GHEA Grapalat" w:hAnsi="GHEA Grapalat" w:cs="Sylfaen"/>
          <w:b/>
          <w:sz w:val="20"/>
          <w:lang w:val="es-ES"/>
        </w:rPr>
        <w:t xml:space="preserve"> </w:t>
      </w:r>
      <w:r w:rsidRPr="00B112C0">
        <w:rPr>
          <w:rFonts w:ascii="GHEA Grapalat" w:hAnsi="GHEA Grapalat" w:cs="Sylfaen"/>
          <w:b/>
          <w:sz w:val="20"/>
          <w:lang w:val="ru-RU"/>
        </w:rPr>
        <w:t>հավելված</w:t>
      </w:r>
      <w:r w:rsidRPr="00B112C0">
        <w:rPr>
          <w:rFonts w:ascii="GHEA Grapalat" w:hAnsi="GHEA Grapalat" w:cs="Sylfaen"/>
          <w:b/>
          <w:sz w:val="20"/>
          <w:lang w:val="es-ES"/>
        </w:rPr>
        <w:t xml:space="preserve"> 1.</w:t>
      </w:r>
      <w:r>
        <w:rPr>
          <w:rFonts w:ascii="GHEA Grapalat" w:hAnsi="GHEA Grapalat" w:cs="Sylfaen"/>
          <w:b/>
          <w:sz w:val="20"/>
          <w:lang w:val="hy-AM"/>
        </w:rPr>
        <w:t>2</w:t>
      </w:r>
      <w:r w:rsidRPr="00B112C0">
        <w:rPr>
          <w:rFonts w:ascii="GHEA Grapalat" w:hAnsi="GHEA Grapalat" w:cs="Sylfaen"/>
          <w:b/>
          <w:sz w:val="20"/>
          <w:lang w:val="es-ES"/>
        </w:rPr>
        <w:t>-</w:t>
      </w:r>
      <w:r w:rsidRPr="00B112C0">
        <w:rPr>
          <w:rFonts w:ascii="GHEA Grapalat" w:hAnsi="GHEA Grapalat" w:cs="Sylfaen"/>
          <w:b/>
          <w:sz w:val="20"/>
          <w:lang w:val="ru-RU"/>
        </w:rPr>
        <w:t>ի</w:t>
      </w:r>
      <w:r w:rsidRPr="00B112C0">
        <w:rPr>
          <w:rFonts w:ascii="GHEA Grapalat" w:hAnsi="GHEA Grapalat" w:cs="Sylfaen"/>
          <w:b/>
          <w:sz w:val="20"/>
          <w:lang w:val="es-ES"/>
        </w:rPr>
        <w:t xml:space="preserve"> </w:t>
      </w:r>
      <w:r w:rsidRPr="00B112C0">
        <w:rPr>
          <w:rFonts w:ascii="GHEA Grapalat" w:hAnsi="GHEA Grapalat" w:cs="Sylfaen"/>
          <w:b/>
          <w:sz w:val="20"/>
          <w:lang w:val="ru-RU"/>
        </w:rPr>
        <w:t>ըստ</w:t>
      </w:r>
      <w:r w:rsidRPr="00B112C0">
        <w:rPr>
          <w:rFonts w:ascii="GHEA Grapalat" w:hAnsi="GHEA Grapalat" w:cs="Sylfaen"/>
          <w:b/>
          <w:sz w:val="20"/>
          <w:lang w:val="es-ES"/>
        </w:rPr>
        <w:t xml:space="preserve"> </w:t>
      </w:r>
      <w:r w:rsidRPr="00B112C0">
        <w:rPr>
          <w:rFonts w:ascii="GHEA Grapalat" w:hAnsi="GHEA Grapalat" w:cs="Sylfaen"/>
          <w:b/>
          <w:sz w:val="20"/>
          <w:lang w:val="ru-RU"/>
        </w:rPr>
        <w:t>անհրաժեշտության</w:t>
      </w:r>
      <w:r w:rsidRPr="00B112C0">
        <w:rPr>
          <w:rFonts w:ascii="GHEA Grapalat" w:hAnsi="GHEA Grapalat" w:cs="Sylfaen"/>
          <w:b/>
          <w:sz w:val="20"/>
          <w:lang w:val="es-ES"/>
        </w:rPr>
        <w:t xml:space="preserve"> /zip </w:t>
      </w:r>
      <w:r w:rsidRPr="00B112C0">
        <w:rPr>
          <w:rFonts w:ascii="GHEA Grapalat" w:hAnsi="GHEA Grapalat" w:cs="Sylfaen"/>
          <w:b/>
          <w:sz w:val="20"/>
          <w:lang w:val="ru-RU"/>
        </w:rPr>
        <w:t>ֆայլ</w:t>
      </w:r>
      <w:r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7"/>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6F9D0BD7" w14:textId="77777777" w:rsidR="00A25F38" w:rsidRDefault="00A25F38" w:rsidP="00A25F38">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DD5C4E">
        <w:rPr>
          <w:rFonts w:ascii="GHEA Grapalat" w:hAnsi="GHEA Grapalat"/>
          <w:b/>
          <w:sz w:val="20"/>
          <w:szCs w:val="20"/>
          <w:lang w:val="hy-AM"/>
        </w:rPr>
        <w:t>տոկոսային արտահայտությամբ</w:t>
      </w:r>
      <w:r w:rsidRPr="00DD5C4E">
        <w:rPr>
          <w:rFonts w:ascii="GHEA Grapalat" w:hAnsi="GHEA Grapalat" w:cs="Sylfaen"/>
          <w:sz w:val="20"/>
          <w:lang w:val="af-ZA"/>
        </w:rPr>
        <w:t xml:space="preserve">` </w:t>
      </w:r>
      <w:r w:rsidRPr="00DD5C4E">
        <w:rPr>
          <w:rFonts w:ascii="GHEA Grapalat" w:hAnsi="GHEA Grapalat" w:cs="Sylfaen"/>
          <w:sz w:val="20"/>
          <w:lang w:val="hy-AM"/>
        </w:rPr>
        <w:t>համաձայն</w:t>
      </w:r>
      <w:r w:rsidRPr="00DD5C4E">
        <w:rPr>
          <w:rFonts w:ascii="GHEA Grapalat" w:hAnsi="GHEA Grapalat" w:cs="Sylfaen"/>
          <w:sz w:val="20"/>
          <w:lang w:val="af-ZA"/>
        </w:rPr>
        <w:t xml:space="preserve"> </w:t>
      </w:r>
      <w:r w:rsidRPr="00DD5C4E">
        <w:rPr>
          <w:rFonts w:ascii="GHEA Grapalat" w:hAnsi="GHEA Grapalat" w:cs="Sylfaen"/>
          <w:sz w:val="20"/>
          <w:lang w:val="hy-AM"/>
        </w:rPr>
        <w:t>հավելված</w:t>
      </w:r>
      <w:r w:rsidRPr="00DD5C4E">
        <w:rPr>
          <w:rFonts w:ascii="GHEA Grapalat" w:hAnsi="GHEA Grapalat" w:cs="Sylfaen"/>
          <w:sz w:val="20"/>
          <w:lang w:val="af-ZA"/>
        </w:rPr>
        <w:t xml:space="preserve"> N 2-</w:t>
      </w:r>
      <w:r w:rsidRPr="00DD5C4E">
        <w:rPr>
          <w:rFonts w:ascii="GHEA Grapalat" w:hAnsi="GHEA Grapalat" w:cs="Sylfaen"/>
          <w:sz w:val="20"/>
          <w:lang w:val="hy-AM"/>
        </w:rPr>
        <w:t>ի</w:t>
      </w:r>
      <w:r>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25F38">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25F38">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25F38">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25F38">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26654496" w14:textId="77777777" w:rsidR="00A724D1" w:rsidRDefault="001B50B6" w:rsidP="00FE4843">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4B6D4C1" w14:textId="77777777" w:rsidR="00A724D1" w:rsidRDefault="00A724D1" w:rsidP="00FE4843">
      <w:pPr>
        <w:pStyle w:val="norm"/>
        <w:spacing w:line="240" w:lineRule="auto"/>
        <w:ind w:firstLine="284"/>
        <w:jc w:val="right"/>
        <w:rPr>
          <w:rFonts w:ascii="GHEA Grapalat" w:hAnsi="GHEA Grapalat" w:cs="Sylfaen"/>
          <w:b/>
          <w:sz w:val="18"/>
          <w:szCs w:val="18"/>
          <w:lang w:val="es-ES"/>
        </w:rPr>
      </w:pPr>
    </w:p>
    <w:p w14:paraId="3712B776" w14:textId="1604E44B" w:rsidR="00B2572B" w:rsidRPr="00FE4843" w:rsidRDefault="00B2572B" w:rsidP="00FE4843">
      <w:pPr>
        <w:pStyle w:val="norm"/>
        <w:spacing w:line="240" w:lineRule="auto"/>
        <w:ind w:firstLine="284"/>
        <w:jc w:val="right"/>
        <w:rPr>
          <w:rFonts w:ascii="GHEA Grapalat" w:hAnsi="GHEA Grapalat" w:cs="Arial"/>
          <w:b/>
          <w:sz w:val="18"/>
          <w:szCs w:val="18"/>
          <w:lang w:val="es-ES"/>
        </w:rPr>
      </w:pPr>
      <w:proofErr w:type="spellStart"/>
      <w:r w:rsidRPr="00FE4843">
        <w:rPr>
          <w:rFonts w:ascii="GHEA Grapalat" w:hAnsi="GHEA Grapalat" w:cs="Sylfaen"/>
          <w:b/>
          <w:sz w:val="18"/>
          <w:szCs w:val="18"/>
          <w:lang w:val="es-ES"/>
        </w:rPr>
        <w:t>Հավելված</w:t>
      </w:r>
      <w:proofErr w:type="spellEnd"/>
      <w:r w:rsidRPr="00FE4843">
        <w:rPr>
          <w:rFonts w:ascii="GHEA Grapalat" w:hAnsi="GHEA Grapalat" w:cs="Arial"/>
          <w:b/>
          <w:sz w:val="18"/>
          <w:szCs w:val="18"/>
          <w:lang w:val="es-ES"/>
        </w:rPr>
        <w:t xml:space="preserve"> N 1</w:t>
      </w:r>
    </w:p>
    <w:p w14:paraId="6414FAF0" w14:textId="7E88A0EC" w:rsidR="00B2572B" w:rsidRPr="00FE4843" w:rsidRDefault="00B2572B" w:rsidP="00FE4843">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w:t>
      </w:r>
      <w:r w:rsidR="004B45A5">
        <w:rPr>
          <w:rFonts w:ascii="GHEA Grapalat" w:hAnsi="GHEA Grapalat"/>
          <w:b/>
          <w:sz w:val="18"/>
          <w:szCs w:val="18"/>
          <w:lang w:val="es-ES"/>
        </w:rPr>
        <w:t>25/145</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13EBB78F" w14:textId="5E7F21D0" w:rsidR="00B2572B" w:rsidRPr="00F566BF" w:rsidRDefault="007B743B" w:rsidP="00FE4843">
      <w:pPr>
        <w:pStyle w:val="BodyTextIndent3"/>
        <w:spacing w:line="240" w:lineRule="auto"/>
        <w:jc w:val="right"/>
        <w:rPr>
          <w:rFonts w:ascii="GHEA Grapalat" w:hAnsi="GHEA Grapalat" w:cs="Arial"/>
          <w:b/>
          <w:lang w:val="es-ES"/>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EE45C0">
        <w:rPr>
          <w:rFonts w:ascii="GHEA Grapalat" w:hAnsi="GHEA Grapalat" w:cs="Sylfaen"/>
          <w:b/>
          <w:sz w:val="18"/>
          <w:szCs w:val="18"/>
          <w:lang w:val="es-ES"/>
        </w:rPr>
        <w:t xml:space="preserve"> </w:t>
      </w:r>
      <w:proofErr w:type="spellStart"/>
      <w:r w:rsidR="00B2572B" w:rsidRPr="00FE4843">
        <w:rPr>
          <w:rFonts w:ascii="GHEA Grapalat" w:hAnsi="GHEA Grapalat" w:cs="Sylfaen"/>
          <w:b/>
          <w:sz w:val="18"/>
          <w:szCs w:val="18"/>
          <w:lang w:val="es-ES"/>
        </w:rPr>
        <w:t>հրավերի</w:t>
      </w:r>
      <w:proofErr w:type="spellEnd"/>
    </w:p>
    <w:p w14:paraId="54EDB1C7" w14:textId="77777777" w:rsidR="00B2572B" w:rsidRPr="00F566BF" w:rsidRDefault="00B2572B" w:rsidP="00FE4843">
      <w:pPr>
        <w:jc w:val="center"/>
        <w:rPr>
          <w:rFonts w:ascii="GHEA Grapalat" w:hAnsi="GHEA Grapalat" w:cs="Sylfaen"/>
          <w:b/>
          <w:lang w:val="es-ES"/>
        </w:rPr>
      </w:pPr>
    </w:p>
    <w:p w14:paraId="3DCA0E69" w14:textId="77777777" w:rsidR="00B2572B" w:rsidRPr="00FE4843" w:rsidRDefault="00B2572B" w:rsidP="00EF3662">
      <w:pPr>
        <w:jc w:val="center"/>
        <w:rPr>
          <w:rFonts w:ascii="GHEA Grapalat" w:hAnsi="GHEA Grapalat" w:cs="Arial"/>
          <w:b/>
          <w:sz w:val="22"/>
          <w:szCs w:val="22"/>
          <w:lang w:val="es-ES"/>
        </w:rPr>
      </w:pPr>
      <w:r w:rsidRPr="00FE4843">
        <w:rPr>
          <w:rFonts w:ascii="GHEA Grapalat" w:hAnsi="GHEA Grapalat" w:cs="Sylfaen"/>
          <w:b/>
          <w:sz w:val="22"/>
          <w:szCs w:val="22"/>
          <w:lang w:val="es-ES"/>
        </w:rPr>
        <w:t>ԴԻՄՈՒՄ</w:t>
      </w:r>
      <w:r w:rsidR="006C3873" w:rsidRPr="00FE4843">
        <w:rPr>
          <w:rFonts w:ascii="GHEA Grapalat" w:hAnsi="GHEA Grapalat" w:cs="Sylfaen"/>
          <w:b/>
          <w:sz w:val="22"/>
          <w:szCs w:val="22"/>
          <w:lang w:val="es-ES"/>
        </w:rPr>
        <w:t>ՀԱՅՏԱՐԱՐՈՒԹՅՈՒՆ</w:t>
      </w:r>
      <w:r w:rsidRPr="00FE4843">
        <w:rPr>
          <w:rFonts w:ascii="GHEA Grapalat" w:hAnsi="GHEA Grapalat" w:cs="Sylfaen"/>
          <w:b/>
          <w:sz w:val="22"/>
          <w:szCs w:val="22"/>
          <w:lang w:val="es-ES"/>
        </w:rPr>
        <w:t>*</w:t>
      </w:r>
    </w:p>
    <w:p w14:paraId="0B97BA4C" w14:textId="20D4B54F" w:rsidR="00B2572B" w:rsidRPr="00FE4843" w:rsidRDefault="00FE4843" w:rsidP="00EF3662">
      <w:pPr>
        <w:pStyle w:val="Heading6"/>
        <w:jc w:val="center"/>
        <w:rPr>
          <w:rFonts w:ascii="GHEA Grapalat" w:hAnsi="GHEA Grapalat" w:cs="Arial"/>
          <w:color w:val="auto"/>
          <w:szCs w:val="22"/>
          <w:lang w:val="es-ES"/>
        </w:rPr>
      </w:pPr>
      <w:proofErr w:type="spellStart"/>
      <w:r w:rsidRPr="00FE4843">
        <w:rPr>
          <w:rFonts w:ascii="GHEA Grapalat" w:hAnsi="GHEA Grapalat" w:cs="Sylfaen"/>
          <w:color w:val="auto"/>
          <w:szCs w:val="22"/>
          <w:lang w:val="es-ES"/>
        </w:rPr>
        <w:t>գնանշման</w:t>
      </w:r>
      <w:proofErr w:type="spellEnd"/>
      <w:r w:rsidRPr="00FE4843">
        <w:rPr>
          <w:rFonts w:ascii="GHEA Grapalat" w:hAnsi="GHEA Grapalat" w:cs="Sylfaen"/>
          <w:color w:val="auto"/>
          <w:szCs w:val="22"/>
          <w:lang w:val="es-ES"/>
        </w:rPr>
        <w:t xml:space="preserve"> հարցմանը </w:t>
      </w:r>
      <w:proofErr w:type="spellStart"/>
      <w:r w:rsidR="00B2572B" w:rsidRPr="00FE4843">
        <w:rPr>
          <w:rFonts w:ascii="GHEA Grapalat" w:hAnsi="GHEA Grapalat" w:cs="Sylfaen"/>
          <w:color w:val="auto"/>
          <w:szCs w:val="22"/>
          <w:lang w:val="es-ES"/>
        </w:rPr>
        <w:t>մասնակցելու</w:t>
      </w:r>
      <w:proofErr w:type="spellEnd"/>
      <w:r w:rsidR="00B2572B" w:rsidRPr="00FE4843">
        <w:rPr>
          <w:rFonts w:ascii="GHEA Grapalat" w:hAnsi="GHEA Grapalat" w:cs="Arial"/>
          <w:color w:val="auto"/>
          <w:szCs w:val="22"/>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41215012"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ED70E7">
        <w:rPr>
          <w:rFonts w:ascii="GHEA Grapalat" w:hAnsi="GHEA Grapalat"/>
          <w:sz w:val="20"/>
          <w:szCs w:val="20"/>
          <w:lang w:val="es-ES"/>
        </w:rPr>
        <w:t>ԵՔ-ԳՀԾՁԲ-</w:t>
      </w:r>
      <w:r w:rsidR="004B45A5">
        <w:rPr>
          <w:rFonts w:ascii="GHEA Grapalat" w:hAnsi="GHEA Grapalat"/>
          <w:sz w:val="20"/>
          <w:szCs w:val="20"/>
          <w:lang w:val="es-ES"/>
        </w:rPr>
        <w:t>25/145</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7E4423CB" w:rsidR="00B2572B" w:rsidRPr="00F566BF" w:rsidRDefault="007B743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181BDA91"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6551A5D8" w14:textId="19535649"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2842B81D"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ED70E7">
        <w:rPr>
          <w:rFonts w:ascii="GHEA Grapalat" w:hAnsi="GHEA Grapalat" w:cs="Arial"/>
          <w:sz w:val="20"/>
          <w:szCs w:val="20"/>
          <w:lang w:val="es-ES"/>
        </w:rPr>
        <w:t>ԵՔ-ԳՀԾՁԲ-</w:t>
      </w:r>
      <w:r w:rsidR="004B45A5">
        <w:rPr>
          <w:rFonts w:ascii="GHEA Grapalat" w:hAnsi="GHEA Grapalat" w:cs="Arial"/>
          <w:sz w:val="20"/>
          <w:szCs w:val="20"/>
          <w:lang w:val="es-ES"/>
        </w:rPr>
        <w:t>25/</w:t>
      </w:r>
      <w:proofErr w:type="gramStart"/>
      <w:r w:rsidR="004B45A5">
        <w:rPr>
          <w:rFonts w:ascii="GHEA Grapalat" w:hAnsi="GHEA Grapalat" w:cs="Arial"/>
          <w:sz w:val="20"/>
          <w:szCs w:val="20"/>
          <w:lang w:val="es-ES"/>
        </w:rPr>
        <w:t>145</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գնանշման</w:t>
      </w:r>
      <w:proofErr w:type="spellEnd"/>
      <w:r w:rsidR="007B743B">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հարցման</w:t>
      </w:r>
      <w:proofErr w:type="spellEnd"/>
      <w:r w:rsidR="00FE4843">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04743973"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00FE4843">
        <w:rPr>
          <w:rFonts w:ascii="GHEA Grapalat" w:hAnsi="GHEA Grapalat" w:cs="Sylfaen"/>
          <w:sz w:val="20"/>
          <w:lang w:val="es-ES"/>
        </w:rPr>
        <w:t xml:space="preserve">                                    </w:t>
      </w: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1FD66687"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ED70E7">
        <w:rPr>
          <w:rFonts w:ascii="GHEA Grapalat" w:hAnsi="GHEA Grapalat" w:cs="Arial"/>
          <w:sz w:val="20"/>
          <w:szCs w:val="20"/>
          <w:lang w:val="es-ES"/>
        </w:rPr>
        <w:t>ԵՔ-ԳՀԾՁԲ-</w:t>
      </w:r>
      <w:r w:rsidR="004B45A5">
        <w:rPr>
          <w:rFonts w:ascii="GHEA Grapalat" w:hAnsi="GHEA Grapalat" w:cs="Arial"/>
          <w:sz w:val="20"/>
          <w:szCs w:val="20"/>
          <w:lang w:val="es-ES"/>
        </w:rPr>
        <w:t>25/145</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գնանշման</w:t>
      </w:r>
      <w:proofErr w:type="spellEnd"/>
      <w:r w:rsidR="00FE4843">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հարցմանը</w:t>
      </w:r>
      <w:proofErr w:type="spellEnd"/>
      <w:r w:rsidR="00FE4843">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3033B9DA"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F9CB32E"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E4843" w:rsidRDefault="00161442" w:rsidP="00AB2182">
      <w:pPr>
        <w:pStyle w:val="BodyTextIndent3"/>
        <w:spacing w:line="240" w:lineRule="auto"/>
        <w:ind w:firstLine="0"/>
        <w:jc w:val="right"/>
        <w:rPr>
          <w:rFonts w:ascii="GHEA Grapalat" w:hAnsi="GHEA Grapalat" w:cs="Sylfaen"/>
          <w:b/>
          <w:sz w:val="18"/>
          <w:szCs w:val="18"/>
          <w:lang w:val="es-ES"/>
        </w:rPr>
      </w:pPr>
      <w:r w:rsidRPr="00FE4843">
        <w:rPr>
          <w:rFonts w:ascii="GHEA Grapalat" w:hAnsi="GHEA Grapalat" w:cs="Sylfaen"/>
          <w:b/>
          <w:sz w:val="18"/>
          <w:szCs w:val="18"/>
          <w:lang w:val="es-ES"/>
        </w:rPr>
        <w:t>Հավելված 1.2**</w:t>
      </w:r>
    </w:p>
    <w:p w14:paraId="0D05CBC8" w14:textId="40E63440" w:rsidR="00FE4843" w:rsidRPr="00FE4843" w:rsidRDefault="00FE4843" w:rsidP="00AB2182">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w:t>
      </w:r>
      <w:r w:rsidR="004B45A5">
        <w:rPr>
          <w:rFonts w:ascii="GHEA Grapalat" w:hAnsi="GHEA Grapalat"/>
          <w:b/>
          <w:sz w:val="18"/>
          <w:szCs w:val="18"/>
          <w:lang w:val="es-ES"/>
        </w:rPr>
        <w:t>25/145</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7D7BE7D4" w14:textId="4B6DA847" w:rsidR="00CE11B7" w:rsidRDefault="00FE4843" w:rsidP="00AB2182">
      <w:pPr>
        <w:pStyle w:val="BodyTextIndent3"/>
        <w:spacing w:line="240" w:lineRule="auto"/>
        <w:jc w:val="right"/>
        <w:rPr>
          <w:rFonts w:ascii="GHEA Grapalat" w:hAnsi="GHEA Grapalat" w:cs="Sylfaen"/>
          <w:b/>
          <w:lang w:val="hy-AM"/>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A724D1">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հրավերի</w:t>
      </w:r>
      <w:proofErr w:type="spellEnd"/>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A521DB">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7A59F975" w:rsidR="00B2572B" w:rsidRPr="00F566BF" w:rsidRDefault="00B2572B" w:rsidP="00A521DB">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w:t>
      </w:r>
      <w:r w:rsidR="004B45A5">
        <w:rPr>
          <w:rFonts w:ascii="GHEA Grapalat" w:hAnsi="GHEA Grapalat"/>
          <w:b/>
          <w:lang w:val="hy-AM"/>
        </w:rPr>
        <w:t>25/145</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6A0575F3" w:rsidR="00B2572B" w:rsidRPr="00F566BF" w:rsidRDefault="007B743B" w:rsidP="00A521D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2E3B7A">
        <w:rPr>
          <w:rFonts w:ascii="GHEA Grapalat" w:hAnsi="GHEA Grapalat" w:cs="Sylfaen"/>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Default="00B2572B" w:rsidP="00EF3662">
      <w:pPr>
        <w:ind w:firstLine="567"/>
        <w:jc w:val="center"/>
        <w:rPr>
          <w:rFonts w:ascii="GHEA Grapalat" w:hAnsi="GHEA Grapalat"/>
          <w:sz w:val="20"/>
          <w:lang w:val="hy-AM"/>
        </w:rPr>
      </w:pPr>
    </w:p>
    <w:p w14:paraId="7692D2D2" w14:textId="77777777" w:rsidR="00A521DB" w:rsidRPr="00F566BF" w:rsidRDefault="00A521DB" w:rsidP="00EF3662">
      <w:pPr>
        <w:ind w:firstLine="567"/>
        <w:jc w:val="center"/>
        <w:rPr>
          <w:rFonts w:ascii="GHEA Grapalat" w:hAnsi="GHEA Grapalat"/>
          <w:sz w:val="20"/>
          <w:lang w:val="hy-AM"/>
        </w:rPr>
      </w:pPr>
    </w:p>
    <w:p w14:paraId="1B8E6D35" w14:textId="77777777" w:rsidR="00F76265" w:rsidRPr="002C412C" w:rsidRDefault="00F76265" w:rsidP="00F76265">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42003BC8" w14:textId="77777777" w:rsidR="00F76265" w:rsidRPr="007320DA" w:rsidRDefault="00F76265" w:rsidP="00F76265">
      <w:pPr>
        <w:ind w:firstLine="567"/>
        <w:rPr>
          <w:rFonts w:ascii="GHEA Grapalat" w:hAnsi="GHEA Grapalat"/>
          <w:lang w:val="hy-AM"/>
        </w:rPr>
      </w:pPr>
    </w:p>
    <w:p w14:paraId="1E0243F8" w14:textId="41AF5D16" w:rsidR="00F76265" w:rsidRPr="007320DA" w:rsidRDefault="00F76265" w:rsidP="00F76265">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ED70E7">
        <w:rPr>
          <w:rFonts w:ascii="GHEA Grapalat" w:hAnsi="GHEA Grapalat" w:cs="Arial"/>
          <w:sz w:val="20"/>
          <w:szCs w:val="20"/>
          <w:lang w:val="es-ES"/>
        </w:rPr>
        <w:t>ԵՔ-ԳՀԾՁԲ-</w:t>
      </w:r>
      <w:r w:rsidR="004B45A5">
        <w:rPr>
          <w:rFonts w:ascii="GHEA Grapalat" w:hAnsi="GHEA Grapalat" w:cs="Arial"/>
          <w:sz w:val="20"/>
          <w:szCs w:val="20"/>
          <w:lang w:val="es-ES"/>
        </w:rPr>
        <w:t>25/</w:t>
      </w:r>
      <w:proofErr w:type="gramStart"/>
      <w:r w:rsidR="004B45A5">
        <w:rPr>
          <w:rFonts w:ascii="GHEA Grapalat" w:hAnsi="GHEA Grapalat" w:cs="Arial"/>
          <w:sz w:val="20"/>
          <w:szCs w:val="20"/>
          <w:lang w:val="es-ES"/>
        </w:rPr>
        <w:t>145</w:t>
      </w:r>
      <w:r w:rsidRPr="007320DA">
        <w:rPr>
          <w:rFonts w:ascii="GHEA Grapalat" w:hAnsi="GHEA Grapalat" w:cs="Arial"/>
          <w:sz w:val="20"/>
          <w:szCs w:val="20"/>
          <w:lang w:val="es-ES"/>
        </w:rPr>
        <w:t>»*</w:t>
      </w:r>
      <w:proofErr w:type="gramEnd"/>
      <w:r w:rsidR="00A724D1">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w:t>
      </w:r>
      <w:r w:rsidR="0068617D">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proofErr w:type="gramEnd"/>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7F6528A" w14:textId="77777777" w:rsidR="00F76265" w:rsidRPr="002109D7" w:rsidRDefault="00F76265" w:rsidP="00F76265">
      <w:pPr>
        <w:ind w:firstLine="567"/>
        <w:jc w:val="both"/>
        <w:rPr>
          <w:rFonts w:ascii="GHEA Grapalat" w:hAnsi="GHEA Grapalat" w:cs="Arial"/>
          <w:lang w:val="hy-AM"/>
        </w:rPr>
      </w:pPr>
      <w:bookmarkStart w:id="18" w:name="_Hlk23147299"/>
      <w:r w:rsidRPr="007320DA">
        <w:rPr>
          <w:rFonts w:ascii="GHEA Grapalat" w:hAnsi="GHEA Grapalat" w:cs="Sylfaen"/>
          <w:vertAlign w:val="superscript"/>
          <w:lang w:val="hy-AM"/>
        </w:rPr>
        <w:t xml:space="preserve">                                                                                     մասնակցի անվանումը</w:t>
      </w:r>
    </w:p>
    <w:bookmarkEnd w:id="18"/>
    <w:p w14:paraId="1FC962FC" w14:textId="77777777" w:rsidR="00F76265" w:rsidRDefault="00F76265" w:rsidP="00F76265">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0BE711C7" w14:textId="77777777" w:rsidR="00F76265" w:rsidRPr="007320DA" w:rsidRDefault="00F76265" w:rsidP="00F76265">
      <w:pPr>
        <w:jc w:val="both"/>
        <w:rPr>
          <w:rFonts w:ascii="GHEA Grapalat" w:hAnsi="GHEA Grapalat"/>
          <w:sz w:val="20"/>
          <w:lang w:val="hy-AM"/>
        </w:rPr>
      </w:pPr>
    </w:p>
    <w:p w14:paraId="3AA1A38F" w14:textId="77777777" w:rsidR="00F76265" w:rsidRPr="000334AF" w:rsidRDefault="00F76265" w:rsidP="00F76265">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F76265" w:rsidRPr="002333BA" w14:paraId="02261361" w14:textId="77777777" w:rsidTr="000C4A5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660C7B7D" w14:textId="6266F4F4" w:rsidR="00F76265" w:rsidRPr="005D10D0" w:rsidRDefault="00F76265" w:rsidP="000C4A52">
            <w:pPr>
              <w:jc w:val="center"/>
              <w:rPr>
                <w:rFonts w:ascii="GHEA Grapalat" w:hAnsi="GHEA Grapalat"/>
                <w:sz w:val="18"/>
                <w:lang w:val="hy-AM"/>
              </w:rPr>
            </w:pPr>
            <w:r>
              <w:rPr>
                <w:rFonts w:ascii="GHEA Grapalat" w:hAnsi="GHEA Grapalat"/>
                <w:sz w:val="18"/>
                <w:lang w:val="hy-AM"/>
              </w:rPr>
              <w:t>Չ</w:t>
            </w:r>
            <w:r w:rsidR="00A521DB">
              <w:rPr>
                <w:rFonts w:ascii="GHEA Grapalat" w:hAnsi="GHEA Grapalat"/>
                <w:sz w:val="18"/>
                <w:lang w:val="hy-AM"/>
              </w:rPr>
              <w:t>/</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07EA62C0" w14:textId="77777777" w:rsidR="00F76265" w:rsidRPr="005D10D0" w:rsidRDefault="00F76265" w:rsidP="000C4A52">
            <w:pPr>
              <w:jc w:val="center"/>
              <w:rPr>
                <w:rFonts w:ascii="GHEA Grapalat" w:hAnsi="GHEA Grapalat" w:cs="Arial"/>
                <w:sz w:val="20"/>
                <w:szCs w:val="20"/>
                <w:lang w:val="hy-AM"/>
              </w:rPr>
            </w:pPr>
            <w:r w:rsidRPr="00A521DB">
              <w:rPr>
                <w:rFonts w:ascii="GHEA Grapalat" w:hAnsi="GHEA Grapalat" w:cs="Arial"/>
                <w:sz w:val="18"/>
                <w:szCs w:val="18"/>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vAlign w:val="center"/>
          </w:tcPr>
          <w:p w14:paraId="45DB0849" w14:textId="77777777" w:rsidR="00F76265" w:rsidRDefault="00F76265" w:rsidP="000C4A52">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ED9BC9F" w14:textId="77777777" w:rsidR="00F76265" w:rsidRPr="00B931A0" w:rsidRDefault="00F76265" w:rsidP="000C4A52">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F76265" w:rsidRPr="002333BA" w14:paraId="07E1DF00" w14:textId="77777777" w:rsidTr="000C4A52">
        <w:trPr>
          <w:trHeight w:val="20"/>
          <w:jc w:val="center"/>
        </w:trPr>
        <w:tc>
          <w:tcPr>
            <w:tcW w:w="1136" w:type="dxa"/>
            <w:vMerge w:val="restart"/>
            <w:tcBorders>
              <w:top w:val="single" w:sz="4" w:space="0" w:color="auto"/>
              <w:left w:val="single" w:sz="4" w:space="0" w:color="auto"/>
              <w:right w:val="single" w:sz="4" w:space="0" w:color="auto"/>
            </w:tcBorders>
            <w:vAlign w:val="center"/>
          </w:tcPr>
          <w:p w14:paraId="09C22E35" w14:textId="77777777" w:rsidR="00F76265" w:rsidRDefault="00F76265" w:rsidP="000C4A5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73630C" w14:textId="5ED38712" w:rsidR="00F76265" w:rsidRPr="0010277B" w:rsidRDefault="00F76265" w:rsidP="000C4A52">
            <w:pPr>
              <w:ind w:firstLine="102"/>
              <w:jc w:val="center"/>
              <w:rPr>
                <w:rFonts w:ascii="GHEA Grapalat" w:hAnsi="GHEA Grapalat" w:cs="Arial"/>
                <w:sz w:val="18"/>
                <w:szCs w:val="18"/>
                <w:lang w:val="hy-AM"/>
              </w:rPr>
            </w:pPr>
            <w:r>
              <w:rPr>
                <w:rFonts w:ascii="GHEA Grapalat" w:hAnsi="GHEA Grapalat"/>
                <w:sz w:val="18"/>
                <w:szCs w:val="18"/>
                <w:lang w:val="hy-AM"/>
              </w:rPr>
              <w:t xml:space="preserve">Երևան քաղաքի </w:t>
            </w:r>
            <w:r w:rsidR="004B45A5">
              <w:rPr>
                <w:rFonts w:ascii="GHEA Grapalat" w:hAnsi="GHEA Grapalat"/>
                <w:sz w:val="18"/>
                <w:szCs w:val="18"/>
                <w:lang w:val="hy-AM"/>
              </w:rPr>
              <w:t>Շենգավիթ</w:t>
            </w:r>
            <w:r>
              <w:rPr>
                <w:rFonts w:ascii="GHEA Grapalat" w:hAnsi="GHEA Grapalat"/>
                <w:sz w:val="18"/>
                <w:szCs w:val="18"/>
                <w:lang w:val="hy-AM"/>
              </w:rPr>
              <w:t xml:space="preserve"> վարչական շրջան</w:t>
            </w:r>
            <w:r w:rsidR="00225F3B">
              <w:rPr>
                <w:rFonts w:ascii="GHEA Grapalat" w:hAnsi="GHEA Grapalat"/>
                <w:sz w:val="18"/>
                <w:szCs w:val="18"/>
                <w:lang w:val="hy-AM"/>
              </w:rPr>
              <w:t>ի</w:t>
            </w:r>
            <w:r>
              <w:rPr>
                <w:rFonts w:ascii="GHEA Grapalat" w:hAnsi="GHEA Grapalat"/>
                <w:sz w:val="18"/>
                <w:szCs w:val="18"/>
                <w:lang w:val="hy-AM"/>
              </w:rPr>
              <w:t xml:space="preserve"> հրատապ լուծում պահանջող</w:t>
            </w:r>
            <w:r w:rsidR="00C15A59">
              <w:rPr>
                <w:rFonts w:ascii="GHEA Grapalat" w:hAnsi="GHEA Grapalat"/>
                <w:sz w:val="18"/>
                <w:szCs w:val="18"/>
                <w:lang w:val="hy-AM"/>
              </w:rPr>
              <w:t xml:space="preserve"> </w:t>
            </w:r>
            <w:r w:rsidR="00C15A59" w:rsidRPr="00C15A59">
              <w:rPr>
                <w:rFonts w:ascii="GHEA Grapalat" w:hAnsi="GHEA Grapalat"/>
                <w:sz w:val="18"/>
                <w:szCs w:val="18"/>
                <w:lang w:val="hy-AM"/>
              </w:rPr>
              <w:t>ընթացիկ</w:t>
            </w:r>
            <w:r w:rsidR="00521DCE">
              <w:rPr>
                <w:rFonts w:ascii="GHEA Grapalat" w:hAnsi="GHEA Grapalat"/>
                <w:sz w:val="18"/>
                <w:szCs w:val="18"/>
                <w:lang w:val="hy-AM"/>
              </w:rPr>
              <w:t xml:space="preserve"> </w:t>
            </w:r>
            <w:r>
              <w:rPr>
                <w:rFonts w:ascii="GHEA Grapalat" w:hAnsi="GHEA Grapalat"/>
                <w:sz w:val="18"/>
                <w:szCs w:val="18"/>
                <w:lang w:val="hy-AM"/>
              </w:rPr>
              <w:t xml:space="preserve">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vAlign w:val="bottom"/>
          </w:tcPr>
          <w:p w14:paraId="5AABB23E" w14:textId="77777777" w:rsidR="00F76265" w:rsidRPr="00B931A0" w:rsidRDefault="00F76265" w:rsidP="000C4A5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F76265" w14:paraId="5FDD9A55" w14:textId="77777777" w:rsidTr="000C4A52">
        <w:trPr>
          <w:trHeight w:val="20"/>
          <w:jc w:val="center"/>
        </w:trPr>
        <w:tc>
          <w:tcPr>
            <w:tcW w:w="1136" w:type="dxa"/>
            <w:vMerge/>
            <w:tcBorders>
              <w:top w:val="single" w:sz="4" w:space="0" w:color="auto"/>
              <w:left w:val="single" w:sz="4" w:space="0" w:color="auto"/>
              <w:right w:val="single" w:sz="4" w:space="0" w:color="auto"/>
            </w:tcBorders>
            <w:vAlign w:val="center"/>
          </w:tcPr>
          <w:p w14:paraId="7F34BABE" w14:textId="77777777" w:rsidR="00F76265" w:rsidRDefault="00F76265" w:rsidP="000C4A5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24ED109F"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35A37882" w14:textId="77777777" w:rsidR="00F76265" w:rsidRPr="00BB676C" w:rsidRDefault="00F76265" w:rsidP="000C4A52">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B52D769" w14:textId="77777777" w:rsidR="00F76265" w:rsidRPr="005B0829" w:rsidRDefault="00F76265" w:rsidP="000C4A52">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141EBC3A" w14:textId="77777777" w:rsidR="00F76265" w:rsidRPr="00F3345F" w:rsidRDefault="00F76265" w:rsidP="000C4A52">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vAlign w:val="center"/>
          </w:tcPr>
          <w:p w14:paraId="7A27B1D1" w14:textId="77777777" w:rsidR="00F76265" w:rsidRPr="000334AF" w:rsidRDefault="00F76265" w:rsidP="000C4A52">
            <w:pPr>
              <w:jc w:val="center"/>
              <w:rPr>
                <w:rFonts w:ascii="GHEA Grapalat" w:hAnsi="GHEA Grapalat"/>
                <w:lang w:val="hy-AM"/>
              </w:rPr>
            </w:pPr>
          </w:p>
        </w:tc>
      </w:tr>
      <w:tr w:rsidR="00F76265" w14:paraId="2BE5CF10" w14:textId="77777777" w:rsidTr="000C4A52">
        <w:trPr>
          <w:trHeight w:val="20"/>
          <w:jc w:val="center"/>
        </w:trPr>
        <w:tc>
          <w:tcPr>
            <w:tcW w:w="1136" w:type="dxa"/>
            <w:vMerge/>
            <w:tcBorders>
              <w:left w:val="single" w:sz="4" w:space="0" w:color="auto"/>
              <w:bottom w:val="single" w:sz="4" w:space="0" w:color="auto"/>
              <w:right w:val="single" w:sz="4" w:space="0" w:color="auto"/>
            </w:tcBorders>
            <w:vAlign w:val="center"/>
          </w:tcPr>
          <w:p w14:paraId="53768F03" w14:textId="77777777" w:rsidR="00F76265" w:rsidRPr="007320DA" w:rsidRDefault="00F76265" w:rsidP="000C4A5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065941A8"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29387C29" w14:textId="77777777" w:rsidR="00F76265" w:rsidRPr="005B0829" w:rsidRDefault="00F76265" w:rsidP="000C4A52">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76FFF839" w14:textId="77777777" w:rsidR="00F76265" w:rsidRPr="00F3345F" w:rsidRDefault="00F76265" w:rsidP="000C4A52">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54E29FE9" w14:textId="2B50BB6D" w:rsidR="00F76265" w:rsidRPr="00A554D4" w:rsidRDefault="00F76265" w:rsidP="000C4A52">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vAlign w:val="center"/>
          </w:tcPr>
          <w:p w14:paraId="151D9B91" w14:textId="77777777" w:rsidR="00F76265" w:rsidRPr="000334AF" w:rsidRDefault="00F76265" w:rsidP="000C4A52">
            <w:pPr>
              <w:jc w:val="center"/>
              <w:rPr>
                <w:rFonts w:ascii="GHEA Grapalat" w:hAnsi="GHEA Grapalat"/>
                <w:lang w:val="hy-AM"/>
              </w:rPr>
            </w:pPr>
          </w:p>
        </w:tc>
      </w:tr>
    </w:tbl>
    <w:p w14:paraId="2A4553EF" w14:textId="77777777" w:rsidR="00F76265" w:rsidRPr="005E1F72" w:rsidRDefault="00F76265" w:rsidP="00F76265">
      <w:pPr>
        <w:rPr>
          <w:rFonts w:ascii="GHEA Grapalat" w:hAnsi="GHEA Grapalat"/>
          <w:sz w:val="18"/>
          <w:szCs w:val="18"/>
          <w:lang w:val="es-ES"/>
        </w:rPr>
      </w:pPr>
    </w:p>
    <w:p w14:paraId="40B1B75D" w14:textId="77777777" w:rsidR="00F76265" w:rsidRDefault="00F76265" w:rsidP="00F76265">
      <w:pPr>
        <w:ind w:left="720" w:firstLine="720"/>
        <w:jc w:val="both"/>
        <w:rPr>
          <w:rFonts w:ascii="GHEA Grapalat" w:hAnsi="GHEA Grapalat"/>
          <w:sz w:val="20"/>
          <w:lang w:val="hy-AM"/>
        </w:rPr>
      </w:pPr>
    </w:p>
    <w:p w14:paraId="7CD445D2" w14:textId="77777777" w:rsidR="00F76265" w:rsidRPr="005E1F72" w:rsidRDefault="00F76265" w:rsidP="00F76265">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76877DBA" w14:textId="77777777" w:rsidR="00F76265" w:rsidRPr="005E1F72" w:rsidRDefault="00F76265" w:rsidP="00F76265">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46EF2CE6"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 xml:space="preserve">    </w:t>
      </w:r>
    </w:p>
    <w:p w14:paraId="609A55C9"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8"/>
      </w:r>
      <w:r w:rsidRPr="005E1F72">
        <w:rPr>
          <w:rFonts w:ascii="GHEA Grapalat" w:hAnsi="GHEA Grapalat"/>
          <w:sz w:val="20"/>
          <w:lang w:val="hy-AM"/>
        </w:rPr>
        <w:tab/>
      </w:r>
      <w:r w:rsidRPr="005E1F72">
        <w:rPr>
          <w:rFonts w:ascii="GHEA Grapalat" w:hAnsi="GHEA Grapalat"/>
          <w:sz w:val="20"/>
          <w:lang w:val="hy-AM"/>
        </w:rPr>
        <w:tab/>
        <w:t xml:space="preserve"> </w:t>
      </w:r>
    </w:p>
    <w:p w14:paraId="1BD9DEE2" w14:textId="77777777" w:rsidR="00F76265" w:rsidRDefault="00F76265" w:rsidP="00F76265">
      <w:pPr>
        <w:jc w:val="right"/>
        <w:rPr>
          <w:rFonts w:ascii="GHEA Grapalat" w:hAnsi="GHEA Grapalat"/>
          <w:sz w:val="20"/>
          <w:lang w:val="hy-AM"/>
        </w:rPr>
      </w:pPr>
    </w:p>
    <w:p w14:paraId="104835EF" w14:textId="77777777" w:rsidR="00F76265" w:rsidRPr="00662084" w:rsidRDefault="00F76265" w:rsidP="00F76265">
      <w:pPr>
        <w:jc w:val="both"/>
        <w:rPr>
          <w:rFonts w:ascii="GHEA Grapalat" w:hAnsi="GHEA Grapalat"/>
          <w:sz w:val="20"/>
          <w:szCs w:val="20"/>
          <w:lang w:val="hy-AM"/>
        </w:rPr>
      </w:pPr>
      <w:r>
        <w:rPr>
          <w:rFonts w:ascii="GHEA Grapalat" w:hAnsi="GHEA Grapalat"/>
          <w:b/>
          <w:sz w:val="22"/>
          <w:szCs w:val="22"/>
          <w:lang w:val="hy-AM"/>
        </w:rPr>
        <w:t xml:space="preserve">   </w:t>
      </w:r>
      <w:r w:rsidRPr="00662084">
        <w:rPr>
          <w:rFonts w:ascii="GHEA Grapalat" w:hAnsi="GHEA Grapalat"/>
          <w:b/>
          <w:sz w:val="20"/>
          <w:szCs w:val="20"/>
          <w:lang w:val="hy-AM"/>
        </w:rPr>
        <w:t>**ԳՆԱՅԻՆ ԱՌԱՋԱՐԿԸ ԱՆՀՐԱԺԵՇՏ Է ՆԵՐԿԱՅԱՑՆԵԼ ՏՈԿՈՍԱՅԻՆ ԱՐՏԱՀԱՅՏՈՒԹՅԱՄԲ</w:t>
      </w:r>
    </w:p>
    <w:p w14:paraId="3D49BD48" w14:textId="77777777" w:rsidR="00F76265" w:rsidRPr="00662084" w:rsidRDefault="00F76265" w:rsidP="00F76265">
      <w:pPr>
        <w:jc w:val="both"/>
        <w:rPr>
          <w:rFonts w:ascii="GHEA Grapalat" w:hAnsi="GHEA Grapalat"/>
          <w:sz w:val="20"/>
          <w:szCs w:val="20"/>
          <w:lang w:val="hy-AM"/>
        </w:rPr>
      </w:pPr>
    </w:p>
    <w:p w14:paraId="50EF5A7B" w14:textId="77777777" w:rsidR="00F76265" w:rsidRPr="00C33F7A" w:rsidRDefault="00F76265" w:rsidP="00F76265">
      <w:pPr>
        <w:ind w:right="309"/>
        <w:jc w:val="both"/>
        <w:rPr>
          <w:rFonts w:ascii="GHEA Grapalat" w:hAnsi="GHEA Grapalat"/>
          <w:b/>
          <w:bCs/>
          <w:sz w:val="18"/>
          <w:szCs w:val="18"/>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w:t>
      </w:r>
      <w:r w:rsidRPr="00C33F7A">
        <w:rPr>
          <w:rFonts w:ascii="GHEA Grapalat" w:hAnsi="GHEA Grapalat"/>
          <w:b/>
          <w:bCs/>
          <w:sz w:val="18"/>
          <w:szCs w:val="18"/>
          <w:lang w:val="hy-AM"/>
        </w:rPr>
        <w:t>ԵԹԵ ՄԱՍՆԱԿԻՑԸ ԱԱՀ ՎՃԱՐՈՂ Է ԱՆՀՐԱԺԵՇՏ Է ԸՆԴՀԱՆՈՒՐ ԳԻՆԸ ԸՍՏ ՄԻԱՎՈՐԻ ԱՌԱՎԵԼԱԳՈՒՅՆ ԳՆԻ՝ ՏՈԿՈՍԱՅԻՆ ՀԱՄԱՄԱՍՆՈՒԹՅԱՄԲ ԼՐԱՑՆԵԼ «ԱԱՀ ՍՅՈՒՆՅԱԿՈՒՄ»,</w:t>
      </w:r>
    </w:p>
    <w:p w14:paraId="096F0D09" w14:textId="77777777" w:rsidR="00F76265" w:rsidRPr="00C33F7A" w:rsidRDefault="00F76265" w:rsidP="00F76265">
      <w:pPr>
        <w:ind w:right="309"/>
        <w:jc w:val="both"/>
        <w:rPr>
          <w:rFonts w:ascii="GHEA Grapalat" w:hAnsi="GHEA Grapalat"/>
          <w:b/>
          <w:bCs/>
          <w:sz w:val="18"/>
          <w:szCs w:val="18"/>
          <w:lang w:val="hy-AM"/>
        </w:rPr>
      </w:pPr>
      <w:r w:rsidRPr="00C33F7A">
        <w:rPr>
          <w:rFonts w:ascii="GHEA Grapalat" w:hAnsi="GHEA Grapalat"/>
          <w:b/>
          <w:bCs/>
          <w:sz w:val="18"/>
          <w:szCs w:val="18"/>
          <w:lang w:val="hy-AM"/>
        </w:rPr>
        <w:t xml:space="preserve"> ԵԹԵ ՈՉ ԱՌԱՆՑ «ԱԱՀ ՍՅՈՒՆՅԱԿՈՒՄ:</w:t>
      </w:r>
    </w:p>
    <w:p w14:paraId="0453B869" w14:textId="77777777" w:rsidR="00F76265" w:rsidRPr="005E1F72" w:rsidRDefault="00F76265" w:rsidP="00F76265">
      <w:pPr>
        <w:rPr>
          <w:rFonts w:ascii="GHEA Grapalat" w:hAnsi="GHEA Grapalat" w:cs="Sylfaen"/>
          <w:i/>
          <w:sz w:val="16"/>
          <w:szCs w:val="16"/>
          <w:lang w:val="hy-AM" w:eastAsia="ru-RU"/>
        </w:rPr>
      </w:pPr>
    </w:p>
    <w:p w14:paraId="1AD65915" w14:textId="77777777" w:rsidR="00F76265" w:rsidRPr="004F02AD" w:rsidRDefault="00F76265" w:rsidP="00F76265">
      <w:pPr>
        <w:jc w:val="right"/>
        <w:rPr>
          <w:rFonts w:ascii="GHEA Grapalat" w:hAnsi="GHEA Grapalat"/>
          <w:sz w:val="20"/>
          <w:lang w:val="hy-AM"/>
        </w:rPr>
      </w:pPr>
    </w:p>
    <w:p w14:paraId="2C24324D" w14:textId="77777777" w:rsidR="00F76265" w:rsidRPr="004F02AD" w:rsidRDefault="00F76265" w:rsidP="00F76265">
      <w:pPr>
        <w:rPr>
          <w:rFonts w:ascii="GHEA Grapalat" w:hAnsi="GHEA Grapalat" w:cs="Sylfaen"/>
          <w:i/>
          <w:sz w:val="16"/>
          <w:szCs w:val="16"/>
          <w:lang w:val="hy-AM" w:eastAsia="ru-RU"/>
        </w:rPr>
      </w:pPr>
    </w:p>
    <w:p w14:paraId="03AA8C3E" w14:textId="77777777" w:rsidR="00F76265" w:rsidRPr="004F02AD" w:rsidRDefault="00F76265" w:rsidP="00F76265">
      <w:pPr>
        <w:rPr>
          <w:rFonts w:ascii="GHEA Grapalat" w:hAnsi="GHEA Grapalat" w:cs="Sylfaen"/>
          <w:i/>
          <w:sz w:val="16"/>
          <w:szCs w:val="16"/>
          <w:lang w:val="hy-AM" w:eastAsia="ru-RU"/>
        </w:rPr>
      </w:pPr>
    </w:p>
    <w:p w14:paraId="40D2D8F3" w14:textId="77777777" w:rsidR="00F76265" w:rsidRPr="00F566BF" w:rsidRDefault="00F76265" w:rsidP="00F76265">
      <w:pPr>
        <w:rPr>
          <w:rFonts w:ascii="GHEA Grapalat" w:hAnsi="GHEA Grapalat" w:cs="Sylfaen"/>
          <w:i/>
          <w:sz w:val="16"/>
          <w:szCs w:val="16"/>
          <w:lang w:val="hy-AM" w:eastAsia="ru-RU"/>
        </w:rPr>
      </w:pPr>
    </w:p>
    <w:p w14:paraId="104B210B" w14:textId="6A8F6E7C"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04F9FFBB" w14:textId="2957FCE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44B5BDF8"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w:t>
      </w:r>
      <w:r w:rsidR="004B45A5">
        <w:rPr>
          <w:rFonts w:ascii="GHEA Grapalat" w:hAnsi="GHEA Grapalat"/>
          <w:b/>
          <w:lang w:val="hy-AM"/>
        </w:rPr>
        <w:t>25/145</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5B8414C" w:rsidR="007862B1" w:rsidRPr="00F566BF" w:rsidRDefault="007B743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572001">
        <w:rPr>
          <w:rFonts w:ascii="GHEA Grapalat" w:hAnsi="GHEA Grapalat" w:cs="Sylfaen"/>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13013E8" w14:textId="778EA36C" w:rsidR="007862B1" w:rsidRPr="00F566BF" w:rsidRDefault="007862B1" w:rsidP="007862B1">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sidR="00377184">
        <w:rPr>
          <w:rFonts w:ascii="GHEA Grapalat" w:hAnsi="GHEA Grapalat" w:cs="GHEA Grapalat"/>
          <w:sz w:val="20"/>
          <w:szCs w:val="20"/>
          <w:u w:val="single"/>
          <w:lang w:val="pt-BR"/>
        </w:rPr>
        <w:t>Երևանի քաղաքապետարանի</w:t>
      </w:r>
      <w:r w:rsidRPr="00F566BF">
        <w:rPr>
          <w:rFonts w:ascii="GHEA Grapalat" w:hAnsi="GHEA Grapalat" w:cs="GHEA Grapalat"/>
          <w:sz w:val="20"/>
          <w:szCs w:val="20"/>
          <w:lang w:val="pt-BR"/>
        </w:rPr>
        <w:t xml:space="preserve">*  (այսուհետ` Պատվիրատու) կողմից </w:t>
      </w:r>
    </w:p>
    <w:p w14:paraId="3C789DD9" w14:textId="77777777" w:rsidR="007862B1" w:rsidRPr="00F566BF" w:rsidRDefault="007862B1" w:rsidP="007862B1">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7A4C5D41" w14:textId="0DCB3EAF" w:rsidR="007862B1" w:rsidRPr="00F566BF" w:rsidRDefault="007862B1" w:rsidP="007862B1">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00ED70E7">
        <w:rPr>
          <w:rFonts w:ascii="GHEA Grapalat" w:hAnsi="GHEA Grapalat"/>
          <w:b/>
          <w:sz w:val="20"/>
          <w:szCs w:val="20"/>
          <w:u w:val="single"/>
          <w:lang w:val="hy-AM"/>
        </w:rPr>
        <w:t>ԵՔ-ԳՀԾՁԲ-</w:t>
      </w:r>
      <w:r w:rsidR="004B45A5">
        <w:rPr>
          <w:rFonts w:ascii="GHEA Grapalat" w:hAnsi="GHEA Grapalat"/>
          <w:b/>
          <w:sz w:val="20"/>
          <w:szCs w:val="20"/>
          <w:u w:val="single"/>
          <w:lang w:val="hy-AM"/>
        </w:rPr>
        <w:t>25/145</w:t>
      </w:r>
      <w:r w:rsidRPr="00F566BF">
        <w:rPr>
          <w:rFonts w:ascii="GHEA Grapalat" w:hAnsi="GHEA Grapalat" w:cs="GHEA Grapalat"/>
          <w:sz w:val="20"/>
          <w:szCs w:val="20"/>
          <w:lang w:val="pt-BR"/>
        </w:rPr>
        <w:t>* ծածկագրով գնման ընթացակարգին:</w:t>
      </w:r>
    </w:p>
    <w:p w14:paraId="5EA27522" w14:textId="53A2BB11" w:rsidR="007862B1" w:rsidRPr="00F566BF" w:rsidRDefault="007862B1" w:rsidP="007862B1">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ED6919">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26482"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A60946F"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526482"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30D404C3" w:rsidR="00526482" w:rsidRPr="00F566BF" w:rsidRDefault="00526482" w:rsidP="00526482">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26482"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11F3CDF9"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526482"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208B4B3"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w:t>
            </w:r>
            <w:proofErr w:type="gramEnd"/>
            <w:r w:rsidRPr="00A70131">
              <w:rPr>
                <w:rFonts w:ascii="GHEA Grapalat" w:hAnsi="GHEA Grapalat" w:cs="Arial"/>
                <w:b/>
                <w:sz w:val="20"/>
                <w:szCs w:val="20"/>
                <w:lang w:val="hy-AM"/>
              </w:rPr>
              <w:t xml:space="preserve"> ֆինանսների նախարարության գործառնական վարչություն</w:t>
            </w:r>
          </w:p>
        </w:tc>
      </w:tr>
      <w:tr w:rsidR="00526482"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246D5A9D"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526482"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547800A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526482"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ABD9911" w:rsidR="00526482" w:rsidRPr="00F566BF" w:rsidRDefault="00526482" w:rsidP="00526482">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26482"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3FD9A6B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proofErr w:type="gramEnd"/>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2333BA"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2333BA"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2333BA"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2333BA"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2333BA"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122E30D8" w14:textId="77777777" w:rsidR="00A724D1" w:rsidRDefault="00631658" w:rsidP="00F71502">
      <w:pPr>
        <w:pStyle w:val="BodyTextIndent3"/>
        <w:spacing w:line="240" w:lineRule="auto"/>
        <w:ind w:firstLine="0"/>
        <w:rPr>
          <w:rFonts w:ascii="GHEA Grapalat" w:hAnsi="GHEA Grapalat"/>
          <w:b/>
          <w:lang w:val="hy-AM"/>
        </w:rPr>
      </w:pPr>
      <w:r w:rsidRPr="00F566BF">
        <w:rPr>
          <w:rFonts w:ascii="GHEA Grapalat" w:hAnsi="GHEA Grapalat"/>
          <w:b/>
          <w:lang w:val="hy-AM"/>
        </w:rPr>
        <w:br w:type="page"/>
      </w:r>
      <w:r w:rsidR="00325A9F">
        <w:rPr>
          <w:rFonts w:ascii="GHEA Grapalat" w:hAnsi="GHEA Grapalat"/>
          <w:b/>
          <w:lang w:val="hy-AM"/>
        </w:rPr>
        <w:lastRenderedPageBreak/>
        <w:t xml:space="preserve">                                                                                                                                            </w:t>
      </w:r>
      <w:r w:rsidR="00A724D1">
        <w:rPr>
          <w:rFonts w:ascii="GHEA Grapalat" w:hAnsi="GHEA Grapalat"/>
          <w:b/>
          <w:lang w:val="hy-AM"/>
        </w:rPr>
        <w:t xml:space="preserve">            </w:t>
      </w:r>
    </w:p>
    <w:p w14:paraId="36F49941" w14:textId="23C1865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65F66626"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ED70E7">
        <w:rPr>
          <w:rFonts w:ascii="GHEA Grapalat" w:hAnsi="GHEA Grapalat" w:cs="Sylfaen"/>
          <w:b/>
          <w:lang w:val="hy-AM"/>
        </w:rPr>
        <w:t>ԵՔ-ԳՀԾՁԲ-</w:t>
      </w:r>
      <w:r w:rsidR="004B45A5">
        <w:rPr>
          <w:rFonts w:ascii="GHEA Grapalat" w:hAnsi="GHEA Grapalat" w:cs="Sylfaen"/>
          <w:b/>
          <w:lang w:val="hy-AM"/>
        </w:rPr>
        <w:t>25/145</w:t>
      </w:r>
      <w:r w:rsidRPr="00F566BF">
        <w:rPr>
          <w:rFonts w:ascii="GHEA Grapalat" w:hAnsi="GHEA Grapalat" w:cs="Sylfaen"/>
          <w:b/>
          <w:lang w:val="hy-AM"/>
        </w:rPr>
        <w:t>»*  ծածկագրով</w:t>
      </w:r>
    </w:p>
    <w:p w14:paraId="2E7932EB" w14:textId="7AA38DC5" w:rsidR="00631658" w:rsidRPr="00F566BF" w:rsidRDefault="007B743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1A5B690" w14:textId="48B01726"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1.1 Ընկերությունը մասնակցում է</w:t>
      </w:r>
      <w:r w:rsidR="005213B3">
        <w:rPr>
          <w:rFonts w:ascii="GHEA Grapalat" w:hAnsi="GHEA Grapalat" w:cs="GHEA Grapalat"/>
          <w:sz w:val="20"/>
          <w:szCs w:val="20"/>
          <w:lang w:val="pt-BR"/>
        </w:rPr>
        <w:t xml:space="preserve"> Երևանի քաղաքապետարանի</w:t>
      </w:r>
      <w:r w:rsidRPr="00F566BF">
        <w:rPr>
          <w:rFonts w:ascii="GHEA Grapalat" w:hAnsi="GHEA Grapalat" w:cs="GHEA Grapalat"/>
          <w:sz w:val="20"/>
          <w:szCs w:val="20"/>
          <w:lang w:val="pt-BR"/>
        </w:rPr>
        <w:t xml:space="preserve">*  (այսուհետ` Պատվիրատու) կողմից </w:t>
      </w:r>
    </w:p>
    <w:p w14:paraId="2D59AAE0" w14:textId="71F31F59"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63FD10D0" w14:textId="4392DD40" w:rsidR="00631658" w:rsidRPr="00F566BF" w:rsidRDefault="00631658" w:rsidP="00631658">
      <w:pPr>
        <w:jc w:val="both"/>
        <w:rPr>
          <w:rFonts w:ascii="GHEA Grapalat" w:hAnsi="GHEA Grapalat" w:cs="GHEA Grapalat"/>
          <w:sz w:val="20"/>
          <w:szCs w:val="20"/>
          <w:lang w:val="pt-BR"/>
        </w:rPr>
      </w:pPr>
      <w:r w:rsidRPr="00F566BF">
        <w:rPr>
          <w:rFonts w:ascii="GHEA Grapalat" w:hAnsi="GHEA Grapalat" w:cs="GHEA Grapalat"/>
          <w:sz w:val="20"/>
          <w:szCs w:val="20"/>
          <w:lang w:val="pt-BR"/>
        </w:rPr>
        <w:t>կազմակերպված</w:t>
      </w:r>
      <w:r w:rsidR="005213B3">
        <w:rPr>
          <w:rFonts w:ascii="GHEA Grapalat" w:hAnsi="GHEA Grapalat" w:cs="GHEA Grapalat"/>
          <w:sz w:val="20"/>
          <w:szCs w:val="20"/>
          <w:lang w:val="pt-BR"/>
        </w:rPr>
        <w:t>՝</w:t>
      </w:r>
      <w:r w:rsidR="005213B3" w:rsidRPr="005213B3">
        <w:rPr>
          <w:rFonts w:ascii="GHEA Grapalat" w:hAnsi="GHEA Grapalat" w:cs="Sylfaen"/>
          <w:b/>
          <w:lang w:val="hy-AM"/>
        </w:rPr>
        <w:t xml:space="preserve"> </w:t>
      </w:r>
      <w:r w:rsidR="00ED70E7">
        <w:rPr>
          <w:rFonts w:ascii="GHEA Grapalat" w:hAnsi="GHEA Grapalat" w:cs="Sylfaen"/>
          <w:b/>
          <w:lang w:val="hy-AM"/>
        </w:rPr>
        <w:t>ԵՔ-ԳՀԾՁԲ-</w:t>
      </w:r>
      <w:r w:rsidR="004B45A5">
        <w:rPr>
          <w:rFonts w:ascii="GHEA Grapalat" w:hAnsi="GHEA Grapalat" w:cs="Sylfaen"/>
          <w:b/>
          <w:lang w:val="hy-AM"/>
        </w:rPr>
        <w:t>25/145</w:t>
      </w:r>
      <w:r w:rsidRPr="00F566BF">
        <w:rPr>
          <w:rFonts w:ascii="GHEA Grapalat" w:hAnsi="GHEA Grapalat" w:cs="GHEA Grapalat"/>
          <w:sz w:val="20"/>
          <w:szCs w:val="20"/>
          <w:lang w:val="pt-BR"/>
        </w:rPr>
        <w:t>* ծածկագրով գնման ընթացակարգին:</w:t>
      </w:r>
    </w:p>
    <w:p w14:paraId="7E7AF9AA" w14:textId="7704AA72" w:rsidR="00631658" w:rsidRPr="00F566BF" w:rsidRDefault="00631658" w:rsidP="00631658">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881DB4"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571284E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881DB4"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64B7884E" w:rsidR="00881DB4" w:rsidRPr="00F566BF" w:rsidRDefault="00881DB4" w:rsidP="00881DB4">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81DB4"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545DFA4"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81DB4"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3B15C796"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w:t>
            </w:r>
            <w:proofErr w:type="gramEnd"/>
            <w:r w:rsidRPr="00A70131">
              <w:rPr>
                <w:rFonts w:ascii="GHEA Grapalat" w:hAnsi="GHEA Grapalat" w:cs="Arial"/>
                <w:b/>
                <w:sz w:val="20"/>
                <w:szCs w:val="20"/>
                <w:lang w:val="hy-AM"/>
              </w:rPr>
              <w:t xml:space="preserve"> ֆինանսների նախարարության գործառնական վարչություն</w:t>
            </w:r>
          </w:p>
        </w:tc>
      </w:tr>
      <w:tr w:rsidR="00881DB4" w:rsidRPr="00F566BF" w14:paraId="7080DE86" w14:textId="77777777" w:rsidTr="005B7AED">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4A525FC"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881DB4" w:rsidRPr="00F566BF" w14:paraId="786D96CC" w14:textId="77777777" w:rsidTr="005B7AED">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4C8E4039"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881DB4"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007E5739" w:rsidR="00881DB4" w:rsidRPr="00F566BF" w:rsidRDefault="00881DB4" w:rsidP="00881DB4">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881DB4"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2CE260F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r>
              <w:rPr>
                <w:rFonts w:ascii="GHEA Grapalat" w:hAnsi="GHEA Grapalat" w:cs="Arial"/>
                <w:sz w:val="20"/>
                <w:szCs w:val="20"/>
                <w:lang w:val="hy-AM"/>
              </w:rPr>
              <w:t xml:space="preserve"> ՀՀ դրամ, </w:t>
            </w:r>
            <w:r>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5B7AED">
        <w:trPr>
          <w:trHeight w:val="7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8116EC"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8116EC"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8116EC"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8116EC"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8116EC"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5CBF9DEB" w:rsidR="002B0E49" w:rsidRDefault="00334B2F" w:rsidP="005165B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572001" w:rsidRDefault="002B0E49" w:rsidP="00334EFB">
      <w:pPr>
        <w:pStyle w:val="BodyTextIndent3"/>
        <w:tabs>
          <w:tab w:val="left" w:pos="9105"/>
          <w:tab w:val="right" w:pos="10394"/>
        </w:tabs>
        <w:spacing w:line="240" w:lineRule="auto"/>
        <w:ind w:firstLine="0"/>
        <w:jc w:val="left"/>
        <w:rPr>
          <w:rFonts w:ascii="GHEA Grapalat" w:hAnsi="GHEA Grapalat" w:cs="Sylfaen"/>
          <w:b/>
          <w:sz w:val="16"/>
          <w:szCs w:val="16"/>
          <w:lang w:val="hy-AM"/>
        </w:rPr>
      </w:pPr>
    </w:p>
    <w:p w14:paraId="77EB5A58" w14:textId="441B85BD" w:rsidR="00F15AC0" w:rsidRPr="00B73335" w:rsidRDefault="002B0E49" w:rsidP="002B0E49">
      <w:pPr>
        <w:pStyle w:val="BodyTextIndent3"/>
        <w:tabs>
          <w:tab w:val="left" w:pos="9105"/>
          <w:tab w:val="right" w:pos="10394"/>
        </w:tabs>
        <w:spacing w:line="240" w:lineRule="auto"/>
        <w:jc w:val="left"/>
        <w:rPr>
          <w:rFonts w:ascii="GHEA Grapalat" w:hAnsi="GHEA Grapalat" w:cs="Sylfaen"/>
          <w:b/>
          <w:sz w:val="16"/>
          <w:szCs w:val="16"/>
          <w:lang w:val="hy-AM"/>
        </w:rPr>
      </w:pPr>
      <w:r w:rsidRPr="00572001">
        <w:rPr>
          <w:rFonts w:ascii="GHEA Grapalat" w:hAnsi="GHEA Grapalat" w:cs="Sylfaen"/>
          <w:b/>
          <w:sz w:val="16"/>
          <w:szCs w:val="16"/>
          <w:lang w:val="hy-AM"/>
        </w:rPr>
        <w:tab/>
      </w:r>
      <w:r w:rsidR="005165BD" w:rsidRPr="00B73335">
        <w:rPr>
          <w:rFonts w:ascii="GHEA Grapalat" w:hAnsi="GHEA Grapalat" w:cs="Sylfaen"/>
          <w:b/>
          <w:sz w:val="16"/>
          <w:szCs w:val="16"/>
          <w:lang w:val="hy-AM"/>
        </w:rPr>
        <w:t xml:space="preserve">   </w:t>
      </w:r>
      <w:r w:rsidR="00B73335">
        <w:rPr>
          <w:rFonts w:ascii="GHEA Grapalat" w:hAnsi="GHEA Grapalat" w:cs="Sylfaen"/>
          <w:b/>
          <w:sz w:val="16"/>
          <w:szCs w:val="16"/>
          <w:lang w:val="hy-AM"/>
        </w:rPr>
        <w:t xml:space="preserve">      </w:t>
      </w:r>
      <w:r w:rsidR="005165BD" w:rsidRPr="00B73335">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 xml:space="preserve">Հավելված </w:t>
      </w:r>
      <w:r w:rsidR="00F15AC0" w:rsidRPr="00B73335">
        <w:rPr>
          <w:rFonts w:ascii="GHEA Grapalat" w:hAnsi="GHEA Grapalat" w:cs="Sylfaen"/>
          <w:b/>
          <w:sz w:val="16"/>
          <w:szCs w:val="16"/>
          <w:lang w:val="hy-AM"/>
        </w:rPr>
        <w:t>6</w:t>
      </w:r>
    </w:p>
    <w:p w14:paraId="1AF5CED8" w14:textId="26954919" w:rsidR="00071D1C" w:rsidRPr="00B73335" w:rsidRDefault="00071D1C"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w:t>
      </w:r>
      <w:r w:rsidR="00ED70E7">
        <w:rPr>
          <w:rFonts w:ascii="GHEA Grapalat" w:hAnsi="GHEA Grapalat" w:cs="Sylfaen"/>
          <w:b/>
          <w:sz w:val="16"/>
          <w:szCs w:val="16"/>
          <w:lang w:val="hy-AM"/>
        </w:rPr>
        <w:t>ԵՔ-ԳՀԾՁԲ-</w:t>
      </w:r>
      <w:r w:rsidR="004B45A5">
        <w:rPr>
          <w:rFonts w:ascii="GHEA Grapalat" w:hAnsi="GHEA Grapalat" w:cs="Sylfaen"/>
          <w:b/>
          <w:sz w:val="16"/>
          <w:szCs w:val="16"/>
          <w:lang w:val="hy-AM"/>
        </w:rPr>
        <w:t>25/145</w:t>
      </w:r>
      <w:r w:rsidRPr="00B73335">
        <w:rPr>
          <w:rFonts w:ascii="GHEA Grapalat" w:hAnsi="GHEA Grapalat" w:cs="Sylfaen"/>
          <w:b/>
          <w:sz w:val="16"/>
          <w:szCs w:val="16"/>
          <w:lang w:val="hy-AM"/>
        </w:rPr>
        <w:t>»</w:t>
      </w:r>
      <w:r w:rsidR="00130202" w:rsidRPr="00B73335">
        <w:rPr>
          <w:rFonts w:ascii="GHEA Grapalat" w:hAnsi="GHEA Grapalat" w:cs="Sylfaen"/>
          <w:b/>
          <w:sz w:val="16"/>
          <w:szCs w:val="16"/>
          <w:lang w:val="hy-AM"/>
        </w:rPr>
        <w:t>*</w:t>
      </w:r>
      <w:r w:rsidRPr="00B73335">
        <w:rPr>
          <w:rFonts w:ascii="GHEA Grapalat" w:hAnsi="GHEA Grapalat" w:cs="Sylfaen"/>
          <w:b/>
          <w:sz w:val="16"/>
          <w:szCs w:val="16"/>
          <w:lang w:val="hy-AM"/>
        </w:rPr>
        <w:t xml:space="preserve"> ծածկագրով</w:t>
      </w:r>
    </w:p>
    <w:p w14:paraId="630CE518" w14:textId="03114A01" w:rsidR="00071D1C" w:rsidRPr="00B73335" w:rsidRDefault="007B743B"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գնանշման հարցման</w:t>
      </w:r>
      <w:r w:rsidR="00572001">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հրավերի</w:t>
      </w:r>
    </w:p>
    <w:p w14:paraId="00BDC581" w14:textId="77777777" w:rsidR="007678FA" w:rsidRPr="00B73335" w:rsidRDefault="007678FA" w:rsidP="00F02279">
      <w:pPr>
        <w:ind w:left="-142" w:firstLine="142"/>
        <w:jc w:val="center"/>
        <w:rPr>
          <w:rFonts w:ascii="GHEA Grapalat" w:hAnsi="GHEA Grapalat" w:cs="Sylfaen"/>
          <w:b/>
          <w:sz w:val="20"/>
          <w:szCs w:val="20"/>
          <w:lang w:val="hy-AM"/>
        </w:rPr>
      </w:pPr>
    </w:p>
    <w:p w14:paraId="5609C446" w14:textId="77777777" w:rsidR="005165BD" w:rsidRPr="00D66974" w:rsidRDefault="005165BD" w:rsidP="005165BD">
      <w:pPr>
        <w:ind w:left="-142" w:firstLine="142"/>
        <w:jc w:val="center"/>
        <w:rPr>
          <w:rFonts w:ascii="GHEA Grapalat" w:hAnsi="GHEA Grapalat" w:cs="Times Armenian"/>
          <w:b/>
          <w:lang w:val="hy-AM"/>
        </w:rPr>
      </w:pPr>
      <w:r>
        <w:rPr>
          <w:rFonts w:ascii="GHEA Grapalat" w:hAnsi="GHEA Grapalat" w:cs="Sylfaen"/>
          <w:b/>
          <w:lang w:val="hy-AM"/>
        </w:rPr>
        <w:t>ԾԱՌԱՅՈՒԹՅՈՒՆՆԵՐԻ</w:t>
      </w:r>
      <w:r w:rsidRPr="00D66974">
        <w:rPr>
          <w:rFonts w:ascii="GHEA Grapalat" w:hAnsi="GHEA Grapalat" w:cs="Sylfaen"/>
          <w:b/>
          <w:lang w:val="hy-AM"/>
        </w:rPr>
        <w:t xml:space="preserve"> ՄԱՏՈՒՑՄԱՆ</w:t>
      </w:r>
      <w:r>
        <w:rPr>
          <w:rFonts w:ascii="GHEA Grapalat" w:hAnsi="GHEA Grapalat" w:cs="Sylfae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1D159252" w14:textId="77777777" w:rsidR="005165BD" w:rsidRPr="00D66974" w:rsidRDefault="005165BD" w:rsidP="005165B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1E2DDE95"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4B66A6">
        <w:rPr>
          <w:rFonts w:ascii="GHEA Grapalat" w:hAnsi="GHEA Grapalat" w:cs="Sylfaen"/>
          <w:b/>
          <w:smallCaps/>
          <w:sz w:val="20"/>
          <w:lang w:val="hy-AM"/>
        </w:rPr>
        <w:t xml:space="preserve">    </w:t>
      </w:r>
      <w:r w:rsidR="004B66A6" w:rsidRPr="00D66974">
        <w:rPr>
          <w:rFonts w:ascii="GHEA Grapalat" w:hAnsi="GHEA Grapalat" w:cs="Sylfaen"/>
          <w:b/>
          <w:smallCaps/>
          <w:sz w:val="20"/>
          <w:lang w:val="hy-AM"/>
        </w:rPr>
        <w:t>ՊԱՅՄԱՆԱԳՐԻ ԱՌԱՐԿԱՆ</w:t>
      </w:r>
    </w:p>
    <w:p w14:paraId="125125E6" w14:textId="681A0BA2"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6F2123">
        <w:rPr>
          <w:rFonts w:ascii="GHEA Grapalat" w:hAnsi="GHEA Grapalat" w:cs="Sylfaen"/>
          <w:b/>
          <w:bCs/>
          <w:sz w:val="20"/>
          <w:lang w:val="hy-AM"/>
        </w:rPr>
        <w:t xml:space="preserve">Երևան քաղաքի </w:t>
      </w:r>
      <w:r w:rsidR="004B45A5">
        <w:rPr>
          <w:rFonts w:ascii="GHEA Grapalat" w:hAnsi="GHEA Grapalat" w:cs="Sylfaen"/>
          <w:b/>
          <w:bCs/>
          <w:sz w:val="20"/>
          <w:lang w:val="hy-AM"/>
        </w:rPr>
        <w:t>Շենգավիթ</w:t>
      </w:r>
      <w:r w:rsidR="006F2123">
        <w:rPr>
          <w:rFonts w:ascii="GHEA Grapalat" w:hAnsi="GHEA Grapalat" w:cs="Sylfaen"/>
          <w:b/>
          <w:bCs/>
          <w:sz w:val="20"/>
          <w:lang w:val="hy-AM"/>
        </w:rPr>
        <w:t xml:space="preserve"> վարչական շրջան</w:t>
      </w:r>
      <w:r w:rsidR="005E4154">
        <w:rPr>
          <w:rFonts w:ascii="GHEA Grapalat" w:hAnsi="GHEA Grapalat" w:cs="Sylfaen"/>
          <w:b/>
          <w:bCs/>
          <w:sz w:val="20"/>
          <w:lang w:val="hy-AM"/>
        </w:rPr>
        <w:t>ի</w:t>
      </w:r>
      <w:r w:rsidR="006F2123">
        <w:rPr>
          <w:rFonts w:ascii="GHEA Grapalat" w:hAnsi="GHEA Grapalat" w:cs="Sylfaen"/>
          <w:b/>
          <w:bCs/>
          <w:sz w:val="20"/>
          <w:lang w:val="hy-AM"/>
        </w:rPr>
        <w:t xml:space="preserve"> հրատապ լուծում պահանջող</w:t>
      </w:r>
      <w:r w:rsidR="00E90699">
        <w:rPr>
          <w:rFonts w:ascii="GHEA Grapalat" w:hAnsi="GHEA Grapalat" w:cs="Sylfaen"/>
          <w:b/>
          <w:bCs/>
          <w:sz w:val="20"/>
          <w:lang w:val="hy-AM"/>
        </w:rPr>
        <w:t xml:space="preserve"> </w:t>
      </w:r>
      <w:r w:rsidR="008107E6" w:rsidRPr="008107E6">
        <w:rPr>
          <w:rFonts w:ascii="GHEA Grapalat" w:hAnsi="GHEA Grapalat" w:cs="Sylfaen"/>
          <w:b/>
          <w:bCs/>
          <w:sz w:val="20"/>
          <w:lang w:val="hy-AM"/>
        </w:rPr>
        <w:t>ընթացիկ</w:t>
      </w:r>
      <w:r w:rsidR="008107E6">
        <w:rPr>
          <w:rFonts w:ascii="GHEA Grapalat" w:hAnsi="GHEA Grapalat" w:cs="Sylfaen"/>
          <w:b/>
          <w:bCs/>
          <w:sz w:val="20"/>
          <w:lang w:val="hy-AM"/>
        </w:rPr>
        <w:t xml:space="preserve"> </w:t>
      </w:r>
      <w:r w:rsidR="006F2123">
        <w:rPr>
          <w:rFonts w:ascii="GHEA Grapalat" w:hAnsi="GHEA Grapalat" w:cs="Sylfaen"/>
          <w:b/>
          <w:bCs/>
          <w:sz w:val="20"/>
          <w:lang w:val="hy-AM"/>
        </w:rPr>
        <w:t>ծառայությունների</w:t>
      </w:r>
      <w:r w:rsidRPr="008107E6">
        <w:rPr>
          <w:rFonts w:ascii="GHEA Grapalat" w:hAnsi="GHEA Grapalat" w:cs="Sylfaen"/>
          <w:b/>
          <w:bCs/>
          <w:sz w:val="20"/>
          <w:lang w:val="hy-AM"/>
        </w:rPr>
        <w:t xml:space="preserve"> մատուցման պարտավորությունը (այսուհետ` ծառայություն)` համաձայն սույն</w:t>
      </w:r>
      <w:r w:rsidRPr="00D66974">
        <w:rPr>
          <w:rFonts w:ascii="GHEA Grapalat" w:hAnsi="GHEA Grapalat" w:cs="Sylfaen"/>
          <w:sz w:val="20"/>
          <w:lang w:val="hy-AM"/>
        </w:rPr>
        <w:t xml:space="preserve">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9"/>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6375F39B"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4B66A6">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692C39F7" w14:textId="0CE25F7D" w:rsidR="007678FA" w:rsidRPr="000667C7" w:rsidRDefault="007678FA" w:rsidP="007678FA">
      <w:pPr>
        <w:ind w:firstLine="720"/>
        <w:jc w:val="both"/>
        <w:rPr>
          <w:rFonts w:ascii="GHEA Grapalat" w:hAnsi="GHEA Grapalat" w:cs="Sylfaen"/>
          <w:b/>
          <w:bCs/>
          <w:sz w:val="20"/>
          <w:lang w:val="hy-AM"/>
        </w:rPr>
      </w:pPr>
      <w:r w:rsidRPr="00D66974">
        <w:rPr>
          <w:rFonts w:ascii="GHEA Grapalat" w:hAnsi="GHEA Grapalat" w:cs="Sylfaen"/>
          <w:sz w:val="20"/>
          <w:lang w:val="hy-AM"/>
        </w:rPr>
        <w:t xml:space="preserve">2.1 </w:t>
      </w:r>
      <w:r w:rsidR="004B66A6" w:rsidRPr="000667C7">
        <w:rPr>
          <w:rFonts w:ascii="GHEA Grapalat" w:hAnsi="GHEA Grapalat" w:cs="Sylfaen"/>
          <w:b/>
          <w:bCs/>
          <w:sz w:val="20"/>
          <w:lang w:val="hy-AM"/>
        </w:rPr>
        <w:t>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0"/>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54AC5AF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4B66A6">
        <w:rPr>
          <w:rFonts w:ascii="GHEA Grapalat" w:hAnsi="GHEA Grapalat" w:cs="Sylfaen"/>
          <w:b/>
          <w:sz w:val="20"/>
          <w:lang w:val="hy-AM"/>
        </w:rPr>
        <w:t xml:space="preserve">    </w:t>
      </w:r>
      <w:r w:rsidR="004B66A6" w:rsidRPr="00D66974">
        <w:rPr>
          <w:rFonts w:ascii="GHEA Grapalat" w:hAnsi="GHEA Grapalat" w:cs="Sylfaen"/>
          <w:b/>
          <w:sz w:val="20"/>
          <w:lang w:val="hy-AM"/>
        </w:rPr>
        <w:t>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0608B8D4"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4B66A6">
        <w:rPr>
          <w:rFonts w:ascii="GHEA Grapalat" w:hAnsi="GHEA Grapalat" w:cs="Sylfaen"/>
          <w:b/>
          <w:sz w:val="20"/>
          <w:lang w:val="hy-AM"/>
        </w:rPr>
        <w:t xml:space="preserve">  </w:t>
      </w:r>
      <w:r w:rsidR="004B66A6" w:rsidRPr="00D66974">
        <w:rPr>
          <w:rFonts w:ascii="GHEA Grapalat" w:hAnsi="GHEA Grapalat" w:cs="Sylfaen"/>
          <w:b/>
          <w:sz w:val="20"/>
          <w:lang w:val="hy-AM"/>
        </w:rPr>
        <w:t>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2B79C82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4B66A6">
        <w:rPr>
          <w:rFonts w:ascii="GHEA Grapalat" w:hAnsi="GHEA Grapalat" w:cs="Sylfaen"/>
          <w:b/>
          <w:sz w:val="20"/>
          <w:lang w:val="hy-AM"/>
        </w:rPr>
        <w:t xml:space="preserve">   </w:t>
      </w:r>
      <w:r w:rsidR="004B66A6" w:rsidRPr="00D66974">
        <w:rPr>
          <w:rFonts w:ascii="GHEA Grapalat" w:hAnsi="GHEA Grapalat" w:cs="Sylfaen"/>
          <w:b/>
          <w:sz w:val="20"/>
          <w:lang w:val="hy-AM"/>
        </w:rPr>
        <w:t>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3B575EC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4837B7">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1"/>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82B7206"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2A7EC1">
        <w:rPr>
          <w:rFonts w:ascii="GHEA Grapalat" w:hAnsi="GHEA Grapalat" w:cs="Sylfaen"/>
          <w:sz w:val="20"/>
          <w:szCs w:val="20"/>
          <w:lang w:val="hy-AM"/>
        </w:rPr>
        <w:t xml:space="preserve"> </w:t>
      </w:r>
      <w:r w:rsidR="008107E6">
        <w:rPr>
          <w:rFonts w:ascii="GHEA Grapalat" w:hAnsi="GHEA Grapalat" w:cs="Sylfaen"/>
          <w:sz w:val="20"/>
          <w:szCs w:val="20"/>
          <w:lang w:val="hy-AM"/>
        </w:rPr>
        <w:t>20</w:t>
      </w:r>
      <w:r w:rsidR="002A7EC1" w:rsidRPr="00855292">
        <w:rPr>
          <w:rFonts w:ascii="GHEA Grapalat" w:hAnsi="GHEA Grapalat" w:cs="Sylfaen"/>
          <w:sz w:val="20"/>
          <w:szCs w:val="20"/>
          <w:lang w:val="hy-AM"/>
        </w:rPr>
        <w:t xml:space="preserve"> </w:t>
      </w:r>
      <w:r w:rsidRPr="00855292">
        <w:rPr>
          <w:rFonts w:ascii="GHEA Grapalat" w:hAnsi="GHEA Grapalat" w:cs="Sylfaen"/>
          <w:sz w:val="20"/>
          <w:szCs w:val="20"/>
          <w:lang w:val="hy-AM"/>
        </w:rPr>
        <w:t>աշխատանքային օրվա</w:t>
      </w:r>
      <w:r w:rsidRPr="00D66974">
        <w:rPr>
          <w:rFonts w:ascii="GHEA Grapalat" w:hAnsi="GHEA Grapalat" w:cs="Sylfaen"/>
          <w:sz w:val="20"/>
          <w:szCs w:val="20"/>
          <w:lang w:val="hy-AM"/>
        </w:rPr>
        <w:t xml:space="preserve">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0CA0A00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4. </w:t>
      </w:r>
      <w:r w:rsidR="004B66A6">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08A052F4" w14:textId="0766242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4.1. Սույն պայմանագրով Կատարողի մատուցման ենթակա ծառայության գինը կազմում է </w:t>
      </w:r>
      <w:r w:rsidR="0007353C">
        <w:rPr>
          <w:rFonts w:ascii="GHEA Grapalat" w:hAnsi="GHEA Grapalat" w:cs="Sylfaen"/>
          <w:sz w:val="20"/>
          <w:lang w:val="hy-AM"/>
        </w:rPr>
        <w:t xml:space="preserve">մինչև </w:t>
      </w:r>
      <w:r w:rsidR="004B66A6">
        <w:rPr>
          <w:rFonts w:ascii="GHEA Grapalat" w:hAnsi="GHEA Grapalat" w:cs="Sylfaen"/>
          <w:sz w:val="20"/>
          <w:lang w:val="hy-AM"/>
        </w:rPr>
        <w:t>6</w:t>
      </w:r>
      <w:r w:rsidR="0007353C">
        <w:rPr>
          <w:rFonts w:ascii="GHEA Grapalat" w:hAnsi="GHEA Grapalat" w:cs="Sylfaen"/>
          <w:sz w:val="20"/>
          <w:lang w:val="hy-AM"/>
        </w:rPr>
        <w:t xml:space="preserve">000000 </w:t>
      </w:r>
      <w:r w:rsidRPr="00D66974">
        <w:rPr>
          <w:rFonts w:ascii="GHEA Grapalat" w:hAnsi="GHEA Grapalat" w:cs="Sylfaen"/>
          <w:sz w:val="20"/>
          <w:lang w:val="hy-AM"/>
        </w:rPr>
        <w:t>(</w:t>
      </w:r>
      <w:r w:rsidR="0007353C">
        <w:rPr>
          <w:rFonts w:ascii="GHEA Grapalat" w:hAnsi="GHEA Grapalat" w:cs="Sylfaen"/>
          <w:sz w:val="20"/>
          <w:lang w:val="hy-AM"/>
        </w:rPr>
        <w:t>տասը միլիոն</w:t>
      </w:r>
      <w:r w:rsidRPr="00D66974">
        <w:rPr>
          <w:rFonts w:ascii="GHEA Grapalat" w:hAnsi="GHEA Grapalat" w:cs="Sylfaen"/>
          <w:sz w:val="20"/>
          <w:lang w:val="hy-AM"/>
        </w:rPr>
        <w:t xml:space="preserve">) ՀՀ </w:t>
      </w:r>
      <w:r w:rsidRPr="003D3201">
        <w:rPr>
          <w:rFonts w:ascii="GHEA Grapalat" w:hAnsi="GHEA Grapalat" w:cs="Sylfaen"/>
          <w:sz w:val="20"/>
          <w:lang w:val="hy-AM"/>
        </w:rPr>
        <w:t>դրամ, ներառյալ ԱԱՀ-ն:</w:t>
      </w:r>
      <w:r w:rsidR="00C25873" w:rsidRPr="003D3201">
        <w:rPr>
          <w:rStyle w:val="FootnoteReference"/>
          <w:rFonts w:ascii="GHEA Grapalat" w:hAnsi="GHEA Grapalat" w:cs="Sylfaen"/>
          <w:sz w:val="20"/>
          <w:lang w:val="hy-AM"/>
        </w:rPr>
        <w:footnoteReference w:id="12"/>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7E520ED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 xml:space="preserve">4.2 Պատվիրատուն իրեն </w:t>
      </w:r>
      <w:r w:rsidRPr="003D3201">
        <w:rPr>
          <w:rFonts w:ascii="GHEA Grapalat" w:hAnsi="GHEA Grapalat" w:cs="Sylfaen"/>
          <w:sz w:val="20"/>
          <w:lang w:val="hy-AM"/>
        </w:rPr>
        <w:t>մատուցած</w:t>
      </w:r>
      <w:r w:rsidRPr="00D66974">
        <w:rPr>
          <w:rFonts w:ascii="GHEA Grapalat" w:hAnsi="GHEA Grapalat" w:cs="Sylfaen"/>
          <w:sz w:val="20"/>
          <w:lang w:val="hy-AM"/>
        </w:rPr>
        <w:t xml:space="preserve">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A7EC1">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3"/>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09C783E1" w:rsidR="007678FA" w:rsidRPr="00D66974" w:rsidRDefault="009B4BDE" w:rsidP="009B4BDE">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A4D437E"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3034A6">
        <w:rPr>
          <w:rFonts w:ascii="GHEA Grapalat" w:hAnsi="GHEA Grapalat" w:cs="Sylfaen"/>
          <w:sz w:val="20"/>
          <w:lang w:val="hy-AM"/>
        </w:rPr>
        <w:t>1</w:t>
      </w:r>
      <w:r w:rsidRPr="00D66974">
        <w:rPr>
          <w:rFonts w:ascii="GHEA Grapalat" w:hAnsi="GHEA Grapalat" w:cs="Sylfaen"/>
          <w:sz w:val="20"/>
          <w:lang w:val="hy-AM"/>
        </w:rPr>
        <w:t xml:space="preserve"> (</w:t>
      </w:r>
      <w:r w:rsidR="008107E6">
        <w:rPr>
          <w:rFonts w:ascii="GHEA Grapalat" w:hAnsi="GHEA Grapalat" w:cs="Sylfaen"/>
          <w:sz w:val="20"/>
          <w:lang w:val="hy-AM"/>
        </w:rPr>
        <w:t>մեկ</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14"/>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038E66C"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0D4743">
        <w:rPr>
          <w:rFonts w:ascii="GHEA Grapalat" w:hAnsi="GHEA Grapalat" w:cs="Sylfaen"/>
          <w:sz w:val="20"/>
          <w:lang w:val="hy-AM"/>
        </w:rPr>
        <w:t>0.</w:t>
      </w:r>
      <w:r w:rsidR="008107E6">
        <w:rPr>
          <w:rFonts w:ascii="GHEA Grapalat" w:hAnsi="GHEA Grapalat" w:cs="Sylfaen"/>
          <w:sz w:val="20"/>
          <w:lang w:val="hy-AM"/>
        </w:rPr>
        <w:t>1</w:t>
      </w:r>
      <w:r w:rsidRPr="00D66974">
        <w:rPr>
          <w:rFonts w:ascii="GHEA Grapalat" w:hAnsi="GHEA Grapalat" w:cs="Sylfaen"/>
          <w:sz w:val="20"/>
          <w:lang w:val="hy-AM"/>
        </w:rPr>
        <w:t xml:space="preserve"> (</w:t>
      </w:r>
      <w:r w:rsidR="000D4743" w:rsidRPr="00D66974">
        <w:rPr>
          <w:rFonts w:ascii="GHEA Grapalat" w:hAnsi="GHEA Grapalat" w:cs="Sylfaen"/>
          <w:sz w:val="20"/>
          <w:lang w:val="hy-AM"/>
        </w:rPr>
        <w:t xml:space="preserve">զրո ամբողջ </w:t>
      </w:r>
      <w:r w:rsidR="003034A6">
        <w:rPr>
          <w:rFonts w:ascii="GHEA Grapalat" w:hAnsi="GHEA Grapalat" w:cs="Sylfaen"/>
          <w:sz w:val="20"/>
          <w:lang w:val="hy-AM"/>
        </w:rPr>
        <w:t>տասն</w:t>
      </w:r>
      <w:r w:rsidR="000D4743" w:rsidRPr="00D66974">
        <w:rPr>
          <w:rFonts w:ascii="GHEA Grapalat" w:hAnsi="GHEA Grapalat" w:cs="Sylfaen"/>
          <w:sz w:val="20"/>
          <w:lang w:val="hy-AM"/>
        </w:rPr>
        <w:t xml:space="preserve">հինգ </w:t>
      </w:r>
      <w:r w:rsidR="008107E6">
        <w:rPr>
          <w:rFonts w:ascii="GHEA Grapalat" w:hAnsi="GHEA Grapalat" w:cs="Sylfaen"/>
          <w:sz w:val="20"/>
          <w:lang w:val="hy-AM"/>
        </w:rPr>
        <w:t>տասն</w:t>
      </w:r>
      <w:r w:rsidR="003034A6" w:rsidRPr="00D66974">
        <w:rPr>
          <w:rFonts w:ascii="GHEA Grapalat" w:hAnsi="GHEA Grapalat" w:cs="Sylfaen"/>
          <w:sz w:val="20"/>
          <w:lang w:val="hy-AM"/>
        </w:rPr>
        <w:t>որդական</w:t>
      </w:r>
      <w:r w:rsidRPr="00D66974">
        <w:rPr>
          <w:rFonts w:ascii="GHEA Grapalat" w:hAnsi="GHEA Grapalat" w:cs="Sylfaen"/>
          <w:sz w:val="20"/>
          <w:lang w:val="hy-AM"/>
        </w:rPr>
        <w:t>)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28302BD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5</w:t>
      </w:r>
      <w:r w:rsidRPr="00D66974">
        <w:rPr>
          <w:rFonts w:ascii="GHEA Grapalat" w:hAnsi="GHEA Grapalat" w:cs="Sylfaen"/>
          <w:sz w:val="20"/>
          <w:lang w:val="hy-AM"/>
        </w:rPr>
        <w:t xml:space="preserve">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C3D254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6</w:t>
      </w:r>
      <w:r w:rsidRPr="00D66974">
        <w:rPr>
          <w:rFonts w:ascii="GHEA Grapalat" w:hAnsi="GHEA Grapalat" w:cs="Sylfaen"/>
          <w:sz w:val="20"/>
          <w:lang w:val="hy-AM"/>
        </w:rPr>
        <w:t xml:space="preserve">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206E743C"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CE0103">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EB97086" w14:textId="77777777" w:rsidR="005F2476" w:rsidRPr="00D66974" w:rsidRDefault="005F2476" w:rsidP="005F2476">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15"/>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6"/>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7"/>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84435FD" w14:textId="7DEFE1E3" w:rsidR="00A61196" w:rsidRPr="00D66974" w:rsidRDefault="00A61196" w:rsidP="00A61196">
      <w:pPr>
        <w:jc w:val="both"/>
        <w:rPr>
          <w:rFonts w:ascii="GHEA Grapalat" w:hAnsi="GHEA Grapalat"/>
          <w:sz w:val="20"/>
          <w:szCs w:val="20"/>
          <w:vertAlign w:val="superscript"/>
          <w:lang w:val="hy-AM" w:eastAsia="ru-RU"/>
        </w:rPr>
      </w:pPr>
      <w:r>
        <w:rPr>
          <w:rFonts w:ascii="GHEA Grapalat" w:hAnsi="GHEA Grapalat" w:cs="Sylfaen"/>
          <w:sz w:val="20"/>
          <w:szCs w:val="20"/>
          <w:lang w:val="hy-AM"/>
        </w:rPr>
        <w:t xml:space="preserve">         </w:t>
      </w:r>
      <w:r w:rsidRPr="00D66974">
        <w:rPr>
          <w:rFonts w:ascii="GHEA Grapalat" w:hAnsi="GHEA Grapalat"/>
          <w:sz w:val="20"/>
          <w:szCs w:val="20"/>
          <w:lang w:val="hy-AM" w:eastAsia="ru-RU"/>
        </w:rPr>
        <w:t>7.1</w:t>
      </w:r>
      <w:r>
        <w:rPr>
          <w:rFonts w:ascii="GHEA Grapalat" w:hAnsi="GHEA Grapalat"/>
          <w:sz w:val="20"/>
          <w:szCs w:val="20"/>
          <w:lang w:val="hy-AM" w:eastAsia="ru-RU"/>
        </w:rPr>
        <w:t>6</w:t>
      </w:r>
      <w:r w:rsidRPr="00D66974">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w:t>
      </w:r>
      <w:r>
        <w:rPr>
          <w:rFonts w:ascii="GHEA Grapalat" w:hAnsi="GHEA Grapalat"/>
          <w:sz w:val="20"/>
          <w:szCs w:val="20"/>
          <w:lang w:val="hy-AM" w:eastAsia="ru-RU"/>
        </w:rPr>
        <w:t>և</w:t>
      </w:r>
      <w:r w:rsidRPr="00D66974">
        <w:rPr>
          <w:rFonts w:ascii="GHEA Grapalat" w:hAnsi="GHEA Grapalat"/>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18"/>
      </w:r>
    </w:p>
    <w:p w14:paraId="3033A4C0" w14:textId="7BD7F563" w:rsidR="00A61196" w:rsidRDefault="00A61196" w:rsidP="004A0792">
      <w:pPr>
        <w:jc w:val="both"/>
        <w:rPr>
          <w:rFonts w:ascii="GHEA Grapalat" w:hAnsi="GHEA Grapalat" w:cs="Sylfaen"/>
          <w:sz w:val="20"/>
          <w:szCs w:val="20"/>
          <w:lang w:val="hy-AM"/>
        </w:rPr>
      </w:pPr>
    </w:p>
    <w:p w14:paraId="659226CE" w14:textId="00B4C6BD" w:rsidR="00B13383" w:rsidRDefault="00B7474E" w:rsidP="004A0792">
      <w:pPr>
        <w:jc w:val="both"/>
        <w:rPr>
          <w:rFonts w:ascii="GHEA Grapalat" w:hAnsi="GHEA Grapalat" w:cs="Sylfaen"/>
          <w:b/>
          <w:bCs/>
          <w:sz w:val="20"/>
          <w:szCs w:val="20"/>
          <w:lang w:val="hy-AM"/>
        </w:rPr>
      </w:pPr>
      <w:r>
        <w:rPr>
          <w:rFonts w:ascii="GHEA Grapalat" w:hAnsi="GHEA Grapalat" w:cs="Sylfaen"/>
          <w:sz w:val="20"/>
          <w:szCs w:val="20"/>
          <w:lang w:val="hy-AM"/>
        </w:rPr>
        <w:t xml:space="preserve">          </w:t>
      </w:r>
      <w:r w:rsidR="00B13383">
        <w:rPr>
          <w:rFonts w:ascii="GHEA Grapalat" w:hAnsi="GHEA Grapalat" w:cs="Sylfaen"/>
          <w:sz w:val="20"/>
          <w:szCs w:val="20"/>
          <w:lang w:val="hy-AM"/>
        </w:rPr>
        <w:t>7</w:t>
      </w:r>
      <w:r w:rsidR="00B13383" w:rsidRPr="00FB1EC7">
        <w:rPr>
          <w:rFonts w:ascii="GHEA Grapalat" w:hAnsi="GHEA Grapalat" w:cs="Sylfaen"/>
          <w:sz w:val="20"/>
          <w:szCs w:val="20"/>
          <w:lang w:val="hy-AM"/>
        </w:rPr>
        <w:t>.1</w:t>
      </w:r>
      <w:r>
        <w:rPr>
          <w:rFonts w:ascii="GHEA Grapalat" w:hAnsi="GHEA Grapalat" w:cs="Sylfaen"/>
          <w:sz w:val="20"/>
          <w:szCs w:val="20"/>
          <w:lang w:val="hy-AM"/>
        </w:rPr>
        <w:t>7</w:t>
      </w:r>
      <w:r w:rsidR="00B13383" w:rsidRPr="00FB1EC7">
        <w:rPr>
          <w:rFonts w:ascii="GHEA Grapalat" w:hAnsi="GHEA Grapalat" w:cs="Sylfaen"/>
          <w:sz w:val="20"/>
          <w:szCs w:val="20"/>
          <w:lang w:val="hy-AM"/>
        </w:rPr>
        <w:t xml:space="preserve"> </w:t>
      </w:r>
      <w:r w:rsidR="00B13383"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sidR="00B13383">
        <w:rPr>
          <w:rFonts w:ascii="GHEA Grapalat" w:hAnsi="GHEA Grapalat" w:cs="Sylfaen"/>
          <w:sz w:val="20"/>
          <w:szCs w:val="20"/>
          <w:lang w:val="hy-AM"/>
        </w:rPr>
        <w:t xml:space="preserve"> է</w:t>
      </w:r>
      <w:r w:rsidR="00B13383" w:rsidRPr="00F34769">
        <w:rPr>
          <w:rFonts w:ascii="GHEA Grapalat" w:hAnsi="GHEA Grapalat" w:cs="Sylfaen"/>
          <w:sz w:val="20"/>
          <w:szCs w:val="20"/>
          <w:lang w:val="hy-AM"/>
        </w:rPr>
        <w:t xml:space="preserve"> </w:t>
      </w:r>
      <w:r w:rsidR="00B13383" w:rsidRPr="001220A7">
        <w:rPr>
          <w:rFonts w:ascii="GHEA Grapalat" w:hAnsi="GHEA Grapalat" w:cs="Sylfaen"/>
          <w:sz w:val="20"/>
          <w:szCs w:val="20"/>
          <w:lang w:val="hy-AM"/>
        </w:rPr>
        <w:t xml:space="preserve">Երևան քաղաքի </w:t>
      </w:r>
      <w:r w:rsidR="004B45A5" w:rsidRPr="001220A7">
        <w:rPr>
          <w:rFonts w:ascii="GHEA Grapalat" w:hAnsi="GHEA Grapalat" w:cs="Sylfaen"/>
          <w:sz w:val="20"/>
          <w:szCs w:val="20"/>
          <w:lang w:val="hy-AM"/>
        </w:rPr>
        <w:t>Շենգավիթ</w:t>
      </w:r>
      <w:r w:rsidR="00B13383" w:rsidRPr="001220A7">
        <w:rPr>
          <w:rFonts w:ascii="GHEA Grapalat" w:hAnsi="GHEA Grapalat" w:cs="Sylfaen"/>
          <w:sz w:val="20"/>
          <w:szCs w:val="20"/>
          <w:lang w:val="hy-AM"/>
        </w:rPr>
        <w:t xml:space="preserve"> վարչական շրջանի ղեկավարի աշխատակազմը:</w:t>
      </w:r>
    </w:p>
    <w:p w14:paraId="32E79ECE" w14:textId="77777777" w:rsidR="00B13383" w:rsidRPr="00D66974" w:rsidRDefault="00B13383" w:rsidP="00B13383">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4C92B30C" w14:textId="77777777" w:rsidR="006D1F26" w:rsidRDefault="007678FA" w:rsidP="007678FA">
      <w:pPr>
        <w:jc w:val="right"/>
        <w:rPr>
          <w:rFonts w:ascii="GHEA Grapalat" w:hAnsi="GHEA Grapalat"/>
          <w:i/>
          <w:sz w:val="18"/>
          <w:lang w:val="hy-AM"/>
        </w:rPr>
        <w:sectPr w:rsidR="006D1F26" w:rsidSect="00EB7CA2">
          <w:footnotePr>
            <w:pos w:val="beneathText"/>
          </w:footnotePr>
          <w:pgSz w:w="11906" w:h="16838" w:code="9"/>
          <w:pgMar w:top="810" w:right="656" w:bottom="720" w:left="663" w:header="561" w:footer="561" w:gutter="0"/>
          <w:cols w:space="720"/>
        </w:sectPr>
      </w:pPr>
      <w:r w:rsidRPr="00D66974">
        <w:rPr>
          <w:rFonts w:ascii="GHEA Grapalat" w:hAnsi="GHEA Grapalat"/>
          <w:i/>
          <w:sz w:val="18"/>
          <w:lang w:val="hy-AM"/>
        </w:rPr>
        <w:br w:type="page"/>
      </w:r>
    </w:p>
    <w:p w14:paraId="3B260FBF"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4262E258"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p>
    <w:p w14:paraId="67DD33BE" w14:textId="77777777" w:rsidR="00936F0B" w:rsidRPr="002374A3" w:rsidRDefault="00936F0B" w:rsidP="00936F0B">
      <w:pPr>
        <w:rPr>
          <w:rFonts w:ascii="GHEA Grapalat" w:hAnsi="GHEA Grapalat"/>
          <w:sz w:val="20"/>
          <w:lang w:val="hy-AM"/>
        </w:rPr>
      </w:pPr>
      <w:r w:rsidRPr="002374A3">
        <w:rPr>
          <w:rFonts w:ascii="GHEA Grapalat" w:hAnsi="GHEA Grapalat"/>
          <w:sz w:val="20"/>
          <w:lang w:val="hy-AM"/>
        </w:rPr>
        <w:t xml:space="preserve">                                                                                                                                                                                                         ՀՀ դրամ</w:t>
      </w:r>
    </w:p>
    <w:tbl>
      <w:tblPr>
        <w:tblW w:w="153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
        <w:gridCol w:w="1559"/>
        <w:gridCol w:w="5244"/>
        <w:gridCol w:w="1195"/>
        <w:gridCol w:w="1559"/>
        <w:gridCol w:w="2311"/>
        <w:gridCol w:w="2555"/>
      </w:tblGrid>
      <w:tr w:rsidR="00936F0B" w:rsidRPr="002374A3" w14:paraId="1803C8FF" w14:textId="77777777" w:rsidTr="00936F0B">
        <w:trPr>
          <w:trHeight w:val="235"/>
        </w:trPr>
        <w:tc>
          <w:tcPr>
            <w:tcW w:w="889" w:type="dxa"/>
            <w:vMerge w:val="restart"/>
            <w:vAlign w:val="center"/>
          </w:tcPr>
          <w:p w14:paraId="2C16EE52"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Չ/Հ</w:t>
            </w:r>
          </w:p>
        </w:tc>
        <w:tc>
          <w:tcPr>
            <w:tcW w:w="1559" w:type="dxa"/>
            <w:vMerge w:val="restart"/>
            <w:vAlign w:val="center"/>
          </w:tcPr>
          <w:p w14:paraId="06C181A8"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գնումների պլանով նախատեսված միջանցիկ ծածկագիրը` ըստ ԳՄԱ դասակարգման (CPV)</w:t>
            </w:r>
          </w:p>
        </w:tc>
        <w:tc>
          <w:tcPr>
            <w:tcW w:w="5244" w:type="dxa"/>
            <w:vMerge w:val="restart"/>
            <w:vAlign w:val="center"/>
          </w:tcPr>
          <w:p w14:paraId="4897B08B"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տեխնիկական</w:t>
            </w:r>
            <w:proofErr w:type="spellEnd"/>
            <w:r w:rsidRPr="002374A3">
              <w:rPr>
                <w:rFonts w:ascii="GHEA Grapalat" w:hAnsi="GHEA Grapalat"/>
                <w:b/>
                <w:i/>
                <w:sz w:val="16"/>
                <w:szCs w:val="16"/>
              </w:rPr>
              <w:t xml:space="preserve"> </w:t>
            </w:r>
            <w:proofErr w:type="spellStart"/>
            <w:r w:rsidRPr="002374A3">
              <w:rPr>
                <w:rFonts w:ascii="GHEA Grapalat" w:hAnsi="GHEA Grapalat"/>
                <w:b/>
                <w:i/>
                <w:sz w:val="16"/>
                <w:szCs w:val="16"/>
              </w:rPr>
              <w:t>բնութագիրը</w:t>
            </w:r>
            <w:proofErr w:type="spellEnd"/>
          </w:p>
        </w:tc>
        <w:tc>
          <w:tcPr>
            <w:tcW w:w="1195" w:type="dxa"/>
            <w:vMerge w:val="restart"/>
            <w:vAlign w:val="center"/>
          </w:tcPr>
          <w:p w14:paraId="7E5CAC45"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Չ/Մ</w:t>
            </w:r>
          </w:p>
        </w:tc>
        <w:tc>
          <w:tcPr>
            <w:tcW w:w="1559" w:type="dxa"/>
            <w:vMerge w:val="restart"/>
            <w:vAlign w:val="center"/>
          </w:tcPr>
          <w:p w14:paraId="4449C2DC"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ընդհանուր</w:t>
            </w:r>
            <w:proofErr w:type="spellEnd"/>
            <w:r w:rsidRPr="002374A3">
              <w:rPr>
                <w:rFonts w:ascii="GHEA Grapalat" w:hAnsi="GHEA Grapalat"/>
                <w:b/>
                <w:i/>
                <w:sz w:val="16"/>
                <w:szCs w:val="16"/>
              </w:rPr>
              <w:t xml:space="preserve"> գինը</w:t>
            </w:r>
          </w:p>
        </w:tc>
        <w:tc>
          <w:tcPr>
            <w:tcW w:w="4866" w:type="dxa"/>
            <w:gridSpan w:val="2"/>
            <w:vAlign w:val="center"/>
          </w:tcPr>
          <w:p w14:paraId="5CC54C0F"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կատարման</w:t>
            </w:r>
            <w:proofErr w:type="spellEnd"/>
          </w:p>
        </w:tc>
      </w:tr>
      <w:tr w:rsidR="00936F0B" w:rsidRPr="002374A3" w14:paraId="376D745D" w14:textId="77777777" w:rsidTr="00936F0B">
        <w:trPr>
          <w:trHeight w:val="477"/>
        </w:trPr>
        <w:tc>
          <w:tcPr>
            <w:tcW w:w="889" w:type="dxa"/>
            <w:vMerge/>
            <w:vAlign w:val="center"/>
          </w:tcPr>
          <w:p w14:paraId="6442A78A" w14:textId="77777777" w:rsidR="00936F0B" w:rsidRPr="002374A3" w:rsidRDefault="00936F0B" w:rsidP="0018252E">
            <w:pPr>
              <w:jc w:val="center"/>
              <w:rPr>
                <w:rFonts w:ascii="GHEA Grapalat" w:hAnsi="GHEA Grapalat"/>
                <w:b/>
                <w:i/>
                <w:sz w:val="16"/>
                <w:szCs w:val="16"/>
              </w:rPr>
            </w:pPr>
          </w:p>
        </w:tc>
        <w:tc>
          <w:tcPr>
            <w:tcW w:w="1559" w:type="dxa"/>
            <w:vMerge/>
            <w:vAlign w:val="center"/>
          </w:tcPr>
          <w:p w14:paraId="6C224F38" w14:textId="77777777" w:rsidR="00936F0B" w:rsidRPr="002374A3" w:rsidRDefault="00936F0B" w:rsidP="0018252E">
            <w:pPr>
              <w:jc w:val="center"/>
              <w:rPr>
                <w:rFonts w:ascii="GHEA Grapalat" w:hAnsi="GHEA Grapalat"/>
                <w:b/>
                <w:i/>
                <w:sz w:val="16"/>
                <w:szCs w:val="16"/>
              </w:rPr>
            </w:pPr>
          </w:p>
        </w:tc>
        <w:tc>
          <w:tcPr>
            <w:tcW w:w="5244" w:type="dxa"/>
            <w:vMerge/>
            <w:vAlign w:val="center"/>
          </w:tcPr>
          <w:p w14:paraId="7B45FB5F" w14:textId="77777777" w:rsidR="00936F0B" w:rsidRPr="002374A3" w:rsidRDefault="00936F0B" w:rsidP="0018252E">
            <w:pPr>
              <w:jc w:val="center"/>
              <w:rPr>
                <w:rFonts w:ascii="GHEA Grapalat" w:hAnsi="GHEA Grapalat"/>
                <w:b/>
                <w:i/>
                <w:sz w:val="16"/>
                <w:szCs w:val="16"/>
              </w:rPr>
            </w:pPr>
          </w:p>
        </w:tc>
        <w:tc>
          <w:tcPr>
            <w:tcW w:w="1195" w:type="dxa"/>
            <w:vMerge/>
            <w:vAlign w:val="center"/>
          </w:tcPr>
          <w:p w14:paraId="46C9583C" w14:textId="77777777" w:rsidR="00936F0B" w:rsidRPr="002374A3" w:rsidRDefault="00936F0B" w:rsidP="0018252E">
            <w:pPr>
              <w:jc w:val="center"/>
              <w:rPr>
                <w:rFonts w:ascii="GHEA Grapalat" w:hAnsi="GHEA Grapalat"/>
                <w:b/>
                <w:i/>
                <w:sz w:val="16"/>
                <w:szCs w:val="16"/>
              </w:rPr>
            </w:pPr>
          </w:p>
        </w:tc>
        <w:tc>
          <w:tcPr>
            <w:tcW w:w="1559" w:type="dxa"/>
            <w:vMerge/>
            <w:vAlign w:val="center"/>
          </w:tcPr>
          <w:p w14:paraId="354ABEDA" w14:textId="77777777" w:rsidR="00936F0B" w:rsidRPr="002374A3" w:rsidRDefault="00936F0B" w:rsidP="0018252E">
            <w:pPr>
              <w:jc w:val="center"/>
              <w:rPr>
                <w:rFonts w:ascii="GHEA Grapalat" w:hAnsi="GHEA Grapalat"/>
                <w:b/>
                <w:i/>
                <w:sz w:val="16"/>
                <w:szCs w:val="16"/>
              </w:rPr>
            </w:pPr>
          </w:p>
        </w:tc>
        <w:tc>
          <w:tcPr>
            <w:tcW w:w="2311" w:type="dxa"/>
            <w:vAlign w:val="center"/>
          </w:tcPr>
          <w:p w14:paraId="0F888EDC"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հասցեն</w:t>
            </w:r>
            <w:proofErr w:type="spellEnd"/>
          </w:p>
        </w:tc>
        <w:tc>
          <w:tcPr>
            <w:tcW w:w="2552" w:type="dxa"/>
            <w:vAlign w:val="center"/>
          </w:tcPr>
          <w:p w14:paraId="04DD435A"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Ժամկետը</w:t>
            </w:r>
            <w:proofErr w:type="spellEnd"/>
          </w:p>
        </w:tc>
      </w:tr>
      <w:tr w:rsidR="00936F0B" w:rsidRPr="008116EC" w14:paraId="00F263B3" w14:textId="77777777" w:rsidTr="00936F0B">
        <w:trPr>
          <w:trHeight w:val="3099"/>
        </w:trPr>
        <w:tc>
          <w:tcPr>
            <w:tcW w:w="889" w:type="dxa"/>
            <w:vAlign w:val="center"/>
          </w:tcPr>
          <w:p w14:paraId="7D15F51D"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1</w:t>
            </w:r>
          </w:p>
        </w:tc>
        <w:tc>
          <w:tcPr>
            <w:tcW w:w="1559" w:type="dxa"/>
            <w:vAlign w:val="center"/>
          </w:tcPr>
          <w:p w14:paraId="4E6957DD" w14:textId="5AA62566" w:rsidR="00936F0B" w:rsidRPr="002374A3" w:rsidRDefault="00CE0103" w:rsidP="0018252E">
            <w:pPr>
              <w:jc w:val="center"/>
              <w:rPr>
                <w:rFonts w:ascii="GHEA Grapalat" w:hAnsi="GHEA Grapalat" w:cs="Sylfaen"/>
                <w:sz w:val="18"/>
                <w:szCs w:val="18"/>
              </w:rPr>
            </w:pPr>
            <w:r w:rsidRPr="001F028C">
              <w:rPr>
                <w:rFonts w:ascii="GHEA Grapalat" w:hAnsi="GHEA Grapalat"/>
                <w:sz w:val="18"/>
                <w:szCs w:val="18"/>
              </w:rPr>
              <w:t>60181100/509</w:t>
            </w:r>
          </w:p>
        </w:tc>
        <w:tc>
          <w:tcPr>
            <w:tcW w:w="5244" w:type="dxa"/>
            <w:vAlign w:val="center"/>
          </w:tcPr>
          <w:p w14:paraId="5E5DAE85"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Պետք է իրականացվեն Երևան քաղաքի Շենգավիթ վարչական շրջանի տարածքում հրատապ լուծում պահանջող և չնախատեսված ծառայություններ:</w:t>
            </w:r>
          </w:p>
          <w:p w14:paraId="4AFD04D3"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Տարվա ընթացքում անհրաժեշտություն է առաջանում կատարել ներքոգրյալ ծառայություններն ու միջոցառումները</w:t>
            </w:r>
            <w:r w:rsidRPr="000B015D">
              <w:rPr>
                <w:rFonts w:ascii="Cambria Math" w:eastAsia="MS Gothic" w:hAnsi="Cambria Math" w:cs="Cambria Math"/>
                <w:sz w:val="20"/>
                <w:szCs w:val="20"/>
                <w:lang w:val="hy-AM"/>
              </w:rPr>
              <w:t>․</w:t>
            </w:r>
            <w:r w:rsidRPr="000B015D">
              <w:rPr>
                <w:rFonts w:ascii="GHEA Grapalat" w:hAnsi="GHEA Grapalat" w:cs="Sylfaen"/>
                <w:sz w:val="20"/>
                <w:szCs w:val="20"/>
                <w:lang w:val="hy-AM"/>
              </w:rPr>
              <w:t xml:space="preserve"> </w:t>
            </w:r>
          </w:p>
          <w:p w14:paraId="67AEEAB1"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Աղբի հավաքում և տեղափոխում  աղբավայր, այդ թվում</w:t>
            </w:r>
          </w:p>
          <w:p w14:paraId="3C6E728D"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Գետերի, առուների և ջրանցքների մաքրում, առաջացած աղբի հավաքում և տեղափոխում աղբավայր</w:t>
            </w:r>
          </w:p>
          <w:p w14:paraId="742D546D"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Մետաղական ջարդոնների, այդ թվում նաև թափքերի հավաքում և տեղափոխում</w:t>
            </w:r>
          </w:p>
          <w:p w14:paraId="0A0CC533"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Քանդման աշխատանքների իրականացում, տեղափոխում այդ թվում նաև շինությունների և ինքնակամ զավթված տարածքների</w:t>
            </w:r>
          </w:p>
          <w:p w14:paraId="26F5E2B6"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Վթարներից հետո տարածքների սանիտարական մաքրում, առաջացած աղբի և այլ մնացորդների տեղափոխում աղբավայր</w:t>
            </w:r>
          </w:p>
          <w:p w14:paraId="420727E6"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 xml:space="preserve">Մեքենամեխանիզմների տրամադրում, օգտագործում համապատասխան մասնագետի միջոցով </w:t>
            </w:r>
          </w:p>
          <w:p w14:paraId="27927CD8"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Քաշող և բարձր ճնշմամբ և փչող մեքենա (կոյուղագծերի համար), դիտահորերի մաքրմամբ և առաջացած աղբի տեղափոխմամբ</w:t>
            </w:r>
          </w:p>
          <w:p w14:paraId="39CC3F97"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lastRenderedPageBreak/>
              <w:t>Աշխատուժ այդ թվում ըստ անհրաժեշտության՝ բանվոր, հավաքարար, տանիքագործ, պատշար, ներկարար, կոյուղագործ, փականագործ, ատաղձագործ, էլեկտրիկ, զոդող</w:t>
            </w:r>
          </w:p>
          <w:p w14:paraId="6BB04484"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Չնախատեսված այլ ծառայություններ</w:t>
            </w:r>
          </w:p>
          <w:p w14:paraId="644172CA"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 xml:space="preserve">Պատվիրատուն կարող է պահանջել վերը նշված բոլոր աշխատանքների իրականացում մինչև </w:t>
            </w:r>
            <w:r w:rsidRPr="00FF13AA">
              <w:rPr>
                <w:rFonts w:ascii="GHEA Grapalat" w:hAnsi="GHEA Grapalat" w:cs="Sylfaen"/>
                <w:sz w:val="20"/>
                <w:szCs w:val="20"/>
                <w:lang w:val="hy-AM"/>
              </w:rPr>
              <w:t>6</w:t>
            </w:r>
            <w:r w:rsidRPr="000B015D">
              <w:rPr>
                <w:rFonts w:ascii="GHEA Grapalat" w:hAnsi="GHEA Grapalat" w:cs="Sylfaen"/>
                <w:sz w:val="20"/>
                <w:szCs w:val="20"/>
                <w:lang w:val="hy-AM"/>
              </w:rPr>
              <w:t>,000,000 դրամի չափով</w:t>
            </w:r>
          </w:p>
          <w:p w14:paraId="3DDD8C85"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Հայտերի գնահատումը ըստ միավորի առավելագույն գինը սյունյակի հանրագումարի նշված նախահաշիվ ծավալաթերթում</w:t>
            </w:r>
          </w:p>
          <w:p w14:paraId="77649BAF"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Ծառայություններն իրականացնելուց առաջ անհրաժեշտ է տեղում կատարել ուումնասիրություն։ Բոլոր տիպի ծառայությունները պետք է կատարվեն ապահովելով շին. նորմերը, կանոնները,</w:t>
            </w:r>
          </w:p>
          <w:p w14:paraId="69B592D1"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ստանդարտներն ու տեխ. պայմանները:</w:t>
            </w:r>
          </w:p>
          <w:p w14:paraId="75CE3AB5"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Անվտանգության պատասխանատվությունը կրում է կապալառուն:</w:t>
            </w:r>
          </w:p>
          <w:p w14:paraId="03AF2958"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 xml:space="preserve">Նշված ծառայությունները պետք է իրականացվեն Շենգավիթ վարչական շրջանի ղեկավարի կողմից տրվող պատվեր առաջադրանքի հիման վրա։ </w:t>
            </w:r>
          </w:p>
          <w:p w14:paraId="71D1C48C" w14:textId="77777777" w:rsidR="00CE0103" w:rsidRPr="000B015D" w:rsidRDefault="00CE0103" w:rsidP="00CE0103">
            <w:pPr>
              <w:jc w:val="both"/>
              <w:rPr>
                <w:rFonts w:ascii="GHEA Grapalat" w:hAnsi="GHEA Grapalat" w:cs="Sylfaen"/>
                <w:sz w:val="20"/>
                <w:szCs w:val="20"/>
                <w:lang w:val="hy-AM"/>
              </w:rPr>
            </w:pPr>
            <w:r w:rsidRPr="000B015D">
              <w:rPr>
                <w:rFonts w:ascii="GHEA Grapalat" w:hAnsi="GHEA Grapalat" w:cs="Sylfaen"/>
                <w:sz w:val="20"/>
                <w:szCs w:val="20"/>
                <w:lang w:val="hy-AM"/>
              </w:rPr>
              <w:t>Պահանջվող ծառայություններին պետք է անմիջապես արձագանքել, անկախ օրից և ժամից, ինչպես նաև կատարել սեղմ ժամկետում։</w:t>
            </w:r>
          </w:p>
          <w:p w14:paraId="3A5C9CB7" w14:textId="3D54195C" w:rsidR="00936F0B" w:rsidRPr="007B4F09" w:rsidRDefault="00936F0B" w:rsidP="00067B57">
            <w:pPr>
              <w:jc w:val="center"/>
              <w:rPr>
                <w:rFonts w:ascii="GHEA Grapalat" w:hAnsi="GHEA Grapalat" w:cs="Sylfaen"/>
                <w:b/>
                <w:sz w:val="20"/>
                <w:szCs w:val="20"/>
                <w:lang w:val="hy-AM"/>
              </w:rPr>
            </w:pPr>
          </w:p>
        </w:tc>
        <w:tc>
          <w:tcPr>
            <w:tcW w:w="1195" w:type="dxa"/>
            <w:vAlign w:val="center"/>
          </w:tcPr>
          <w:p w14:paraId="0DF4F3BF"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lastRenderedPageBreak/>
              <w:t>դրամ</w:t>
            </w:r>
          </w:p>
        </w:tc>
        <w:tc>
          <w:tcPr>
            <w:tcW w:w="1559" w:type="dxa"/>
            <w:vAlign w:val="center"/>
          </w:tcPr>
          <w:p w14:paraId="0937A302" w14:textId="77777777" w:rsidR="00936F0B" w:rsidRPr="002374A3" w:rsidRDefault="00936F0B" w:rsidP="0018252E">
            <w:pPr>
              <w:jc w:val="center"/>
              <w:rPr>
                <w:rFonts w:ascii="GHEA Grapalat" w:hAnsi="GHEA Grapalat" w:cs="Sylfaen"/>
                <w:sz w:val="18"/>
                <w:szCs w:val="18"/>
              </w:rPr>
            </w:pPr>
            <w:proofErr w:type="spellStart"/>
            <w:r w:rsidRPr="002374A3">
              <w:rPr>
                <w:rFonts w:ascii="GHEA Grapalat" w:hAnsi="GHEA Grapalat"/>
                <w:bCs/>
                <w:iCs/>
                <w:sz w:val="18"/>
                <w:szCs w:val="18"/>
              </w:rPr>
              <w:t>մինչև</w:t>
            </w:r>
            <w:proofErr w:type="spellEnd"/>
            <w:r w:rsidRPr="002374A3">
              <w:rPr>
                <w:rFonts w:ascii="GHEA Grapalat" w:hAnsi="GHEA Grapalat" w:cs="Sylfaen"/>
                <w:sz w:val="18"/>
                <w:szCs w:val="18"/>
                <w:lang w:val="hy-AM"/>
              </w:rPr>
              <w:t xml:space="preserve"> </w:t>
            </w:r>
          </w:p>
          <w:p w14:paraId="3675352E" w14:textId="26D634FF" w:rsidR="00936F0B" w:rsidRPr="002374A3" w:rsidRDefault="00CE0103" w:rsidP="0018252E">
            <w:pPr>
              <w:jc w:val="center"/>
              <w:rPr>
                <w:rFonts w:ascii="GHEA Grapalat" w:hAnsi="GHEA Grapalat" w:cs="Sylfaen"/>
                <w:sz w:val="18"/>
                <w:szCs w:val="18"/>
                <w:lang w:val="hy-AM"/>
              </w:rPr>
            </w:pPr>
            <w:r>
              <w:rPr>
                <w:rFonts w:ascii="GHEA Grapalat" w:hAnsi="GHEA Grapalat" w:cs="Sylfaen"/>
                <w:sz w:val="18"/>
                <w:szCs w:val="18"/>
                <w:lang w:val="hy-AM"/>
              </w:rPr>
              <w:t>6</w:t>
            </w:r>
            <w:r w:rsidR="00936F0B" w:rsidRPr="002374A3">
              <w:rPr>
                <w:rFonts w:ascii="GHEA Grapalat" w:hAnsi="GHEA Grapalat" w:cs="Sylfaen"/>
                <w:sz w:val="18"/>
                <w:szCs w:val="18"/>
                <w:lang w:val="hy-AM"/>
              </w:rPr>
              <w:t xml:space="preserve"> </w:t>
            </w:r>
            <w:r w:rsidR="003E6345">
              <w:rPr>
                <w:rFonts w:ascii="GHEA Grapalat" w:hAnsi="GHEA Grapalat" w:cs="Sylfaen"/>
                <w:sz w:val="18"/>
                <w:szCs w:val="18"/>
                <w:lang w:val="hy-AM"/>
              </w:rPr>
              <w:t>0</w:t>
            </w:r>
            <w:r w:rsidR="00936F0B">
              <w:rPr>
                <w:rFonts w:ascii="GHEA Grapalat" w:hAnsi="GHEA Grapalat" w:cs="Sylfaen"/>
                <w:sz w:val="18"/>
                <w:szCs w:val="18"/>
              </w:rPr>
              <w:t>00</w:t>
            </w:r>
            <w:r w:rsidR="00936F0B" w:rsidRPr="002374A3">
              <w:rPr>
                <w:rFonts w:ascii="GHEA Grapalat" w:hAnsi="GHEA Grapalat" w:cs="Sylfaen"/>
                <w:sz w:val="18"/>
                <w:szCs w:val="18"/>
                <w:lang w:val="hy-AM"/>
              </w:rPr>
              <w:t xml:space="preserve"> 000</w:t>
            </w:r>
          </w:p>
        </w:tc>
        <w:tc>
          <w:tcPr>
            <w:tcW w:w="2311" w:type="dxa"/>
            <w:vAlign w:val="center"/>
          </w:tcPr>
          <w:p w14:paraId="4985FB0E" w14:textId="77777777" w:rsidR="00936F0B" w:rsidRPr="002374A3" w:rsidRDefault="00936F0B" w:rsidP="0018252E">
            <w:pPr>
              <w:jc w:val="center"/>
              <w:rPr>
                <w:rFonts w:ascii="GHEA Grapalat" w:hAnsi="GHEA Grapalat"/>
                <w:sz w:val="18"/>
                <w:szCs w:val="18"/>
                <w:lang w:val="hy-AM"/>
              </w:rPr>
            </w:pPr>
            <w:r w:rsidRPr="002374A3">
              <w:rPr>
                <w:rFonts w:ascii="GHEA Grapalat" w:hAnsi="GHEA Grapalat"/>
                <w:sz w:val="18"/>
                <w:szCs w:val="18"/>
                <w:lang w:val="hy-AM"/>
              </w:rPr>
              <w:t>ք. Երևան,</w:t>
            </w:r>
          </w:p>
          <w:p w14:paraId="33FD1DA8" w14:textId="5080EE86" w:rsidR="00936F0B" w:rsidRPr="002374A3" w:rsidRDefault="004B45A5" w:rsidP="0018252E">
            <w:pPr>
              <w:jc w:val="center"/>
              <w:rPr>
                <w:rFonts w:ascii="GHEA Grapalat" w:hAnsi="GHEA Grapalat" w:cs="Sylfaen"/>
                <w:sz w:val="18"/>
                <w:szCs w:val="18"/>
                <w:lang w:val="hy-AM"/>
              </w:rPr>
            </w:pPr>
            <w:r>
              <w:rPr>
                <w:rFonts w:ascii="GHEA Grapalat" w:hAnsi="GHEA Grapalat"/>
                <w:sz w:val="18"/>
                <w:szCs w:val="18"/>
                <w:lang w:val="hy-AM"/>
              </w:rPr>
              <w:t>Շենգավիթ</w:t>
            </w:r>
            <w:r w:rsidR="00936F0B" w:rsidRPr="002374A3">
              <w:rPr>
                <w:rFonts w:ascii="GHEA Grapalat" w:hAnsi="GHEA Grapalat"/>
                <w:sz w:val="18"/>
                <w:szCs w:val="18"/>
                <w:lang w:val="hy-AM"/>
              </w:rPr>
              <w:t xml:space="preserve">  </w:t>
            </w:r>
          </w:p>
          <w:p w14:paraId="10677A25"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վարչական շրջան</w:t>
            </w:r>
            <w:r w:rsidRPr="00B812BD">
              <w:rPr>
                <w:rFonts w:ascii="GHEA Grapalat" w:hAnsi="GHEA Grapalat" w:cs="Sylfaen"/>
                <w:sz w:val="18"/>
                <w:szCs w:val="18"/>
                <w:lang w:val="hy-AM"/>
              </w:rPr>
              <w:t xml:space="preserve">                       </w:t>
            </w:r>
            <w:r w:rsidRPr="002374A3">
              <w:rPr>
                <w:rFonts w:ascii="GHEA Grapalat" w:hAnsi="GHEA Grapalat" w:cs="Sylfaen"/>
                <w:sz w:val="18"/>
                <w:szCs w:val="18"/>
                <w:lang w:val="hy-AM"/>
              </w:rPr>
              <w:t xml:space="preserve"> </w:t>
            </w:r>
          </w:p>
        </w:tc>
        <w:tc>
          <w:tcPr>
            <w:tcW w:w="2552" w:type="dxa"/>
            <w:vAlign w:val="center"/>
          </w:tcPr>
          <w:p w14:paraId="5CF3683A" w14:textId="0C4C9BFF" w:rsidR="00936F0B" w:rsidRPr="002374A3" w:rsidRDefault="00CE0103" w:rsidP="0018252E">
            <w:pPr>
              <w:jc w:val="center"/>
              <w:rPr>
                <w:rFonts w:ascii="Arial LatArm" w:hAnsi="Arial LatArm" w:cs="Arial"/>
                <w:bCs/>
                <w:sz w:val="18"/>
                <w:szCs w:val="18"/>
                <w:lang w:val="hy-AM"/>
              </w:rPr>
            </w:pPr>
            <w:r w:rsidRPr="000B015D">
              <w:rPr>
                <w:rFonts w:ascii="GHEA Grapalat" w:hAnsi="GHEA Grapalat" w:cs="Sylfaen"/>
                <w:sz w:val="16"/>
                <w:szCs w:val="16"/>
                <w:lang w:val="hy-AM"/>
              </w:rPr>
              <w:t>Պայմանագիրը (համաձայնագիրը) ուժի մեջ մտնելու օրվանից մինչև 25.12.2025թ ներառյալ</w:t>
            </w:r>
          </w:p>
        </w:tc>
      </w:tr>
    </w:tbl>
    <w:p w14:paraId="21BC8508" w14:textId="77777777" w:rsidR="007678FA" w:rsidRPr="00936F0B" w:rsidRDefault="007678FA" w:rsidP="007678FA">
      <w:pPr>
        <w:jc w:val="both"/>
        <w:rPr>
          <w:rFonts w:ascii="GHEA Grapalat" w:hAnsi="GHEA Grapalat"/>
          <w:sz w:val="20"/>
          <w:lang w:val="hy-AM"/>
        </w:rPr>
      </w:pPr>
    </w:p>
    <w:p w14:paraId="1CB9B091" w14:textId="77777777" w:rsidR="006D1F26" w:rsidRPr="00E61E53" w:rsidRDefault="006D1F26" w:rsidP="005E7CE7">
      <w:pPr>
        <w:autoSpaceDE w:val="0"/>
        <w:autoSpaceDN w:val="0"/>
        <w:adjustRightInd w:val="0"/>
        <w:jc w:val="right"/>
        <w:rPr>
          <w:rFonts w:ascii="GHEA Grapalat" w:hAnsi="GHEA Grapalat"/>
          <w:sz w:val="20"/>
          <w:lang w:val="pt-BR"/>
        </w:rPr>
      </w:pPr>
    </w:p>
    <w:p w14:paraId="32EBA39C" w14:textId="19C9B79A" w:rsidR="007D43B3" w:rsidRPr="00E61E53" w:rsidRDefault="007D43B3" w:rsidP="005E7CE7">
      <w:pPr>
        <w:autoSpaceDE w:val="0"/>
        <w:autoSpaceDN w:val="0"/>
        <w:adjustRightInd w:val="0"/>
        <w:jc w:val="right"/>
        <w:rPr>
          <w:rFonts w:ascii="GHEA Grapalat" w:hAnsi="GHEA Grapalat"/>
          <w:sz w:val="20"/>
          <w:lang w:val="pt-BR"/>
        </w:rPr>
        <w:sectPr w:rsidR="007D43B3" w:rsidRPr="00E61E53" w:rsidSect="006D1F26">
          <w:footnotePr>
            <w:pos w:val="beneathText"/>
          </w:footnotePr>
          <w:pgSz w:w="16838" w:h="11906" w:orient="landscape" w:code="9"/>
          <w:pgMar w:top="662" w:right="288" w:bottom="662" w:left="720" w:header="562" w:footer="562" w:gutter="0"/>
          <w:cols w:space="720"/>
        </w:sectPr>
      </w:pPr>
    </w:p>
    <w:p w14:paraId="7C10A72C" w14:textId="1A275330" w:rsidR="007D43B3" w:rsidRPr="00A724D1" w:rsidRDefault="007D43B3" w:rsidP="007D43B3">
      <w:pPr>
        <w:jc w:val="center"/>
        <w:rPr>
          <w:rFonts w:ascii="GHEA Grapalat" w:hAnsi="GHEA Grapalat"/>
          <w:b/>
          <w:bCs/>
          <w:iCs/>
          <w:sz w:val="18"/>
          <w:lang w:val="hy-AM"/>
        </w:rPr>
      </w:pPr>
      <w:r w:rsidRPr="00A724D1">
        <w:rPr>
          <w:rFonts w:ascii="GHEA Grapalat" w:hAnsi="GHEA Grapalat"/>
          <w:b/>
          <w:bCs/>
          <w:iCs/>
          <w:sz w:val="18"/>
          <w:lang w:val="hy-AM"/>
        </w:rPr>
        <w:lastRenderedPageBreak/>
        <w:t>ԾԱՌԱՅՈՒԹՅՈՒՆՆԵՐԻ ԳՆԱՑՈՒՑԱԿ</w:t>
      </w:r>
    </w:p>
    <w:p w14:paraId="0E70A49B" w14:textId="50D4CE8E" w:rsidR="007D43B3" w:rsidRDefault="007D43B3" w:rsidP="007D43B3">
      <w:pPr>
        <w:jc w:val="center"/>
        <w:rPr>
          <w:rFonts w:ascii="GHEA Grapalat" w:hAnsi="GHEA Grapalat"/>
          <w:b/>
          <w:bCs/>
          <w:iCs/>
          <w:sz w:val="18"/>
          <w:lang w:val="hy-AM"/>
        </w:rPr>
      </w:pPr>
      <w:r w:rsidRPr="00A724D1">
        <w:rPr>
          <w:rFonts w:ascii="GHEA Grapalat" w:hAnsi="GHEA Grapalat"/>
          <w:b/>
          <w:bCs/>
          <w:iCs/>
          <w:sz w:val="18"/>
          <w:lang w:val="hy-AM"/>
        </w:rPr>
        <w:t xml:space="preserve">ԵՐԵՎԱՆ ՔԱՂԱՔԻ </w:t>
      </w:r>
      <w:r w:rsidR="004B45A5">
        <w:rPr>
          <w:rFonts w:ascii="GHEA Grapalat" w:hAnsi="GHEA Grapalat"/>
          <w:b/>
          <w:bCs/>
          <w:iCs/>
          <w:sz w:val="18"/>
          <w:lang w:val="hy-AM"/>
        </w:rPr>
        <w:t>ՇԵՆԳԱՎԻԹ</w:t>
      </w:r>
      <w:r w:rsidRPr="00A724D1">
        <w:rPr>
          <w:rFonts w:ascii="GHEA Grapalat" w:hAnsi="GHEA Grapalat"/>
          <w:b/>
          <w:bCs/>
          <w:iCs/>
          <w:sz w:val="18"/>
          <w:lang w:val="hy-AM"/>
        </w:rPr>
        <w:t xml:space="preserve"> ՎԱՐՉԱԿԱՆ ՇՐՋԱՆ</w:t>
      </w:r>
      <w:r w:rsidR="00161DF9">
        <w:rPr>
          <w:rFonts w:ascii="GHEA Grapalat" w:hAnsi="GHEA Grapalat"/>
          <w:b/>
          <w:bCs/>
          <w:iCs/>
          <w:sz w:val="18"/>
          <w:lang w:val="hy-AM"/>
        </w:rPr>
        <w:t>Ի</w:t>
      </w:r>
      <w:r w:rsidRPr="00A724D1">
        <w:rPr>
          <w:rFonts w:ascii="GHEA Grapalat" w:hAnsi="GHEA Grapalat"/>
          <w:b/>
          <w:bCs/>
          <w:iCs/>
          <w:sz w:val="18"/>
          <w:lang w:val="hy-AM"/>
        </w:rPr>
        <w:t xml:space="preserve"> ՀՐԱՏԱՊ ԼՈՒԾՈՒՄ ՊԱՀԱՆՋՈՂ</w:t>
      </w:r>
      <w:r w:rsidR="00334725">
        <w:rPr>
          <w:rFonts w:ascii="GHEA Grapalat" w:hAnsi="GHEA Grapalat"/>
          <w:b/>
          <w:bCs/>
          <w:iCs/>
          <w:sz w:val="18"/>
          <w:lang w:val="hy-AM"/>
        </w:rPr>
        <w:t xml:space="preserve"> ԸՆԹԱՑԻԿ</w:t>
      </w:r>
      <w:r w:rsidRPr="00A724D1">
        <w:rPr>
          <w:rFonts w:ascii="GHEA Grapalat" w:hAnsi="GHEA Grapalat"/>
          <w:b/>
          <w:bCs/>
          <w:iCs/>
          <w:sz w:val="18"/>
          <w:lang w:val="hy-AM"/>
        </w:rPr>
        <w:t xml:space="preserve"> ԾԱՌԱՅՈՒԹՅՈՒՆՆԵՐԻ</w:t>
      </w:r>
      <w:r w:rsidR="00BB1243" w:rsidRPr="00A724D1">
        <w:rPr>
          <w:rFonts w:ascii="GHEA Grapalat" w:hAnsi="GHEA Grapalat"/>
          <w:b/>
          <w:bCs/>
          <w:iCs/>
          <w:sz w:val="18"/>
          <w:lang w:val="hy-AM"/>
        </w:rPr>
        <w:t xml:space="preserve"> </w:t>
      </w:r>
      <w:r w:rsidRPr="00A724D1">
        <w:rPr>
          <w:rFonts w:ascii="GHEA Grapalat" w:hAnsi="GHEA Grapalat"/>
          <w:b/>
          <w:bCs/>
          <w:iCs/>
          <w:sz w:val="18"/>
          <w:lang w:val="hy-AM"/>
        </w:rPr>
        <w:t>ԻՐԱԿԱՆԱՑՄԱՆ</w:t>
      </w:r>
    </w:p>
    <w:p w14:paraId="1C750415" w14:textId="77777777" w:rsidR="005B7AED" w:rsidRPr="00A724D1" w:rsidRDefault="005B7AED" w:rsidP="007D43B3">
      <w:pPr>
        <w:jc w:val="center"/>
        <w:rPr>
          <w:rFonts w:ascii="GHEA Grapalat" w:hAnsi="GHEA Grapalat"/>
          <w:b/>
          <w:bCs/>
          <w:iCs/>
          <w:sz w:val="18"/>
          <w:lang w:val="hy-AM"/>
        </w:rPr>
      </w:pPr>
    </w:p>
    <w:tbl>
      <w:tblPr>
        <w:tblW w:w="10620" w:type="dxa"/>
        <w:tblLook w:val="04A0" w:firstRow="1" w:lastRow="0" w:firstColumn="1" w:lastColumn="0" w:noHBand="0" w:noVBand="1"/>
      </w:tblPr>
      <w:tblGrid>
        <w:gridCol w:w="479"/>
        <w:gridCol w:w="5762"/>
        <w:gridCol w:w="1035"/>
        <w:gridCol w:w="1425"/>
        <w:gridCol w:w="1919"/>
      </w:tblGrid>
      <w:tr w:rsidR="006C01B0" w14:paraId="4B4FE4FE" w14:textId="77777777" w:rsidTr="006C01B0">
        <w:trPr>
          <w:trHeight w:val="1455"/>
        </w:trPr>
        <w:tc>
          <w:tcPr>
            <w:tcW w:w="46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6122F1" w14:textId="77777777" w:rsidR="006C01B0" w:rsidRPr="008116EC" w:rsidRDefault="006C01B0">
            <w:pPr>
              <w:jc w:val="center"/>
              <w:rPr>
                <w:rFonts w:ascii="Cambria" w:hAnsi="Cambria" w:cs="Calibri"/>
                <w:color w:val="000000"/>
                <w:sz w:val="20"/>
                <w:szCs w:val="20"/>
                <w:lang w:val="pt-BR"/>
              </w:rPr>
            </w:pPr>
            <w:r w:rsidRPr="008116EC">
              <w:rPr>
                <w:rFonts w:ascii="Cambria" w:hAnsi="Cambria" w:cs="Calibri"/>
                <w:color w:val="000000"/>
                <w:sz w:val="20"/>
                <w:szCs w:val="20"/>
                <w:lang w:val="pt-BR"/>
              </w:rPr>
              <w:t> </w:t>
            </w:r>
          </w:p>
        </w:tc>
        <w:tc>
          <w:tcPr>
            <w:tcW w:w="5762" w:type="dxa"/>
            <w:tcBorders>
              <w:top w:val="single" w:sz="4" w:space="0" w:color="auto"/>
              <w:left w:val="nil"/>
              <w:bottom w:val="single" w:sz="4" w:space="0" w:color="auto"/>
              <w:right w:val="single" w:sz="4" w:space="0" w:color="auto"/>
            </w:tcBorders>
            <w:shd w:val="clear" w:color="000000" w:fill="FFFFFF"/>
            <w:vAlign w:val="center"/>
            <w:hideMark/>
          </w:tcPr>
          <w:p w14:paraId="29863824" w14:textId="77777777" w:rsidR="006C01B0" w:rsidRDefault="006C01B0">
            <w:pPr>
              <w:jc w:val="center"/>
              <w:rPr>
                <w:rFonts w:ascii="Cambria" w:hAnsi="Cambria" w:cs="Calibri"/>
                <w:b/>
                <w:bCs/>
                <w:color w:val="000000"/>
                <w:sz w:val="20"/>
                <w:szCs w:val="20"/>
              </w:rPr>
            </w:pPr>
            <w:proofErr w:type="spellStart"/>
            <w:r>
              <w:rPr>
                <w:rFonts w:ascii="Cambria" w:hAnsi="Cambria" w:cs="Calibri"/>
                <w:b/>
                <w:bCs/>
                <w:color w:val="000000"/>
                <w:sz w:val="20"/>
                <w:szCs w:val="20"/>
              </w:rPr>
              <w:t>Աշխատանքի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անվանումը</w:t>
            </w:r>
            <w:proofErr w:type="spellEnd"/>
          </w:p>
        </w:tc>
        <w:tc>
          <w:tcPr>
            <w:tcW w:w="931" w:type="dxa"/>
            <w:tcBorders>
              <w:top w:val="single" w:sz="4" w:space="0" w:color="auto"/>
              <w:left w:val="nil"/>
              <w:bottom w:val="single" w:sz="4" w:space="0" w:color="auto"/>
              <w:right w:val="single" w:sz="4" w:space="0" w:color="auto"/>
            </w:tcBorders>
            <w:shd w:val="clear" w:color="000000" w:fill="FFFFFF"/>
            <w:vAlign w:val="center"/>
            <w:hideMark/>
          </w:tcPr>
          <w:p w14:paraId="1D248696" w14:textId="77777777" w:rsidR="006C01B0" w:rsidRDefault="006C01B0">
            <w:pPr>
              <w:jc w:val="center"/>
              <w:rPr>
                <w:rFonts w:ascii="Cambria" w:hAnsi="Cambria" w:cs="Calibri"/>
                <w:color w:val="000000"/>
                <w:sz w:val="18"/>
                <w:szCs w:val="18"/>
              </w:rPr>
            </w:pPr>
            <w:proofErr w:type="spellStart"/>
            <w:r>
              <w:rPr>
                <w:rFonts w:ascii="Cambria" w:hAnsi="Cambria" w:cs="Calibri"/>
                <w:color w:val="000000"/>
                <w:sz w:val="18"/>
                <w:szCs w:val="18"/>
              </w:rPr>
              <w:t>Չափման</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միավորը</w:t>
            </w:r>
            <w:proofErr w:type="spellEnd"/>
          </w:p>
        </w:tc>
        <w:tc>
          <w:tcPr>
            <w:tcW w:w="1219" w:type="dxa"/>
            <w:tcBorders>
              <w:top w:val="single" w:sz="4" w:space="0" w:color="auto"/>
              <w:left w:val="nil"/>
              <w:bottom w:val="single" w:sz="4" w:space="0" w:color="auto"/>
              <w:right w:val="single" w:sz="4" w:space="0" w:color="auto"/>
            </w:tcBorders>
            <w:vAlign w:val="center"/>
            <w:hideMark/>
          </w:tcPr>
          <w:p w14:paraId="1D4BF1A0" w14:textId="77777777" w:rsidR="006C01B0" w:rsidRDefault="006C01B0">
            <w:pPr>
              <w:jc w:val="center"/>
              <w:rPr>
                <w:rFonts w:ascii="Cambria" w:hAnsi="Cambria" w:cs="Calibri"/>
                <w:color w:val="000000"/>
                <w:sz w:val="18"/>
                <w:szCs w:val="18"/>
              </w:rPr>
            </w:pPr>
            <w:proofErr w:type="spellStart"/>
            <w:r>
              <w:rPr>
                <w:rFonts w:ascii="Cambria" w:hAnsi="Cambria" w:cs="Calibri"/>
                <w:color w:val="000000"/>
                <w:sz w:val="18"/>
                <w:szCs w:val="18"/>
              </w:rPr>
              <w:t>Միավորի</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առավելագույն</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գինը</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հազ</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դրամ</w:t>
            </w:r>
            <w:proofErr w:type="spellEnd"/>
            <w:r>
              <w:rPr>
                <w:rFonts w:ascii="Cambria" w:hAnsi="Cambria" w:cs="Calibri"/>
                <w:color w:val="000000"/>
                <w:sz w:val="18"/>
                <w:szCs w:val="18"/>
              </w:rPr>
              <w:t>/</w:t>
            </w:r>
          </w:p>
        </w:tc>
        <w:tc>
          <w:tcPr>
            <w:tcW w:w="2247" w:type="dxa"/>
            <w:tcBorders>
              <w:top w:val="single" w:sz="4" w:space="0" w:color="auto"/>
              <w:left w:val="nil"/>
              <w:bottom w:val="single" w:sz="4" w:space="0" w:color="auto"/>
              <w:right w:val="single" w:sz="4" w:space="0" w:color="auto"/>
            </w:tcBorders>
            <w:vAlign w:val="center"/>
            <w:hideMark/>
          </w:tcPr>
          <w:p w14:paraId="05814565" w14:textId="77777777" w:rsidR="006C01B0" w:rsidRDefault="006C01B0">
            <w:pPr>
              <w:jc w:val="center"/>
              <w:rPr>
                <w:rFonts w:ascii="Cambria" w:hAnsi="Cambria" w:cs="Calibri"/>
                <w:color w:val="000000"/>
                <w:sz w:val="18"/>
                <w:szCs w:val="18"/>
              </w:rPr>
            </w:pPr>
            <w:r>
              <w:rPr>
                <w:rFonts w:ascii="Cambria" w:hAnsi="Cambria" w:cs="Calibri"/>
                <w:color w:val="000000"/>
                <w:sz w:val="18"/>
                <w:szCs w:val="18"/>
              </w:rPr>
              <w:t xml:space="preserve"> </w:t>
            </w:r>
            <w:proofErr w:type="spellStart"/>
            <w:r>
              <w:rPr>
                <w:rFonts w:ascii="Cambria" w:hAnsi="Cambria" w:cs="Calibri"/>
                <w:color w:val="000000"/>
                <w:sz w:val="18"/>
                <w:szCs w:val="18"/>
              </w:rPr>
              <w:t>միավորի</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առավելագույն</w:t>
            </w:r>
            <w:proofErr w:type="spellEnd"/>
            <w:r>
              <w:rPr>
                <w:rFonts w:ascii="Cambria" w:hAnsi="Cambria" w:cs="Calibri"/>
                <w:color w:val="000000"/>
                <w:sz w:val="18"/>
                <w:szCs w:val="18"/>
              </w:rPr>
              <w:t xml:space="preserve"> </w:t>
            </w:r>
            <w:proofErr w:type="spellStart"/>
            <w:proofErr w:type="gramStart"/>
            <w:r>
              <w:rPr>
                <w:rFonts w:ascii="Cambria" w:hAnsi="Cambria" w:cs="Calibri"/>
                <w:color w:val="000000"/>
                <w:sz w:val="18"/>
                <w:szCs w:val="18"/>
              </w:rPr>
              <w:t>գինը</w:t>
            </w:r>
            <w:proofErr w:type="spellEnd"/>
            <w:r>
              <w:rPr>
                <w:rFonts w:ascii="Cambria" w:hAnsi="Cambria" w:cs="Calibri"/>
                <w:color w:val="000000"/>
                <w:sz w:val="18"/>
                <w:szCs w:val="18"/>
              </w:rPr>
              <w:t xml:space="preserve">  </w:t>
            </w:r>
            <w:proofErr w:type="spellStart"/>
            <w:r>
              <w:rPr>
                <w:rFonts w:ascii="Cambria" w:hAnsi="Cambria" w:cs="Calibri"/>
                <w:color w:val="000000"/>
                <w:sz w:val="18"/>
                <w:szCs w:val="18"/>
              </w:rPr>
              <w:t>տոկոսային</w:t>
            </w:r>
            <w:proofErr w:type="spellEnd"/>
            <w:proofErr w:type="gramEnd"/>
            <w:r>
              <w:rPr>
                <w:rFonts w:ascii="Cambria" w:hAnsi="Cambria" w:cs="Calibri"/>
                <w:color w:val="000000"/>
                <w:sz w:val="18"/>
                <w:szCs w:val="18"/>
              </w:rPr>
              <w:t xml:space="preserve"> </w:t>
            </w:r>
            <w:proofErr w:type="spellStart"/>
            <w:r>
              <w:rPr>
                <w:rFonts w:ascii="Cambria" w:hAnsi="Cambria" w:cs="Calibri"/>
                <w:color w:val="000000"/>
                <w:sz w:val="18"/>
                <w:szCs w:val="18"/>
              </w:rPr>
              <w:t>արտահայտությամբ</w:t>
            </w:r>
            <w:proofErr w:type="spellEnd"/>
          </w:p>
        </w:tc>
      </w:tr>
      <w:tr w:rsidR="006C01B0" w14:paraId="5E70C6F7" w14:textId="77777777" w:rsidTr="006C01B0">
        <w:trPr>
          <w:trHeight w:val="615"/>
        </w:trPr>
        <w:tc>
          <w:tcPr>
            <w:tcW w:w="461" w:type="dxa"/>
            <w:tcBorders>
              <w:top w:val="nil"/>
              <w:left w:val="single" w:sz="4" w:space="0" w:color="auto"/>
              <w:bottom w:val="nil"/>
              <w:right w:val="single" w:sz="4" w:space="0" w:color="auto"/>
            </w:tcBorders>
            <w:shd w:val="clear" w:color="000000" w:fill="FFFFFF"/>
            <w:vAlign w:val="center"/>
            <w:hideMark/>
          </w:tcPr>
          <w:p w14:paraId="5310D20B" w14:textId="77777777" w:rsidR="006C01B0" w:rsidRDefault="006C01B0">
            <w:pPr>
              <w:rPr>
                <w:rFonts w:ascii="Cambria" w:hAnsi="Cambria" w:cs="Calibri"/>
                <w:color w:val="000000"/>
                <w:sz w:val="20"/>
                <w:szCs w:val="20"/>
              </w:rPr>
            </w:pPr>
            <w:r>
              <w:rPr>
                <w:rFonts w:ascii="Cambria" w:hAnsi="Cambria" w:cs="Calibri"/>
                <w:color w:val="000000"/>
                <w:sz w:val="20"/>
                <w:szCs w:val="20"/>
              </w:rPr>
              <w:t> </w:t>
            </w:r>
          </w:p>
        </w:tc>
        <w:tc>
          <w:tcPr>
            <w:tcW w:w="5762" w:type="dxa"/>
            <w:tcBorders>
              <w:top w:val="nil"/>
              <w:left w:val="nil"/>
              <w:bottom w:val="single" w:sz="4" w:space="0" w:color="auto"/>
              <w:right w:val="single" w:sz="4" w:space="0" w:color="auto"/>
            </w:tcBorders>
            <w:shd w:val="clear" w:color="000000" w:fill="FFFFFF"/>
            <w:vAlign w:val="center"/>
            <w:hideMark/>
          </w:tcPr>
          <w:p w14:paraId="4756CDCE" w14:textId="77777777" w:rsidR="006C01B0" w:rsidRDefault="006C01B0">
            <w:pPr>
              <w:jc w:val="center"/>
              <w:rPr>
                <w:rFonts w:ascii="Cambria" w:hAnsi="Cambria" w:cs="Calibri"/>
                <w:b/>
                <w:bCs/>
                <w:color w:val="000000"/>
                <w:sz w:val="20"/>
                <w:szCs w:val="20"/>
              </w:rPr>
            </w:pPr>
            <w:proofErr w:type="spellStart"/>
            <w:r>
              <w:rPr>
                <w:rFonts w:ascii="Cambria" w:hAnsi="Cambria" w:cs="Calibri"/>
                <w:b/>
                <w:bCs/>
                <w:color w:val="000000"/>
                <w:sz w:val="20"/>
                <w:szCs w:val="20"/>
              </w:rPr>
              <w:t>Աղբի</w:t>
            </w:r>
            <w:proofErr w:type="spellEnd"/>
            <w:r>
              <w:rPr>
                <w:rFonts w:ascii="Cambria" w:hAnsi="Cambria" w:cs="Calibri"/>
                <w:b/>
                <w:bCs/>
                <w:color w:val="000000"/>
                <w:sz w:val="20"/>
                <w:szCs w:val="20"/>
              </w:rPr>
              <w:t xml:space="preserve"> </w:t>
            </w:r>
            <w:proofErr w:type="spellStart"/>
            <w:proofErr w:type="gramStart"/>
            <w:r>
              <w:rPr>
                <w:rFonts w:ascii="Cambria" w:hAnsi="Cambria" w:cs="Calibri"/>
                <w:b/>
                <w:bCs/>
                <w:color w:val="000000"/>
                <w:sz w:val="20"/>
                <w:szCs w:val="20"/>
              </w:rPr>
              <w:t>հավաքում</w:t>
            </w:r>
            <w:proofErr w:type="spellEnd"/>
            <w:r>
              <w:rPr>
                <w:rFonts w:ascii="Cambria" w:hAnsi="Cambria" w:cs="Calibri"/>
                <w:b/>
                <w:bCs/>
                <w:color w:val="000000"/>
                <w:sz w:val="20"/>
                <w:szCs w:val="20"/>
              </w:rPr>
              <w:t xml:space="preserve"> ,</w:t>
            </w:r>
            <w:proofErr w:type="gramEnd"/>
            <w:r>
              <w:rPr>
                <w:rFonts w:ascii="Cambria" w:hAnsi="Cambria" w:cs="Calibri"/>
                <w:b/>
                <w:bCs/>
                <w:color w:val="000000"/>
                <w:sz w:val="20"/>
                <w:szCs w:val="20"/>
              </w:rPr>
              <w:t xml:space="preserve"> </w:t>
            </w:r>
            <w:proofErr w:type="spellStart"/>
            <w:proofErr w:type="gramStart"/>
            <w:r>
              <w:rPr>
                <w:rFonts w:ascii="Cambria" w:hAnsi="Cambria" w:cs="Calibri"/>
                <w:b/>
                <w:bCs/>
                <w:color w:val="000000"/>
                <w:sz w:val="20"/>
                <w:szCs w:val="20"/>
              </w:rPr>
              <w:t>տեղափոխում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աղբավայր</w:t>
            </w:r>
            <w:proofErr w:type="spellEnd"/>
            <w:proofErr w:type="gram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w:t>
            </w:r>
          </w:p>
        </w:tc>
        <w:tc>
          <w:tcPr>
            <w:tcW w:w="931" w:type="dxa"/>
            <w:tcBorders>
              <w:top w:val="nil"/>
              <w:left w:val="nil"/>
              <w:bottom w:val="nil"/>
              <w:right w:val="single" w:sz="4" w:space="0" w:color="auto"/>
            </w:tcBorders>
            <w:shd w:val="clear" w:color="000000" w:fill="FFFFFF"/>
            <w:vAlign w:val="center"/>
            <w:hideMark/>
          </w:tcPr>
          <w:p w14:paraId="6822418F" w14:textId="77777777" w:rsidR="006C01B0" w:rsidRDefault="006C01B0">
            <w:pPr>
              <w:rPr>
                <w:rFonts w:ascii="Cambria" w:hAnsi="Cambria" w:cs="Calibri"/>
                <w:color w:val="000000"/>
                <w:sz w:val="20"/>
                <w:szCs w:val="20"/>
              </w:rPr>
            </w:pPr>
            <w:r>
              <w:rPr>
                <w:rFonts w:ascii="Cambria" w:hAnsi="Cambria" w:cs="Calibri"/>
                <w:color w:val="000000"/>
                <w:sz w:val="20"/>
                <w:szCs w:val="20"/>
              </w:rPr>
              <w:t> </w:t>
            </w:r>
          </w:p>
        </w:tc>
        <w:tc>
          <w:tcPr>
            <w:tcW w:w="1219" w:type="dxa"/>
            <w:tcBorders>
              <w:top w:val="nil"/>
              <w:left w:val="nil"/>
              <w:bottom w:val="nil"/>
              <w:right w:val="single" w:sz="4" w:space="0" w:color="auto"/>
            </w:tcBorders>
            <w:shd w:val="clear" w:color="000000" w:fill="FFFFFF"/>
            <w:vAlign w:val="center"/>
            <w:hideMark/>
          </w:tcPr>
          <w:p w14:paraId="0539F01B" w14:textId="77777777" w:rsidR="006C01B0" w:rsidRDefault="006C01B0">
            <w:pPr>
              <w:rPr>
                <w:rFonts w:ascii="Cambria" w:hAnsi="Cambria" w:cs="Calibri"/>
                <w:color w:val="000000"/>
                <w:sz w:val="20"/>
                <w:szCs w:val="20"/>
              </w:rPr>
            </w:pPr>
            <w:r>
              <w:rPr>
                <w:rFonts w:ascii="Cambria" w:hAnsi="Cambria" w:cs="Calibri"/>
                <w:color w:val="000000"/>
                <w:sz w:val="20"/>
                <w:szCs w:val="20"/>
              </w:rPr>
              <w:t> </w:t>
            </w:r>
          </w:p>
        </w:tc>
        <w:tc>
          <w:tcPr>
            <w:tcW w:w="2247" w:type="dxa"/>
            <w:tcBorders>
              <w:top w:val="nil"/>
              <w:left w:val="nil"/>
              <w:bottom w:val="nil"/>
              <w:right w:val="single" w:sz="4" w:space="0" w:color="auto"/>
            </w:tcBorders>
            <w:shd w:val="clear" w:color="000000" w:fill="FFFFFF"/>
            <w:vAlign w:val="center"/>
            <w:hideMark/>
          </w:tcPr>
          <w:p w14:paraId="1ABCF787" w14:textId="77777777" w:rsidR="006C01B0" w:rsidRDefault="006C01B0">
            <w:pPr>
              <w:rPr>
                <w:rFonts w:ascii="Cambria" w:hAnsi="Cambria" w:cs="Calibri"/>
                <w:color w:val="000000"/>
                <w:sz w:val="20"/>
                <w:szCs w:val="20"/>
              </w:rPr>
            </w:pPr>
            <w:r>
              <w:rPr>
                <w:rFonts w:ascii="Cambria" w:hAnsi="Cambria" w:cs="Calibri"/>
                <w:color w:val="000000"/>
                <w:sz w:val="20"/>
                <w:szCs w:val="20"/>
              </w:rPr>
              <w:t> </w:t>
            </w:r>
          </w:p>
        </w:tc>
      </w:tr>
      <w:tr w:rsidR="006C01B0" w14:paraId="6F83A2EF" w14:textId="77777777" w:rsidTr="006C01B0">
        <w:trPr>
          <w:trHeight w:val="825"/>
        </w:trPr>
        <w:tc>
          <w:tcPr>
            <w:tcW w:w="461" w:type="dxa"/>
            <w:tcBorders>
              <w:top w:val="nil"/>
              <w:left w:val="single" w:sz="4" w:space="0" w:color="auto"/>
              <w:bottom w:val="nil"/>
              <w:right w:val="single" w:sz="4" w:space="0" w:color="auto"/>
            </w:tcBorders>
            <w:shd w:val="clear" w:color="000000" w:fill="FFFFFF"/>
            <w:vAlign w:val="center"/>
            <w:hideMark/>
          </w:tcPr>
          <w:p w14:paraId="278DD22A" w14:textId="77777777" w:rsidR="006C01B0" w:rsidRDefault="006C01B0">
            <w:pPr>
              <w:rPr>
                <w:rFonts w:ascii="Cambria" w:hAnsi="Cambria" w:cs="Calibri"/>
                <w:color w:val="000000"/>
                <w:sz w:val="20"/>
                <w:szCs w:val="20"/>
              </w:rPr>
            </w:pPr>
            <w:r>
              <w:rPr>
                <w:rFonts w:ascii="Cambria" w:hAnsi="Cambria" w:cs="Calibri"/>
                <w:color w:val="000000"/>
                <w:sz w:val="20"/>
                <w:szCs w:val="20"/>
              </w:rPr>
              <w:t> </w:t>
            </w:r>
          </w:p>
        </w:tc>
        <w:tc>
          <w:tcPr>
            <w:tcW w:w="5762" w:type="dxa"/>
            <w:tcBorders>
              <w:top w:val="nil"/>
              <w:left w:val="nil"/>
              <w:bottom w:val="single" w:sz="4" w:space="0" w:color="auto"/>
              <w:right w:val="single" w:sz="4" w:space="0" w:color="auto"/>
            </w:tcBorders>
            <w:shd w:val="clear" w:color="000000" w:fill="FFFFFF"/>
            <w:vAlign w:val="center"/>
            <w:hideMark/>
          </w:tcPr>
          <w:p w14:paraId="06C46656" w14:textId="77777777" w:rsidR="006C01B0" w:rsidRDefault="006C01B0">
            <w:pPr>
              <w:jc w:val="center"/>
              <w:rPr>
                <w:rFonts w:ascii="Cambria" w:hAnsi="Cambria" w:cs="Calibri"/>
                <w:b/>
                <w:bCs/>
                <w:color w:val="000000"/>
                <w:sz w:val="20"/>
                <w:szCs w:val="20"/>
              </w:rPr>
            </w:pPr>
            <w:r>
              <w:rPr>
                <w:rFonts w:ascii="Cambria" w:hAnsi="Cambria" w:cs="Calibri"/>
                <w:b/>
                <w:bCs/>
                <w:color w:val="000000"/>
                <w:sz w:val="20"/>
                <w:szCs w:val="20"/>
              </w:rPr>
              <w:t xml:space="preserve"> </w:t>
            </w:r>
            <w:proofErr w:type="spellStart"/>
            <w:r>
              <w:rPr>
                <w:rFonts w:ascii="Cambria" w:hAnsi="Cambria" w:cs="Calibri"/>
                <w:b/>
                <w:bCs/>
                <w:color w:val="000000"/>
                <w:sz w:val="20"/>
                <w:szCs w:val="20"/>
              </w:rPr>
              <w:t>Գետերի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առուների</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ջրանցքների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մաքրում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առաջացած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հավաքում</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ինքնաթափ</w:t>
            </w:r>
            <w:proofErr w:type="spellEnd"/>
            <w:r>
              <w:rPr>
                <w:rFonts w:ascii="Cambria" w:hAnsi="Cambria" w:cs="Calibri"/>
                <w:b/>
                <w:bCs/>
                <w:color w:val="000000"/>
                <w:sz w:val="20"/>
                <w:szCs w:val="20"/>
              </w:rPr>
              <w:t xml:space="preserve"> </w:t>
            </w:r>
            <w:proofErr w:type="spellStart"/>
            <w:proofErr w:type="gramStart"/>
            <w:r>
              <w:rPr>
                <w:rFonts w:ascii="Cambria" w:hAnsi="Cambria" w:cs="Calibri"/>
                <w:b/>
                <w:bCs/>
                <w:color w:val="000000"/>
                <w:sz w:val="20"/>
                <w:szCs w:val="20"/>
              </w:rPr>
              <w:t>մեքենայով</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տեղափոխում</w:t>
            </w:r>
            <w:proofErr w:type="spellEnd"/>
            <w:proofErr w:type="gram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աղբավայր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մինչև</w:t>
            </w:r>
            <w:proofErr w:type="spellEnd"/>
            <w:r>
              <w:rPr>
                <w:rFonts w:ascii="Cambria" w:hAnsi="Cambria" w:cs="Calibri"/>
                <w:b/>
                <w:bCs/>
                <w:color w:val="000000"/>
                <w:sz w:val="20"/>
                <w:szCs w:val="20"/>
              </w:rPr>
              <w:t xml:space="preserve"> 13կմ </w:t>
            </w:r>
            <w:proofErr w:type="spellStart"/>
            <w:r>
              <w:rPr>
                <w:rFonts w:ascii="Cambria" w:hAnsi="Cambria" w:cs="Calibri"/>
                <w:b/>
                <w:bCs/>
                <w:color w:val="000000"/>
                <w:sz w:val="20"/>
                <w:szCs w:val="20"/>
              </w:rPr>
              <w:t>հեռավորությամբ</w:t>
            </w:r>
            <w:proofErr w:type="spellEnd"/>
            <w:r>
              <w:rPr>
                <w:rFonts w:ascii="Cambria" w:hAnsi="Cambria" w:cs="Calibri"/>
                <w:b/>
                <w:bCs/>
                <w:color w:val="000000"/>
                <w:sz w:val="20"/>
                <w:szCs w:val="20"/>
              </w:rPr>
              <w:t>/</w:t>
            </w:r>
          </w:p>
        </w:tc>
        <w:tc>
          <w:tcPr>
            <w:tcW w:w="931" w:type="dxa"/>
            <w:tcBorders>
              <w:top w:val="single" w:sz="4" w:space="0" w:color="auto"/>
              <w:left w:val="nil"/>
              <w:bottom w:val="single" w:sz="4" w:space="0" w:color="auto"/>
              <w:right w:val="single" w:sz="4" w:space="0" w:color="auto"/>
            </w:tcBorders>
            <w:shd w:val="clear" w:color="000000" w:fill="FFFFFF"/>
            <w:vAlign w:val="center"/>
            <w:hideMark/>
          </w:tcPr>
          <w:p w14:paraId="379692E3"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խմ</w:t>
            </w:r>
            <w:proofErr w:type="spellEnd"/>
          </w:p>
        </w:tc>
        <w:tc>
          <w:tcPr>
            <w:tcW w:w="1219" w:type="dxa"/>
            <w:tcBorders>
              <w:top w:val="single" w:sz="4" w:space="0" w:color="auto"/>
              <w:left w:val="nil"/>
              <w:bottom w:val="single" w:sz="4" w:space="0" w:color="auto"/>
              <w:right w:val="single" w:sz="4" w:space="0" w:color="auto"/>
            </w:tcBorders>
            <w:shd w:val="clear" w:color="000000" w:fill="FFFFFF"/>
            <w:vAlign w:val="center"/>
            <w:hideMark/>
          </w:tcPr>
          <w:p w14:paraId="268DD74C"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3</w:t>
            </w:r>
          </w:p>
        </w:tc>
        <w:tc>
          <w:tcPr>
            <w:tcW w:w="2247" w:type="dxa"/>
            <w:tcBorders>
              <w:top w:val="single" w:sz="4" w:space="0" w:color="auto"/>
              <w:left w:val="nil"/>
              <w:bottom w:val="single" w:sz="4" w:space="0" w:color="auto"/>
              <w:right w:val="single" w:sz="4" w:space="0" w:color="auto"/>
            </w:tcBorders>
            <w:shd w:val="clear" w:color="000000" w:fill="FFFFFF"/>
            <w:vAlign w:val="center"/>
            <w:hideMark/>
          </w:tcPr>
          <w:p w14:paraId="2A89475E"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0AAAC0BF" w14:textId="77777777" w:rsidTr="006C01B0">
        <w:trPr>
          <w:trHeight w:val="990"/>
        </w:trPr>
        <w:tc>
          <w:tcPr>
            <w:tcW w:w="461" w:type="dxa"/>
            <w:tcBorders>
              <w:top w:val="nil"/>
              <w:left w:val="single" w:sz="4" w:space="0" w:color="auto"/>
              <w:bottom w:val="nil"/>
              <w:right w:val="single" w:sz="4" w:space="0" w:color="auto"/>
            </w:tcBorders>
            <w:shd w:val="clear" w:color="000000" w:fill="FFFFFF"/>
            <w:vAlign w:val="center"/>
            <w:hideMark/>
          </w:tcPr>
          <w:p w14:paraId="280E9719" w14:textId="77777777" w:rsidR="006C01B0" w:rsidRDefault="006C01B0">
            <w:pPr>
              <w:rPr>
                <w:rFonts w:ascii="Cambria" w:hAnsi="Cambria" w:cs="Calibri"/>
                <w:color w:val="000000"/>
                <w:sz w:val="20"/>
                <w:szCs w:val="20"/>
              </w:rPr>
            </w:pPr>
            <w:r>
              <w:rPr>
                <w:rFonts w:ascii="Cambria" w:hAnsi="Cambria" w:cs="Calibri"/>
                <w:color w:val="000000"/>
                <w:sz w:val="20"/>
                <w:szCs w:val="20"/>
              </w:rPr>
              <w:t> </w:t>
            </w:r>
          </w:p>
        </w:tc>
        <w:tc>
          <w:tcPr>
            <w:tcW w:w="5762" w:type="dxa"/>
            <w:tcBorders>
              <w:top w:val="nil"/>
              <w:left w:val="nil"/>
              <w:bottom w:val="single" w:sz="4" w:space="0" w:color="auto"/>
              <w:right w:val="single" w:sz="4" w:space="0" w:color="auto"/>
            </w:tcBorders>
            <w:shd w:val="clear" w:color="000000" w:fill="FFFFFF"/>
            <w:vAlign w:val="center"/>
            <w:hideMark/>
          </w:tcPr>
          <w:p w14:paraId="52C75FB1" w14:textId="77777777" w:rsidR="006C01B0" w:rsidRDefault="006C01B0">
            <w:pPr>
              <w:jc w:val="center"/>
              <w:rPr>
                <w:rFonts w:ascii="Cambria" w:hAnsi="Cambria" w:cs="Calibri"/>
                <w:b/>
                <w:bCs/>
                <w:color w:val="000000"/>
                <w:sz w:val="20"/>
                <w:szCs w:val="20"/>
              </w:rPr>
            </w:pPr>
            <w:proofErr w:type="spellStart"/>
            <w:r>
              <w:rPr>
                <w:rFonts w:ascii="Cambria" w:hAnsi="Cambria" w:cs="Calibri"/>
                <w:b/>
                <w:bCs/>
                <w:color w:val="000000"/>
                <w:sz w:val="20"/>
                <w:szCs w:val="20"/>
              </w:rPr>
              <w:t>Մետաղական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ջարդոնների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նաև</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թափքերի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հավաքում</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տեղափոխումաղբավայր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մինչև</w:t>
            </w:r>
            <w:proofErr w:type="spellEnd"/>
            <w:r>
              <w:rPr>
                <w:rFonts w:ascii="Cambria" w:hAnsi="Cambria" w:cs="Calibri"/>
                <w:b/>
                <w:bCs/>
                <w:color w:val="000000"/>
                <w:sz w:val="20"/>
                <w:szCs w:val="20"/>
              </w:rPr>
              <w:t xml:space="preserve"> 13կմ </w:t>
            </w:r>
            <w:proofErr w:type="spellStart"/>
            <w:r>
              <w:rPr>
                <w:rFonts w:ascii="Cambria" w:hAnsi="Cambria" w:cs="Calibri"/>
                <w:b/>
                <w:bCs/>
                <w:color w:val="000000"/>
                <w:sz w:val="20"/>
                <w:szCs w:val="20"/>
              </w:rPr>
              <w:t>հեռավորությամբ</w:t>
            </w:r>
            <w:proofErr w:type="spellEnd"/>
            <w:r>
              <w:rPr>
                <w:rFonts w:ascii="Cambria" w:hAnsi="Cambria" w:cs="Calibri"/>
                <w:b/>
                <w:bCs/>
                <w:color w:val="000000"/>
                <w:sz w:val="20"/>
                <w:szCs w:val="20"/>
              </w:rPr>
              <w:t>/</w:t>
            </w:r>
          </w:p>
        </w:tc>
        <w:tc>
          <w:tcPr>
            <w:tcW w:w="931" w:type="dxa"/>
            <w:tcBorders>
              <w:top w:val="nil"/>
              <w:left w:val="nil"/>
              <w:bottom w:val="single" w:sz="4" w:space="0" w:color="auto"/>
              <w:right w:val="single" w:sz="4" w:space="0" w:color="auto"/>
            </w:tcBorders>
            <w:shd w:val="clear" w:color="000000" w:fill="FFFFFF"/>
            <w:vAlign w:val="center"/>
            <w:hideMark/>
          </w:tcPr>
          <w:p w14:paraId="45AED953"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խմ</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5FD41EB1"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3</w:t>
            </w:r>
          </w:p>
        </w:tc>
        <w:tc>
          <w:tcPr>
            <w:tcW w:w="2247" w:type="dxa"/>
            <w:tcBorders>
              <w:top w:val="nil"/>
              <w:left w:val="nil"/>
              <w:bottom w:val="single" w:sz="4" w:space="0" w:color="auto"/>
              <w:right w:val="single" w:sz="4" w:space="0" w:color="auto"/>
            </w:tcBorders>
            <w:shd w:val="clear" w:color="000000" w:fill="FFFFFF"/>
            <w:vAlign w:val="center"/>
            <w:hideMark/>
          </w:tcPr>
          <w:p w14:paraId="67AA4876"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5372FAF9" w14:textId="77777777" w:rsidTr="006C01B0">
        <w:trPr>
          <w:trHeight w:val="900"/>
        </w:trPr>
        <w:tc>
          <w:tcPr>
            <w:tcW w:w="461" w:type="dxa"/>
            <w:tcBorders>
              <w:top w:val="nil"/>
              <w:left w:val="single" w:sz="4" w:space="0" w:color="auto"/>
              <w:bottom w:val="nil"/>
              <w:right w:val="single" w:sz="4" w:space="0" w:color="auto"/>
            </w:tcBorders>
            <w:shd w:val="clear" w:color="000000" w:fill="FFFFFF"/>
            <w:vAlign w:val="center"/>
            <w:hideMark/>
          </w:tcPr>
          <w:p w14:paraId="53B105C0" w14:textId="77777777" w:rsidR="006C01B0" w:rsidRDefault="006C01B0">
            <w:pPr>
              <w:rPr>
                <w:rFonts w:ascii="Cambria" w:hAnsi="Cambria" w:cs="Calibri"/>
                <w:color w:val="000000"/>
                <w:sz w:val="20"/>
                <w:szCs w:val="20"/>
              </w:rPr>
            </w:pPr>
            <w:r>
              <w:rPr>
                <w:rFonts w:ascii="Cambria" w:hAnsi="Cambria" w:cs="Calibri"/>
                <w:color w:val="000000"/>
                <w:sz w:val="20"/>
                <w:szCs w:val="20"/>
              </w:rPr>
              <w:t> </w:t>
            </w:r>
          </w:p>
        </w:tc>
        <w:tc>
          <w:tcPr>
            <w:tcW w:w="5762" w:type="dxa"/>
            <w:tcBorders>
              <w:top w:val="nil"/>
              <w:left w:val="nil"/>
              <w:bottom w:val="single" w:sz="4" w:space="0" w:color="auto"/>
              <w:right w:val="single" w:sz="4" w:space="0" w:color="auto"/>
            </w:tcBorders>
            <w:shd w:val="clear" w:color="000000" w:fill="FFFFFF"/>
            <w:vAlign w:val="center"/>
            <w:hideMark/>
          </w:tcPr>
          <w:p w14:paraId="49367097" w14:textId="77777777" w:rsidR="006C01B0" w:rsidRDefault="006C01B0">
            <w:pPr>
              <w:jc w:val="center"/>
              <w:rPr>
                <w:rFonts w:ascii="Cambria" w:hAnsi="Cambria" w:cs="Calibri"/>
                <w:b/>
                <w:bCs/>
                <w:color w:val="000000"/>
                <w:sz w:val="20"/>
                <w:szCs w:val="20"/>
              </w:rPr>
            </w:pPr>
            <w:proofErr w:type="spellStart"/>
            <w:r>
              <w:rPr>
                <w:rFonts w:ascii="Cambria" w:hAnsi="Cambria" w:cs="Calibri"/>
                <w:b/>
                <w:bCs/>
                <w:color w:val="000000"/>
                <w:sz w:val="20"/>
                <w:szCs w:val="20"/>
              </w:rPr>
              <w:t>Քանդման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աշխատանքների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իրականացում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տեղափոխում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նաև</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շինությունների</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ինքնակամ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զավթված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տարածքների</w:t>
            </w:r>
            <w:proofErr w:type="spellEnd"/>
          </w:p>
        </w:tc>
        <w:tc>
          <w:tcPr>
            <w:tcW w:w="93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88A2287"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c>
          <w:tcPr>
            <w:tcW w:w="121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65B6E6E"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c>
          <w:tcPr>
            <w:tcW w:w="224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A8668D"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r>
      <w:tr w:rsidR="006C01B0" w14:paraId="5ECB1DF9" w14:textId="77777777" w:rsidTr="006C01B0">
        <w:trPr>
          <w:trHeight w:val="870"/>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7D1314CB" w14:textId="77777777" w:rsidR="006C01B0" w:rsidRDefault="006C01B0">
            <w:pPr>
              <w:rPr>
                <w:rFonts w:ascii="Cambria" w:hAnsi="Cambria" w:cs="Calibri"/>
                <w:color w:val="000000"/>
                <w:sz w:val="20"/>
                <w:szCs w:val="20"/>
              </w:rPr>
            </w:pPr>
            <w:r>
              <w:rPr>
                <w:rFonts w:ascii="Cambria" w:hAnsi="Cambria" w:cs="Calibri"/>
                <w:color w:val="000000"/>
                <w:sz w:val="20"/>
                <w:szCs w:val="20"/>
              </w:rPr>
              <w:t> </w:t>
            </w:r>
          </w:p>
        </w:tc>
        <w:tc>
          <w:tcPr>
            <w:tcW w:w="5762" w:type="dxa"/>
            <w:tcBorders>
              <w:top w:val="nil"/>
              <w:left w:val="nil"/>
              <w:bottom w:val="single" w:sz="4" w:space="0" w:color="auto"/>
              <w:right w:val="single" w:sz="4" w:space="0" w:color="auto"/>
            </w:tcBorders>
            <w:shd w:val="clear" w:color="000000" w:fill="FFFFFF"/>
            <w:vAlign w:val="center"/>
            <w:hideMark/>
          </w:tcPr>
          <w:p w14:paraId="6011B6FD" w14:textId="77777777" w:rsidR="006C01B0" w:rsidRDefault="006C01B0">
            <w:pPr>
              <w:jc w:val="center"/>
              <w:rPr>
                <w:rFonts w:ascii="Cambria" w:hAnsi="Cambria" w:cs="Calibri"/>
                <w:b/>
                <w:bCs/>
                <w:color w:val="000000"/>
                <w:sz w:val="20"/>
                <w:szCs w:val="20"/>
              </w:rPr>
            </w:pPr>
            <w:proofErr w:type="spellStart"/>
            <w:r>
              <w:rPr>
                <w:rFonts w:ascii="Cambria" w:hAnsi="Cambria" w:cs="Calibri"/>
                <w:b/>
                <w:bCs/>
                <w:color w:val="000000"/>
                <w:sz w:val="20"/>
                <w:szCs w:val="20"/>
              </w:rPr>
              <w:t>Վթարներից</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հետո</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տարածքների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սանիտարական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մաքրում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առաջացած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աղբի</w:t>
            </w:r>
            <w:proofErr w:type="spellEnd"/>
            <w:r>
              <w:rPr>
                <w:rFonts w:ascii="Cambria" w:hAnsi="Cambria" w:cs="Calibri"/>
                <w:b/>
                <w:bCs/>
                <w:color w:val="000000"/>
                <w:sz w:val="20"/>
                <w:szCs w:val="20"/>
              </w:rPr>
              <w:t xml:space="preserve"> և </w:t>
            </w:r>
            <w:proofErr w:type="spellStart"/>
            <w:r>
              <w:rPr>
                <w:rFonts w:ascii="Cambria" w:hAnsi="Cambria" w:cs="Calibri"/>
                <w:b/>
                <w:bCs/>
                <w:color w:val="000000"/>
                <w:sz w:val="20"/>
                <w:szCs w:val="20"/>
              </w:rPr>
              <w:t>այլ</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մնացորդների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տեղափոխում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աղբավայր</w:t>
            </w:r>
            <w:proofErr w:type="spellEnd"/>
          </w:p>
        </w:tc>
        <w:tc>
          <w:tcPr>
            <w:tcW w:w="931" w:type="dxa"/>
            <w:vMerge/>
            <w:tcBorders>
              <w:top w:val="nil"/>
              <w:left w:val="single" w:sz="4" w:space="0" w:color="auto"/>
              <w:bottom w:val="single" w:sz="4" w:space="0" w:color="000000"/>
              <w:right w:val="single" w:sz="4" w:space="0" w:color="auto"/>
            </w:tcBorders>
            <w:vAlign w:val="center"/>
            <w:hideMark/>
          </w:tcPr>
          <w:p w14:paraId="22A602DF" w14:textId="77777777" w:rsidR="006C01B0" w:rsidRDefault="006C01B0">
            <w:pPr>
              <w:rPr>
                <w:rFonts w:ascii="Cambria" w:hAnsi="Cambria" w:cs="Calibri"/>
                <w:color w:val="000000"/>
                <w:sz w:val="20"/>
                <w:szCs w:val="20"/>
              </w:rPr>
            </w:pPr>
          </w:p>
        </w:tc>
        <w:tc>
          <w:tcPr>
            <w:tcW w:w="1219" w:type="dxa"/>
            <w:vMerge/>
            <w:tcBorders>
              <w:top w:val="nil"/>
              <w:left w:val="single" w:sz="4" w:space="0" w:color="auto"/>
              <w:bottom w:val="single" w:sz="4" w:space="0" w:color="000000"/>
              <w:right w:val="single" w:sz="4" w:space="0" w:color="auto"/>
            </w:tcBorders>
            <w:vAlign w:val="center"/>
            <w:hideMark/>
          </w:tcPr>
          <w:p w14:paraId="55C8DB42" w14:textId="77777777" w:rsidR="006C01B0" w:rsidRDefault="006C01B0">
            <w:pPr>
              <w:rPr>
                <w:rFonts w:ascii="Cambria" w:hAnsi="Cambria" w:cs="Calibri"/>
                <w:color w:val="000000"/>
                <w:sz w:val="20"/>
                <w:szCs w:val="20"/>
              </w:rPr>
            </w:pPr>
          </w:p>
        </w:tc>
        <w:tc>
          <w:tcPr>
            <w:tcW w:w="2247" w:type="dxa"/>
            <w:vMerge/>
            <w:tcBorders>
              <w:top w:val="nil"/>
              <w:left w:val="single" w:sz="4" w:space="0" w:color="auto"/>
              <w:bottom w:val="single" w:sz="4" w:space="0" w:color="000000"/>
              <w:right w:val="single" w:sz="4" w:space="0" w:color="auto"/>
            </w:tcBorders>
            <w:vAlign w:val="center"/>
            <w:hideMark/>
          </w:tcPr>
          <w:p w14:paraId="1590604D" w14:textId="77777777" w:rsidR="006C01B0" w:rsidRDefault="006C01B0">
            <w:pPr>
              <w:rPr>
                <w:rFonts w:ascii="Cambria" w:hAnsi="Cambria" w:cs="Calibri"/>
                <w:color w:val="000000"/>
                <w:sz w:val="20"/>
                <w:szCs w:val="20"/>
              </w:rPr>
            </w:pPr>
          </w:p>
        </w:tc>
      </w:tr>
      <w:tr w:rsidR="006C01B0" w14:paraId="322D0373" w14:textId="77777777" w:rsidTr="006C01B0">
        <w:trPr>
          <w:trHeight w:val="76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3149B58C" w14:textId="77777777" w:rsidR="006C01B0" w:rsidRDefault="006C01B0">
            <w:pPr>
              <w:jc w:val="center"/>
              <w:rPr>
                <w:rFonts w:ascii="Cambria" w:hAnsi="Cambria" w:cs="Calibri"/>
                <w:b/>
                <w:bCs/>
                <w:color w:val="000000"/>
                <w:sz w:val="20"/>
                <w:szCs w:val="20"/>
              </w:rPr>
            </w:pPr>
            <w:r>
              <w:rPr>
                <w:rFonts w:ascii="Cambria" w:hAnsi="Cambria" w:cs="Calibri"/>
                <w:b/>
                <w:bCs/>
                <w:color w:val="000000"/>
                <w:sz w:val="20"/>
                <w:szCs w:val="20"/>
              </w:rPr>
              <w:t>1</w:t>
            </w:r>
          </w:p>
        </w:tc>
        <w:tc>
          <w:tcPr>
            <w:tcW w:w="5762" w:type="dxa"/>
            <w:tcBorders>
              <w:top w:val="nil"/>
              <w:left w:val="nil"/>
              <w:bottom w:val="single" w:sz="4" w:space="0" w:color="auto"/>
              <w:right w:val="single" w:sz="4" w:space="0" w:color="auto"/>
            </w:tcBorders>
            <w:shd w:val="clear" w:color="000000" w:fill="FFFFFF"/>
            <w:vAlign w:val="center"/>
            <w:hideMark/>
          </w:tcPr>
          <w:p w14:paraId="73C67866" w14:textId="77777777" w:rsidR="006C01B0" w:rsidRDefault="006C01B0">
            <w:pPr>
              <w:jc w:val="center"/>
              <w:rPr>
                <w:rFonts w:ascii="Cambria" w:hAnsi="Cambria" w:cs="Calibri"/>
                <w:b/>
                <w:bCs/>
                <w:color w:val="000000"/>
                <w:sz w:val="20"/>
                <w:szCs w:val="20"/>
              </w:rPr>
            </w:pPr>
            <w:proofErr w:type="spellStart"/>
            <w:r>
              <w:rPr>
                <w:rFonts w:ascii="Cambria" w:hAnsi="Cambria" w:cs="Calibri"/>
                <w:b/>
                <w:bCs/>
                <w:color w:val="000000"/>
                <w:sz w:val="20"/>
                <w:szCs w:val="20"/>
              </w:rPr>
              <w:t>Մեքենամեխանիզմների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տրամադրում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օգտագործում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համապատասխան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մասնագետի</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միջոցով</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w:t>
            </w:r>
          </w:p>
        </w:tc>
        <w:tc>
          <w:tcPr>
            <w:tcW w:w="931" w:type="dxa"/>
            <w:vMerge/>
            <w:tcBorders>
              <w:top w:val="nil"/>
              <w:left w:val="single" w:sz="4" w:space="0" w:color="auto"/>
              <w:bottom w:val="single" w:sz="4" w:space="0" w:color="000000"/>
              <w:right w:val="single" w:sz="4" w:space="0" w:color="auto"/>
            </w:tcBorders>
            <w:vAlign w:val="center"/>
            <w:hideMark/>
          </w:tcPr>
          <w:p w14:paraId="2005D845" w14:textId="77777777" w:rsidR="006C01B0" w:rsidRDefault="006C01B0">
            <w:pPr>
              <w:rPr>
                <w:rFonts w:ascii="Cambria" w:hAnsi="Cambria" w:cs="Calibri"/>
                <w:color w:val="000000"/>
                <w:sz w:val="20"/>
                <w:szCs w:val="20"/>
              </w:rPr>
            </w:pPr>
          </w:p>
        </w:tc>
        <w:tc>
          <w:tcPr>
            <w:tcW w:w="1219" w:type="dxa"/>
            <w:vMerge/>
            <w:tcBorders>
              <w:top w:val="nil"/>
              <w:left w:val="single" w:sz="4" w:space="0" w:color="auto"/>
              <w:bottom w:val="single" w:sz="4" w:space="0" w:color="000000"/>
              <w:right w:val="single" w:sz="4" w:space="0" w:color="auto"/>
            </w:tcBorders>
            <w:vAlign w:val="center"/>
            <w:hideMark/>
          </w:tcPr>
          <w:p w14:paraId="1B46823F" w14:textId="77777777" w:rsidR="006C01B0" w:rsidRDefault="006C01B0">
            <w:pPr>
              <w:rPr>
                <w:rFonts w:ascii="Cambria" w:hAnsi="Cambria" w:cs="Calibri"/>
                <w:color w:val="000000"/>
                <w:sz w:val="20"/>
                <w:szCs w:val="20"/>
              </w:rPr>
            </w:pPr>
          </w:p>
        </w:tc>
        <w:tc>
          <w:tcPr>
            <w:tcW w:w="2247" w:type="dxa"/>
            <w:vMerge/>
            <w:tcBorders>
              <w:top w:val="nil"/>
              <w:left w:val="single" w:sz="4" w:space="0" w:color="auto"/>
              <w:bottom w:val="single" w:sz="4" w:space="0" w:color="000000"/>
              <w:right w:val="single" w:sz="4" w:space="0" w:color="auto"/>
            </w:tcBorders>
            <w:vAlign w:val="center"/>
            <w:hideMark/>
          </w:tcPr>
          <w:p w14:paraId="7AFF60AF" w14:textId="77777777" w:rsidR="006C01B0" w:rsidRDefault="006C01B0">
            <w:pPr>
              <w:rPr>
                <w:rFonts w:ascii="Cambria" w:hAnsi="Cambria" w:cs="Calibri"/>
                <w:color w:val="000000"/>
                <w:sz w:val="20"/>
                <w:szCs w:val="20"/>
              </w:rPr>
            </w:pPr>
          </w:p>
        </w:tc>
      </w:tr>
      <w:tr w:rsidR="006C01B0" w14:paraId="31CDD18F" w14:textId="77777777" w:rsidTr="006C01B0">
        <w:trPr>
          <w:trHeight w:val="43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03EA1F95"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1.1</w:t>
            </w:r>
          </w:p>
        </w:tc>
        <w:tc>
          <w:tcPr>
            <w:tcW w:w="5762" w:type="dxa"/>
            <w:tcBorders>
              <w:top w:val="nil"/>
              <w:left w:val="nil"/>
              <w:bottom w:val="single" w:sz="4" w:space="0" w:color="auto"/>
              <w:right w:val="single" w:sz="4" w:space="0" w:color="auto"/>
            </w:tcBorders>
            <w:shd w:val="clear" w:color="000000" w:fill="FFFFFF"/>
            <w:noWrap/>
            <w:vAlign w:val="center"/>
            <w:hideMark/>
          </w:tcPr>
          <w:p w14:paraId="47CA5193"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Տրակտոր</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քանդող</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բարձող</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հարթեցնող</w:t>
            </w:r>
            <w:proofErr w:type="spellEnd"/>
            <w:r>
              <w:rPr>
                <w:rFonts w:ascii="Cambria" w:hAnsi="Cambria" w:cs="Calibri"/>
                <w:color w:val="000000"/>
                <w:sz w:val="20"/>
                <w:szCs w:val="20"/>
              </w:rPr>
              <w:t>/</w:t>
            </w:r>
          </w:p>
        </w:tc>
        <w:tc>
          <w:tcPr>
            <w:tcW w:w="931" w:type="dxa"/>
            <w:tcBorders>
              <w:top w:val="nil"/>
              <w:left w:val="nil"/>
              <w:bottom w:val="single" w:sz="4" w:space="0" w:color="auto"/>
              <w:right w:val="single" w:sz="4" w:space="0" w:color="auto"/>
            </w:tcBorders>
            <w:shd w:val="clear" w:color="000000" w:fill="FFFFFF"/>
            <w:vAlign w:val="center"/>
            <w:hideMark/>
          </w:tcPr>
          <w:p w14:paraId="37A841F4"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մեք</w:t>
            </w:r>
            <w:proofErr w:type="spellEnd"/>
            <w:r>
              <w:rPr>
                <w:rFonts w:ascii="Cambria" w:hAnsi="Cambria" w:cs="Calibri"/>
                <w:color w:val="000000"/>
                <w:sz w:val="20"/>
                <w:szCs w:val="20"/>
              </w:rPr>
              <w:t>/</w:t>
            </w:r>
            <w:proofErr w:type="spellStart"/>
            <w:r>
              <w:rPr>
                <w:rFonts w:ascii="Cambria" w:hAnsi="Cambria" w:cs="Calibri"/>
                <w:color w:val="000000"/>
                <w:sz w:val="20"/>
                <w:szCs w:val="20"/>
              </w:rPr>
              <w:t>ժամ</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4CF70767"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16</w:t>
            </w:r>
          </w:p>
        </w:tc>
        <w:tc>
          <w:tcPr>
            <w:tcW w:w="2247" w:type="dxa"/>
            <w:tcBorders>
              <w:top w:val="nil"/>
              <w:left w:val="nil"/>
              <w:bottom w:val="single" w:sz="4" w:space="0" w:color="auto"/>
              <w:right w:val="single" w:sz="4" w:space="0" w:color="auto"/>
            </w:tcBorders>
            <w:shd w:val="clear" w:color="000000" w:fill="FFFFFF"/>
            <w:vAlign w:val="center"/>
            <w:hideMark/>
          </w:tcPr>
          <w:p w14:paraId="3BE3EB7C"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2A1C5AFC" w14:textId="77777777" w:rsidTr="006C01B0">
        <w:trPr>
          <w:trHeight w:val="43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3FED28CD"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1.2</w:t>
            </w:r>
          </w:p>
        </w:tc>
        <w:tc>
          <w:tcPr>
            <w:tcW w:w="5762" w:type="dxa"/>
            <w:tcBorders>
              <w:top w:val="nil"/>
              <w:left w:val="nil"/>
              <w:bottom w:val="single" w:sz="4" w:space="0" w:color="auto"/>
              <w:right w:val="single" w:sz="4" w:space="0" w:color="auto"/>
            </w:tcBorders>
            <w:shd w:val="clear" w:color="000000" w:fill="FFFFFF"/>
            <w:noWrap/>
            <w:vAlign w:val="center"/>
            <w:hideMark/>
          </w:tcPr>
          <w:p w14:paraId="08430FC0"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Բեռնատար</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մեքենա</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ըստ</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անհրաժեշտության</w:t>
            </w:r>
            <w:proofErr w:type="spellEnd"/>
            <w:r>
              <w:rPr>
                <w:rFonts w:ascii="Cambria" w:hAnsi="Cambria" w:cs="Calibri"/>
                <w:color w:val="000000"/>
                <w:sz w:val="20"/>
                <w:szCs w:val="20"/>
              </w:rPr>
              <w:t>/</w:t>
            </w:r>
          </w:p>
        </w:tc>
        <w:tc>
          <w:tcPr>
            <w:tcW w:w="931" w:type="dxa"/>
            <w:tcBorders>
              <w:top w:val="nil"/>
              <w:left w:val="nil"/>
              <w:bottom w:val="single" w:sz="4" w:space="0" w:color="auto"/>
              <w:right w:val="single" w:sz="4" w:space="0" w:color="auto"/>
            </w:tcBorders>
            <w:shd w:val="clear" w:color="000000" w:fill="FFFFFF"/>
            <w:vAlign w:val="center"/>
            <w:hideMark/>
          </w:tcPr>
          <w:p w14:paraId="0FBFF2F9"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կմ</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51D8F31A"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0.5</w:t>
            </w:r>
          </w:p>
        </w:tc>
        <w:tc>
          <w:tcPr>
            <w:tcW w:w="2247" w:type="dxa"/>
            <w:tcBorders>
              <w:top w:val="nil"/>
              <w:left w:val="nil"/>
              <w:bottom w:val="single" w:sz="4" w:space="0" w:color="auto"/>
              <w:right w:val="single" w:sz="4" w:space="0" w:color="auto"/>
            </w:tcBorders>
            <w:shd w:val="clear" w:color="000000" w:fill="FFFFFF"/>
            <w:vAlign w:val="center"/>
            <w:hideMark/>
          </w:tcPr>
          <w:p w14:paraId="0AF31293"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2A5AFFC9" w14:textId="77777777" w:rsidTr="006C01B0">
        <w:trPr>
          <w:trHeight w:val="43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1CDB3743"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1.3</w:t>
            </w:r>
          </w:p>
        </w:tc>
        <w:tc>
          <w:tcPr>
            <w:tcW w:w="5762" w:type="dxa"/>
            <w:tcBorders>
              <w:top w:val="nil"/>
              <w:left w:val="nil"/>
              <w:bottom w:val="single" w:sz="4" w:space="0" w:color="auto"/>
              <w:right w:val="single" w:sz="4" w:space="0" w:color="auto"/>
            </w:tcBorders>
            <w:shd w:val="clear" w:color="000000" w:fill="FFFFFF"/>
            <w:noWrap/>
            <w:vAlign w:val="center"/>
            <w:hideMark/>
          </w:tcPr>
          <w:p w14:paraId="20E3C448"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Բեռնատար</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մեքենա</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ըստ</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անհրաժեշտության</w:t>
            </w:r>
            <w:proofErr w:type="spellEnd"/>
            <w:r>
              <w:rPr>
                <w:rFonts w:ascii="Cambria" w:hAnsi="Cambria" w:cs="Calibri"/>
                <w:color w:val="000000"/>
                <w:sz w:val="20"/>
                <w:szCs w:val="20"/>
              </w:rPr>
              <w:t>/</w:t>
            </w:r>
          </w:p>
        </w:tc>
        <w:tc>
          <w:tcPr>
            <w:tcW w:w="931" w:type="dxa"/>
            <w:tcBorders>
              <w:top w:val="nil"/>
              <w:left w:val="nil"/>
              <w:bottom w:val="single" w:sz="4" w:space="0" w:color="auto"/>
              <w:right w:val="single" w:sz="4" w:space="0" w:color="auto"/>
            </w:tcBorders>
            <w:shd w:val="clear" w:color="000000" w:fill="FFFFFF"/>
            <w:vAlign w:val="center"/>
            <w:hideMark/>
          </w:tcPr>
          <w:p w14:paraId="5CEDC7CF"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տ</w:t>
            </w:r>
          </w:p>
        </w:tc>
        <w:tc>
          <w:tcPr>
            <w:tcW w:w="1219" w:type="dxa"/>
            <w:tcBorders>
              <w:top w:val="nil"/>
              <w:left w:val="nil"/>
              <w:bottom w:val="single" w:sz="4" w:space="0" w:color="auto"/>
              <w:right w:val="single" w:sz="4" w:space="0" w:color="auto"/>
            </w:tcBorders>
            <w:shd w:val="clear" w:color="000000" w:fill="FFFFFF"/>
            <w:vAlign w:val="center"/>
            <w:hideMark/>
          </w:tcPr>
          <w:p w14:paraId="29173F3F"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3</w:t>
            </w:r>
          </w:p>
        </w:tc>
        <w:tc>
          <w:tcPr>
            <w:tcW w:w="2247" w:type="dxa"/>
            <w:tcBorders>
              <w:top w:val="nil"/>
              <w:left w:val="nil"/>
              <w:bottom w:val="single" w:sz="4" w:space="0" w:color="auto"/>
              <w:right w:val="single" w:sz="4" w:space="0" w:color="auto"/>
            </w:tcBorders>
            <w:shd w:val="clear" w:color="000000" w:fill="FFFFFF"/>
            <w:vAlign w:val="center"/>
            <w:hideMark/>
          </w:tcPr>
          <w:p w14:paraId="7BE20EB4"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14E1900E" w14:textId="77777777" w:rsidTr="006C01B0">
        <w:trPr>
          <w:trHeight w:val="43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0013872F"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1.4</w:t>
            </w:r>
          </w:p>
        </w:tc>
        <w:tc>
          <w:tcPr>
            <w:tcW w:w="5762" w:type="dxa"/>
            <w:tcBorders>
              <w:top w:val="nil"/>
              <w:left w:val="nil"/>
              <w:bottom w:val="single" w:sz="4" w:space="0" w:color="auto"/>
              <w:right w:val="single" w:sz="4" w:space="0" w:color="auto"/>
            </w:tcBorders>
            <w:shd w:val="clear" w:color="000000" w:fill="FFFFFF"/>
            <w:noWrap/>
            <w:vAlign w:val="center"/>
            <w:hideMark/>
          </w:tcPr>
          <w:p w14:paraId="0835BC4B"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Ավտոաշտարակ</w:t>
            </w:r>
            <w:proofErr w:type="spellEnd"/>
            <w:r>
              <w:rPr>
                <w:rFonts w:ascii="Cambria" w:hAnsi="Cambria" w:cs="Calibri"/>
                <w:color w:val="000000"/>
                <w:sz w:val="20"/>
                <w:szCs w:val="20"/>
              </w:rPr>
              <w:t xml:space="preserve"> </w:t>
            </w:r>
          </w:p>
        </w:tc>
        <w:tc>
          <w:tcPr>
            <w:tcW w:w="931" w:type="dxa"/>
            <w:tcBorders>
              <w:top w:val="nil"/>
              <w:left w:val="nil"/>
              <w:bottom w:val="single" w:sz="4" w:space="0" w:color="auto"/>
              <w:right w:val="single" w:sz="4" w:space="0" w:color="auto"/>
            </w:tcBorders>
            <w:shd w:val="clear" w:color="000000" w:fill="FFFFFF"/>
            <w:vAlign w:val="center"/>
            <w:hideMark/>
          </w:tcPr>
          <w:p w14:paraId="10852ECA"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մեք</w:t>
            </w:r>
            <w:proofErr w:type="spellEnd"/>
            <w:r>
              <w:rPr>
                <w:rFonts w:ascii="Cambria" w:hAnsi="Cambria" w:cs="Calibri"/>
                <w:color w:val="000000"/>
                <w:sz w:val="20"/>
                <w:szCs w:val="20"/>
              </w:rPr>
              <w:t>/</w:t>
            </w:r>
            <w:proofErr w:type="spellStart"/>
            <w:r>
              <w:rPr>
                <w:rFonts w:ascii="Cambria" w:hAnsi="Cambria" w:cs="Calibri"/>
                <w:color w:val="000000"/>
                <w:sz w:val="20"/>
                <w:szCs w:val="20"/>
              </w:rPr>
              <w:t>ժամ</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6060BC96"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5</w:t>
            </w:r>
          </w:p>
        </w:tc>
        <w:tc>
          <w:tcPr>
            <w:tcW w:w="2247" w:type="dxa"/>
            <w:tcBorders>
              <w:top w:val="nil"/>
              <w:left w:val="nil"/>
              <w:bottom w:val="single" w:sz="4" w:space="0" w:color="auto"/>
              <w:right w:val="single" w:sz="4" w:space="0" w:color="auto"/>
            </w:tcBorders>
            <w:shd w:val="clear" w:color="000000" w:fill="FFFFFF"/>
            <w:vAlign w:val="center"/>
            <w:hideMark/>
          </w:tcPr>
          <w:p w14:paraId="7A2FBFE4"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32D7A94F" w14:textId="77777777" w:rsidTr="006C01B0">
        <w:trPr>
          <w:trHeight w:val="43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2C60373D"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1.5</w:t>
            </w:r>
          </w:p>
        </w:tc>
        <w:tc>
          <w:tcPr>
            <w:tcW w:w="5762" w:type="dxa"/>
            <w:tcBorders>
              <w:top w:val="nil"/>
              <w:left w:val="nil"/>
              <w:bottom w:val="single" w:sz="4" w:space="0" w:color="auto"/>
              <w:right w:val="single" w:sz="4" w:space="0" w:color="auto"/>
            </w:tcBorders>
            <w:shd w:val="clear" w:color="000000" w:fill="FFFFFF"/>
            <w:noWrap/>
            <w:vAlign w:val="center"/>
            <w:hideMark/>
          </w:tcPr>
          <w:p w14:paraId="0233E3F3"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Ավտոկռունկ</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մինչև</w:t>
            </w:r>
            <w:proofErr w:type="spellEnd"/>
            <w:r>
              <w:rPr>
                <w:rFonts w:ascii="Cambria" w:hAnsi="Cambria" w:cs="Calibri"/>
                <w:color w:val="000000"/>
                <w:sz w:val="20"/>
                <w:szCs w:val="20"/>
              </w:rPr>
              <w:t xml:space="preserve"> 22մ </w:t>
            </w:r>
            <w:proofErr w:type="spellStart"/>
            <w:r>
              <w:rPr>
                <w:rFonts w:ascii="Cambria" w:hAnsi="Cambria" w:cs="Calibri"/>
                <w:color w:val="000000"/>
                <w:sz w:val="20"/>
                <w:szCs w:val="20"/>
              </w:rPr>
              <w:t>բացվածքով</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1BBC8B04"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մեք</w:t>
            </w:r>
            <w:proofErr w:type="spellEnd"/>
            <w:r>
              <w:rPr>
                <w:rFonts w:ascii="Cambria" w:hAnsi="Cambria" w:cs="Calibri"/>
                <w:color w:val="000000"/>
                <w:sz w:val="20"/>
                <w:szCs w:val="20"/>
              </w:rPr>
              <w:t>/</w:t>
            </w:r>
            <w:proofErr w:type="spellStart"/>
            <w:r>
              <w:rPr>
                <w:rFonts w:ascii="Cambria" w:hAnsi="Cambria" w:cs="Calibri"/>
                <w:color w:val="000000"/>
                <w:sz w:val="20"/>
                <w:szCs w:val="20"/>
              </w:rPr>
              <w:t>ժամ</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2B2DD29A"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7</w:t>
            </w:r>
          </w:p>
        </w:tc>
        <w:tc>
          <w:tcPr>
            <w:tcW w:w="2247" w:type="dxa"/>
            <w:tcBorders>
              <w:top w:val="nil"/>
              <w:left w:val="nil"/>
              <w:bottom w:val="single" w:sz="4" w:space="0" w:color="auto"/>
              <w:right w:val="single" w:sz="4" w:space="0" w:color="auto"/>
            </w:tcBorders>
            <w:shd w:val="clear" w:color="000000" w:fill="FFFFFF"/>
            <w:vAlign w:val="center"/>
            <w:hideMark/>
          </w:tcPr>
          <w:p w14:paraId="17F526A1"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6DBF1880" w14:textId="77777777" w:rsidTr="006C01B0">
        <w:trPr>
          <w:trHeight w:val="43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168705BB"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1.6</w:t>
            </w:r>
          </w:p>
        </w:tc>
        <w:tc>
          <w:tcPr>
            <w:tcW w:w="5762" w:type="dxa"/>
            <w:tcBorders>
              <w:top w:val="nil"/>
              <w:left w:val="nil"/>
              <w:bottom w:val="single" w:sz="4" w:space="0" w:color="auto"/>
              <w:right w:val="single" w:sz="4" w:space="0" w:color="auto"/>
            </w:tcBorders>
            <w:shd w:val="clear" w:color="000000" w:fill="FFFFFF"/>
            <w:noWrap/>
            <w:vAlign w:val="center"/>
            <w:hideMark/>
          </w:tcPr>
          <w:p w14:paraId="54F39C17"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Էվակուատոր</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20B8114C"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կմ</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507C5C83"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w:t>
            </w:r>
          </w:p>
        </w:tc>
        <w:tc>
          <w:tcPr>
            <w:tcW w:w="2247" w:type="dxa"/>
            <w:tcBorders>
              <w:top w:val="nil"/>
              <w:left w:val="nil"/>
              <w:bottom w:val="single" w:sz="4" w:space="0" w:color="auto"/>
              <w:right w:val="single" w:sz="4" w:space="0" w:color="auto"/>
            </w:tcBorders>
            <w:shd w:val="clear" w:color="000000" w:fill="FFFFFF"/>
            <w:vAlign w:val="center"/>
            <w:hideMark/>
          </w:tcPr>
          <w:p w14:paraId="4DF5E781"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4ED87717" w14:textId="77777777" w:rsidTr="006C01B0">
        <w:trPr>
          <w:trHeight w:val="70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571BE221"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1.7</w:t>
            </w:r>
          </w:p>
        </w:tc>
        <w:tc>
          <w:tcPr>
            <w:tcW w:w="5762" w:type="dxa"/>
            <w:tcBorders>
              <w:top w:val="nil"/>
              <w:left w:val="nil"/>
              <w:bottom w:val="single" w:sz="4" w:space="0" w:color="auto"/>
              <w:right w:val="single" w:sz="4" w:space="0" w:color="auto"/>
            </w:tcBorders>
            <w:shd w:val="clear" w:color="000000" w:fill="FFFFFF"/>
            <w:vAlign w:val="center"/>
            <w:hideMark/>
          </w:tcPr>
          <w:p w14:paraId="63BF0119"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Քաշող</w:t>
            </w:r>
            <w:proofErr w:type="spellEnd"/>
            <w:r>
              <w:rPr>
                <w:rFonts w:ascii="Cambria" w:hAnsi="Cambria" w:cs="Calibri"/>
                <w:color w:val="000000"/>
                <w:sz w:val="20"/>
                <w:szCs w:val="20"/>
              </w:rPr>
              <w:t xml:space="preserve"> և </w:t>
            </w:r>
            <w:proofErr w:type="spellStart"/>
            <w:r>
              <w:rPr>
                <w:rFonts w:ascii="Cambria" w:hAnsi="Cambria" w:cs="Calibri"/>
                <w:color w:val="000000"/>
                <w:sz w:val="20"/>
                <w:szCs w:val="20"/>
              </w:rPr>
              <w:t>բարձր</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ճնշմամբ</w:t>
            </w:r>
            <w:proofErr w:type="spellEnd"/>
            <w:r>
              <w:rPr>
                <w:rFonts w:ascii="Cambria" w:hAnsi="Cambria" w:cs="Calibri"/>
                <w:color w:val="000000"/>
                <w:sz w:val="20"/>
                <w:szCs w:val="20"/>
              </w:rPr>
              <w:t xml:space="preserve"> և </w:t>
            </w:r>
            <w:proofErr w:type="spellStart"/>
            <w:r>
              <w:rPr>
                <w:rFonts w:ascii="Cambria" w:hAnsi="Cambria" w:cs="Calibri"/>
                <w:color w:val="000000"/>
                <w:sz w:val="20"/>
                <w:szCs w:val="20"/>
              </w:rPr>
              <w:t>փչող</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մեքենա</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կոյուղագծերի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համար</w:t>
            </w:r>
            <w:proofErr w:type="spellEnd"/>
            <w:r>
              <w:rPr>
                <w:rFonts w:ascii="Cambria" w:hAnsi="Cambria" w:cs="Calibri"/>
                <w:color w:val="000000"/>
                <w:sz w:val="20"/>
                <w:szCs w:val="20"/>
              </w:rPr>
              <w:t>)</w:t>
            </w:r>
          </w:p>
        </w:tc>
        <w:tc>
          <w:tcPr>
            <w:tcW w:w="931" w:type="dxa"/>
            <w:tcBorders>
              <w:top w:val="nil"/>
              <w:left w:val="nil"/>
              <w:bottom w:val="single" w:sz="4" w:space="0" w:color="auto"/>
              <w:right w:val="single" w:sz="4" w:space="0" w:color="auto"/>
            </w:tcBorders>
            <w:shd w:val="clear" w:color="000000" w:fill="FFFFFF"/>
            <w:vAlign w:val="center"/>
            <w:hideMark/>
          </w:tcPr>
          <w:p w14:paraId="319A189D"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xml:space="preserve">1 </w:t>
            </w:r>
            <w:proofErr w:type="spellStart"/>
            <w:r>
              <w:rPr>
                <w:rFonts w:ascii="Cambria" w:hAnsi="Cambria" w:cs="Calibri"/>
                <w:color w:val="000000"/>
                <w:sz w:val="20"/>
                <w:szCs w:val="20"/>
              </w:rPr>
              <w:t>անգամ</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մաքրել</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7FAF1486"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30</w:t>
            </w:r>
          </w:p>
        </w:tc>
        <w:tc>
          <w:tcPr>
            <w:tcW w:w="2247" w:type="dxa"/>
            <w:tcBorders>
              <w:top w:val="nil"/>
              <w:left w:val="nil"/>
              <w:bottom w:val="single" w:sz="4" w:space="0" w:color="auto"/>
              <w:right w:val="single" w:sz="4" w:space="0" w:color="auto"/>
            </w:tcBorders>
            <w:shd w:val="clear" w:color="000000" w:fill="FFFFFF"/>
            <w:vAlign w:val="center"/>
            <w:hideMark/>
          </w:tcPr>
          <w:p w14:paraId="7AB3628B"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01609C03" w14:textId="77777777" w:rsidTr="006C01B0">
        <w:trPr>
          <w:trHeight w:val="1020"/>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615D8C4A" w14:textId="77777777" w:rsidR="006C01B0" w:rsidRDefault="006C01B0">
            <w:pPr>
              <w:jc w:val="center"/>
              <w:rPr>
                <w:rFonts w:ascii="Cambria" w:hAnsi="Cambria" w:cs="Calibri"/>
                <w:b/>
                <w:bCs/>
                <w:color w:val="000000"/>
                <w:sz w:val="20"/>
                <w:szCs w:val="20"/>
              </w:rPr>
            </w:pPr>
            <w:r>
              <w:rPr>
                <w:rFonts w:ascii="Cambria" w:hAnsi="Cambria" w:cs="Calibri"/>
                <w:b/>
                <w:bCs/>
                <w:color w:val="000000"/>
                <w:sz w:val="20"/>
                <w:szCs w:val="20"/>
              </w:rPr>
              <w:t>2</w:t>
            </w:r>
          </w:p>
        </w:tc>
        <w:tc>
          <w:tcPr>
            <w:tcW w:w="5762" w:type="dxa"/>
            <w:tcBorders>
              <w:top w:val="nil"/>
              <w:left w:val="nil"/>
              <w:bottom w:val="single" w:sz="4" w:space="0" w:color="auto"/>
              <w:right w:val="single" w:sz="4" w:space="0" w:color="auto"/>
            </w:tcBorders>
            <w:shd w:val="clear" w:color="000000" w:fill="FFFFFF"/>
            <w:vAlign w:val="center"/>
            <w:hideMark/>
          </w:tcPr>
          <w:p w14:paraId="5CDBD20A" w14:textId="77777777" w:rsidR="006C01B0" w:rsidRDefault="006C01B0">
            <w:pPr>
              <w:jc w:val="center"/>
              <w:rPr>
                <w:rFonts w:ascii="Cambria" w:hAnsi="Cambria" w:cs="Calibri"/>
                <w:b/>
                <w:bCs/>
                <w:color w:val="000000"/>
                <w:sz w:val="20"/>
                <w:szCs w:val="20"/>
              </w:rPr>
            </w:pPr>
            <w:proofErr w:type="spellStart"/>
            <w:r>
              <w:rPr>
                <w:rFonts w:ascii="Cambria" w:hAnsi="Cambria" w:cs="Calibri"/>
                <w:b/>
                <w:bCs/>
                <w:color w:val="000000"/>
                <w:sz w:val="20"/>
                <w:szCs w:val="20"/>
              </w:rPr>
              <w:t>Աշխատուժ</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այդ</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թվում</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ըստ</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անհրաժեշտության</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բանվոր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հավաքարար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տանիքագործ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պատշար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ներկարար</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կոյուղագործ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փականագործ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ատաղձագործ</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էլեկտրիկ</w:t>
            </w:r>
            <w:proofErr w:type="spellEnd"/>
            <w:r>
              <w:rPr>
                <w:rFonts w:ascii="Cambria" w:hAnsi="Cambria" w:cs="Calibri"/>
                <w:b/>
                <w:bCs/>
                <w:color w:val="000000"/>
                <w:sz w:val="20"/>
                <w:szCs w:val="20"/>
              </w:rPr>
              <w:t xml:space="preserve">, </w:t>
            </w:r>
            <w:proofErr w:type="spellStart"/>
            <w:r>
              <w:rPr>
                <w:rFonts w:ascii="Cambria" w:hAnsi="Cambria" w:cs="Calibri"/>
                <w:b/>
                <w:bCs/>
                <w:color w:val="000000"/>
                <w:sz w:val="20"/>
                <w:szCs w:val="20"/>
              </w:rPr>
              <w:t>զոդող</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7815BDB2"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մարդ</w:t>
            </w:r>
            <w:proofErr w:type="spellEnd"/>
            <w:r>
              <w:rPr>
                <w:rFonts w:ascii="Cambria" w:hAnsi="Cambria" w:cs="Calibri"/>
                <w:color w:val="000000"/>
                <w:sz w:val="20"/>
                <w:szCs w:val="20"/>
              </w:rPr>
              <w:t>/</w:t>
            </w:r>
            <w:proofErr w:type="spellStart"/>
            <w:r>
              <w:rPr>
                <w:rFonts w:ascii="Cambria" w:hAnsi="Cambria" w:cs="Calibri"/>
                <w:color w:val="000000"/>
                <w:sz w:val="20"/>
                <w:szCs w:val="20"/>
              </w:rPr>
              <w:t>օր</w:t>
            </w:r>
            <w:proofErr w:type="spellEnd"/>
          </w:p>
        </w:tc>
        <w:tc>
          <w:tcPr>
            <w:tcW w:w="1219" w:type="dxa"/>
            <w:tcBorders>
              <w:top w:val="nil"/>
              <w:left w:val="nil"/>
              <w:bottom w:val="single" w:sz="4" w:space="0" w:color="auto"/>
              <w:right w:val="single" w:sz="4" w:space="0" w:color="auto"/>
            </w:tcBorders>
            <w:vAlign w:val="center"/>
            <w:hideMark/>
          </w:tcPr>
          <w:p w14:paraId="751B3D5D"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6</w:t>
            </w:r>
          </w:p>
        </w:tc>
        <w:tc>
          <w:tcPr>
            <w:tcW w:w="2247" w:type="dxa"/>
            <w:tcBorders>
              <w:top w:val="nil"/>
              <w:left w:val="nil"/>
              <w:bottom w:val="single" w:sz="4" w:space="0" w:color="auto"/>
              <w:right w:val="single" w:sz="4" w:space="0" w:color="auto"/>
            </w:tcBorders>
            <w:shd w:val="clear" w:color="000000" w:fill="FFFFFF"/>
            <w:vAlign w:val="center"/>
            <w:hideMark/>
          </w:tcPr>
          <w:p w14:paraId="310E019C"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r>
      <w:tr w:rsidR="006C01B0" w14:paraId="3C7CDCBC" w14:textId="77777777" w:rsidTr="006C01B0">
        <w:trPr>
          <w:trHeight w:val="40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724DC680"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3</w:t>
            </w:r>
          </w:p>
        </w:tc>
        <w:tc>
          <w:tcPr>
            <w:tcW w:w="5762" w:type="dxa"/>
            <w:tcBorders>
              <w:top w:val="nil"/>
              <w:left w:val="nil"/>
              <w:bottom w:val="single" w:sz="4" w:space="0" w:color="auto"/>
              <w:right w:val="single" w:sz="4" w:space="0" w:color="auto"/>
            </w:tcBorders>
            <w:shd w:val="clear" w:color="000000" w:fill="FFFFFF"/>
            <w:vAlign w:val="center"/>
            <w:hideMark/>
          </w:tcPr>
          <w:p w14:paraId="2CC50B2C"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Զրուցատաղավարների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տեղադրում</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1E4A60F1"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հատ</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2675BBBE"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3</w:t>
            </w:r>
          </w:p>
        </w:tc>
        <w:tc>
          <w:tcPr>
            <w:tcW w:w="2247" w:type="dxa"/>
            <w:tcBorders>
              <w:top w:val="nil"/>
              <w:left w:val="nil"/>
              <w:bottom w:val="single" w:sz="4" w:space="0" w:color="auto"/>
              <w:right w:val="single" w:sz="4" w:space="0" w:color="auto"/>
            </w:tcBorders>
            <w:shd w:val="clear" w:color="000000" w:fill="FFFFFF"/>
            <w:vAlign w:val="center"/>
            <w:hideMark/>
          </w:tcPr>
          <w:p w14:paraId="0DB038B9"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6BC05EEA" w14:textId="77777777" w:rsidTr="006C01B0">
        <w:trPr>
          <w:trHeight w:val="40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1D2CF5BC"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4</w:t>
            </w:r>
          </w:p>
        </w:tc>
        <w:tc>
          <w:tcPr>
            <w:tcW w:w="5762" w:type="dxa"/>
            <w:tcBorders>
              <w:top w:val="nil"/>
              <w:left w:val="nil"/>
              <w:bottom w:val="single" w:sz="4" w:space="0" w:color="auto"/>
              <w:right w:val="single" w:sz="4" w:space="0" w:color="auto"/>
            </w:tcBorders>
            <w:shd w:val="clear" w:color="000000" w:fill="FFFFFF"/>
            <w:vAlign w:val="center"/>
            <w:hideMark/>
          </w:tcPr>
          <w:p w14:paraId="60DBF42D"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Նստարանների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տեղադրում</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71335C1A"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հատ</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5A615804"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w:t>
            </w:r>
          </w:p>
        </w:tc>
        <w:tc>
          <w:tcPr>
            <w:tcW w:w="2247" w:type="dxa"/>
            <w:tcBorders>
              <w:top w:val="nil"/>
              <w:left w:val="nil"/>
              <w:bottom w:val="single" w:sz="4" w:space="0" w:color="auto"/>
              <w:right w:val="single" w:sz="4" w:space="0" w:color="auto"/>
            </w:tcBorders>
            <w:shd w:val="clear" w:color="000000" w:fill="FFFFFF"/>
            <w:vAlign w:val="center"/>
            <w:hideMark/>
          </w:tcPr>
          <w:p w14:paraId="637A73FB"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7C525201" w14:textId="77777777" w:rsidTr="006C01B0">
        <w:trPr>
          <w:trHeight w:val="40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4E062514"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5</w:t>
            </w:r>
          </w:p>
        </w:tc>
        <w:tc>
          <w:tcPr>
            <w:tcW w:w="5762" w:type="dxa"/>
            <w:tcBorders>
              <w:top w:val="nil"/>
              <w:left w:val="nil"/>
              <w:bottom w:val="single" w:sz="4" w:space="0" w:color="auto"/>
              <w:right w:val="single" w:sz="4" w:space="0" w:color="auto"/>
            </w:tcBorders>
            <w:shd w:val="clear" w:color="000000" w:fill="FFFFFF"/>
            <w:vAlign w:val="center"/>
            <w:hideMark/>
          </w:tcPr>
          <w:p w14:paraId="5CC943A9"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Աղբամանների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տեղադրում</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30358A9B"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հատ</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1113187B"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0.5</w:t>
            </w:r>
          </w:p>
        </w:tc>
        <w:tc>
          <w:tcPr>
            <w:tcW w:w="2247" w:type="dxa"/>
            <w:tcBorders>
              <w:top w:val="nil"/>
              <w:left w:val="nil"/>
              <w:bottom w:val="single" w:sz="4" w:space="0" w:color="auto"/>
              <w:right w:val="single" w:sz="4" w:space="0" w:color="auto"/>
            </w:tcBorders>
            <w:shd w:val="clear" w:color="000000" w:fill="FFFFFF"/>
            <w:vAlign w:val="center"/>
            <w:hideMark/>
          </w:tcPr>
          <w:p w14:paraId="249ED4B1"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0FE524A1" w14:textId="77777777" w:rsidTr="006C01B0">
        <w:trPr>
          <w:trHeight w:val="40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7D20EA0B"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6</w:t>
            </w:r>
          </w:p>
        </w:tc>
        <w:tc>
          <w:tcPr>
            <w:tcW w:w="5762" w:type="dxa"/>
            <w:tcBorders>
              <w:top w:val="nil"/>
              <w:left w:val="nil"/>
              <w:bottom w:val="single" w:sz="4" w:space="0" w:color="auto"/>
              <w:right w:val="single" w:sz="4" w:space="0" w:color="auto"/>
            </w:tcBorders>
            <w:shd w:val="clear" w:color="000000" w:fill="FFFFFF"/>
            <w:vAlign w:val="center"/>
            <w:hideMark/>
          </w:tcPr>
          <w:p w14:paraId="72BFA799"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Մանկական</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տեղադրում</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3D8D7F4F"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հատ</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7859D4BC"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5</w:t>
            </w:r>
          </w:p>
        </w:tc>
        <w:tc>
          <w:tcPr>
            <w:tcW w:w="2247" w:type="dxa"/>
            <w:tcBorders>
              <w:top w:val="nil"/>
              <w:left w:val="nil"/>
              <w:bottom w:val="single" w:sz="4" w:space="0" w:color="auto"/>
              <w:right w:val="single" w:sz="4" w:space="0" w:color="auto"/>
            </w:tcBorders>
            <w:shd w:val="clear" w:color="000000" w:fill="FFFFFF"/>
            <w:vAlign w:val="center"/>
            <w:hideMark/>
          </w:tcPr>
          <w:p w14:paraId="294324BD"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25F71B4A" w14:textId="77777777" w:rsidTr="006C01B0">
        <w:trPr>
          <w:trHeight w:val="40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64BAF047"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7</w:t>
            </w:r>
          </w:p>
        </w:tc>
        <w:tc>
          <w:tcPr>
            <w:tcW w:w="5762" w:type="dxa"/>
            <w:tcBorders>
              <w:top w:val="nil"/>
              <w:left w:val="nil"/>
              <w:bottom w:val="single" w:sz="4" w:space="0" w:color="auto"/>
              <w:right w:val="single" w:sz="4" w:space="0" w:color="auto"/>
            </w:tcBorders>
            <w:shd w:val="clear" w:color="000000" w:fill="FFFFFF"/>
            <w:vAlign w:val="center"/>
            <w:hideMark/>
          </w:tcPr>
          <w:p w14:paraId="72A0D20B"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Սիզամարգերի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կտրում</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1EA6F2AC"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քմ</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05B881EF"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3.575</w:t>
            </w:r>
          </w:p>
        </w:tc>
        <w:tc>
          <w:tcPr>
            <w:tcW w:w="2247" w:type="dxa"/>
            <w:tcBorders>
              <w:top w:val="nil"/>
              <w:left w:val="nil"/>
              <w:bottom w:val="single" w:sz="4" w:space="0" w:color="auto"/>
              <w:right w:val="single" w:sz="4" w:space="0" w:color="auto"/>
            </w:tcBorders>
            <w:shd w:val="clear" w:color="000000" w:fill="FFFFFF"/>
            <w:vAlign w:val="center"/>
            <w:hideMark/>
          </w:tcPr>
          <w:p w14:paraId="125D7250"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37064144" w14:textId="77777777" w:rsidTr="006C01B0">
        <w:trPr>
          <w:trHeight w:val="40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13DEB084"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8</w:t>
            </w:r>
          </w:p>
        </w:tc>
        <w:tc>
          <w:tcPr>
            <w:tcW w:w="5762" w:type="dxa"/>
            <w:tcBorders>
              <w:top w:val="nil"/>
              <w:left w:val="nil"/>
              <w:bottom w:val="single" w:sz="4" w:space="0" w:color="auto"/>
              <w:right w:val="single" w:sz="4" w:space="0" w:color="auto"/>
            </w:tcBorders>
            <w:shd w:val="clear" w:color="000000" w:fill="FFFFFF"/>
            <w:vAlign w:val="center"/>
            <w:hideMark/>
          </w:tcPr>
          <w:p w14:paraId="61266821"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Սիզամարգերի</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բարձում</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1975B253"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քմ</w:t>
            </w:r>
            <w:proofErr w:type="spellEnd"/>
          </w:p>
        </w:tc>
        <w:tc>
          <w:tcPr>
            <w:tcW w:w="1219" w:type="dxa"/>
            <w:tcBorders>
              <w:top w:val="nil"/>
              <w:left w:val="nil"/>
              <w:bottom w:val="single" w:sz="4" w:space="0" w:color="auto"/>
              <w:right w:val="single" w:sz="4" w:space="0" w:color="auto"/>
            </w:tcBorders>
            <w:shd w:val="clear" w:color="000000" w:fill="FFFFFF"/>
            <w:vAlign w:val="center"/>
            <w:hideMark/>
          </w:tcPr>
          <w:p w14:paraId="5346E90D"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3.575</w:t>
            </w:r>
          </w:p>
        </w:tc>
        <w:tc>
          <w:tcPr>
            <w:tcW w:w="2247" w:type="dxa"/>
            <w:tcBorders>
              <w:top w:val="nil"/>
              <w:left w:val="nil"/>
              <w:bottom w:val="single" w:sz="4" w:space="0" w:color="auto"/>
              <w:right w:val="single" w:sz="4" w:space="0" w:color="auto"/>
            </w:tcBorders>
            <w:shd w:val="clear" w:color="000000" w:fill="FFFFFF"/>
            <w:vAlign w:val="center"/>
            <w:hideMark/>
          </w:tcPr>
          <w:p w14:paraId="62677BD3"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100%</w:t>
            </w:r>
          </w:p>
        </w:tc>
      </w:tr>
      <w:tr w:rsidR="006C01B0" w14:paraId="5BDB78D5" w14:textId="77777777" w:rsidTr="006C01B0">
        <w:trPr>
          <w:trHeight w:val="405"/>
        </w:trPr>
        <w:tc>
          <w:tcPr>
            <w:tcW w:w="461" w:type="dxa"/>
            <w:tcBorders>
              <w:top w:val="nil"/>
              <w:left w:val="single" w:sz="4" w:space="0" w:color="auto"/>
              <w:bottom w:val="single" w:sz="4" w:space="0" w:color="auto"/>
              <w:right w:val="single" w:sz="4" w:space="0" w:color="auto"/>
            </w:tcBorders>
            <w:shd w:val="clear" w:color="000000" w:fill="FFFFFF"/>
            <w:vAlign w:val="center"/>
            <w:hideMark/>
          </w:tcPr>
          <w:p w14:paraId="0602B1F6"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9</w:t>
            </w:r>
          </w:p>
        </w:tc>
        <w:tc>
          <w:tcPr>
            <w:tcW w:w="5762" w:type="dxa"/>
            <w:tcBorders>
              <w:top w:val="nil"/>
              <w:left w:val="nil"/>
              <w:bottom w:val="single" w:sz="4" w:space="0" w:color="auto"/>
              <w:right w:val="single" w:sz="4" w:space="0" w:color="auto"/>
            </w:tcBorders>
            <w:shd w:val="clear" w:color="000000" w:fill="FFFFFF"/>
            <w:vAlign w:val="center"/>
            <w:hideMark/>
          </w:tcPr>
          <w:p w14:paraId="3071DF31"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Չնախատեսված</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այլ</w:t>
            </w:r>
            <w:proofErr w:type="spellEnd"/>
            <w:r>
              <w:rPr>
                <w:rFonts w:ascii="Cambria" w:hAnsi="Cambria" w:cs="Calibri"/>
                <w:color w:val="000000"/>
                <w:sz w:val="20"/>
                <w:szCs w:val="20"/>
              </w:rPr>
              <w:t xml:space="preserve"> </w:t>
            </w:r>
            <w:proofErr w:type="spellStart"/>
            <w:r>
              <w:rPr>
                <w:rFonts w:ascii="Cambria" w:hAnsi="Cambria" w:cs="Calibri"/>
                <w:color w:val="000000"/>
                <w:sz w:val="20"/>
                <w:szCs w:val="20"/>
              </w:rPr>
              <w:t>ծառայություններ</w:t>
            </w:r>
            <w:proofErr w:type="spellEnd"/>
          </w:p>
        </w:tc>
        <w:tc>
          <w:tcPr>
            <w:tcW w:w="931" w:type="dxa"/>
            <w:tcBorders>
              <w:top w:val="nil"/>
              <w:left w:val="nil"/>
              <w:bottom w:val="single" w:sz="4" w:space="0" w:color="auto"/>
              <w:right w:val="single" w:sz="4" w:space="0" w:color="auto"/>
            </w:tcBorders>
            <w:shd w:val="clear" w:color="000000" w:fill="FFFFFF"/>
            <w:vAlign w:val="center"/>
            <w:hideMark/>
          </w:tcPr>
          <w:p w14:paraId="1B8C36D1"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c>
          <w:tcPr>
            <w:tcW w:w="1219" w:type="dxa"/>
            <w:tcBorders>
              <w:top w:val="nil"/>
              <w:left w:val="nil"/>
              <w:bottom w:val="single" w:sz="4" w:space="0" w:color="auto"/>
              <w:right w:val="single" w:sz="4" w:space="0" w:color="auto"/>
            </w:tcBorders>
            <w:vAlign w:val="center"/>
            <w:hideMark/>
          </w:tcPr>
          <w:p w14:paraId="6D1FA57F"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c>
          <w:tcPr>
            <w:tcW w:w="2247" w:type="dxa"/>
            <w:tcBorders>
              <w:top w:val="nil"/>
              <w:left w:val="nil"/>
              <w:bottom w:val="single" w:sz="4" w:space="0" w:color="auto"/>
              <w:right w:val="single" w:sz="4" w:space="0" w:color="auto"/>
            </w:tcBorders>
            <w:vAlign w:val="center"/>
            <w:hideMark/>
          </w:tcPr>
          <w:p w14:paraId="721CF477"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r>
      <w:tr w:rsidR="006C01B0" w14:paraId="715755C1" w14:textId="77777777" w:rsidTr="006C01B0">
        <w:trPr>
          <w:trHeight w:val="420"/>
        </w:trPr>
        <w:tc>
          <w:tcPr>
            <w:tcW w:w="461" w:type="dxa"/>
            <w:tcBorders>
              <w:top w:val="nil"/>
              <w:left w:val="single" w:sz="4" w:space="0" w:color="auto"/>
              <w:bottom w:val="single" w:sz="4" w:space="0" w:color="auto"/>
              <w:right w:val="single" w:sz="4" w:space="0" w:color="auto"/>
            </w:tcBorders>
            <w:vAlign w:val="center"/>
            <w:hideMark/>
          </w:tcPr>
          <w:p w14:paraId="0DB76A1C"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c>
          <w:tcPr>
            <w:tcW w:w="5762" w:type="dxa"/>
            <w:tcBorders>
              <w:top w:val="nil"/>
              <w:left w:val="nil"/>
              <w:bottom w:val="single" w:sz="4" w:space="0" w:color="auto"/>
              <w:right w:val="single" w:sz="4" w:space="0" w:color="auto"/>
            </w:tcBorders>
            <w:noWrap/>
            <w:vAlign w:val="center"/>
            <w:hideMark/>
          </w:tcPr>
          <w:p w14:paraId="506E68C5"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Ընդամենը</w:t>
            </w:r>
            <w:proofErr w:type="spellEnd"/>
          </w:p>
        </w:tc>
        <w:tc>
          <w:tcPr>
            <w:tcW w:w="931" w:type="dxa"/>
            <w:tcBorders>
              <w:top w:val="nil"/>
              <w:left w:val="nil"/>
              <w:bottom w:val="single" w:sz="4" w:space="0" w:color="auto"/>
              <w:right w:val="single" w:sz="4" w:space="0" w:color="auto"/>
            </w:tcBorders>
            <w:noWrap/>
            <w:vAlign w:val="center"/>
            <w:hideMark/>
          </w:tcPr>
          <w:p w14:paraId="36B63B0A"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c>
          <w:tcPr>
            <w:tcW w:w="1219" w:type="dxa"/>
            <w:tcBorders>
              <w:top w:val="nil"/>
              <w:left w:val="nil"/>
              <w:bottom w:val="single" w:sz="4" w:space="0" w:color="auto"/>
              <w:right w:val="single" w:sz="4" w:space="0" w:color="auto"/>
            </w:tcBorders>
            <w:vAlign w:val="center"/>
            <w:hideMark/>
          </w:tcPr>
          <w:p w14:paraId="0803B093"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91.15</w:t>
            </w:r>
          </w:p>
        </w:tc>
        <w:tc>
          <w:tcPr>
            <w:tcW w:w="2247" w:type="dxa"/>
            <w:tcBorders>
              <w:top w:val="nil"/>
              <w:left w:val="nil"/>
              <w:bottom w:val="single" w:sz="4" w:space="0" w:color="auto"/>
              <w:right w:val="single" w:sz="4" w:space="0" w:color="auto"/>
            </w:tcBorders>
            <w:shd w:val="clear" w:color="000000" w:fill="FFFFFF"/>
            <w:vAlign w:val="center"/>
            <w:hideMark/>
          </w:tcPr>
          <w:p w14:paraId="1099A4E3"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r>
      <w:tr w:rsidR="006C01B0" w14:paraId="2D816E63" w14:textId="77777777" w:rsidTr="006C01B0">
        <w:trPr>
          <w:trHeight w:val="420"/>
        </w:trPr>
        <w:tc>
          <w:tcPr>
            <w:tcW w:w="461" w:type="dxa"/>
            <w:tcBorders>
              <w:top w:val="nil"/>
              <w:left w:val="single" w:sz="4" w:space="0" w:color="auto"/>
              <w:bottom w:val="single" w:sz="4" w:space="0" w:color="auto"/>
              <w:right w:val="single" w:sz="4" w:space="0" w:color="auto"/>
            </w:tcBorders>
            <w:vAlign w:val="center"/>
            <w:hideMark/>
          </w:tcPr>
          <w:p w14:paraId="3E81BD48"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lastRenderedPageBreak/>
              <w:t> </w:t>
            </w:r>
          </w:p>
        </w:tc>
        <w:tc>
          <w:tcPr>
            <w:tcW w:w="5762" w:type="dxa"/>
            <w:tcBorders>
              <w:top w:val="nil"/>
              <w:left w:val="nil"/>
              <w:bottom w:val="single" w:sz="4" w:space="0" w:color="auto"/>
              <w:right w:val="single" w:sz="4" w:space="0" w:color="auto"/>
            </w:tcBorders>
            <w:vAlign w:val="center"/>
            <w:hideMark/>
          </w:tcPr>
          <w:p w14:paraId="124749DA"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ԱԱՀ 20%</w:t>
            </w:r>
          </w:p>
        </w:tc>
        <w:tc>
          <w:tcPr>
            <w:tcW w:w="931" w:type="dxa"/>
            <w:tcBorders>
              <w:top w:val="nil"/>
              <w:left w:val="nil"/>
              <w:bottom w:val="single" w:sz="4" w:space="0" w:color="auto"/>
              <w:right w:val="single" w:sz="4" w:space="0" w:color="auto"/>
            </w:tcBorders>
            <w:vAlign w:val="center"/>
            <w:hideMark/>
          </w:tcPr>
          <w:p w14:paraId="53E8E9BD"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c>
          <w:tcPr>
            <w:tcW w:w="1219" w:type="dxa"/>
            <w:tcBorders>
              <w:top w:val="nil"/>
              <w:left w:val="nil"/>
              <w:bottom w:val="single" w:sz="4" w:space="0" w:color="auto"/>
              <w:right w:val="single" w:sz="4" w:space="0" w:color="auto"/>
            </w:tcBorders>
            <w:vAlign w:val="center"/>
            <w:hideMark/>
          </w:tcPr>
          <w:p w14:paraId="295BE4AF"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18.23</w:t>
            </w:r>
          </w:p>
        </w:tc>
        <w:tc>
          <w:tcPr>
            <w:tcW w:w="2247" w:type="dxa"/>
            <w:tcBorders>
              <w:top w:val="nil"/>
              <w:left w:val="nil"/>
              <w:bottom w:val="single" w:sz="4" w:space="0" w:color="auto"/>
              <w:right w:val="single" w:sz="4" w:space="0" w:color="auto"/>
            </w:tcBorders>
            <w:shd w:val="clear" w:color="000000" w:fill="FFFFFF"/>
            <w:vAlign w:val="center"/>
            <w:hideMark/>
          </w:tcPr>
          <w:p w14:paraId="4560CC10"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r>
      <w:tr w:rsidR="006C01B0" w14:paraId="1BF3522C" w14:textId="77777777" w:rsidTr="006C01B0">
        <w:trPr>
          <w:trHeight w:val="420"/>
        </w:trPr>
        <w:tc>
          <w:tcPr>
            <w:tcW w:w="461" w:type="dxa"/>
            <w:tcBorders>
              <w:top w:val="nil"/>
              <w:left w:val="single" w:sz="4" w:space="0" w:color="auto"/>
              <w:bottom w:val="single" w:sz="4" w:space="0" w:color="auto"/>
              <w:right w:val="single" w:sz="4" w:space="0" w:color="auto"/>
            </w:tcBorders>
            <w:vAlign w:val="center"/>
            <w:hideMark/>
          </w:tcPr>
          <w:p w14:paraId="59748702"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c>
          <w:tcPr>
            <w:tcW w:w="5762" w:type="dxa"/>
            <w:tcBorders>
              <w:top w:val="nil"/>
              <w:left w:val="nil"/>
              <w:bottom w:val="single" w:sz="4" w:space="0" w:color="auto"/>
              <w:right w:val="single" w:sz="4" w:space="0" w:color="auto"/>
            </w:tcBorders>
            <w:vAlign w:val="center"/>
            <w:hideMark/>
          </w:tcPr>
          <w:p w14:paraId="666C36A9" w14:textId="77777777" w:rsidR="006C01B0" w:rsidRDefault="006C01B0">
            <w:pPr>
              <w:jc w:val="center"/>
              <w:rPr>
                <w:rFonts w:ascii="Cambria" w:hAnsi="Cambria" w:cs="Calibri"/>
                <w:color w:val="000000"/>
                <w:sz w:val="20"/>
                <w:szCs w:val="20"/>
              </w:rPr>
            </w:pPr>
            <w:proofErr w:type="spellStart"/>
            <w:r>
              <w:rPr>
                <w:rFonts w:ascii="Cambria" w:hAnsi="Cambria" w:cs="Calibri"/>
                <w:color w:val="000000"/>
                <w:sz w:val="20"/>
                <w:szCs w:val="20"/>
              </w:rPr>
              <w:t>Ընդամենը</w:t>
            </w:r>
            <w:proofErr w:type="spellEnd"/>
          </w:p>
        </w:tc>
        <w:tc>
          <w:tcPr>
            <w:tcW w:w="931" w:type="dxa"/>
            <w:tcBorders>
              <w:top w:val="nil"/>
              <w:left w:val="nil"/>
              <w:bottom w:val="single" w:sz="4" w:space="0" w:color="auto"/>
              <w:right w:val="single" w:sz="4" w:space="0" w:color="auto"/>
            </w:tcBorders>
            <w:vAlign w:val="center"/>
            <w:hideMark/>
          </w:tcPr>
          <w:p w14:paraId="6079D08D"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 </w:t>
            </w:r>
          </w:p>
        </w:tc>
        <w:tc>
          <w:tcPr>
            <w:tcW w:w="1219" w:type="dxa"/>
            <w:tcBorders>
              <w:top w:val="nil"/>
              <w:left w:val="nil"/>
              <w:bottom w:val="single" w:sz="4" w:space="0" w:color="auto"/>
              <w:right w:val="single" w:sz="4" w:space="0" w:color="auto"/>
            </w:tcBorders>
            <w:vAlign w:val="center"/>
            <w:hideMark/>
          </w:tcPr>
          <w:p w14:paraId="3C42A54A" w14:textId="77777777" w:rsidR="006C01B0" w:rsidRDefault="006C01B0">
            <w:pPr>
              <w:jc w:val="center"/>
              <w:rPr>
                <w:rFonts w:ascii="Cambria" w:hAnsi="Cambria" w:cs="Calibri"/>
                <w:color w:val="000000"/>
                <w:sz w:val="20"/>
                <w:szCs w:val="20"/>
              </w:rPr>
            </w:pPr>
            <w:r>
              <w:rPr>
                <w:rFonts w:ascii="Cambria" w:hAnsi="Cambria" w:cs="Calibri"/>
                <w:color w:val="000000"/>
                <w:sz w:val="20"/>
                <w:szCs w:val="20"/>
              </w:rPr>
              <w:t>109.380</w:t>
            </w:r>
          </w:p>
        </w:tc>
        <w:tc>
          <w:tcPr>
            <w:tcW w:w="2247" w:type="dxa"/>
            <w:tcBorders>
              <w:top w:val="nil"/>
              <w:left w:val="nil"/>
              <w:bottom w:val="single" w:sz="4" w:space="0" w:color="auto"/>
              <w:right w:val="single" w:sz="4" w:space="0" w:color="auto"/>
            </w:tcBorders>
            <w:shd w:val="clear" w:color="000000" w:fill="FFFFFF"/>
            <w:vAlign w:val="center"/>
            <w:hideMark/>
          </w:tcPr>
          <w:p w14:paraId="63CBC938" w14:textId="77777777" w:rsidR="006C01B0" w:rsidRDefault="006C01B0">
            <w:pPr>
              <w:jc w:val="center"/>
              <w:rPr>
                <w:rFonts w:ascii="Arial Armenian" w:hAnsi="Arial Armenian" w:cs="Calibri"/>
                <w:sz w:val="20"/>
                <w:szCs w:val="20"/>
              </w:rPr>
            </w:pPr>
            <w:r>
              <w:rPr>
                <w:rFonts w:ascii="Arial Armenian" w:hAnsi="Arial Armenian" w:cs="Calibri"/>
                <w:sz w:val="20"/>
                <w:szCs w:val="20"/>
              </w:rPr>
              <w:t> </w:t>
            </w:r>
          </w:p>
        </w:tc>
      </w:tr>
    </w:tbl>
    <w:p w14:paraId="262EE50D" w14:textId="77777777" w:rsidR="007D43B3" w:rsidRDefault="007D43B3" w:rsidP="007678FA">
      <w:pPr>
        <w:jc w:val="right"/>
        <w:rPr>
          <w:rFonts w:ascii="GHEA Grapalat" w:hAnsi="GHEA Grapalat"/>
          <w:i/>
          <w:sz w:val="18"/>
          <w:lang w:val="hy-AM"/>
        </w:rPr>
      </w:pPr>
    </w:p>
    <w:p w14:paraId="454F2874" w14:textId="5B57BC69" w:rsidR="006D5FAD" w:rsidRDefault="006C01B0" w:rsidP="007678FA">
      <w:pPr>
        <w:jc w:val="right"/>
        <w:rPr>
          <w:rFonts w:ascii="GHEA Grapalat" w:hAnsi="GHEA Grapalat"/>
          <w:i/>
          <w:sz w:val="18"/>
          <w:lang w:val="hy-AM"/>
        </w:rPr>
      </w:pPr>
      <w:r w:rsidRPr="006C01B0">
        <w:rPr>
          <w:rFonts w:ascii="GHEA Grapalat" w:hAnsi="GHEA Grapalat"/>
          <w:i/>
          <w:sz w:val="18"/>
          <w:lang w:val="hy-AM"/>
        </w:rPr>
        <w:t>Պատվիրատուն կարող է պահանջել վերը նշված բոլոր աշխատանքների իրականացում 6,000,000  դրամի չափով</w:t>
      </w:r>
    </w:p>
    <w:p w14:paraId="430B9A7D" w14:textId="77777777" w:rsidR="006D5FAD" w:rsidRDefault="006D5FAD" w:rsidP="007678FA">
      <w:pPr>
        <w:jc w:val="right"/>
        <w:rPr>
          <w:rFonts w:ascii="GHEA Grapalat" w:hAnsi="GHEA Grapalat"/>
          <w:i/>
          <w:sz w:val="18"/>
          <w:lang w:val="hy-AM"/>
        </w:rPr>
      </w:pPr>
    </w:p>
    <w:p w14:paraId="72203843" w14:textId="77777777" w:rsidR="00A376CD" w:rsidRPr="009A37AE" w:rsidRDefault="00A376CD" w:rsidP="007678FA">
      <w:pPr>
        <w:jc w:val="right"/>
        <w:rPr>
          <w:rFonts w:ascii="GHEA Grapalat" w:hAnsi="GHEA Grapalat"/>
          <w:i/>
          <w:sz w:val="18"/>
          <w:lang w:val="hy-AM"/>
        </w:rPr>
      </w:pPr>
    </w:p>
    <w:p w14:paraId="089517C9" w14:textId="77777777" w:rsidR="00A376CD" w:rsidRPr="009A37AE" w:rsidRDefault="00A376CD" w:rsidP="007678FA">
      <w:pPr>
        <w:jc w:val="right"/>
        <w:rPr>
          <w:rFonts w:ascii="GHEA Grapalat" w:hAnsi="GHEA Grapalat"/>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817555" w:rsidRPr="00F566BF" w14:paraId="60C143E1" w14:textId="77777777" w:rsidTr="000C4A52">
        <w:trPr>
          <w:jc w:val="center"/>
        </w:trPr>
        <w:tc>
          <w:tcPr>
            <w:tcW w:w="4536" w:type="dxa"/>
          </w:tcPr>
          <w:p w14:paraId="567F7D68" w14:textId="77777777" w:rsidR="00817555" w:rsidRPr="00F566BF" w:rsidRDefault="00817555" w:rsidP="000C4A5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73FAF4CA" w14:textId="77777777" w:rsidR="00817555" w:rsidRPr="00F566BF" w:rsidRDefault="00817555" w:rsidP="000C4A52">
            <w:pPr>
              <w:rPr>
                <w:rFonts w:ascii="GHEA Grapalat" w:hAnsi="GHEA Grapalat"/>
                <w:sz w:val="22"/>
                <w:szCs w:val="22"/>
                <w:lang w:val="ru-RU"/>
              </w:rPr>
            </w:pPr>
          </w:p>
          <w:p w14:paraId="7D8DECCE"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48C28BC1"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A783AC3" w14:textId="77777777" w:rsidR="00817555" w:rsidRPr="00F566BF" w:rsidRDefault="00817555" w:rsidP="000C4A5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217327E7" w14:textId="77777777" w:rsidR="00817555" w:rsidRPr="00F566BF" w:rsidRDefault="00817555" w:rsidP="000C4A52">
            <w:pPr>
              <w:spacing w:line="360" w:lineRule="auto"/>
              <w:jc w:val="center"/>
              <w:rPr>
                <w:rFonts w:ascii="GHEA Grapalat" w:hAnsi="GHEA Grapalat"/>
                <w:lang w:val="ru-RU"/>
              </w:rPr>
            </w:pPr>
          </w:p>
        </w:tc>
        <w:tc>
          <w:tcPr>
            <w:tcW w:w="4343" w:type="dxa"/>
          </w:tcPr>
          <w:p w14:paraId="59CE9352" w14:textId="77777777" w:rsidR="00817555" w:rsidRPr="00F566BF" w:rsidRDefault="00817555" w:rsidP="000C4A5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64F698CA" w14:textId="77777777" w:rsidR="00817555" w:rsidRPr="00F566BF" w:rsidRDefault="00817555" w:rsidP="000C4A52">
            <w:pPr>
              <w:jc w:val="center"/>
              <w:rPr>
                <w:rFonts w:ascii="GHEA Grapalat" w:hAnsi="GHEA Grapalat"/>
              </w:rPr>
            </w:pPr>
          </w:p>
          <w:p w14:paraId="63505BB7"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1CDB6F9F"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955EF12" w14:textId="77777777" w:rsidR="00817555" w:rsidRPr="00F566BF" w:rsidRDefault="00817555" w:rsidP="000C4A5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4B4F14D" w14:textId="77777777" w:rsidR="007D43B3" w:rsidRDefault="007D43B3" w:rsidP="007678FA">
      <w:pPr>
        <w:jc w:val="right"/>
        <w:rPr>
          <w:rFonts w:ascii="GHEA Grapalat" w:hAnsi="GHEA Grapalat"/>
          <w:i/>
          <w:sz w:val="18"/>
          <w:lang w:val="hy-AM"/>
        </w:rPr>
      </w:pPr>
    </w:p>
    <w:p w14:paraId="243D40D6" w14:textId="77777777" w:rsidR="007D43B3" w:rsidRDefault="007D43B3" w:rsidP="007678FA">
      <w:pPr>
        <w:jc w:val="right"/>
        <w:rPr>
          <w:rFonts w:ascii="GHEA Grapalat" w:hAnsi="GHEA Grapalat"/>
          <w:i/>
          <w:sz w:val="18"/>
          <w:lang w:val="hy-AM"/>
        </w:rPr>
      </w:pPr>
    </w:p>
    <w:p w14:paraId="10D06EC3" w14:textId="77777777" w:rsidR="007D43B3" w:rsidRDefault="007D43B3" w:rsidP="007678FA">
      <w:pPr>
        <w:jc w:val="right"/>
        <w:rPr>
          <w:rFonts w:ascii="GHEA Grapalat" w:hAnsi="GHEA Grapalat"/>
          <w:i/>
          <w:sz w:val="18"/>
          <w:lang w:val="hy-AM"/>
        </w:rPr>
      </w:pPr>
    </w:p>
    <w:p w14:paraId="1FB2A9D1" w14:textId="77777777" w:rsidR="00E37F28" w:rsidRDefault="00E37F28" w:rsidP="007678FA">
      <w:pPr>
        <w:jc w:val="right"/>
        <w:rPr>
          <w:rFonts w:ascii="GHEA Grapalat" w:hAnsi="GHEA Grapalat"/>
          <w:i/>
          <w:sz w:val="18"/>
          <w:lang w:val="hy-AM"/>
        </w:rPr>
      </w:pPr>
    </w:p>
    <w:p w14:paraId="1BA06A2A" w14:textId="512752E1"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9C56EE" w:rsidRDefault="007678FA" w:rsidP="007678FA">
      <w:pPr>
        <w:tabs>
          <w:tab w:val="left" w:pos="9540"/>
        </w:tabs>
        <w:rPr>
          <w:rFonts w:ascii="GHEA Grapalat" w:hAnsi="GHEA Grapalat"/>
          <w:sz w:val="20"/>
          <w:lang w:val="hy-AM"/>
        </w:rPr>
      </w:pPr>
    </w:p>
    <w:p w14:paraId="752981A1" w14:textId="77777777" w:rsidR="007678FA" w:rsidRPr="009C56E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88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687"/>
        <w:gridCol w:w="1663"/>
        <w:gridCol w:w="470"/>
        <w:gridCol w:w="478"/>
        <w:gridCol w:w="524"/>
        <w:gridCol w:w="470"/>
        <w:gridCol w:w="483"/>
        <w:gridCol w:w="470"/>
        <w:gridCol w:w="472"/>
        <w:gridCol w:w="470"/>
        <w:gridCol w:w="470"/>
        <w:gridCol w:w="470"/>
        <w:gridCol w:w="483"/>
        <w:gridCol w:w="470"/>
        <w:gridCol w:w="493"/>
      </w:tblGrid>
      <w:tr w:rsidR="007678FA" w:rsidRPr="00F566BF" w14:paraId="02E76D0A" w14:textId="77777777" w:rsidTr="005B7AED">
        <w:tc>
          <w:tcPr>
            <w:tcW w:w="1088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8116EC" w14:paraId="272DFF80" w14:textId="77777777" w:rsidTr="005B7AED">
        <w:tc>
          <w:tcPr>
            <w:tcW w:w="1314" w:type="dxa"/>
            <w:vAlign w:val="center"/>
          </w:tcPr>
          <w:p w14:paraId="034ED9C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հրավերով</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չափաբաժնի</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համարը</w:t>
            </w:r>
            <w:proofErr w:type="spellEnd"/>
          </w:p>
        </w:tc>
        <w:tc>
          <w:tcPr>
            <w:tcW w:w="1687" w:type="dxa"/>
            <w:vAlign w:val="center"/>
          </w:tcPr>
          <w:p w14:paraId="0304485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գնումների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պլանով</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միջանցիկ</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ծածկագիրը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ըստ</w:t>
            </w:r>
            <w:proofErr w:type="spellEnd"/>
            <w:r w:rsidRPr="005B7AED">
              <w:rPr>
                <w:rFonts w:ascii="GHEA Grapalat" w:hAnsi="GHEA Grapalat"/>
                <w:sz w:val="16"/>
                <w:szCs w:val="22"/>
                <w:lang w:val="es-ES"/>
              </w:rPr>
              <w:t xml:space="preserve"> </w:t>
            </w:r>
            <w:r w:rsidRPr="005B7AED">
              <w:rPr>
                <w:rFonts w:ascii="GHEA Grapalat" w:hAnsi="GHEA Grapalat"/>
                <w:sz w:val="16"/>
                <w:szCs w:val="22"/>
              </w:rPr>
              <w:t>ԳՄԱ</w:t>
            </w:r>
            <w:r w:rsidRPr="005B7AED">
              <w:rPr>
                <w:rFonts w:ascii="GHEA Grapalat" w:hAnsi="GHEA Grapalat"/>
                <w:sz w:val="16"/>
                <w:szCs w:val="22"/>
                <w:lang w:val="es-ES"/>
              </w:rPr>
              <w:t xml:space="preserve"> </w:t>
            </w:r>
            <w:proofErr w:type="spellStart"/>
            <w:r w:rsidRPr="005B7AED">
              <w:rPr>
                <w:rFonts w:ascii="GHEA Grapalat" w:hAnsi="GHEA Grapalat"/>
                <w:sz w:val="16"/>
                <w:szCs w:val="22"/>
              </w:rPr>
              <w:t>դասակարգման</w:t>
            </w:r>
            <w:proofErr w:type="spellEnd"/>
            <w:r w:rsidRPr="005B7AED">
              <w:rPr>
                <w:rFonts w:ascii="GHEA Grapalat" w:hAnsi="GHEA Grapalat"/>
                <w:sz w:val="16"/>
                <w:szCs w:val="22"/>
                <w:lang w:val="es-ES"/>
              </w:rPr>
              <w:t xml:space="preserve"> (CPV)</w:t>
            </w:r>
          </w:p>
        </w:tc>
        <w:tc>
          <w:tcPr>
            <w:tcW w:w="1663" w:type="dxa"/>
            <w:vAlign w:val="center"/>
          </w:tcPr>
          <w:p w14:paraId="5656D9F5"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անվանումը</w:t>
            </w:r>
            <w:proofErr w:type="spellEnd"/>
          </w:p>
        </w:tc>
        <w:tc>
          <w:tcPr>
            <w:tcW w:w="6223" w:type="dxa"/>
            <w:gridSpan w:val="13"/>
            <w:vAlign w:val="center"/>
          </w:tcPr>
          <w:p w14:paraId="5CF4675B" w14:textId="32A43306" w:rsidR="007678FA" w:rsidRPr="005B7AED" w:rsidRDefault="007678FA" w:rsidP="00E53C12">
            <w:pPr>
              <w:jc w:val="both"/>
              <w:rPr>
                <w:rFonts w:ascii="GHEA Grapalat" w:hAnsi="GHEA Grapalat"/>
                <w:sz w:val="16"/>
                <w:szCs w:val="22"/>
                <w:lang w:val="es-ES"/>
              </w:rPr>
            </w:pPr>
            <w:proofErr w:type="spellStart"/>
            <w:r w:rsidRPr="005B7AED">
              <w:rPr>
                <w:rFonts w:ascii="GHEA Grapalat" w:hAnsi="GHEA Grapalat"/>
                <w:sz w:val="16"/>
                <w:szCs w:val="22"/>
                <w:lang w:val="es-ES"/>
              </w:rPr>
              <w:t>դիմաց</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վճարումները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նախատեսվում</w:t>
            </w:r>
            <w:proofErr w:type="spellEnd"/>
            <w:r w:rsidRPr="005B7AED">
              <w:rPr>
                <w:rFonts w:ascii="GHEA Grapalat" w:hAnsi="GHEA Grapalat"/>
                <w:sz w:val="16"/>
                <w:szCs w:val="22"/>
                <w:lang w:val="es-ES"/>
              </w:rPr>
              <w:t xml:space="preserve"> է </w:t>
            </w:r>
            <w:proofErr w:type="spellStart"/>
            <w:r w:rsidRPr="005B7AED">
              <w:rPr>
                <w:rFonts w:ascii="GHEA Grapalat" w:hAnsi="GHEA Grapalat"/>
                <w:sz w:val="16"/>
                <w:szCs w:val="22"/>
                <w:lang w:val="es-ES"/>
              </w:rPr>
              <w:t>իրականացնել</w:t>
            </w:r>
            <w:proofErr w:type="spellEnd"/>
            <w:r w:rsidRPr="005B7AED">
              <w:rPr>
                <w:rFonts w:ascii="GHEA Grapalat" w:hAnsi="GHEA Grapalat"/>
                <w:sz w:val="16"/>
                <w:szCs w:val="22"/>
                <w:lang w:val="es-ES"/>
              </w:rPr>
              <w:t xml:space="preserve"> 20</w:t>
            </w:r>
            <w:r w:rsidR="00A40BB0">
              <w:rPr>
                <w:rFonts w:ascii="GHEA Grapalat" w:hAnsi="GHEA Grapalat"/>
                <w:sz w:val="16"/>
                <w:szCs w:val="22"/>
                <w:lang w:val="es-ES"/>
              </w:rPr>
              <w:t>25</w:t>
            </w:r>
            <w:r w:rsidRPr="005B7AED">
              <w:rPr>
                <w:rFonts w:ascii="GHEA Grapalat" w:hAnsi="GHEA Grapalat"/>
                <w:sz w:val="16"/>
                <w:szCs w:val="22"/>
                <w:lang w:val="es-ES"/>
              </w:rPr>
              <w:t xml:space="preserve">թ-ին` </w:t>
            </w:r>
            <w:proofErr w:type="spellStart"/>
            <w:r w:rsidRPr="005B7AED">
              <w:rPr>
                <w:rFonts w:ascii="GHEA Grapalat" w:hAnsi="GHEA Grapalat"/>
                <w:sz w:val="16"/>
                <w:szCs w:val="22"/>
                <w:lang w:val="es-ES"/>
              </w:rPr>
              <w:t>ըստ</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ամիսների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այդ</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թվում</w:t>
            </w:r>
            <w:proofErr w:type="spellEnd"/>
            <w:r w:rsidRPr="005B7AED">
              <w:rPr>
                <w:rFonts w:ascii="GHEA Grapalat" w:hAnsi="GHEA Grapalat"/>
                <w:sz w:val="16"/>
                <w:szCs w:val="22"/>
                <w:lang w:val="es-ES"/>
              </w:rPr>
              <w:t>**</w:t>
            </w:r>
          </w:p>
        </w:tc>
      </w:tr>
      <w:tr w:rsidR="005B7AED" w:rsidRPr="00F566BF" w14:paraId="64F0D610" w14:textId="77777777" w:rsidTr="005B7AED">
        <w:trPr>
          <w:cantSplit/>
          <w:trHeight w:val="1187"/>
        </w:trPr>
        <w:tc>
          <w:tcPr>
            <w:tcW w:w="1314" w:type="dxa"/>
          </w:tcPr>
          <w:p w14:paraId="2AAFAB7E" w14:textId="77777777" w:rsidR="007678FA" w:rsidRPr="00F566BF" w:rsidRDefault="007678FA" w:rsidP="00E53C12">
            <w:pPr>
              <w:jc w:val="center"/>
              <w:rPr>
                <w:rFonts w:ascii="GHEA Grapalat" w:hAnsi="GHEA Grapalat"/>
                <w:sz w:val="20"/>
                <w:lang w:val="es-ES"/>
              </w:rPr>
            </w:pPr>
          </w:p>
        </w:tc>
        <w:tc>
          <w:tcPr>
            <w:tcW w:w="1687" w:type="dxa"/>
          </w:tcPr>
          <w:p w14:paraId="3052BA05" w14:textId="77777777" w:rsidR="007678FA" w:rsidRPr="00F566BF" w:rsidRDefault="007678FA" w:rsidP="00E53C12">
            <w:pPr>
              <w:jc w:val="center"/>
              <w:rPr>
                <w:rFonts w:ascii="GHEA Grapalat" w:hAnsi="GHEA Grapalat"/>
                <w:sz w:val="20"/>
                <w:lang w:val="es-ES"/>
              </w:rPr>
            </w:pPr>
          </w:p>
        </w:tc>
        <w:tc>
          <w:tcPr>
            <w:tcW w:w="1663"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8"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24"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83"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2"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83"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493" w:type="dxa"/>
            <w:textDirection w:val="btLr"/>
            <w:vAlign w:val="center"/>
          </w:tcPr>
          <w:p w14:paraId="027E1BAD" w14:textId="77777777" w:rsidR="007678FA" w:rsidRPr="00F566BF" w:rsidRDefault="007678FA" w:rsidP="005B7AED">
            <w:pPr>
              <w:ind w:left="113"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5B7AED">
            <w:pPr>
              <w:ind w:left="113" w:right="113"/>
              <w:jc w:val="center"/>
              <w:rPr>
                <w:rFonts w:ascii="GHEA Grapalat" w:hAnsi="GHEA Grapalat"/>
                <w:sz w:val="18"/>
                <w:lang w:val="es-ES"/>
              </w:rPr>
            </w:pPr>
          </w:p>
        </w:tc>
      </w:tr>
      <w:tr w:rsidR="005B7AED" w:rsidRPr="00F566BF" w14:paraId="4778FBF1" w14:textId="77777777" w:rsidTr="00E37F28">
        <w:trPr>
          <w:cantSplit/>
          <w:trHeight w:val="1538"/>
        </w:trPr>
        <w:tc>
          <w:tcPr>
            <w:tcW w:w="1314" w:type="dxa"/>
          </w:tcPr>
          <w:p w14:paraId="06510526" w14:textId="53B8B7EC"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1</w:t>
            </w:r>
          </w:p>
        </w:tc>
        <w:tc>
          <w:tcPr>
            <w:tcW w:w="1687" w:type="dxa"/>
          </w:tcPr>
          <w:p w14:paraId="6D3F3468" w14:textId="7F7E6552" w:rsidR="007678FA" w:rsidRPr="005B7AED" w:rsidRDefault="00D745FF" w:rsidP="00E53C12">
            <w:pPr>
              <w:jc w:val="center"/>
              <w:rPr>
                <w:rFonts w:ascii="GHEA Grapalat" w:hAnsi="GHEA Grapalat"/>
                <w:sz w:val="16"/>
                <w:szCs w:val="22"/>
              </w:rPr>
            </w:pPr>
            <w:r w:rsidRPr="001F028C">
              <w:rPr>
                <w:rFonts w:ascii="GHEA Grapalat" w:hAnsi="GHEA Grapalat"/>
                <w:sz w:val="18"/>
                <w:szCs w:val="18"/>
              </w:rPr>
              <w:t>60181100/509</w:t>
            </w:r>
          </w:p>
        </w:tc>
        <w:tc>
          <w:tcPr>
            <w:tcW w:w="1663" w:type="dxa"/>
          </w:tcPr>
          <w:p w14:paraId="2CCA5D10" w14:textId="4F5242B7" w:rsidR="007678FA" w:rsidRPr="005B7AED" w:rsidRDefault="00B945E0" w:rsidP="00E53C12">
            <w:pPr>
              <w:jc w:val="center"/>
              <w:rPr>
                <w:rFonts w:ascii="GHEA Grapalat" w:hAnsi="GHEA Grapalat"/>
                <w:sz w:val="16"/>
                <w:szCs w:val="22"/>
              </w:rPr>
            </w:pPr>
            <w:proofErr w:type="spellStart"/>
            <w:r w:rsidRPr="005B7AED">
              <w:rPr>
                <w:rFonts w:ascii="GHEA Grapalat" w:hAnsi="GHEA Grapalat"/>
                <w:sz w:val="16"/>
                <w:szCs w:val="22"/>
              </w:rPr>
              <w:t>Երևան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քաղաքի</w:t>
            </w:r>
            <w:proofErr w:type="spellEnd"/>
            <w:r w:rsidRPr="005B7AED">
              <w:rPr>
                <w:rFonts w:ascii="GHEA Grapalat" w:hAnsi="GHEA Grapalat"/>
                <w:sz w:val="16"/>
                <w:szCs w:val="22"/>
              </w:rPr>
              <w:t xml:space="preserve"> </w:t>
            </w:r>
            <w:proofErr w:type="spellStart"/>
            <w:r w:rsidR="004B45A5">
              <w:rPr>
                <w:rFonts w:ascii="GHEA Grapalat" w:hAnsi="GHEA Grapalat"/>
                <w:sz w:val="16"/>
                <w:szCs w:val="22"/>
              </w:rPr>
              <w:t>Շենգավիթ</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վարչական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շրջան</w:t>
            </w:r>
            <w:r w:rsidR="009A37AE">
              <w:rPr>
                <w:rFonts w:ascii="GHEA Grapalat" w:hAnsi="GHEA Grapalat"/>
                <w:sz w:val="16"/>
                <w:szCs w:val="22"/>
              </w:rPr>
              <w:t>ում</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հրատապ</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լուծում</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պահանջող</w:t>
            </w:r>
            <w:proofErr w:type="spellEnd"/>
            <w:r w:rsidR="009A37AE">
              <w:rPr>
                <w:rFonts w:ascii="GHEA Grapalat" w:hAnsi="GHEA Grapalat"/>
                <w:sz w:val="16"/>
                <w:szCs w:val="22"/>
              </w:rPr>
              <w:t xml:space="preserve"> </w:t>
            </w:r>
            <w:proofErr w:type="spellStart"/>
            <w:proofErr w:type="gramStart"/>
            <w:r w:rsidR="009A37AE">
              <w:rPr>
                <w:rFonts w:ascii="GHEA Grapalat" w:hAnsi="GHEA Grapalat"/>
                <w:sz w:val="16"/>
                <w:szCs w:val="22"/>
              </w:rPr>
              <w:t>ընթացիկ</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ծառայություններ</w:t>
            </w:r>
            <w:proofErr w:type="spellEnd"/>
            <w:proofErr w:type="gramEnd"/>
          </w:p>
        </w:tc>
        <w:tc>
          <w:tcPr>
            <w:tcW w:w="470" w:type="dxa"/>
            <w:textDirection w:val="btLr"/>
          </w:tcPr>
          <w:p w14:paraId="3557F925" w14:textId="19B765E0" w:rsidR="007678FA" w:rsidRPr="00F566BF" w:rsidRDefault="007678FA" w:rsidP="00E37F28">
            <w:pPr>
              <w:ind w:left="113" w:right="113"/>
              <w:jc w:val="center"/>
              <w:rPr>
                <w:rFonts w:ascii="GHEA Grapalat" w:hAnsi="GHEA Grapalat"/>
                <w:lang w:val="pt-BR"/>
              </w:rPr>
            </w:pPr>
          </w:p>
        </w:tc>
        <w:tc>
          <w:tcPr>
            <w:tcW w:w="478" w:type="dxa"/>
            <w:textDirection w:val="btLr"/>
          </w:tcPr>
          <w:p w14:paraId="71BE3923" w14:textId="2448D8F1" w:rsidR="007678FA" w:rsidRPr="00F566BF" w:rsidRDefault="007678FA" w:rsidP="00E37F28">
            <w:pPr>
              <w:ind w:left="113" w:right="113"/>
              <w:jc w:val="center"/>
              <w:rPr>
                <w:rFonts w:ascii="GHEA Grapalat" w:hAnsi="GHEA Grapalat"/>
                <w:lang w:val="pt-BR"/>
              </w:rPr>
            </w:pPr>
          </w:p>
        </w:tc>
        <w:tc>
          <w:tcPr>
            <w:tcW w:w="524" w:type="dxa"/>
            <w:textDirection w:val="btLr"/>
          </w:tcPr>
          <w:p w14:paraId="2332FAE3" w14:textId="4C8BA514"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3C3A791F" w14:textId="66B518F7" w:rsidR="007678FA" w:rsidRPr="00F566BF" w:rsidRDefault="007678FA" w:rsidP="00E37F28">
            <w:pPr>
              <w:ind w:left="113" w:right="113"/>
              <w:jc w:val="center"/>
              <w:rPr>
                <w:rFonts w:ascii="GHEA Grapalat" w:hAnsi="GHEA Grapalat" w:cs="Arial"/>
                <w:sz w:val="18"/>
                <w:szCs w:val="18"/>
                <w:lang w:val="pt-BR"/>
              </w:rPr>
            </w:pPr>
          </w:p>
        </w:tc>
        <w:tc>
          <w:tcPr>
            <w:tcW w:w="483" w:type="dxa"/>
            <w:textDirection w:val="btLr"/>
          </w:tcPr>
          <w:p w14:paraId="0E002E46" w14:textId="6968709D"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78FF2EEA" w14:textId="7AFF6643" w:rsidR="007678FA" w:rsidRPr="00E37F28" w:rsidRDefault="007678FA" w:rsidP="00E37F28">
            <w:pPr>
              <w:ind w:left="113" w:right="113"/>
              <w:jc w:val="center"/>
              <w:rPr>
                <w:rFonts w:ascii="GHEA Grapalat" w:hAnsi="GHEA Grapalat" w:cs="Arial"/>
                <w:sz w:val="18"/>
                <w:szCs w:val="18"/>
              </w:rPr>
            </w:pPr>
          </w:p>
        </w:tc>
        <w:tc>
          <w:tcPr>
            <w:tcW w:w="472" w:type="dxa"/>
            <w:textDirection w:val="btLr"/>
          </w:tcPr>
          <w:p w14:paraId="4574A4AC" w14:textId="01BE423A"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41771D75" w14:textId="11C305B2"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3105C606" w14:textId="05055AA4" w:rsidR="007678FA" w:rsidRPr="00F566BF" w:rsidRDefault="00D745FF"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05AD19F7" w14:textId="5280B823" w:rsidR="007678FA" w:rsidRPr="00F566BF" w:rsidRDefault="00D745FF"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83" w:type="dxa"/>
            <w:textDirection w:val="btLr"/>
          </w:tcPr>
          <w:p w14:paraId="052AAB1C" w14:textId="2F24F7E6" w:rsidR="007678FA" w:rsidRPr="00F566BF" w:rsidRDefault="00D745FF"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textDirection w:val="btLr"/>
          </w:tcPr>
          <w:p w14:paraId="20E27A48" w14:textId="3846FC96" w:rsidR="007678FA" w:rsidRPr="00F566BF" w:rsidRDefault="00D745FF"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w:t>
            </w:r>
          </w:p>
        </w:tc>
        <w:tc>
          <w:tcPr>
            <w:tcW w:w="493" w:type="dxa"/>
            <w:textDirection w:val="btLr"/>
          </w:tcPr>
          <w:p w14:paraId="684C056C" w14:textId="1654CBA7" w:rsidR="007678FA" w:rsidRPr="00F566BF" w:rsidRDefault="00D745FF" w:rsidP="00E37F28">
            <w:pPr>
              <w:ind w:left="113" w:right="113"/>
              <w:jc w:val="center"/>
              <w:rPr>
                <w:rFonts w:ascii="GHEA Grapalat" w:hAnsi="GHEA Grapalat"/>
                <w:b/>
                <w:lang w:val="pt-BR"/>
              </w:rPr>
            </w:pPr>
            <w:r>
              <w:rPr>
                <w:rFonts w:ascii="GHEA Grapalat" w:hAnsi="GHEA Grapalat" w:cs="Arial"/>
                <w:sz w:val="18"/>
                <w:szCs w:val="18"/>
                <w:lang w:val="pt-BR"/>
              </w:rPr>
              <w:t>-----------</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7D43B3">
          <w:footnotePr>
            <w:pos w:val="beneathText"/>
          </w:footnotePr>
          <w:pgSz w:w="11906" w:h="16838" w:code="9"/>
          <w:pgMar w:top="450" w:right="656"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2966BD"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9C56EE">
        <w:rPr>
          <w:rFonts w:ascii="GHEA Grapalat" w:hAnsi="GHEA Grapalat" w:cs="TimesArmenianPSMT"/>
          <w:i/>
          <w:sz w:val="20"/>
        </w:rPr>
        <w:t xml:space="preserve"> </w:t>
      </w:r>
      <w:r w:rsidRPr="00F566BF">
        <w:rPr>
          <w:rFonts w:ascii="GHEA Grapalat" w:hAnsi="GHEA Grapalat" w:cs="TimesArmenianPSMT"/>
          <w:i/>
          <w:sz w:val="20"/>
        </w:rPr>
        <w:t>3.1</w:t>
      </w:r>
    </w:p>
    <w:p w14:paraId="3CD4B5E4"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              </w:t>
      </w:r>
      <w:proofErr w:type="gramStart"/>
      <w:r w:rsidRPr="009C56EE">
        <w:rPr>
          <w:rFonts w:ascii="GHEA Grapalat" w:hAnsi="GHEA Grapalat" w:cs="TimesArmenianPSMT"/>
          <w:i/>
          <w:sz w:val="20"/>
        </w:rPr>
        <w:t xml:space="preserve">20  </w:t>
      </w:r>
      <w:r w:rsidRPr="00F566BF">
        <w:rPr>
          <w:rFonts w:ascii="GHEA Grapalat" w:hAnsi="GHEA Grapalat" w:cs="TimesArmenianPSMT"/>
          <w:i/>
          <w:sz w:val="20"/>
          <w:lang w:val="ru-RU"/>
        </w:rPr>
        <w:t>թ</w:t>
      </w:r>
      <w:proofErr w:type="gramEnd"/>
      <w:r w:rsidRPr="009C56EE">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9C56EE">
        <w:rPr>
          <w:rFonts w:ascii="GHEA Grapalat" w:hAnsi="GHEA Grapalat" w:cs="TimesArmenianPSMT"/>
          <w:i/>
          <w:sz w:val="20"/>
        </w:rPr>
        <w:t xml:space="preserve"> </w:t>
      </w:r>
    </w:p>
    <w:p w14:paraId="4752D2A1"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9C56EE">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4F674C6B" w14:textId="77777777" w:rsidR="007678FA" w:rsidRPr="009C56EE"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9C56EE" w:rsidRDefault="007678FA" w:rsidP="007678FA">
      <w:pPr>
        <w:rPr>
          <w:rFonts w:ascii="GHEA Grapalat" w:hAnsi="GHEA Grapalat"/>
        </w:rPr>
      </w:pPr>
    </w:p>
    <w:p w14:paraId="0FBBE306" w14:textId="77777777" w:rsidR="007678FA" w:rsidRPr="009C56EE" w:rsidRDefault="007678FA" w:rsidP="007678FA">
      <w:pPr>
        <w:rPr>
          <w:rFonts w:ascii="GHEA Grapalat" w:hAnsi="GHEA Grapalat"/>
        </w:rPr>
      </w:pPr>
    </w:p>
    <w:p w14:paraId="36010724" w14:textId="77777777" w:rsidR="007678FA" w:rsidRPr="009C56EE" w:rsidRDefault="007678FA" w:rsidP="007678FA">
      <w:pPr>
        <w:rPr>
          <w:rFonts w:ascii="GHEA Grapalat" w:hAnsi="GHEA Grapalat"/>
        </w:rPr>
      </w:pPr>
    </w:p>
    <w:p w14:paraId="607BBF20" w14:textId="77777777" w:rsidR="007678FA" w:rsidRPr="009C56EE" w:rsidRDefault="007678FA" w:rsidP="007678FA">
      <w:pPr>
        <w:tabs>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ԱԿՏ</w:t>
      </w:r>
      <w:r w:rsidRPr="009C56EE">
        <w:rPr>
          <w:rFonts w:ascii="GHEA Grapalat" w:hAnsi="GHEA Grapalat" w:cs="Sylfaen"/>
          <w:bCs/>
          <w:sz w:val="18"/>
          <w:szCs w:val="18"/>
        </w:rPr>
        <w:t xml:space="preserve">  </w:t>
      </w:r>
      <w:r w:rsidRPr="00F566BF">
        <w:rPr>
          <w:rFonts w:ascii="GHEA Grapalat" w:hAnsi="GHEA Grapalat" w:cs="Sylfaen"/>
          <w:bCs/>
          <w:sz w:val="18"/>
          <w:szCs w:val="18"/>
        </w:rPr>
        <w:t>N</w:t>
      </w:r>
      <w:proofErr w:type="gramEnd"/>
      <w:r w:rsidRPr="009C56EE">
        <w:rPr>
          <w:rFonts w:ascii="GHEA Grapalat" w:hAnsi="GHEA Grapalat" w:cs="Sylfaen"/>
          <w:bCs/>
          <w:sz w:val="18"/>
          <w:szCs w:val="18"/>
        </w:rPr>
        <w:t xml:space="preserve">    </w:t>
      </w:r>
    </w:p>
    <w:p w14:paraId="066020AB" w14:textId="77777777" w:rsidR="007678FA" w:rsidRPr="009C56EE"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9C56EE">
        <w:rPr>
          <w:rFonts w:ascii="GHEA Grapalat" w:hAnsi="GHEA Grapalat" w:cs="Sylfaen"/>
          <w:bCs/>
          <w:sz w:val="18"/>
          <w:szCs w:val="18"/>
        </w:rPr>
        <w:t xml:space="preserve">                                                                                                                               </w:t>
      </w:r>
    </w:p>
    <w:p w14:paraId="30D20522" w14:textId="77777777" w:rsidR="007678FA" w:rsidRPr="009C56EE" w:rsidRDefault="007678FA" w:rsidP="007678FA">
      <w:pPr>
        <w:tabs>
          <w:tab w:val="left" w:pos="360"/>
          <w:tab w:val="left" w:pos="540"/>
        </w:tabs>
        <w:rPr>
          <w:rFonts w:ascii="GHEA Grapalat" w:hAnsi="GHEA Grapalat" w:cs="Sylfaen"/>
          <w:sz w:val="22"/>
          <w:szCs w:val="22"/>
        </w:rPr>
      </w:pPr>
    </w:p>
    <w:p w14:paraId="041BA7FF" w14:textId="77777777" w:rsidR="007678FA" w:rsidRPr="009C56EE" w:rsidRDefault="007678FA" w:rsidP="007678FA">
      <w:pPr>
        <w:tabs>
          <w:tab w:val="left" w:pos="360"/>
          <w:tab w:val="left" w:pos="540"/>
        </w:tabs>
        <w:rPr>
          <w:rFonts w:ascii="GHEA Grapalat" w:hAnsi="GHEA Grapalat" w:cs="Sylfaen"/>
          <w:sz w:val="22"/>
          <w:szCs w:val="22"/>
        </w:rPr>
      </w:pPr>
    </w:p>
    <w:p w14:paraId="34088F6B" w14:textId="77777777" w:rsidR="007678FA" w:rsidRPr="009C56EE" w:rsidRDefault="007678FA" w:rsidP="007678FA">
      <w:pPr>
        <w:tabs>
          <w:tab w:val="left" w:pos="360"/>
          <w:tab w:val="left" w:pos="540"/>
        </w:tabs>
        <w:ind w:left="-540" w:firstLine="180"/>
        <w:jc w:val="both"/>
        <w:rPr>
          <w:rFonts w:ascii="GHEA Grapalat" w:hAnsi="GHEA Grapalat" w:cs="Sylfaen"/>
          <w:sz w:val="20"/>
          <w:szCs w:val="20"/>
        </w:rPr>
      </w:pPr>
      <w:r w:rsidRPr="009C56EE">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9C56EE">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r w:rsidRPr="009C56EE">
        <w:rPr>
          <w:rFonts w:ascii="GHEA Grapalat" w:hAnsi="GHEA Grapalat" w:cs="Sylfaen"/>
        </w:rPr>
        <w:t xml:space="preserve"> </w:t>
      </w:r>
      <w:r w:rsidRPr="009C56EE">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9C56EE">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9C56EE">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p>
    <w:p w14:paraId="4772D509" w14:textId="77777777" w:rsidR="007678FA" w:rsidRPr="009C56EE" w:rsidRDefault="007678FA" w:rsidP="007678FA">
      <w:pPr>
        <w:tabs>
          <w:tab w:val="left" w:pos="360"/>
          <w:tab w:val="left" w:pos="540"/>
        </w:tabs>
        <w:jc w:val="both"/>
        <w:rPr>
          <w:rFonts w:ascii="GHEA Grapalat" w:hAnsi="GHEA Grapalat" w:cs="Sylfaen"/>
        </w:rPr>
      </w:pPr>
      <w:r w:rsidRPr="009C56EE">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9C56EE">
        <w:rPr>
          <w:rFonts w:ascii="GHEA Grapalat" w:hAnsi="GHEA Grapalat" w:cs="Sylfaen"/>
          <w:sz w:val="12"/>
          <w:szCs w:val="12"/>
        </w:rPr>
        <w:t xml:space="preserve">     </w:t>
      </w:r>
      <w:r w:rsidRPr="009C56EE">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9C56EE"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9C56EE">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9C56EE">
        <w:rPr>
          <w:rFonts w:ascii="GHEA Grapalat" w:hAnsi="GHEA Grapalat" w:cs="Sylfaen"/>
          <w:sz w:val="20"/>
        </w:rPr>
        <w:t xml:space="preserve"> 20     </w:t>
      </w:r>
      <w:r w:rsidRPr="00F566BF">
        <w:rPr>
          <w:rFonts w:ascii="GHEA Grapalat" w:hAnsi="GHEA Grapalat" w:cs="Sylfaen"/>
          <w:sz w:val="20"/>
        </w:rPr>
        <w:t>թ</w:t>
      </w:r>
      <w:r w:rsidRPr="009C56EE">
        <w:rPr>
          <w:rFonts w:ascii="GHEA Grapalat" w:hAnsi="GHEA Grapalat" w:cs="Sylfaen"/>
          <w:sz w:val="20"/>
        </w:rPr>
        <w:t xml:space="preserve">. </w:t>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21" w:name="_Hlk187704942"/>
            <w:bookmarkStart w:id="22"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77B09C7"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58A5C325"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1"/>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2"/>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FB73F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340DB" w14:textId="77777777" w:rsidR="00134202" w:rsidRDefault="00134202">
      <w:r>
        <w:separator/>
      </w:r>
    </w:p>
  </w:endnote>
  <w:endnote w:type="continuationSeparator" w:id="0">
    <w:p w14:paraId="337782ED" w14:textId="77777777" w:rsidR="00134202" w:rsidRDefault="00134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209BE" w14:textId="77777777" w:rsidR="00134202" w:rsidRDefault="00134202">
      <w:r>
        <w:separator/>
      </w:r>
    </w:p>
  </w:footnote>
  <w:footnote w:type="continuationSeparator" w:id="0">
    <w:p w14:paraId="469858D0" w14:textId="77777777" w:rsidR="00134202" w:rsidRDefault="00134202">
      <w:r>
        <w:continuationSeparator/>
      </w:r>
    </w:p>
  </w:footnote>
  <w:footnote w:id="1">
    <w:p w14:paraId="6B70801E" w14:textId="77777777" w:rsidR="0008536B" w:rsidRPr="00F71502" w:rsidRDefault="0008536B"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08536B" w:rsidRDefault="0008536B"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08536B" w:rsidRDefault="0008536B"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08536B" w:rsidRDefault="0008536B"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08536B" w:rsidRPr="00271FEB" w:rsidRDefault="0008536B" w:rsidP="00271FEB">
      <w:pPr>
        <w:jc w:val="both"/>
        <w:rPr>
          <w:rFonts w:ascii="GHEA Grapalat" w:hAnsi="GHEA Grapalat" w:cs="Sylfaen"/>
          <w:i/>
          <w:sz w:val="16"/>
          <w:szCs w:val="16"/>
          <w:lang w:eastAsia="ru-RU"/>
        </w:rPr>
      </w:pP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134BE8C" w14:textId="77777777" w:rsidR="00BC282F" w:rsidRPr="00954C1B" w:rsidRDefault="00BC282F" w:rsidP="00BC282F">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4">
    <w:p w14:paraId="1F04C71A" w14:textId="77777777" w:rsidR="0008536B" w:rsidRPr="00583D53" w:rsidRDefault="0008536B"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 xml:space="preserve">Եթե գնման հայտով տվյալ </w:t>
      </w:r>
      <w:r w:rsidRPr="00583D53">
        <w:rPr>
          <w:rFonts w:ascii="GHEA Grapalat" w:hAnsi="GHEA Grapalat" w:cs="Sylfaen"/>
          <w:i/>
          <w:sz w:val="16"/>
          <w:szCs w:val="16"/>
        </w:rPr>
        <w:t>չափաբաժնի</w:t>
      </w:r>
      <w:r w:rsidRPr="00583D53">
        <w:rPr>
          <w:rFonts w:ascii="GHEA Grapalat" w:hAnsi="GHEA Grapalat" w:cs="Sylfaen"/>
          <w:i/>
          <w:sz w:val="16"/>
          <w:szCs w:val="16"/>
          <w:lang w:val="hy-AM"/>
        </w:rPr>
        <w:t>գնման</w:t>
      </w:r>
      <w:r w:rsidRPr="00583D53">
        <w:rPr>
          <w:rFonts w:ascii="GHEA Grapalat" w:hAnsi="GHEA Grapalat" w:cs="Sylfaen"/>
          <w:i/>
          <w:sz w:val="16"/>
          <w:szCs w:val="16"/>
        </w:rPr>
        <w:t xml:space="preserve"> գինը․</w:t>
      </w:r>
    </w:p>
    <w:p w14:paraId="1556E4AC" w14:textId="08182194" w:rsidR="0008536B" w:rsidRPr="00583D5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չի գերազանցում գնումների բազային միավորի քսանհինգապատիկը,</w:t>
      </w:r>
      <w:r w:rsidR="0019396A">
        <w:rPr>
          <w:rFonts w:ascii="GHEA Grapalat" w:hAnsi="GHEA Grapalat" w:cs="Sylfaen"/>
          <w:i/>
          <w:sz w:val="16"/>
          <w:szCs w:val="16"/>
          <w:lang w:val="en-US"/>
        </w:rPr>
        <w:t xml:space="preserve"> </w:t>
      </w:r>
      <w:r w:rsidRPr="00583D53">
        <w:rPr>
          <w:rFonts w:ascii="GHEA Grapalat" w:hAnsi="GHEA Grapalat" w:cs="Sylfaen"/>
          <w:i/>
          <w:sz w:val="16"/>
          <w:szCs w:val="16"/>
        </w:rPr>
        <w:t>ապա սույն պարբերությունից հանվում են &lt;&lt; կամ բանկերի կողմից տրամադրված երաշխիքների &gt;&gt; բառերը․</w:t>
      </w:r>
    </w:p>
    <w:p w14:paraId="418F651D" w14:textId="6CF59386" w:rsidR="0008536B" w:rsidRPr="001B25D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xml:space="preserve">-- չի գերազանցում գնումների բազային միավորի </w:t>
      </w:r>
      <w:r w:rsidRPr="00583D53">
        <w:rPr>
          <w:rFonts w:ascii="GHEA Grapalat" w:hAnsi="GHEA Grapalat" w:cs="Sylfaen"/>
          <w:i/>
          <w:sz w:val="16"/>
          <w:szCs w:val="16"/>
          <w:lang w:val="hy-AM"/>
        </w:rPr>
        <w:t>ութսունապատիկը</w:t>
      </w:r>
      <w:r w:rsidRPr="00583D53">
        <w:rPr>
          <w:rFonts w:ascii="GHEA Grapalat" w:hAnsi="GHEA Grapalat" w:cs="Sylfaen"/>
          <w:i/>
          <w:sz w:val="16"/>
          <w:szCs w:val="16"/>
        </w:rPr>
        <w:t>, բայց ավելի է քսանհինգապատիկից</w:t>
      </w:r>
      <w:r w:rsidRPr="009E1D1C">
        <w:rPr>
          <w:rFonts w:ascii="GHEA Grapalat" w:hAnsi="GHEA Grapalat" w:cs="Sylfaen"/>
          <w:i/>
          <w:sz w:val="16"/>
          <w:szCs w:val="16"/>
        </w:rPr>
        <w:t>ապա սույն պարբերությունից հանվում են &lt;&lt; տուժանքի (հավելված 4․2) կամ &gt;&gt; բառերը, իսկ &lt;&lt;20&gt;&gt; թիվը փոխարինվում է &lt;&lt;90&gt;&gt; թվով,</w:t>
      </w:r>
    </w:p>
    <w:p w14:paraId="52E63EEB" w14:textId="001CA00C" w:rsidR="0008536B" w:rsidRPr="00334EFB" w:rsidRDefault="0008536B">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12A926AE" w14:textId="363EF402" w:rsidR="0008536B" w:rsidRPr="008519CC"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w:t>
      </w:r>
      <w:r w:rsidRPr="00F53E8C">
        <w:rPr>
          <w:rFonts w:ascii="GHEA Grapalat" w:hAnsi="GHEA Grapalat" w:cs="Sylfaen"/>
          <w:i/>
          <w:sz w:val="16"/>
          <w:szCs w:val="16"/>
        </w:rPr>
        <w:t xml:space="preserve">անհրաժեշտ </w:t>
      </w:r>
      <w:r w:rsidRPr="00583D53">
        <w:rPr>
          <w:rFonts w:ascii="GHEA Grapalat" w:hAnsi="GHEA Grapalat" w:cs="Sylfaen"/>
          <w:i/>
          <w:sz w:val="16"/>
          <w:szCs w:val="16"/>
        </w:rPr>
        <w:t>նախագծային փաստաթղթերի փորձաքննության ծառայությունները</w:t>
      </w:r>
      <w:r w:rsidRPr="00583D53">
        <w:rPr>
          <w:rFonts w:ascii="GHEA Grapalat" w:hAnsi="GHEA Grapalat" w:cs="Sylfaen"/>
          <w:i/>
          <w:sz w:val="16"/>
          <w:szCs w:val="16"/>
          <w:lang w:val="hy-AM"/>
        </w:rPr>
        <w:t xml:space="preserve"> , ապա</w:t>
      </w:r>
      <w:r w:rsidRPr="00583D53">
        <w:rPr>
          <w:rFonts w:ascii="Times New Roman" w:hAnsi="Times New Roman"/>
          <w:lang w:val="hy-AM"/>
        </w:rPr>
        <w:t xml:space="preserve"> </w:t>
      </w:r>
      <w:r w:rsidRPr="00583D53">
        <w:rPr>
          <w:rFonts w:ascii="GHEA Grapalat" w:hAnsi="GHEA Grapalat" w:cs="Sylfaen"/>
          <w:i/>
          <w:sz w:val="16"/>
          <w:szCs w:val="16"/>
          <w:lang w:val="hy-AM"/>
        </w:rPr>
        <w:t>“բանկային երաշխիքի կամ կանխիկ փողի ձևով” բառերը փոխարիվում են “միակողմանի հաստատ</w:t>
      </w:r>
      <w:r w:rsidRPr="00F53E8C">
        <w:rPr>
          <w:rFonts w:ascii="GHEA Grapalat" w:hAnsi="GHEA Grapalat" w:cs="Sylfaen"/>
          <w:i/>
          <w:sz w:val="16"/>
          <w:szCs w:val="16"/>
          <w:lang w:val="hy-AM"/>
        </w:rPr>
        <w:t>ված հայտարարության</w:t>
      </w:r>
      <w:r w:rsidRPr="009E1D1C">
        <w:rPr>
          <w:rFonts w:ascii="GHEA Grapalat" w:hAnsi="GHEA Grapalat" w:cs="Sylfaen"/>
          <w:i/>
          <w:sz w:val="16"/>
          <w:szCs w:val="16"/>
          <w:lang w:val="hy-AM"/>
        </w:rPr>
        <w:t>՝ տուժանքի (հավելված 5.1) կամ կանխիկ փողի ձևով” բառերով իսկ 3-րդ պարբերության մեջ նշված &lt;&lt;90&gt;&gt; թիվը փոխարինվում է &lt;&lt;20 &gt;&gt; թվով</w:t>
      </w:r>
    </w:p>
    <w:p w14:paraId="7E3D8D1E" w14:textId="77777777" w:rsidR="0008536B" w:rsidRPr="008519CC" w:rsidRDefault="0008536B" w:rsidP="00A70EAF">
      <w:pPr>
        <w:pStyle w:val="FootnoteText"/>
        <w:rPr>
          <w:rFonts w:ascii="Times New Roman" w:hAnsi="Times New Roman"/>
          <w:vertAlign w:val="superscript"/>
          <w:lang w:val="hy-AM"/>
        </w:rPr>
      </w:pPr>
    </w:p>
    <w:p w14:paraId="00BA68F3" w14:textId="10E5BE1B" w:rsidR="0008536B" w:rsidRPr="00A70EAF" w:rsidRDefault="0008536B">
      <w:pPr>
        <w:pStyle w:val="FootnoteText"/>
        <w:rPr>
          <w:rFonts w:asciiTheme="minorHAnsi" w:hAnsiTheme="minorHAnsi"/>
          <w:lang w:val="hy-AM"/>
        </w:rPr>
      </w:pPr>
    </w:p>
  </w:footnote>
  <w:footnote w:id="6">
    <w:p w14:paraId="2EDB7FEB" w14:textId="109E5BE9" w:rsidR="0008536B" w:rsidRPr="004F02AD" w:rsidRDefault="0008536B">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7">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73D9C57B" w14:textId="77777777" w:rsidR="00F76265" w:rsidRPr="001E7733" w:rsidRDefault="00F76265" w:rsidP="00F76265">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0479EC69" w14:textId="77777777" w:rsidR="00F76265" w:rsidRPr="0054162F" w:rsidDel="00856FDE" w:rsidRDefault="00F76265" w:rsidP="00F76265">
      <w:pPr>
        <w:pStyle w:val="FootnoteText"/>
        <w:rPr>
          <w:del w:id="19" w:author="User" w:date="2019-05-26T09:57:00Z"/>
          <w:i/>
          <w:color w:val="FF0000"/>
          <w:lang w:val="af-ZA"/>
        </w:rPr>
      </w:pPr>
    </w:p>
  </w:footnote>
  <w:footnote w:id="9">
    <w:p w14:paraId="589EF936" w14:textId="0C9C60A1" w:rsidR="0008536B" w:rsidRPr="00334EFB" w:rsidRDefault="0008536B"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0">
    <w:p w14:paraId="48811B7F" w14:textId="1255CD5A" w:rsidR="0008536B" w:rsidRPr="00334EFB" w:rsidRDefault="0008536B"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w:t>
      </w:r>
      <w:r w:rsidRPr="00C25873">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08536B" w:rsidRPr="00D66974" w:rsidRDefault="0008536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08536B" w:rsidRPr="00C25873" w:rsidRDefault="0008536B">
      <w:pPr>
        <w:pStyle w:val="FootnoteText"/>
        <w:rPr>
          <w:rFonts w:asciiTheme="minorHAnsi" w:hAnsiTheme="minorHAnsi"/>
          <w:lang w:val="hy-AM"/>
        </w:rPr>
      </w:pPr>
    </w:p>
  </w:footnote>
  <w:footnote w:id="11">
    <w:p w14:paraId="3118507F" w14:textId="77777777" w:rsidR="0008536B" w:rsidRPr="00D40735" w:rsidRDefault="0008536B"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08536B" w:rsidRPr="00DF6AA5" w:rsidRDefault="0008536B" w:rsidP="00C25873">
      <w:pPr>
        <w:pStyle w:val="FootnoteText"/>
        <w:rPr>
          <w:rFonts w:ascii="Sylfaen" w:hAnsi="Sylfaen"/>
          <w:lang w:val="af-ZA"/>
        </w:rPr>
      </w:pPr>
    </w:p>
    <w:p w14:paraId="4E9B949D" w14:textId="5C7289AB" w:rsidR="0008536B" w:rsidRPr="00C25873" w:rsidRDefault="0008536B">
      <w:pPr>
        <w:pStyle w:val="FootnoteText"/>
        <w:rPr>
          <w:rFonts w:asciiTheme="minorHAnsi" w:hAnsiTheme="minorHAnsi"/>
          <w:lang w:val="af-ZA"/>
        </w:rPr>
      </w:pPr>
    </w:p>
  </w:footnote>
  <w:footnote w:id="12">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13">
    <w:p w14:paraId="50B463E2" w14:textId="5208C808" w:rsidR="0008536B" w:rsidRPr="00D66974" w:rsidRDefault="0008536B"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08536B" w:rsidRPr="00D66974" w:rsidRDefault="0008536B">
      <w:pPr>
        <w:pStyle w:val="FootnoteText"/>
        <w:rPr>
          <w:rFonts w:asciiTheme="minorHAnsi" w:hAnsiTheme="minorHAnsi"/>
          <w:lang w:val="hy-AM"/>
        </w:rPr>
      </w:pPr>
    </w:p>
  </w:footnote>
  <w:footnote w:id="14">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9B4BDE">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0B1EB7B3" w14:textId="77777777" w:rsidR="005F2476" w:rsidRPr="00AD2285" w:rsidRDefault="005F2476" w:rsidP="005F2476">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7">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8">
    <w:p w14:paraId="26EDC5EF" w14:textId="77777777" w:rsidR="00A61196" w:rsidRPr="00CD51B9" w:rsidRDefault="00A61196" w:rsidP="00A61196">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A61196">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A61196">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A61196">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A61196">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A61196" w:rsidDel="008B32AF">
        <w:rPr>
          <w:rFonts w:ascii="GHEA Grapalat" w:hAnsi="GHEA Grapalat"/>
          <w:i/>
          <w:sz w:val="16"/>
          <w:szCs w:val="24"/>
          <w:lang w:val="hy-AM" w:eastAsia="en-US"/>
        </w:rPr>
        <w:t xml:space="preserve"> </w:t>
      </w:r>
    </w:p>
    <w:p w14:paraId="0ACF3C1E" w14:textId="77777777" w:rsidR="00A61196" w:rsidRPr="00D66974" w:rsidRDefault="00A61196" w:rsidP="00A61196">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F2B0E6F"/>
    <w:multiLevelType w:val="multilevel"/>
    <w:tmpl w:val="CD4C751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ABF694DE"/>
    <w:lvl w:ilvl="0">
      <w:start w:val="1"/>
      <w:numFmt w:val="decimal"/>
      <w:lvlText w:val="%1."/>
      <w:lvlJc w:val="left"/>
      <w:pPr>
        <w:tabs>
          <w:tab w:val="num" w:pos="1170"/>
        </w:tabs>
        <w:ind w:left="117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62434823">
    <w:abstractNumId w:val="22"/>
  </w:num>
  <w:num w:numId="2" w16cid:durableId="899680834">
    <w:abstractNumId w:val="8"/>
  </w:num>
  <w:num w:numId="3" w16cid:durableId="215698747">
    <w:abstractNumId w:val="19"/>
  </w:num>
  <w:num w:numId="4" w16cid:durableId="646785894">
    <w:abstractNumId w:val="15"/>
  </w:num>
  <w:num w:numId="5" w16cid:durableId="905534153">
    <w:abstractNumId w:val="24"/>
  </w:num>
  <w:num w:numId="6" w16cid:durableId="1912230334">
    <w:abstractNumId w:val="22"/>
    <w:lvlOverride w:ilvl="0">
      <w:startOverride w:val="1"/>
    </w:lvlOverride>
    <w:lvlOverride w:ilvl="1"/>
    <w:lvlOverride w:ilvl="2"/>
    <w:lvlOverride w:ilvl="3"/>
    <w:lvlOverride w:ilvl="4"/>
    <w:lvlOverride w:ilvl="5"/>
    <w:lvlOverride w:ilvl="6"/>
    <w:lvlOverride w:ilvl="7"/>
    <w:lvlOverride w:ilvl="8"/>
  </w:num>
  <w:num w:numId="7" w16cid:durableId="1145270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32819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8385449">
    <w:abstractNumId w:val="18"/>
  </w:num>
  <w:num w:numId="10" w16cid:durableId="147399989">
    <w:abstractNumId w:val="5"/>
  </w:num>
  <w:num w:numId="11" w16cid:durableId="994451125">
    <w:abstractNumId w:val="7"/>
  </w:num>
  <w:num w:numId="12" w16cid:durableId="1177770056">
    <w:abstractNumId w:val="28"/>
  </w:num>
  <w:num w:numId="13" w16cid:durableId="935753299">
    <w:abstractNumId w:val="25"/>
  </w:num>
  <w:num w:numId="14" w16cid:durableId="26876773">
    <w:abstractNumId w:val="11"/>
  </w:num>
  <w:num w:numId="15" w16cid:durableId="153958991">
    <w:abstractNumId w:val="26"/>
  </w:num>
  <w:num w:numId="16" w16cid:durableId="1485396785">
    <w:abstractNumId w:val="14"/>
  </w:num>
  <w:num w:numId="17" w16cid:durableId="1451508863">
    <w:abstractNumId w:val="6"/>
  </w:num>
  <w:num w:numId="18" w16cid:durableId="487596728">
    <w:abstractNumId w:val="1"/>
  </w:num>
  <w:num w:numId="19" w16cid:durableId="522984682">
    <w:abstractNumId w:val="4"/>
  </w:num>
  <w:num w:numId="20" w16cid:durableId="564725498">
    <w:abstractNumId w:val="3"/>
  </w:num>
  <w:num w:numId="21" w16cid:durableId="473177737">
    <w:abstractNumId w:val="29"/>
  </w:num>
  <w:num w:numId="22" w16cid:durableId="1114910545">
    <w:abstractNumId w:val="27"/>
  </w:num>
  <w:num w:numId="23" w16cid:durableId="2040887700">
    <w:abstractNumId w:val="23"/>
  </w:num>
  <w:num w:numId="24" w16cid:durableId="796143733">
    <w:abstractNumId w:val="0"/>
  </w:num>
  <w:num w:numId="25" w16cid:durableId="1345328524">
    <w:abstractNumId w:val="13"/>
  </w:num>
  <w:num w:numId="26" w16cid:durableId="2050956315">
    <w:abstractNumId w:val="17"/>
  </w:num>
  <w:num w:numId="27" w16cid:durableId="1682078863">
    <w:abstractNumId w:val="21"/>
  </w:num>
  <w:num w:numId="28" w16cid:durableId="1018697431">
    <w:abstractNumId w:val="10"/>
  </w:num>
  <w:num w:numId="29" w16cid:durableId="1207108485">
    <w:abstractNumId w:val="9"/>
  </w:num>
  <w:num w:numId="30" w16cid:durableId="951980532">
    <w:abstractNumId w:val="12"/>
  </w:num>
  <w:num w:numId="31" w16cid:durableId="828717601">
    <w:abstractNumId w:val="20"/>
  </w:num>
  <w:num w:numId="32" w16cid:durableId="29694377">
    <w:abstractNumId w:val="2"/>
  </w:num>
  <w:num w:numId="33" w16cid:durableId="17723608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3F8D"/>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30B"/>
    <w:rsid w:val="0003466E"/>
    <w:rsid w:val="000346E9"/>
    <w:rsid w:val="00034CED"/>
    <w:rsid w:val="000356CC"/>
    <w:rsid w:val="0003630C"/>
    <w:rsid w:val="00037DDE"/>
    <w:rsid w:val="000408D8"/>
    <w:rsid w:val="00040B8D"/>
    <w:rsid w:val="0004387F"/>
    <w:rsid w:val="00046BAC"/>
    <w:rsid w:val="00047327"/>
    <w:rsid w:val="0004759D"/>
    <w:rsid w:val="0005035B"/>
    <w:rsid w:val="00050506"/>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7C7"/>
    <w:rsid w:val="000677B2"/>
    <w:rsid w:val="00067B57"/>
    <w:rsid w:val="000704B9"/>
    <w:rsid w:val="00070880"/>
    <w:rsid w:val="00070DBB"/>
    <w:rsid w:val="0007131E"/>
    <w:rsid w:val="00071D1C"/>
    <w:rsid w:val="000723C0"/>
    <w:rsid w:val="00073430"/>
    <w:rsid w:val="0007353C"/>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4EC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4743"/>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7B7"/>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A27"/>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20A7"/>
    <w:rsid w:val="001242C4"/>
    <w:rsid w:val="00124461"/>
    <w:rsid w:val="00125AB7"/>
    <w:rsid w:val="001276C9"/>
    <w:rsid w:val="00130202"/>
    <w:rsid w:val="001305C6"/>
    <w:rsid w:val="00131E9C"/>
    <w:rsid w:val="001322B8"/>
    <w:rsid w:val="00132FA8"/>
    <w:rsid w:val="001330C0"/>
    <w:rsid w:val="00133A5A"/>
    <w:rsid w:val="00133A7E"/>
    <w:rsid w:val="00133CE4"/>
    <w:rsid w:val="00134202"/>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DF9"/>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0C5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974"/>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88D"/>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5F3B"/>
    <w:rsid w:val="00226412"/>
    <w:rsid w:val="002268CD"/>
    <w:rsid w:val="00227308"/>
    <w:rsid w:val="002273AD"/>
    <w:rsid w:val="0022770A"/>
    <w:rsid w:val="00227C9F"/>
    <w:rsid w:val="00230B12"/>
    <w:rsid w:val="00230C8F"/>
    <w:rsid w:val="00232026"/>
    <w:rsid w:val="00232808"/>
    <w:rsid w:val="002333BA"/>
    <w:rsid w:val="0023354E"/>
    <w:rsid w:val="00234BF4"/>
    <w:rsid w:val="0023571C"/>
    <w:rsid w:val="00236B75"/>
    <w:rsid w:val="0024027D"/>
    <w:rsid w:val="00240289"/>
    <w:rsid w:val="0024041A"/>
    <w:rsid w:val="0024186B"/>
    <w:rsid w:val="0024205E"/>
    <w:rsid w:val="00244642"/>
    <w:rsid w:val="00244B2A"/>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43D"/>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1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6BD"/>
    <w:rsid w:val="00296A9F"/>
    <w:rsid w:val="00296F9E"/>
    <w:rsid w:val="002A058F"/>
    <w:rsid w:val="002A0924"/>
    <w:rsid w:val="002A10B2"/>
    <w:rsid w:val="002A1FAC"/>
    <w:rsid w:val="002A26AE"/>
    <w:rsid w:val="002A2C2E"/>
    <w:rsid w:val="002A3785"/>
    <w:rsid w:val="002A4619"/>
    <w:rsid w:val="002A464D"/>
    <w:rsid w:val="002A5E43"/>
    <w:rsid w:val="002A7293"/>
    <w:rsid w:val="002A7380"/>
    <w:rsid w:val="002A76C6"/>
    <w:rsid w:val="002A7A40"/>
    <w:rsid w:val="002A7EC1"/>
    <w:rsid w:val="002B01B8"/>
    <w:rsid w:val="002B0631"/>
    <w:rsid w:val="002B0AEA"/>
    <w:rsid w:val="002B0E49"/>
    <w:rsid w:val="002B103D"/>
    <w:rsid w:val="002B121D"/>
    <w:rsid w:val="002B13F5"/>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C797A"/>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B7A"/>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4A6"/>
    <w:rsid w:val="00303732"/>
    <w:rsid w:val="0030380E"/>
    <w:rsid w:val="00303E59"/>
    <w:rsid w:val="00303F23"/>
    <w:rsid w:val="003041A8"/>
    <w:rsid w:val="00304436"/>
    <w:rsid w:val="00304D64"/>
    <w:rsid w:val="0030506D"/>
    <w:rsid w:val="003053EF"/>
    <w:rsid w:val="00305E59"/>
    <w:rsid w:val="00305F6D"/>
    <w:rsid w:val="003064D4"/>
    <w:rsid w:val="00307237"/>
    <w:rsid w:val="00307F3C"/>
    <w:rsid w:val="00307FE5"/>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101A"/>
    <w:rsid w:val="00333314"/>
    <w:rsid w:val="003344D3"/>
    <w:rsid w:val="00334564"/>
    <w:rsid w:val="00334725"/>
    <w:rsid w:val="00334B2F"/>
    <w:rsid w:val="00334EFB"/>
    <w:rsid w:val="00335360"/>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47DC4"/>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431"/>
    <w:rsid w:val="003626E7"/>
    <w:rsid w:val="00363298"/>
    <w:rsid w:val="00363335"/>
    <w:rsid w:val="00363627"/>
    <w:rsid w:val="00363E98"/>
    <w:rsid w:val="00364E7A"/>
    <w:rsid w:val="003650C5"/>
    <w:rsid w:val="00365F29"/>
    <w:rsid w:val="00365FCC"/>
    <w:rsid w:val="003675B2"/>
    <w:rsid w:val="00370ECD"/>
    <w:rsid w:val="0037177E"/>
    <w:rsid w:val="003717D2"/>
    <w:rsid w:val="00371D75"/>
    <w:rsid w:val="00372364"/>
    <w:rsid w:val="00372935"/>
    <w:rsid w:val="00372C2B"/>
    <w:rsid w:val="00372C67"/>
    <w:rsid w:val="00372FAD"/>
    <w:rsid w:val="0037329F"/>
    <w:rsid w:val="003738F3"/>
    <w:rsid w:val="00373EC9"/>
    <w:rsid w:val="003755FD"/>
    <w:rsid w:val="00375D38"/>
    <w:rsid w:val="00375FD2"/>
    <w:rsid w:val="003760B7"/>
    <w:rsid w:val="00376D5B"/>
    <w:rsid w:val="00377184"/>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E76"/>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BE6"/>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201"/>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345"/>
    <w:rsid w:val="003E6971"/>
    <w:rsid w:val="003E7802"/>
    <w:rsid w:val="003E7941"/>
    <w:rsid w:val="003F0804"/>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4AD"/>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085"/>
    <w:rsid w:val="00464745"/>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7B7"/>
    <w:rsid w:val="00483944"/>
    <w:rsid w:val="00483FAF"/>
    <w:rsid w:val="0048419C"/>
    <w:rsid w:val="00484A9B"/>
    <w:rsid w:val="00484EB1"/>
    <w:rsid w:val="00484FED"/>
    <w:rsid w:val="004859E2"/>
    <w:rsid w:val="004863E1"/>
    <w:rsid w:val="00486B55"/>
    <w:rsid w:val="004874EC"/>
    <w:rsid w:val="0049223B"/>
    <w:rsid w:val="004929E4"/>
    <w:rsid w:val="004930C7"/>
    <w:rsid w:val="004930FB"/>
    <w:rsid w:val="0049343C"/>
    <w:rsid w:val="00493AF9"/>
    <w:rsid w:val="00496328"/>
    <w:rsid w:val="00496E18"/>
    <w:rsid w:val="004974D8"/>
    <w:rsid w:val="00497F18"/>
    <w:rsid w:val="004A0593"/>
    <w:rsid w:val="004A0792"/>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5A5"/>
    <w:rsid w:val="004B5522"/>
    <w:rsid w:val="004B61C2"/>
    <w:rsid w:val="004B66A6"/>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B68"/>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5BD"/>
    <w:rsid w:val="005167C7"/>
    <w:rsid w:val="00516DDC"/>
    <w:rsid w:val="005170F3"/>
    <w:rsid w:val="00520BDB"/>
    <w:rsid w:val="005213B3"/>
    <w:rsid w:val="005215E3"/>
    <w:rsid w:val="005216EB"/>
    <w:rsid w:val="00521DCE"/>
    <w:rsid w:val="005230A8"/>
    <w:rsid w:val="00523563"/>
    <w:rsid w:val="005236FD"/>
    <w:rsid w:val="0052489E"/>
    <w:rsid w:val="00524982"/>
    <w:rsid w:val="00524995"/>
    <w:rsid w:val="00524DDF"/>
    <w:rsid w:val="00524EFA"/>
    <w:rsid w:val="005250B5"/>
    <w:rsid w:val="0052546C"/>
    <w:rsid w:val="00525BD2"/>
    <w:rsid w:val="00525F57"/>
    <w:rsid w:val="0052648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562"/>
    <w:rsid w:val="00560961"/>
    <w:rsid w:val="00561C56"/>
    <w:rsid w:val="005624A7"/>
    <w:rsid w:val="00562EB1"/>
    <w:rsid w:val="00563192"/>
    <w:rsid w:val="0056331A"/>
    <w:rsid w:val="005639B0"/>
    <w:rsid w:val="00564604"/>
    <w:rsid w:val="00564A13"/>
    <w:rsid w:val="00564FB7"/>
    <w:rsid w:val="00565307"/>
    <w:rsid w:val="0056625A"/>
    <w:rsid w:val="00566462"/>
    <w:rsid w:val="00566FD6"/>
    <w:rsid w:val="00567040"/>
    <w:rsid w:val="005670AA"/>
    <w:rsid w:val="005716B8"/>
    <w:rsid w:val="00571702"/>
    <w:rsid w:val="00571A83"/>
    <w:rsid w:val="00571F29"/>
    <w:rsid w:val="00572001"/>
    <w:rsid w:val="005727A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823"/>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AED"/>
    <w:rsid w:val="005C1C00"/>
    <w:rsid w:val="005C4C12"/>
    <w:rsid w:val="005C6097"/>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154"/>
    <w:rsid w:val="005E4C8D"/>
    <w:rsid w:val="005E573E"/>
    <w:rsid w:val="005E65D1"/>
    <w:rsid w:val="005E6606"/>
    <w:rsid w:val="005E6D42"/>
    <w:rsid w:val="005E79C4"/>
    <w:rsid w:val="005E7CE7"/>
    <w:rsid w:val="005F03C1"/>
    <w:rsid w:val="005F1793"/>
    <w:rsid w:val="005F1B96"/>
    <w:rsid w:val="005F1DBB"/>
    <w:rsid w:val="005F1F95"/>
    <w:rsid w:val="005F2476"/>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60A"/>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38AB"/>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617D"/>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D31"/>
    <w:rsid w:val="006B739E"/>
    <w:rsid w:val="006B7A24"/>
    <w:rsid w:val="006B7B53"/>
    <w:rsid w:val="006C01B0"/>
    <w:rsid w:val="006C08B6"/>
    <w:rsid w:val="006C09E8"/>
    <w:rsid w:val="006C1293"/>
    <w:rsid w:val="006C12EC"/>
    <w:rsid w:val="006C135E"/>
    <w:rsid w:val="006C1D25"/>
    <w:rsid w:val="006C2130"/>
    <w:rsid w:val="006C3115"/>
    <w:rsid w:val="006C3873"/>
    <w:rsid w:val="006C3909"/>
    <w:rsid w:val="006C47F0"/>
    <w:rsid w:val="006C679A"/>
    <w:rsid w:val="006C778B"/>
    <w:rsid w:val="006C7B6E"/>
    <w:rsid w:val="006C7FE2"/>
    <w:rsid w:val="006D0B02"/>
    <w:rsid w:val="006D0D6F"/>
    <w:rsid w:val="006D1826"/>
    <w:rsid w:val="006D1BA0"/>
    <w:rsid w:val="006D1F26"/>
    <w:rsid w:val="006D3D3F"/>
    <w:rsid w:val="006D4E1D"/>
    <w:rsid w:val="006D5516"/>
    <w:rsid w:val="006D5E0B"/>
    <w:rsid w:val="006D5FAD"/>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123"/>
    <w:rsid w:val="006F246F"/>
    <w:rsid w:val="006F2817"/>
    <w:rsid w:val="006F3372"/>
    <w:rsid w:val="006F3B78"/>
    <w:rsid w:val="006F49AA"/>
    <w:rsid w:val="006F55C6"/>
    <w:rsid w:val="006F6413"/>
    <w:rsid w:val="006F747E"/>
    <w:rsid w:val="00700652"/>
    <w:rsid w:val="00700C81"/>
    <w:rsid w:val="007010F4"/>
    <w:rsid w:val="00701157"/>
    <w:rsid w:val="007019EA"/>
    <w:rsid w:val="00702A13"/>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6C74"/>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9C1"/>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0B4"/>
    <w:rsid w:val="007B56A5"/>
    <w:rsid w:val="007B5E8C"/>
    <w:rsid w:val="007B6811"/>
    <w:rsid w:val="007B743B"/>
    <w:rsid w:val="007C009B"/>
    <w:rsid w:val="007C035E"/>
    <w:rsid w:val="007C081F"/>
    <w:rsid w:val="007C0837"/>
    <w:rsid w:val="007C0B21"/>
    <w:rsid w:val="007C13B3"/>
    <w:rsid w:val="007C15C5"/>
    <w:rsid w:val="007C1825"/>
    <w:rsid w:val="007C1D08"/>
    <w:rsid w:val="007C3D16"/>
    <w:rsid w:val="007C3FF3"/>
    <w:rsid w:val="007C4512"/>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43B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07E6"/>
    <w:rsid w:val="008116EC"/>
    <w:rsid w:val="00811D16"/>
    <w:rsid w:val="008128C9"/>
    <w:rsid w:val="008138CD"/>
    <w:rsid w:val="00814170"/>
    <w:rsid w:val="0081420E"/>
    <w:rsid w:val="00814DBD"/>
    <w:rsid w:val="00816505"/>
    <w:rsid w:val="0081755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861"/>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292"/>
    <w:rsid w:val="008558B3"/>
    <w:rsid w:val="00855F55"/>
    <w:rsid w:val="0085633B"/>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1DB4"/>
    <w:rsid w:val="00882697"/>
    <w:rsid w:val="0088384C"/>
    <w:rsid w:val="00884204"/>
    <w:rsid w:val="00884414"/>
    <w:rsid w:val="008846AA"/>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4190"/>
    <w:rsid w:val="0089524D"/>
    <w:rsid w:val="00896212"/>
    <w:rsid w:val="0089622B"/>
    <w:rsid w:val="00896A13"/>
    <w:rsid w:val="008A0AF2"/>
    <w:rsid w:val="008A120F"/>
    <w:rsid w:val="008A18AE"/>
    <w:rsid w:val="008A1E8D"/>
    <w:rsid w:val="008A24FA"/>
    <w:rsid w:val="008A2FF1"/>
    <w:rsid w:val="008A33BF"/>
    <w:rsid w:val="008A345D"/>
    <w:rsid w:val="008A3652"/>
    <w:rsid w:val="008A37BD"/>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0F4"/>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74A"/>
    <w:rsid w:val="008F1323"/>
    <w:rsid w:val="008F13BF"/>
    <w:rsid w:val="008F2365"/>
    <w:rsid w:val="008F2B76"/>
    <w:rsid w:val="008F51F3"/>
    <w:rsid w:val="008F527F"/>
    <w:rsid w:val="008F6B74"/>
    <w:rsid w:val="008F78BE"/>
    <w:rsid w:val="008F7A2B"/>
    <w:rsid w:val="00902BB9"/>
    <w:rsid w:val="00902D0C"/>
    <w:rsid w:val="009030CA"/>
    <w:rsid w:val="00903898"/>
    <w:rsid w:val="0090481C"/>
    <w:rsid w:val="00904926"/>
    <w:rsid w:val="00904E37"/>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6F0B"/>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37AE"/>
    <w:rsid w:val="009A5190"/>
    <w:rsid w:val="009A6B5D"/>
    <w:rsid w:val="009A73D5"/>
    <w:rsid w:val="009A73F9"/>
    <w:rsid w:val="009A796C"/>
    <w:rsid w:val="009A7E8F"/>
    <w:rsid w:val="009B0273"/>
    <w:rsid w:val="009B0824"/>
    <w:rsid w:val="009B0DA1"/>
    <w:rsid w:val="009B3CA3"/>
    <w:rsid w:val="009B46B2"/>
    <w:rsid w:val="009B4BDE"/>
    <w:rsid w:val="009B5889"/>
    <w:rsid w:val="009B58F7"/>
    <w:rsid w:val="009B5ED1"/>
    <w:rsid w:val="009B6D58"/>
    <w:rsid w:val="009C1A9B"/>
    <w:rsid w:val="009C1D0F"/>
    <w:rsid w:val="009C370D"/>
    <w:rsid w:val="009C3A21"/>
    <w:rsid w:val="009C3B73"/>
    <w:rsid w:val="009C3EC5"/>
    <w:rsid w:val="009C56EE"/>
    <w:rsid w:val="009C5BD2"/>
    <w:rsid w:val="009C6103"/>
    <w:rsid w:val="009C7DD3"/>
    <w:rsid w:val="009D03A4"/>
    <w:rsid w:val="009D0C47"/>
    <w:rsid w:val="009D158E"/>
    <w:rsid w:val="009D2415"/>
    <w:rsid w:val="009D2800"/>
    <w:rsid w:val="009D295A"/>
    <w:rsid w:val="009D352B"/>
    <w:rsid w:val="009D3747"/>
    <w:rsid w:val="009D3BBE"/>
    <w:rsid w:val="009D47AF"/>
    <w:rsid w:val="009D5B47"/>
    <w:rsid w:val="009D5C40"/>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2B7"/>
    <w:rsid w:val="009F05A6"/>
    <w:rsid w:val="009F0660"/>
    <w:rsid w:val="009F06BA"/>
    <w:rsid w:val="009F079F"/>
    <w:rsid w:val="009F1793"/>
    <w:rsid w:val="009F18D0"/>
    <w:rsid w:val="009F1FF7"/>
    <w:rsid w:val="009F21B2"/>
    <w:rsid w:val="009F337A"/>
    <w:rsid w:val="009F4638"/>
    <w:rsid w:val="009F5D9B"/>
    <w:rsid w:val="009F64A7"/>
    <w:rsid w:val="009F6910"/>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58C0"/>
    <w:rsid w:val="00A1623D"/>
    <w:rsid w:val="00A16F0B"/>
    <w:rsid w:val="00A20B69"/>
    <w:rsid w:val="00A222D7"/>
    <w:rsid w:val="00A22548"/>
    <w:rsid w:val="00A22EB5"/>
    <w:rsid w:val="00A237E1"/>
    <w:rsid w:val="00A23827"/>
    <w:rsid w:val="00A24827"/>
    <w:rsid w:val="00A249DB"/>
    <w:rsid w:val="00A24DA5"/>
    <w:rsid w:val="00A24F80"/>
    <w:rsid w:val="00A2572F"/>
    <w:rsid w:val="00A25F38"/>
    <w:rsid w:val="00A27FAF"/>
    <w:rsid w:val="00A3062D"/>
    <w:rsid w:val="00A30B3F"/>
    <w:rsid w:val="00A3101A"/>
    <w:rsid w:val="00A315F1"/>
    <w:rsid w:val="00A31A12"/>
    <w:rsid w:val="00A31F51"/>
    <w:rsid w:val="00A3284C"/>
    <w:rsid w:val="00A34587"/>
    <w:rsid w:val="00A363C5"/>
    <w:rsid w:val="00A37070"/>
    <w:rsid w:val="00A376CD"/>
    <w:rsid w:val="00A40446"/>
    <w:rsid w:val="00A4071E"/>
    <w:rsid w:val="00A408CE"/>
    <w:rsid w:val="00A40984"/>
    <w:rsid w:val="00A40BB0"/>
    <w:rsid w:val="00A4205C"/>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1DB"/>
    <w:rsid w:val="00A524AC"/>
    <w:rsid w:val="00A527EF"/>
    <w:rsid w:val="00A530B3"/>
    <w:rsid w:val="00A5393A"/>
    <w:rsid w:val="00A5422E"/>
    <w:rsid w:val="00A5473D"/>
    <w:rsid w:val="00A5512C"/>
    <w:rsid w:val="00A558B9"/>
    <w:rsid w:val="00A55E59"/>
    <w:rsid w:val="00A55FEE"/>
    <w:rsid w:val="00A572D8"/>
    <w:rsid w:val="00A57DFD"/>
    <w:rsid w:val="00A61196"/>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4D1"/>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3AE"/>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82"/>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669"/>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082"/>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04E"/>
    <w:rsid w:val="00B13383"/>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4FE5"/>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335"/>
    <w:rsid w:val="00B73AB8"/>
    <w:rsid w:val="00B73DE0"/>
    <w:rsid w:val="00B744F6"/>
    <w:rsid w:val="00B7474E"/>
    <w:rsid w:val="00B75687"/>
    <w:rsid w:val="00B76154"/>
    <w:rsid w:val="00B7771E"/>
    <w:rsid w:val="00B77C8D"/>
    <w:rsid w:val="00B817FA"/>
    <w:rsid w:val="00B81AD3"/>
    <w:rsid w:val="00B834EF"/>
    <w:rsid w:val="00B836ED"/>
    <w:rsid w:val="00B83C84"/>
    <w:rsid w:val="00B84296"/>
    <w:rsid w:val="00B84F37"/>
    <w:rsid w:val="00B853BF"/>
    <w:rsid w:val="00B8636F"/>
    <w:rsid w:val="00B86BCB"/>
    <w:rsid w:val="00B87EE8"/>
    <w:rsid w:val="00B9100A"/>
    <w:rsid w:val="00B925B0"/>
    <w:rsid w:val="00B941D0"/>
    <w:rsid w:val="00B945E0"/>
    <w:rsid w:val="00B95FE0"/>
    <w:rsid w:val="00B964A0"/>
    <w:rsid w:val="00B96B73"/>
    <w:rsid w:val="00B97237"/>
    <w:rsid w:val="00B975FA"/>
    <w:rsid w:val="00B9796D"/>
    <w:rsid w:val="00B97D91"/>
    <w:rsid w:val="00BA3554"/>
    <w:rsid w:val="00BA5D9A"/>
    <w:rsid w:val="00BA632C"/>
    <w:rsid w:val="00BA656E"/>
    <w:rsid w:val="00BB1243"/>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282F"/>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72E6"/>
    <w:rsid w:val="00BE01AE"/>
    <w:rsid w:val="00BE3F61"/>
    <w:rsid w:val="00BE439E"/>
    <w:rsid w:val="00BE45B6"/>
    <w:rsid w:val="00BE54A9"/>
    <w:rsid w:val="00BE557F"/>
    <w:rsid w:val="00BE58E0"/>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6EC"/>
    <w:rsid w:val="00C15A59"/>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05F"/>
    <w:rsid w:val="00C324F0"/>
    <w:rsid w:val="00C33F7A"/>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020"/>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58D5"/>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2D0"/>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4F7"/>
    <w:rsid w:val="00C95B0F"/>
    <w:rsid w:val="00C96127"/>
    <w:rsid w:val="00C978AF"/>
    <w:rsid w:val="00CA0015"/>
    <w:rsid w:val="00CA13D1"/>
    <w:rsid w:val="00CA169D"/>
    <w:rsid w:val="00CA1747"/>
    <w:rsid w:val="00CA1C11"/>
    <w:rsid w:val="00CA1ED0"/>
    <w:rsid w:val="00CA2207"/>
    <w:rsid w:val="00CA30F7"/>
    <w:rsid w:val="00CA3233"/>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289C"/>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103"/>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5FF"/>
    <w:rsid w:val="00D74CCE"/>
    <w:rsid w:val="00D756F2"/>
    <w:rsid w:val="00D758CA"/>
    <w:rsid w:val="00D75F27"/>
    <w:rsid w:val="00D76BBA"/>
    <w:rsid w:val="00D770E9"/>
    <w:rsid w:val="00D77ADB"/>
    <w:rsid w:val="00D77CD1"/>
    <w:rsid w:val="00D77EF7"/>
    <w:rsid w:val="00D815D1"/>
    <w:rsid w:val="00D81660"/>
    <w:rsid w:val="00D817E9"/>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0F8F"/>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E87"/>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365"/>
    <w:rsid w:val="00E06E9D"/>
    <w:rsid w:val="00E070E6"/>
    <w:rsid w:val="00E10031"/>
    <w:rsid w:val="00E10BB7"/>
    <w:rsid w:val="00E15826"/>
    <w:rsid w:val="00E15A77"/>
    <w:rsid w:val="00E161F1"/>
    <w:rsid w:val="00E17B5D"/>
    <w:rsid w:val="00E20011"/>
    <w:rsid w:val="00E203A2"/>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7F28"/>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1E53"/>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E2F"/>
    <w:rsid w:val="00E76F31"/>
    <w:rsid w:val="00E77EEE"/>
    <w:rsid w:val="00E805B6"/>
    <w:rsid w:val="00E81D32"/>
    <w:rsid w:val="00E81D7E"/>
    <w:rsid w:val="00E84171"/>
    <w:rsid w:val="00E85A49"/>
    <w:rsid w:val="00E904E8"/>
    <w:rsid w:val="00E90699"/>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6BEF"/>
    <w:rsid w:val="00EA7474"/>
    <w:rsid w:val="00EA7727"/>
    <w:rsid w:val="00EA7FA5"/>
    <w:rsid w:val="00EB07BB"/>
    <w:rsid w:val="00EB0B3D"/>
    <w:rsid w:val="00EB17E0"/>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CA2"/>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919"/>
    <w:rsid w:val="00ED6F1D"/>
    <w:rsid w:val="00ED70E7"/>
    <w:rsid w:val="00EE0172"/>
    <w:rsid w:val="00EE09A4"/>
    <w:rsid w:val="00EE0EB3"/>
    <w:rsid w:val="00EE0EF1"/>
    <w:rsid w:val="00EE11C5"/>
    <w:rsid w:val="00EE1E28"/>
    <w:rsid w:val="00EE223A"/>
    <w:rsid w:val="00EE2663"/>
    <w:rsid w:val="00EE3CA0"/>
    <w:rsid w:val="00EE3F18"/>
    <w:rsid w:val="00EE45C0"/>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972"/>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69D"/>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2B"/>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2282"/>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265"/>
    <w:rsid w:val="00F7704C"/>
    <w:rsid w:val="00F77E85"/>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506A"/>
    <w:rsid w:val="00FB606B"/>
    <w:rsid w:val="00FB72F4"/>
    <w:rsid w:val="00FB73FC"/>
    <w:rsid w:val="00FB78E7"/>
    <w:rsid w:val="00FB796B"/>
    <w:rsid w:val="00FC096C"/>
    <w:rsid w:val="00FC0FDC"/>
    <w:rsid w:val="00FC22F4"/>
    <w:rsid w:val="00FC283C"/>
    <w:rsid w:val="00FC2F66"/>
    <w:rsid w:val="00FC31D8"/>
    <w:rsid w:val="00FC4412"/>
    <w:rsid w:val="00FC4B16"/>
    <w:rsid w:val="00FC573A"/>
    <w:rsid w:val="00FC5FA5"/>
    <w:rsid w:val="00FC6150"/>
    <w:rsid w:val="00FC6184"/>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4843"/>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7B743B"/>
    <w:rPr>
      <w:color w:val="605E5C"/>
      <w:shd w:val="clear" w:color="auto" w:fill="E1DFDD"/>
    </w:rPr>
  </w:style>
  <w:style w:type="paragraph" w:customStyle="1" w:styleId="TableParagraph">
    <w:name w:val="Table Paragraph"/>
    <w:basedOn w:val="Normal"/>
    <w:uiPriority w:val="1"/>
    <w:qFormat/>
    <w:rsid w:val="006D1F26"/>
    <w:pPr>
      <w:widowControl w:val="0"/>
    </w:pPr>
    <w:rPr>
      <w:rFonts w:asciiTheme="minorHAnsi" w:eastAsiaTheme="minorHAnsi" w:hAnsiTheme="minorHAnsi" w:cstheme="minorBidi"/>
      <w:sz w:val="22"/>
      <w:szCs w:val="22"/>
    </w:rPr>
  </w:style>
  <w:style w:type="character" w:customStyle="1" w:styleId="apple-style-span">
    <w:name w:val="apple-style-span"/>
    <w:rsid w:val="006D1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013754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58576009">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a.grigoryan@yerevan.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mailto:silva.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0A4D-AB1C-484E-93DB-04C34547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69</Pages>
  <Words>21160</Words>
  <Characters>120612</Characters>
  <Application>Microsoft Office Word</Application>
  <DocSecurity>0</DocSecurity>
  <Lines>1005</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141490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162</cp:revision>
  <cp:lastPrinted>2018-02-16T07:12:00Z</cp:lastPrinted>
  <dcterms:created xsi:type="dcterms:W3CDTF">2025-05-05T05:21:00Z</dcterms:created>
  <dcterms:modified xsi:type="dcterms:W3CDTF">2025-09-05T04:49:00Z</dcterms:modified>
</cp:coreProperties>
</file>