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1A8E95" w14:textId="77777777" w:rsidR="00662773" w:rsidRPr="002C5A1D" w:rsidRDefault="00662773" w:rsidP="00EE54EE">
      <w:pPr>
        <w:widowControl w:val="0"/>
        <w:ind w:right="-7" w:firstLine="567"/>
        <w:jc w:val="right"/>
        <w:rPr>
          <w:rFonts w:ascii="GHEA Grapalat" w:hAnsi="GHEA Grapalat" w:cs="Sylfaen"/>
          <w:i/>
          <w:u w:val="single"/>
        </w:rPr>
      </w:pPr>
    </w:p>
    <w:p w14:paraId="5781A8C4" w14:textId="77777777" w:rsidR="00DC0119" w:rsidRPr="009044F1" w:rsidRDefault="00DC0119" w:rsidP="00EE54EE">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0A7F83A" w14:textId="77777777" w:rsidR="005957E6" w:rsidRPr="00BA7128" w:rsidRDefault="005957E6" w:rsidP="005957E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FootnoteReference"/>
          <w:rFonts w:ascii="GHEA Grapalat" w:hAnsi="GHEA Grapalat"/>
          <w:i w:val="0"/>
          <w:sz w:val="24"/>
          <w:szCs w:val="24"/>
        </w:rPr>
        <w:footnoteReference w:customMarkFollows="1" w:id="1"/>
        <w:t>*</w:t>
      </w:r>
    </w:p>
    <w:p w14:paraId="4062B433" w14:textId="5AA511EE" w:rsidR="00DC0119" w:rsidRDefault="00DC0119" w:rsidP="00EE54EE">
      <w:pPr>
        <w:pStyle w:val="BodyTextIndent"/>
        <w:widowControl w:val="0"/>
        <w:spacing w:line="240" w:lineRule="auto"/>
        <w:ind w:firstLine="0"/>
        <w:jc w:val="center"/>
        <w:rPr>
          <w:rFonts w:ascii="GHEA Grapalat" w:hAnsi="GHEA Grapalat"/>
          <w:i w:val="0"/>
          <w:iCs/>
          <w:sz w:val="24"/>
          <w:szCs w:val="24"/>
          <w:lang w:val="hy-AM"/>
        </w:rPr>
      </w:pPr>
      <w:r w:rsidRPr="00300561">
        <w:rPr>
          <w:rFonts w:ascii="GHEA Grapalat" w:hAnsi="GHEA Grapalat"/>
          <w:i w:val="0"/>
          <w:iCs/>
          <w:sz w:val="24"/>
          <w:szCs w:val="24"/>
        </w:rPr>
        <w:t>Настоящий текст объявления утвержден Решением Оценочной Комиссии от "</w:t>
      </w:r>
      <w:r w:rsidR="00AD6554">
        <w:rPr>
          <w:rFonts w:ascii="GHEA Grapalat" w:hAnsi="GHEA Grapalat"/>
          <w:i w:val="0"/>
          <w:iCs/>
          <w:sz w:val="24"/>
          <w:szCs w:val="24"/>
          <w:lang w:val="hy-AM"/>
        </w:rPr>
        <w:t>21</w:t>
      </w:r>
      <w:r w:rsidRPr="00300561">
        <w:rPr>
          <w:rFonts w:ascii="GHEA Grapalat" w:hAnsi="GHEA Grapalat"/>
          <w:i w:val="0"/>
          <w:iCs/>
          <w:sz w:val="24"/>
          <w:szCs w:val="24"/>
        </w:rPr>
        <w:t>" "</w:t>
      </w:r>
      <w:r w:rsidR="00300561">
        <w:rPr>
          <w:rFonts w:ascii="GHEA Grapalat" w:hAnsi="GHEA Grapalat"/>
          <w:i w:val="0"/>
          <w:iCs/>
          <w:sz w:val="24"/>
          <w:szCs w:val="24"/>
          <w:lang w:val="hy-AM"/>
        </w:rPr>
        <w:t>0</w:t>
      </w:r>
      <w:r w:rsidR="00AD6554">
        <w:rPr>
          <w:rFonts w:ascii="GHEA Grapalat" w:hAnsi="GHEA Grapalat"/>
          <w:i w:val="0"/>
          <w:iCs/>
          <w:sz w:val="24"/>
          <w:szCs w:val="24"/>
          <w:lang w:val="hy-AM"/>
        </w:rPr>
        <w:t>3</w:t>
      </w:r>
      <w:r w:rsidRPr="00300561">
        <w:rPr>
          <w:rFonts w:ascii="GHEA Grapalat" w:hAnsi="GHEA Grapalat"/>
          <w:i w:val="0"/>
          <w:iCs/>
          <w:sz w:val="24"/>
          <w:szCs w:val="24"/>
        </w:rPr>
        <w:t>" 202</w:t>
      </w:r>
      <w:r w:rsidR="00AD6554">
        <w:rPr>
          <w:rFonts w:ascii="GHEA Grapalat" w:hAnsi="GHEA Grapalat"/>
          <w:i w:val="0"/>
          <w:iCs/>
          <w:sz w:val="24"/>
          <w:szCs w:val="24"/>
          <w:lang w:val="hy-AM"/>
        </w:rPr>
        <w:t>5</w:t>
      </w:r>
      <w:r w:rsidRPr="00300561">
        <w:rPr>
          <w:rFonts w:ascii="GHEA Grapalat" w:hAnsi="GHEA Grapalat"/>
          <w:i w:val="0"/>
          <w:iCs/>
          <w:sz w:val="24"/>
          <w:szCs w:val="24"/>
        </w:rPr>
        <w:t xml:space="preserve"> года "2" </w:t>
      </w:r>
    </w:p>
    <w:p w14:paraId="0C4EDC3F" w14:textId="77777777" w:rsidR="006770F5" w:rsidRPr="006770F5" w:rsidRDefault="006770F5" w:rsidP="00EE54EE">
      <w:pPr>
        <w:pStyle w:val="BodyTextIndent"/>
        <w:widowControl w:val="0"/>
        <w:spacing w:line="240" w:lineRule="auto"/>
        <w:ind w:firstLine="0"/>
        <w:jc w:val="center"/>
        <w:rPr>
          <w:rFonts w:ascii="GHEA Grapalat" w:hAnsi="GHEA Grapalat"/>
          <w:i w:val="0"/>
          <w:iCs/>
          <w:color w:val="FF0000"/>
          <w:sz w:val="24"/>
          <w:szCs w:val="24"/>
        </w:rPr>
      </w:pPr>
    </w:p>
    <w:p w14:paraId="25A7DB40" w14:textId="1E8064A2" w:rsidR="00DC0119" w:rsidRPr="00DC0119" w:rsidRDefault="00DC0119" w:rsidP="00EE54EE">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C11C6B">
        <w:rPr>
          <w:rFonts w:ascii="GHEA Grapalat" w:hAnsi="GHEA Grapalat"/>
          <w:i w:val="0"/>
          <w:sz w:val="24"/>
          <w:szCs w:val="24"/>
        </w:rPr>
        <w:t>EQ-BMTsDzB-</w:t>
      </w:r>
      <w:r w:rsidR="00AD6554">
        <w:rPr>
          <w:rFonts w:ascii="GHEA Grapalat" w:hAnsi="GHEA Grapalat"/>
          <w:i w:val="0"/>
          <w:sz w:val="24"/>
          <w:szCs w:val="24"/>
        </w:rPr>
        <w:t>25/10</w:t>
      </w:r>
    </w:p>
    <w:p w14:paraId="3392EE1B" w14:textId="309BE1B3" w:rsidR="00DC0119" w:rsidRPr="00DC0119" w:rsidRDefault="00DC0119" w:rsidP="00EE54EE">
      <w:pPr>
        <w:pStyle w:val="BodyTextIndent"/>
        <w:widowControl w:val="0"/>
        <w:spacing w:line="240" w:lineRule="auto"/>
        <w:ind w:firstLine="567"/>
        <w:rPr>
          <w:rFonts w:ascii="GHEA Grapalat" w:hAnsi="GHEA Grapalat"/>
          <w:i w:val="0"/>
          <w:sz w:val="24"/>
          <w:szCs w:val="24"/>
        </w:rPr>
      </w:pPr>
      <w:r w:rsidRPr="00DC0119">
        <w:rPr>
          <w:rFonts w:ascii="GHEA Grapalat" w:hAnsi="GHEA Grapalat"/>
          <w:i w:val="0"/>
          <w:sz w:val="24"/>
          <w:szCs w:val="24"/>
        </w:rPr>
        <w:t xml:space="preserve">Заказчик мэрия г.Еревана находящийся по адресу: РА, г.Ереван, ул. Аргишти 1 объявляет </w:t>
      </w:r>
      <w:r w:rsidR="00300561">
        <w:rPr>
          <w:rFonts w:ascii="GHEA Grapalat" w:hAnsi="GHEA Grapalat"/>
          <w:i w:val="0"/>
          <w:sz w:val="24"/>
          <w:szCs w:val="24"/>
        </w:rPr>
        <w:t>открытого конкурса</w:t>
      </w:r>
      <w:r w:rsidRPr="00DC0119">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DC0119">
        <w:rPr>
          <w:rFonts w:ascii="GHEA Grapalat" w:hAnsi="GHEA Grapalat"/>
          <w:i w:val="0"/>
          <w:sz w:val="24"/>
          <w:szCs w:val="24"/>
          <w:u w:val="single"/>
        </w:rPr>
        <w:t>www.armeps.am</w:t>
      </w:r>
      <w:r>
        <w:rPr>
          <w:rFonts w:ascii="GHEA Grapalat" w:hAnsi="GHEA Grapalat"/>
          <w:i w:val="0"/>
          <w:sz w:val="24"/>
          <w:szCs w:val="24"/>
          <w:u w:val="single"/>
        </w:rPr>
        <w:fldChar w:fldCharType="end"/>
      </w:r>
      <w:r w:rsidRPr="00DC0119">
        <w:rPr>
          <w:rFonts w:ascii="GHEA Grapalat" w:hAnsi="GHEA Grapalat"/>
          <w:i w:val="0"/>
          <w:sz w:val="24"/>
          <w:szCs w:val="24"/>
        </w:rPr>
        <w:t>).</w:t>
      </w:r>
    </w:p>
    <w:p w14:paraId="26C56311" w14:textId="4A0D76F8" w:rsidR="00DC0119" w:rsidRPr="00DC0119" w:rsidRDefault="009B0D2B" w:rsidP="009B0D2B">
      <w:pPr>
        <w:jc w:val="both"/>
        <w:rPr>
          <w:rFonts w:ascii="GHEA Grapalat" w:hAnsi="GHEA Grapalat"/>
          <w:i/>
        </w:rPr>
      </w:pPr>
      <w:r>
        <w:rPr>
          <w:rFonts w:ascii="GHEA Grapalat" w:hAnsi="GHEA Grapalat"/>
          <w:lang w:val="hy-AM"/>
        </w:rPr>
        <w:t xml:space="preserve">      </w:t>
      </w:r>
      <w:r w:rsidR="00DC0119" w:rsidRPr="00DC0119">
        <w:rPr>
          <w:rFonts w:ascii="GHEA Grapalat" w:hAnsi="GHEA Grapalat"/>
        </w:rPr>
        <w:t>Участнику, отобранному по итогам конкурса, в установленном</w:t>
      </w:r>
      <w:r w:rsidR="00DC0119" w:rsidRPr="009B0D2B">
        <w:rPr>
          <w:rFonts w:ascii="Calibri" w:hAnsi="Calibri" w:cs="Calibri"/>
        </w:rPr>
        <w:t> </w:t>
      </w:r>
      <w:r w:rsidR="00DC0119" w:rsidRPr="00DC0119">
        <w:rPr>
          <w:rFonts w:ascii="GHEA Grapalat" w:hAnsi="GHEA Grapalat"/>
        </w:rPr>
        <w:t>порядке будет предложено заключить договор на оказание услуг</w:t>
      </w:r>
      <w:r>
        <w:rPr>
          <w:rFonts w:ascii="GHEA Grapalat" w:hAnsi="GHEA Grapalat"/>
          <w:lang w:val="hy-AM"/>
        </w:rPr>
        <w:t xml:space="preserve"> </w:t>
      </w:r>
      <w:r w:rsidRPr="009B0D2B">
        <w:rPr>
          <w:rFonts w:ascii="GHEA Grapalat" w:hAnsi="GHEA Grapalat"/>
        </w:rPr>
        <w:t>по исследованию технического состояния, оценке сейсмического состояния и паспортизации мостовых конструкций, расположенных на административной территории города Еревана республики Армения</w:t>
      </w:r>
      <w:r w:rsidR="00DC0119" w:rsidRPr="00DC0119">
        <w:rPr>
          <w:rFonts w:ascii="GHEA Grapalat" w:hAnsi="GHEA Grapalat"/>
        </w:rPr>
        <w:t>(далее — договор).</w:t>
      </w:r>
    </w:p>
    <w:p w14:paraId="7D76542B" w14:textId="77777777" w:rsidR="00DC0119" w:rsidRPr="009044F1" w:rsidRDefault="00DC0119" w:rsidP="00EE54E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3F880363" w14:textId="77777777" w:rsidR="00DC0119" w:rsidRDefault="00DC0119" w:rsidP="00EE54EE">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FF6B9EA" w14:textId="77777777" w:rsidR="00DC0119" w:rsidRPr="003F762C" w:rsidRDefault="00DC0119" w:rsidP="00EE54EE">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174734C1" w14:textId="77777777" w:rsidR="00DC0119" w:rsidRPr="00D5443D" w:rsidRDefault="00DC0119" w:rsidP="00EE54EE">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1BF956D" w14:textId="4AE3C376" w:rsidR="00DC0119" w:rsidRPr="001B32D9" w:rsidRDefault="00DC0119" w:rsidP="00EE54EE">
      <w:pPr>
        <w:pStyle w:val="BodyTextIndent"/>
        <w:widowControl w:val="0"/>
        <w:spacing w:line="240" w:lineRule="auto"/>
        <w:ind w:firstLine="567"/>
        <w:rPr>
          <w:rFonts w:ascii="GHEA Grapalat" w:hAnsi="GHEA Grapalat"/>
          <w:i w:val="0"/>
          <w:sz w:val="24"/>
          <w:szCs w:val="24"/>
        </w:rPr>
      </w:pPr>
      <w:r>
        <w:rPr>
          <w:rFonts w:ascii="GHEA Grapalat" w:hAnsi="GHEA Grapalat"/>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w:instrText>
      </w:r>
      <w:r>
        <w:fldChar w:fldCharType="separate"/>
      </w:r>
      <w:r>
        <w:rPr>
          <w:rStyle w:val="Hyperlink"/>
          <w:rFonts w:ascii="GHEA Grapalat" w:hAnsi="GHEA Grapalat"/>
          <w:sz w:val="24"/>
          <w:szCs w:val="24"/>
        </w:rPr>
        <w:t>www.armeps.am</w:t>
      </w:r>
      <w:r>
        <w:rPr>
          <w:rStyle w:val="Hyperlink"/>
          <w:rFonts w:ascii="GHEA Grapalat" w:hAnsi="GHEA Grapalat"/>
          <w:sz w:val="24"/>
          <w:szCs w:val="24"/>
        </w:rPr>
        <w:fldChar w:fldCharType="end"/>
      </w:r>
      <w:r>
        <w:rPr>
          <w:rFonts w:ascii="GHEA Grapalat" w:hAnsi="GHEA Grapalat"/>
          <w:sz w:val="24"/>
          <w:szCs w:val="24"/>
        </w:rPr>
        <w:t xml:space="preserve">), до </w:t>
      </w:r>
      <w:r w:rsidR="00282967">
        <w:rPr>
          <w:rFonts w:ascii="GHEA Grapalat" w:hAnsi="GHEA Grapalat"/>
          <w:sz w:val="24"/>
          <w:szCs w:val="24"/>
        </w:rPr>
        <w:t>11:00</w:t>
      </w:r>
      <w:r w:rsidRPr="000C1417">
        <w:rPr>
          <w:rFonts w:ascii="GHEA Grapalat" w:hAnsi="GHEA Grapalat"/>
          <w:sz w:val="24"/>
          <w:szCs w:val="24"/>
        </w:rPr>
        <w:t xml:space="preserve"> часов </w:t>
      </w:r>
      <w:r w:rsidR="00AD6554">
        <w:rPr>
          <w:rFonts w:ascii="GHEA Grapalat" w:hAnsi="GHEA Grapalat"/>
          <w:sz w:val="24"/>
          <w:szCs w:val="24"/>
          <w:lang w:val="hy-AM"/>
        </w:rPr>
        <w:t>25</w:t>
      </w:r>
      <w:r w:rsidR="00AD6554" w:rsidRPr="000C1417">
        <w:rPr>
          <w:rFonts w:ascii="GHEA Grapalat" w:hAnsi="GHEA Grapalat"/>
          <w:sz w:val="24"/>
          <w:szCs w:val="24"/>
        </w:rPr>
        <w:t>.</w:t>
      </w:r>
      <w:r w:rsidR="00AD6554">
        <w:rPr>
          <w:rFonts w:ascii="GHEA Grapalat" w:hAnsi="GHEA Grapalat"/>
          <w:sz w:val="24"/>
          <w:szCs w:val="24"/>
          <w:lang w:val="hy-AM"/>
        </w:rPr>
        <w:t>04</w:t>
      </w:r>
      <w:r w:rsidR="00AD6554" w:rsidRPr="000C1417">
        <w:rPr>
          <w:rFonts w:ascii="GHEA Grapalat" w:hAnsi="GHEA Grapalat"/>
          <w:sz w:val="24"/>
          <w:szCs w:val="24"/>
        </w:rPr>
        <w:t>.202</w:t>
      </w:r>
      <w:r w:rsidR="00AD6554">
        <w:rPr>
          <w:rFonts w:ascii="GHEA Grapalat" w:hAnsi="GHEA Grapalat"/>
          <w:sz w:val="24"/>
          <w:szCs w:val="24"/>
          <w:lang w:val="hy-AM"/>
        </w:rPr>
        <w:t>5</w:t>
      </w:r>
      <w:r w:rsidR="00AD6554" w:rsidRPr="000C1417">
        <w:rPr>
          <w:rFonts w:ascii="GHEA Grapalat" w:hAnsi="GHEA Grapalat"/>
          <w:b/>
          <w:sz w:val="24"/>
          <w:szCs w:val="24"/>
        </w:rPr>
        <w:t>г</w:t>
      </w:r>
      <w:r w:rsidR="00AD6554">
        <w:rPr>
          <w:rFonts w:ascii="GHEA Grapalat" w:hAnsi="GHEA Grapalat"/>
          <w:sz w:val="24"/>
          <w:szCs w:val="24"/>
        </w:rPr>
        <w:t xml:space="preserve"> </w:t>
      </w:r>
      <w:r w:rsidR="00AD6554">
        <w:rPr>
          <w:rFonts w:ascii="GHEA Grapalat" w:hAnsi="GHEA Grapalat"/>
          <w:sz w:val="24"/>
          <w:szCs w:val="24"/>
          <w:lang w:val="hy-AM"/>
        </w:rPr>
        <w:t xml:space="preserve"> </w:t>
      </w:r>
      <w:r>
        <w:rPr>
          <w:rFonts w:ascii="GHEA Grapalat" w:hAnsi="GHEA Grapalat"/>
          <w:sz w:val="24"/>
          <w:szCs w:val="24"/>
        </w:rPr>
        <w:t>дня с даты опубликования настоящего объявления.</w:t>
      </w: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4DD42ABF" w14:textId="17A20D80" w:rsidR="00DC0119" w:rsidRPr="001B32D9" w:rsidRDefault="00DC0119" w:rsidP="00EE54EE">
      <w:pPr>
        <w:pStyle w:val="BodyTextIndent"/>
        <w:widowControl w:val="0"/>
        <w:spacing w:line="240" w:lineRule="auto"/>
        <w:ind w:firstLine="567"/>
        <w:rPr>
          <w:rFonts w:ascii="GHEA Grapalat" w:hAnsi="GHEA Grapalat"/>
          <w:i w:val="0"/>
          <w:sz w:val="24"/>
          <w:szCs w:val="24"/>
        </w:rPr>
      </w:pPr>
      <w:r w:rsidRPr="00AD29CE">
        <w:rPr>
          <w:rFonts w:ascii="GHEA Grapalat" w:hAnsi="GHEA Grapalat"/>
          <w:sz w:val="24"/>
          <w:szCs w:val="24"/>
        </w:rPr>
        <w:t xml:space="preserve">Вскрытие заявок будет проводиться в электронной форме, посредством системы электронных закупок Armeps, в </w:t>
      </w:r>
      <w:r w:rsidR="00282967">
        <w:rPr>
          <w:rFonts w:ascii="GHEA Grapalat" w:hAnsi="GHEA Grapalat"/>
          <w:sz w:val="24"/>
          <w:szCs w:val="24"/>
        </w:rPr>
        <w:t>11:00</w:t>
      </w:r>
      <w:r w:rsidRPr="000C1417">
        <w:rPr>
          <w:rFonts w:ascii="GHEA Grapalat" w:hAnsi="GHEA Grapalat"/>
          <w:sz w:val="24"/>
          <w:szCs w:val="24"/>
        </w:rPr>
        <w:t xml:space="preserve"> часов </w:t>
      </w:r>
      <w:r w:rsidR="00AD6554">
        <w:rPr>
          <w:rFonts w:ascii="GHEA Grapalat" w:hAnsi="GHEA Grapalat"/>
          <w:sz w:val="24"/>
          <w:szCs w:val="24"/>
          <w:lang w:val="hy-AM"/>
        </w:rPr>
        <w:t>25</w:t>
      </w:r>
      <w:r w:rsidRPr="000C1417">
        <w:rPr>
          <w:rFonts w:ascii="GHEA Grapalat" w:hAnsi="GHEA Grapalat"/>
          <w:sz w:val="24"/>
          <w:szCs w:val="24"/>
        </w:rPr>
        <w:t>.</w:t>
      </w:r>
      <w:r w:rsidR="00300561">
        <w:rPr>
          <w:rFonts w:ascii="GHEA Grapalat" w:hAnsi="GHEA Grapalat"/>
          <w:sz w:val="24"/>
          <w:szCs w:val="24"/>
          <w:lang w:val="hy-AM"/>
        </w:rPr>
        <w:t>0</w:t>
      </w:r>
      <w:r w:rsidR="00AD6554">
        <w:rPr>
          <w:rFonts w:ascii="GHEA Grapalat" w:hAnsi="GHEA Grapalat"/>
          <w:sz w:val="24"/>
          <w:szCs w:val="24"/>
          <w:lang w:val="hy-AM"/>
        </w:rPr>
        <w:t>4</w:t>
      </w:r>
      <w:r w:rsidRPr="000C1417">
        <w:rPr>
          <w:rFonts w:ascii="GHEA Grapalat" w:hAnsi="GHEA Grapalat"/>
          <w:sz w:val="24"/>
          <w:szCs w:val="24"/>
        </w:rPr>
        <w:t>.202</w:t>
      </w:r>
      <w:r w:rsidR="00AD6554">
        <w:rPr>
          <w:rFonts w:ascii="GHEA Grapalat" w:hAnsi="GHEA Grapalat"/>
          <w:sz w:val="24"/>
          <w:szCs w:val="24"/>
          <w:lang w:val="hy-AM"/>
        </w:rPr>
        <w:t>5</w:t>
      </w:r>
      <w:r w:rsidRPr="000C1417">
        <w:rPr>
          <w:rFonts w:ascii="GHEA Grapalat" w:hAnsi="GHEA Grapalat"/>
          <w:b/>
          <w:sz w:val="24"/>
          <w:szCs w:val="24"/>
        </w:rPr>
        <w:t xml:space="preserve">г. </w:t>
      </w:r>
      <w:r w:rsidRPr="00AD29CE">
        <w:rPr>
          <w:rFonts w:ascii="GHEA Grapalat" w:hAnsi="GHEA Grapalat"/>
          <w:sz w:val="24"/>
          <w:szCs w:val="24"/>
        </w:rPr>
        <w:t>со дня опубликования настоящего объявления</w:t>
      </w:r>
      <w:r>
        <w:rPr>
          <w:rFonts w:ascii="GHEA Grapalat" w:hAnsi="GHEA Grapalat"/>
          <w:sz w:val="24"/>
          <w:szCs w:val="24"/>
        </w:rPr>
        <w:t>.</w:t>
      </w:r>
    </w:p>
    <w:p w14:paraId="5F78CB69" w14:textId="77777777" w:rsidR="00DC0119" w:rsidRPr="001B32D9" w:rsidRDefault="00DC0119" w:rsidP="00EE54EE">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82055CF" w14:textId="347E3DB9" w:rsidR="00DC0119" w:rsidRPr="00DC0119" w:rsidRDefault="00DC0119" w:rsidP="00EE54EE">
      <w:pPr>
        <w:pStyle w:val="BodyTextIndent"/>
        <w:spacing w:line="240" w:lineRule="auto"/>
        <w:ind w:firstLine="567"/>
        <w:rPr>
          <w:rFonts w:ascii="GHEA Grapalat" w:hAnsi="GHEA Grapalat"/>
          <w:i w:val="0"/>
          <w:sz w:val="24"/>
          <w:szCs w:val="24"/>
        </w:rPr>
      </w:pPr>
      <w:r w:rsidRPr="001E0322">
        <w:rPr>
          <w:rFonts w:ascii="GHEA Grapalat" w:hAnsi="GHEA Grapalat"/>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282967">
        <w:rPr>
          <w:rFonts w:ascii="GHEA Grapalat" w:hAnsi="GHEA Grapalat"/>
          <w:sz w:val="24"/>
          <w:szCs w:val="24"/>
        </w:rPr>
        <w:t>Гор</w:t>
      </w:r>
      <w:r w:rsidRPr="000C1417">
        <w:rPr>
          <w:rFonts w:ascii="GHEA Grapalat" w:hAnsi="GHEA Grapalat"/>
          <w:sz w:val="24"/>
          <w:szCs w:val="24"/>
        </w:rPr>
        <w:t xml:space="preserve"> </w:t>
      </w:r>
      <w:r w:rsidR="00282967">
        <w:rPr>
          <w:rFonts w:ascii="GHEA Grapalat" w:hAnsi="GHEA Grapalat"/>
          <w:sz w:val="24"/>
          <w:szCs w:val="24"/>
        </w:rPr>
        <w:t>Мурад</w:t>
      </w:r>
      <w:r w:rsidRPr="000C1417">
        <w:rPr>
          <w:rFonts w:ascii="GHEA Grapalat" w:hAnsi="GHEA Grapalat"/>
          <w:sz w:val="24"/>
          <w:szCs w:val="24"/>
        </w:rPr>
        <w:t>ян</w:t>
      </w:r>
      <w:r w:rsidRPr="00DC0119">
        <w:rPr>
          <w:rFonts w:ascii="GHEA Grapalat" w:hAnsi="GHEA Grapalat"/>
          <w:sz w:val="24"/>
          <w:szCs w:val="24"/>
        </w:rPr>
        <w:t>.</w:t>
      </w:r>
    </w:p>
    <w:p w14:paraId="4B88B7CC" w14:textId="37AA77BE" w:rsidR="00DC0119" w:rsidRPr="00282967" w:rsidRDefault="00DC0119" w:rsidP="00EE54EE">
      <w:pPr>
        <w:pStyle w:val="FootnoteText"/>
        <w:tabs>
          <w:tab w:val="left" w:pos="1350"/>
        </w:tabs>
        <w:ind w:firstLine="90"/>
        <w:jc w:val="both"/>
        <w:rPr>
          <w:rFonts w:ascii="GHEA Grapalat" w:hAnsi="GHEA Grapalat"/>
          <w:sz w:val="24"/>
          <w:szCs w:val="24"/>
        </w:rPr>
      </w:pPr>
      <w:r w:rsidRPr="001E0322">
        <w:rPr>
          <w:rFonts w:ascii="GHEA Grapalat" w:hAnsi="GHEA Grapalat"/>
          <w:sz w:val="24"/>
          <w:szCs w:val="24"/>
        </w:rPr>
        <w:t>Телефон` 011514</w:t>
      </w:r>
      <w:r w:rsidRPr="000C1417">
        <w:rPr>
          <w:rFonts w:ascii="GHEA Grapalat" w:hAnsi="GHEA Grapalat"/>
          <w:sz w:val="24"/>
          <w:szCs w:val="24"/>
        </w:rPr>
        <w:t>37</w:t>
      </w:r>
      <w:r w:rsidR="00282967" w:rsidRPr="00282967">
        <w:rPr>
          <w:rFonts w:ascii="GHEA Grapalat" w:hAnsi="GHEA Grapalat"/>
          <w:sz w:val="24"/>
          <w:szCs w:val="24"/>
        </w:rPr>
        <w:t>3</w:t>
      </w:r>
    </w:p>
    <w:p w14:paraId="56FFDF88" w14:textId="677F9167" w:rsidR="00DC0119" w:rsidRPr="00282967" w:rsidRDefault="00DC0119" w:rsidP="00EE54EE">
      <w:pPr>
        <w:pStyle w:val="FootnoteText"/>
        <w:tabs>
          <w:tab w:val="left" w:pos="1350"/>
        </w:tabs>
        <w:ind w:firstLine="90"/>
        <w:jc w:val="both"/>
        <w:rPr>
          <w:rFonts w:ascii="GHEA Grapalat" w:hAnsi="GHEA Grapalat"/>
          <w:sz w:val="24"/>
          <w:szCs w:val="24"/>
        </w:rPr>
      </w:pPr>
      <w:r w:rsidRPr="001E0322">
        <w:rPr>
          <w:rFonts w:ascii="GHEA Grapalat" w:hAnsi="GHEA Grapalat"/>
          <w:sz w:val="24"/>
          <w:szCs w:val="24"/>
        </w:rPr>
        <w:t xml:space="preserve">Электронная почта` </w:t>
      </w:r>
      <w:proofErr w:type="spellStart"/>
      <w:r w:rsidR="00282967">
        <w:rPr>
          <w:rFonts w:ascii="GHEA Grapalat" w:hAnsi="GHEA Grapalat"/>
          <w:sz w:val="24"/>
          <w:szCs w:val="24"/>
          <w:lang w:val="en-US"/>
        </w:rPr>
        <w:t>gor</w:t>
      </w:r>
      <w:proofErr w:type="spellEnd"/>
      <w:r w:rsidR="00282967" w:rsidRPr="00282967">
        <w:rPr>
          <w:rFonts w:ascii="GHEA Grapalat" w:hAnsi="GHEA Grapalat"/>
          <w:sz w:val="24"/>
          <w:szCs w:val="24"/>
        </w:rPr>
        <w:t>.</w:t>
      </w:r>
      <w:proofErr w:type="spellStart"/>
      <w:r w:rsidR="00282967">
        <w:rPr>
          <w:rFonts w:ascii="GHEA Grapalat" w:hAnsi="GHEA Grapalat"/>
          <w:sz w:val="24"/>
          <w:szCs w:val="24"/>
          <w:lang w:val="en-US"/>
        </w:rPr>
        <w:t>muradyan</w:t>
      </w:r>
      <w:proofErr w:type="spellEnd"/>
      <w:r w:rsidR="00282967" w:rsidRPr="00282967">
        <w:rPr>
          <w:rFonts w:ascii="GHEA Grapalat" w:hAnsi="GHEA Grapalat"/>
          <w:sz w:val="24"/>
          <w:szCs w:val="24"/>
        </w:rPr>
        <w:t>@</w:t>
      </w:r>
      <w:proofErr w:type="spellStart"/>
      <w:r w:rsidR="00282967">
        <w:rPr>
          <w:rFonts w:ascii="GHEA Grapalat" w:hAnsi="GHEA Grapalat"/>
          <w:sz w:val="24"/>
          <w:szCs w:val="24"/>
          <w:lang w:val="en-US"/>
        </w:rPr>
        <w:t>yerevan</w:t>
      </w:r>
      <w:proofErr w:type="spellEnd"/>
      <w:r w:rsidR="00282967" w:rsidRPr="00282967">
        <w:rPr>
          <w:rFonts w:ascii="GHEA Grapalat" w:hAnsi="GHEA Grapalat"/>
          <w:sz w:val="24"/>
          <w:szCs w:val="24"/>
        </w:rPr>
        <w:t>.</w:t>
      </w:r>
      <w:r w:rsidR="00282967">
        <w:rPr>
          <w:rFonts w:ascii="GHEA Grapalat" w:hAnsi="GHEA Grapalat"/>
          <w:sz w:val="24"/>
          <w:szCs w:val="24"/>
          <w:lang w:val="en-US"/>
        </w:rPr>
        <w:t>am</w:t>
      </w:r>
    </w:p>
    <w:p w14:paraId="312F36C1" w14:textId="77777777" w:rsidR="00DC0119" w:rsidRDefault="00DC0119" w:rsidP="00EE54EE">
      <w:pPr>
        <w:pStyle w:val="BodyTextIndent"/>
        <w:widowControl w:val="0"/>
        <w:spacing w:line="240" w:lineRule="auto"/>
        <w:ind w:left="3969" w:firstLine="0"/>
        <w:rPr>
          <w:rFonts w:ascii="GHEA Grapalat" w:hAnsi="GHEA Grapalat"/>
          <w:sz w:val="24"/>
          <w:szCs w:val="24"/>
          <w:lang w:val="hy-AM"/>
        </w:rPr>
      </w:pPr>
      <w:r>
        <w:rPr>
          <w:rFonts w:ascii="GHEA Grapalat" w:hAnsi="GHEA Grapalat"/>
          <w:sz w:val="24"/>
          <w:szCs w:val="24"/>
          <w:lang w:val="hy-AM"/>
        </w:rPr>
        <w:t xml:space="preserve">   </w:t>
      </w:r>
    </w:p>
    <w:p w14:paraId="7B54557D" w14:textId="77777777" w:rsidR="00915A97" w:rsidRPr="00D5443D" w:rsidRDefault="00DC0119" w:rsidP="00EE54EE">
      <w:pPr>
        <w:pStyle w:val="BodyTextIndent"/>
        <w:widowControl w:val="0"/>
        <w:spacing w:line="240" w:lineRule="auto"/>
        <w:ind w:left="3969" w:firstLine="0"/>
        <w:rPr>
          <w:rFonts w:ascii="GHEA Grapalat" w:hAnsi="GHEA Grapalat"/>
          <w:i w:val="0"/>
          <w:sz w:val="16"/>
          <w:szCs w:val="16"/>
        </w:rPr>
      </w:pPr>
      <w:r>
        <w:rPr>
          <w:rFonts w:ascii="GHEA Grapalat" w:hAnsi="GHEA Grapalat"/>
          <w:sz w:val="24"/>
          <w:szCs w:val="24"/>
          <w:lang w:val="hy-AM"/>
        </w:rPr>
        <w:lastRenderedPageBreak/>
        <w:t xml:space="preserve">  </w:t>
      </w:r>
      <w:r w:rsidRPr="001E0322">
        <w:rPr>
          <w:rFonts w:ascii="GHEA Grapalat" w:hAnsi="GHEA Grapalat"/>
          <w:sz w:val="24"/>
          <w:szCs w:val="24"/>
        </w:rPr>
        <w:t>Заказчик`  Мэрия  г.Еревана</w:t>
      </w:r>
      <w:r w:rsidR="00915A97">
        <w:rPr>
          <w:rFonts w:ascii="GHEA Grapalat" w:hAnsi="GHEA Grapalat" w:cs="Sylfaen"/>
          <w:b/>
        </w:rPr>
        <w:br w:type="page"/>
      </w:r>
    </w:p>
    <w:p w14:paraId="6D609245" w14:textId="77777777" w:rsidR="00096865" w:rsidRPr="009044F1" w:rsidRDefault="00096865" w:rsidP="00EE54EE">
      <w:pPr>
        <w:pStyle w:val="BodyText"/>
        <w:widowControl w:val="0"/>
        <w:spacing w:after="0"/>
        <w:ind w:right="-7" w:firstLine="567"/>
        <w:jc w:val="center"/>
        <w:rPr>
          <w:rFonts w:ascii="GHEA Grapalat" w:hAnsi="GHEA Grapalat"/>
        </w:rPr>
      </w:pPr>
    </w:p>
    <w:p w14:paraId="2CD856A1" w14:textId="77777777" w:rsidR="00096865" w:rsidRPr="003A1EBB" w:rsidRDefault="00096865" w:rsidP="00EE54EE">
      <w:pPr>
        <w:pStyle w:val="BodyText"/>
        <w:widowControl w:val="0"/>
        <w:spacing w:after="0"/>
        <w:ind w:right="-7" w:firstLine="567"/>
        <w:jc w:val="center"/>
        <w:rPr>
          <w:rFonts w:ascii="GHEA Grapalat" w:hAnsi="GHEA Grapalat"/>
        </w:rPr>
      </w:pPr>
    </w:p>
    <w:p w14:paraId="0280382E" w14:textId="77777777" w:rsidR="000763E5" w:rsidRPr="003A1EBB" w:rsidRDefault="000763E5" w:rsidP="00EE54EE">
      <w:pPr>
        <w:pStyle w:val="BodyText"/>
        <w:widowControl w:val="0"/>
        <w:spacing w:after="0"/>
        <w:ind w:right="-7" w:firstLine="567"/>
        <w:jc w:val="center"/>
        <w:rPr>
          <w:rFonts w:ascii="GHEA Grapalat" w:hAnsi="GHEA Grapalat"/>
        </w:rPr>
      </w:pPr>
    </w:p>
    <w:p w14:paraId="0BF80073" w14:textId="77777777" w:rsidR="00897024" w:rsidRPr="00897024" w:rsidRDefault="00897024" w:rsidP="00EE54EE">
      <w:pPr>
        <w:pStyle w:val="BodyText"/>
        <w:widowControl w:val="0"/>
        <w:spacing w:after="0"/>
        <w:ind w:right="-7" w:firstLine="567"/>
        <w:jc w:val="center"/>
        <w:rPr>
          <w:rFonts w:ascii="GHEA Grapalat" w:hAnsi="GHEA Grapalat"/>
          <w:caps/>
        </w:rPr>
      </w:pPr>
      <w:r w:rsidRPr="00897024">
        <w:rPr>
          <w:rFonts w:ascii="GHEA Grapalat" w:hAnsi="GHEA Grapalat"/>
          <w:caps/>
        </w:rPr>
        <w:t>мэрии г.Еревана</w:t>
      </w:r>
    </w:p>
    <w:p w14:paraId="4435F70C" w14:textId="77777777" w:rsidR="00096865" w:rsidRPr="003A1EBB" w:rsidRDefault="00096865" w:rsidP="00EE54EE">
      <w:pPr>
        <w:pStyle w:val="BodyText"/>
        <w:widowControl w:val="0"/>
        <w:spacing w:after="0"/>
        <w:ind w:right="-7" w:firstLine="567"/>
        <w:jc w:val="center"/>
        <w:rPr>
          <w:rFonts w:ascii="GHEA Grapalat" w:hAnsi="GHEA Grapalat"/>
        </w:rPr>
      </w:pPr>
    </w:p>
    <w:p w14:paraId="65536BD4" w14:textId="77777777" w:rsidR="000763E5" w:rsidRPr="003A1EBB" w:rsidRDefault="000763E5" w:rsidP="00EE54EE">
      <w:pPr>
        <w:pStyle w:val="BodyText"/>
        <w:widowControl w:val="0"/>
        <w:spacing w:after="0"/>
        <w:ind w:right="-7" w:firstLine="567"/>
        <w:jc w:val="center"/>
        <w:rPr>
          <w:rFonts w:ascii="GHEA Grapalat" w:hAnsi="GHEA Grapalat"/>
        </w:rPr>
      </w:pPr>
    </w:p>
    <w:p w14:paraId="4C5C84D3" w14:textId="77777777" w:rsidR="00096865" w:rsidRPr="009044F1" w:rsidRDefault="000763E5" w:rsidP="00EE54EE">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4606035" w14:textId="77777777" w:rsidR="00096865" w:rsidRPr="009044F1" w:rsidRDefault="00096865" w:rsidP="00EE54EE">
      <w:pPr>
        <w:pStyle w:val="BodyText"/>
        <w:widowControl w:val="0"/>
        <w:spacing w:after="0"/>
        <w:ind w:right="-7" w:firstLine="567"/>
        <w:jc w:val="center"/>
        <w:rPr>
          <w:rFonts w:ascii="GHEA Grapalat" w:hAnsi="GHEA Grapalat" w:cs="Sylfaen"/>
        </w:rPr>
      </w:pPr>
    </w:p>
    <w:p w14:paraId="505784A7" w14:textId="77777777" w:rsidR="00096865" w:rsidRPr="00300561" w:rsidRDefault="00096865" w:rsidP="00EE54EE">
      <w:pPr>
        <w:pStyle w:val="BodyText"/>
        <w:widowControl w:val="0"/>
        <w:spacing w:after="0"/>
        <w:ind w:right="-7" w:firstLine="567"/>
        <w:jc w:val="center"/>
        <w:rPr>
          <w:rFonts w:ascii="GHEA Grapalat" w:hAnsi="GHEA Grapalat"/>
        </w:rPr>
      </w:pPr>
    </w:p>
    <w:p w14:paraId="47C868CF" w14:textId="41ACD320" w:rsidR="00CE0D95" w:rsidRPr="009044F1" w:rsidRDefault="00300561" w:rsidP="00300561">
      <w:pPr>
        <w:pStyle w:val="BodyText"/>
        <w:widowControl w:val="0"/>
        <w:spacing w:after="0"/>
        <w:ind w:right="-7"/>
        <w:jc w:val="center"/>
        <w:rPr>
          <w:rFonts w:ascii="GHEA Grapalat" w:hAnsi="GHEA Grapalat"/>
        </w:rPr>
      </w:pPr>
      <w:r w:rsidRPr="00AD29CE">
        <w:rPr>
          <w:rFonts w:ascii="GHEA Grapalat" w:hAnsi="GHEA Grapalat"/>
        </w:rPr>
        <w:t>НА ОТКРЫТЫЙ КОНКУРС</w:t>
      </w:r>
      <w:r w:rsidRPr="009044F1">
        <w:rPr>
          <w:rFonts w:ascii="GHEA Grapalat" w:hAnsi="GHEA Grapalat"/>
        </w:rPr>
        <w:t xml:space="preserve">, ОБЪЯВЛЕННЫЙ С ЦЕЛЬЮ ПРИОБРЕТЕНИЯ </w:t>
      </w:r>
      <w:r w:rsidR="009B0D2B" w:rsidRPr="00DC0119">
        <w:rPr>
          <w:rFonts w:ascii="GHEA Grapalat" w:hAnsi="GHEA Grapalat"/>
        </w:rPr>
        <w:t>УСЛУГ</w:t>
      </w:r>
      <w:r w:rsidR="009B0D2B">
        <w:rPr>
          <w:rFonts w:ascii="GHEA Grapalat" w:hAnsi="GHEA Grapalat"/>
          <w:lang w:val="hy-AM"/>
        </w:rPr>
        <w:t xml:space="preserve"> </w:t>
      </w:r>
      <w:r w:rsidR="009B0D2B" w:rsidRPr="009B0D2B">
        <w:rPr>
          <w:rFonts w:ascii="GHEA Grapalat" w:hAnsi="GHEA Grapalat"/>
        </w:rPr>
        <w:t>ПО ИССЛЕДОВАНИЮ ТЕХНИЧЕСКОГО СОСТОЯНИЯ, ОЦЕНКЕ СЕЙСМИЧЕСКОГО СОСТОЯНИЯ И ПАСПОРТИЗАЦИИ МОСТОВЫХ КОНСТРУКЦИЙ, РАСПОЛОЖЕННЫХ НА АДМИНИСТРАТИВНОЙ ТЕРРИТОРИИ ГОРОДА ЕРЕВАНА</w:t>
      </w:r>
    </w:p>
    <w:p w14:paraId="6E699B0C" w14:textId="77777777" w:rsidR="000763E5" w:rsidRDefault="000763E5" w:rsidP="00EE54EE">
      <w:pPr>
        <w:rPr>
          <w:rFonts w:ascii="GHEA Grapalat" w:hAnsi="GHEA Grapalat"/>
        </w:rPr>
      </w:pPr>
      <w:r>
        <w:rPr>
          <w:rFonts w:ascii="GHEA Grapalat" w:hAnsi="GHEA Grapalat"/>
        </w:rPr>
        <w:br w:type="page"/>
      </w:r>
    </w:p>
    <w:p w14:paraId="646E10FF" w14:textId="77777777" w:rsidR="001A43A4" w:rsidRPr="009044F1" w:rsidRDefault="00096865" w:rsidP="00EE54EE">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D8EE75E" w14:textId="77777777" w:rsidR="0049374F" w:rsidRPr="005F25EF" w:rsidRDefault="0049374F" w:rsidP="00EE54EE">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1E4EEE19" w14:textId="77777777" w:rsidR="0049374F" w:rsidRPr="00F40235" w:rsidRDefault="0049374F" w:rsidP="00EE54EE">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5510ECC1" w14:textId="77777777" w:rsidR="0049374F" w:rsidRPr="00D3436F" w:rsidRDefault="0049374F" w:rsidP="00EE54EE">
      <w:pPr>
        <w:widowControl w:val="0"/>
        <w:ind w:firstLine="567"/>
        <w:jc w:val="both"/>
        <w:rPr>
          <w:rFonts w:ascii="GHEA Grapalat" w:hAnsi="GHEA Grapalat"/>
          <w:i/>
          <w:lang w:val="hy-AM"/>
        </w:rPr>
      </w:pPr>
    </w:p>
    <w:p w14:paraId="05578062" w14:textId="77777777" w:rsidR="00615B35" w:rsidRPr="009044F1" w:rsidRDefault="0046586E" w:rsidP="00EE54EE">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08E4E208" w14:textId="77777777" w:rsidR="00C90796" w:rsidRPr="00506832" w:rsidRDefault="0046586E" w:rsidP="00EE54EE">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4FC009BF" w14:textId="77777777" w:rsidR="00C90796" w:rsidRDefault="00C90796" w:rsidP="00EE54EE">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1542D11C" w14:textId="77777777" w:rsidR="00233B5F" w:rsidRDefault="00884204" w:rsidP="00EE54EE">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3F5CE827" w14:textId="77777777" w:rsidR="00F73D43" w:rsidRPr="007B5333" w:rsidRDefault="00F73D43" w:rsidP="00EE54EE">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6A42F6DC" w14:textId="77777777" w:rsidR="00984BDB" w:rsidRPr="009044F1" w:rsidRDefault="00984BDB" w:rsidP="00EE54EE">
      <w:pPr>
        <w:widowControl w:val="0"/>
        <w:ind w:firstLine="567"/>
        <w:jc w:val="both"/>
        <w:rPr>
          <w:rFonts w:ascii="GHEA Grapalat" w:hAnsi="GHEA Grapalat"/>
          <w:i/>
        </w:rPr>
      </w:pPr>
    </w:p>
    <w:p w14:paraId="260535D5" w14:textId="77777777" w:rsidR="00160AE4" w:rsidRPr="009044F1" w:rsidRDefault="00994A77" w:rsidP="00EE54EE">
      <w:pPr>
        <w:widowControl w:val="0"/>
        <w:ind w:firstLine="567"/>
        <w:jc w:val="center"/>
        <w:rPr>
          <w:rFonts w:ascii="GHEA Grapalat" w:hAnsi="GHEA Grapalat" w:cs="Sylfaen"/>
          <w:b/>
        </w:rPr>
      </w:pPr>
      <w:r w:rsidRPr="009044F1">
        <w:rPr>
          <w:rFonts w:ascii="GHEA Grapalat" w:hAnsi="GHEA Grapalat"/>
        </w:rPr>
        <w:br w:type="page"/>
      </w:r>
    </w:p>
    <w:p w14:paraId="30EEF30A" w14:textId="77777777" w:rsidR="00897024" w:rsidRPr="009044F1" w:rsidRDefault="00897024" w:rsidP="00EE54EE">
      <w:pPr>
        <w:widowControl w:val="0"/>
        <w:jc w:val="center"/>
        <w:rPr>
          <w:rFonts w:ascii="GHEA Grapalat" w:hAnsi="GHEA Grapalat"/>
          <w:b/>
        </w:rPr>
      </w:pPr>
      <w:r w:rsidRPr="009044F1">
        <w:rPr>
          <w:rFonts w:ascii="GHEA Grapalat" w:hAnsi="GHEA Grapalat"/>
          <w:b/>
        </w:rPr>
        <w:lastRenderedPageBreak/>
        <w:t>СОДЕРЖАНИЕ</w:t>
      </w:r>
    </w:p>
    <w:p w14:paraId="59EE851F" w14:textId="77777777" w:rsidR="00897024" w:rsidRPr="009044F1" w:rsidRDefault="00897024" w:rsidP="00EE54EE">
      <w:pPr>
        <w:widowControl w:val="0"/>
        <w:ind w:firstLine="567"/>
        <w:jc w:val="center"/>
        <w:rPr>
          <w:rFonts w:ascii="GHEA Grapalat" w:hAnsi="GHEA Grapalat"/>
          <w:i/>
        </w:rPr>
      </w:pPr>
    </w:p>
    <w:p w14:paraId="2E75E2D6" w14:textId="036BB4F4" w:rsidR="00897024" w:rsidRPr="00897024" w:rsidRDefault="009B0D2B" w:rsidP="00EE54EE">
      <w:pPr>
        <w:pStyle w:val="BodyText"/>
        <w:widowControl w:val="0"/>
        <w:spacing w:after="0"/>
        <w:ind w:right="-7"/>
        <w:jc w:val="center"/>
        <w:rPr>
          <w:rFonts w:ascii="GHEA Grapalat" w:hAnsi="GHEA Grapalat"/>
          <w:b/>
        </w:rPr>
      </w:pPr>
      <w:r w:rsidRPr="009044F1">
        <w:rPr>
          <w:rFonts w:ascii="GHEA Grapalat" w:hAnsi="GHEA Grapalat"/>
        </w:rPr>
        <w:t xml:space="preserve">ПРИОБРЕТЕНИЯ </w:t>
      </w:r>
      <w:r w:rsidRPr="00DC0119">
        <w:rPr>
          <w:rFonts w:ascii="GHEA Grapalat" w:hAnsi="GHEA Grapalat"/>
        </w:rPr>
        <w:t>УСЛУГ</w:t>
      </w:r>
      <w:r>
        <w:rPr>
          <w:rFonts w:ascii="GHEA Grapalat" w:hAnsi="GHEA Grapalat"/>
          <w:lang w:val="hy-AM"/>
        </w:rPr>
        <w:t xml:space="preserve"> </w:t>
      </w:r>
      <w:r w:rsidRPr="009B0D2B">
        <w:rPr>
          <w:rFonts w:ascii="GHEA Grapalat" w:hAnsi="GHEA Grapalat"/>
        </w:rPr>
        <w:t>ПО ИССЛЕДОВАНИЮ ТЕХНИЧЕСКОГО СОСТОЯНИЯ, ОЦЕНКЕ СЕЙСМИЧЕСКОГО СОСТОЯНИЯ И ПАСПОРТИЗАЦИИ МОСТОВЫХ КОНСТРУКЦИЙ, РАСПОЛОЖЕННЫХ НА АДМИНИСТРАТИВНОЙ ТЕРРИТОРИИ ГОРОДА ЕРЕВАНА</w:t>
      </w:r>
      <w:r w:rsidR="00BD15A0">
        <w:rPr>
          <w:rFonts w:ascii="GHEA Grapalat" w:hAnsi="GHEA Grapalat"/>
        </w:rPr>
        <w:t xml:space="preserve"> </w:t>
      </w:r>
      <w:r w:rsidR="00897024" w:rsidRPr="00897024">
        <w:rPr>
          <w:rFonts w:ascii="GHEA Grapalat" w:hAnsi="GHEA Grapalat"/>
          <w:b/>
        </w:rPr>
        <w:t xml:space="preserve">ДЛЯ НУЖД МЭРИИ ЕРЕВАНА, </w:t>
      </w:r>
    </w:p>
    <w:p w14:paraId="7B8BE6C8" w14:textId="2093E5CF" w:rsidR="00897024" w:rsidRPr="00A343CE" w:rsidRDefault="00897024" w:rsidP="00EE54EE">
      <w:pPr>
        <w:widowControl w:val="0"/>
        <w:jc w:val="center"/>
        <w:rPr>
          <w:rFonts w:ascii="GHEA Grapalat" w:hAnsi="GHEA Grapalat"/>
          <w:b/>
        </w:rPr>
      </w:pPr>
      <w:r w:rsidRPr="00897024">
        <w:rPr>
          <w:rFonts w:ascii="GHEA Grapalat" w:hAnsi="GHEA Grapalat"/>
          <w:b/>
        </w:rPr>
        <w:t xml:space="preserve">ПРИГЛАШЕНИЯ НА </w:t>
      </w:r>
      <w:r w:rsidR="005957E6" w:rsidRPr="005957E6">
        <w:rPr>
          <w:rFonts w:ascii="GHEA Grapalat" w:hAnsi="GHEA Grapalat"/>
          <w:b/>
        </w:rPr>
        <w:t>НА ОТКРЫТЫЙ КОНКУРС</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41218BF4" w14:textId="77777777" w:rsidR="00096865" w:rsidRPr="008842CE" w:rsidRDefault="00096865" w:rsidP="00EE54EE">
      <w:pPr>
        <w:widowControl w:val="0"/>
        <w:jc w:val="center"/>
        <w:rPr>
          <w:rFonts w:ascii="GHEA Grapalat" w:hAnsi="GHEA Grapalat"/>
          <w:b/>
        </w:rPr>
      </w:pPr>
      <w:r w:rsidRPr="009044F1">
        <w:rPr>
          <w:rFonts w:ascii="GHEA Grapalat" w:hAnsi="GHEA Grapalat"/>
          <w:b/>
        </w:rPr>
        <w:t>ЧАСТЬ I.</w:t>
      </w:r>
    </w:p>
    <w:p w14:paraId="3F02EEE0" w14:textId="77777777" w:rsidR="002E069D" w:rsidRPr="008842CE" w:rsidRDefault="002E069D" w:rsidP="00EE54EE">
      <w:pPr>
        <w:widowControl w:val="0"/>
        <w:jc w:val="center"/>
        <w:rPr>
          <w:rFonts w:ascii="GHEA Grapalat" w:hAnsi="GHEA Grapalat"/>
        </w:rPr>
      </w:pPr>
    </w:p>
    <w:p w14:paraId="6E92DC0B" w14:textId="77777777" w:rsidR="00096865" w:rsidRPr="009044F1"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3107594" w14:textId="77777777" w:rsidR="00096865" w:rsidRPr="009044F1"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97B71AC" w14:textId="77777777" w:rsidR="00096865" w:rsidRPr="00543BAE"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FC4DB8F" w14:textId="77777777" w:rsidR="00087A30" w:rsidRPr="009044F1" w:rsidRDefault="00096865" w:rsidP="00EE54EE">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E27AB09" w14:textId="77777777" w:rsidR="00096865" w:rsidRPr="009044F1" w:rsidRDefault="00543BAE" w:rsidP="00EE54EE">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2D92095" w14:textId="77777777" w:rsidR="00096865" w:rsidRPr="009044F1"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EC3C353" w14:textId="77777777" w:rsidR="00096865" w:rsidRPr="009044F1"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Обеспечение заявки </w:t>
      </w:r>
    </w:p>
    <w:p w14:paraId="37294721" w14:textId="77777777" w:rsidR="00096865" w:rsidRPr="008842CE" w:rsidRDefault="00087A30" w:rsidP="00EE54EE">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59AA01E" w14:textId="77777777" w:rsidR="00096865" w:rsidRPr="003A1EBB"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7FD84A6" w14:textId="77777777" w:rsidR="00096865" w:rsidRPr="009044F1"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33D6C7C5" w14:textId="77777777" w:rsidR="00096865" w:rsidRPr="003A1EBB"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1BAA6E2" w14:textId="77777777" w:rsidR="00096865" w:rsidRPr="00543BAE"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0A10F89" w14:textId="77777777" w:rsidR="00520F57" w:rsidRDefault="00520F57" w:rsidP="00EE54EE">
      <w:pPr>
        <w:widowControl w:val="0"/>
        <w:jc w:val="center"/>
        <w:rPr>
          <w:rFonts w:ascii="GHEA Grapalat" w:hAnsi="GHEA Grapalat"/>
          <w:b/>
        </w:rPr>
      </w:pPr>
    </w:p>
    <w:p w14:paraId="3DDDAFAB" w14:textId="77777777" w:rsidR="00520F57" w:rsidRDefault="00520F57" w:rsidP="00EE54EE">
      <w:pPr>
        <w:widowControl w:val="0"/>
        <w:jc w:val="center"/>
        <w:rPr>
          <w:rFonts w:ascii="GHEA Grapalat" w:hAnsi="GHEA Grapalat"/>
          <w:b/>
        </w:rPr>
      </w:pPr>
    </w:p>
    <w:p w14:paraId="7CA91619" w14:textId="77777777" w:rsidR="008842CE" w:rsidRPr="00374F4A" w:rsidRDefault="00CA590C" w:rsidP="00EE54EE">
      <w:pPr>
        <w:widowControl w:val="0"/>
        <w:jc w:val="center"/>
        <w:rPr>
          <w:rFonts w:ascii="GHEA Grapalat" w:hAnsi="GHEA Grapalat"/>
          <w:b/>
        </w:rPr>
      </w:pPr>
      <w:r>
        <w:rPr>
          <w:rFonts w:ascii="GHEA Grapalat" w:hAnsi="GHEA Grapalat"/>
          <w:b/>
        </w:rPr>
        <w:t xml:space="preserve">ЧАСТЬ II. </w:t>
      </w:r>
    </w:p>
    <w:p w14:paraId="7DC1C6B9" w14:textId="77777777" w:rsidR="008842CE" w:rsidRPr="00374F4A" w:rsidRDefault="008842CE" w:rsidP="00EE54EE">
      <w:pPr>
        <w:widowControl w:val="0"/>
        <w:jc w:val="center"/>
        <w:rPr>
          <w:rFonts w:ascii="GHEA Grapalat" w:hAnsi="GHEA Grapalat"/>
          <w:b/>
        </w:rPr>
      </w:pPr>
    </w:p>
    <w:p w14:paraId="0DF19AFA" w14:textId="0C776707" w:rsidR="00096865" w:rsidRDefault="00096865" w:rsidP="00EE54EE">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11C6B">
        <w:rPr>
          <w:rFonts w:ascii="GHEA Grapalat" w:hAnsi="GHEA Grapalat"/>
          <w:b/>
        </w:rPr>
        <w:t>ОТКРЫТОГО КОНКУРСА</w:t>
      </w:r>
    </w:p>
    <w:p w14:paraId="08D30E5D" w14:textId="77777777" w:rsidR="00520F57" w:rsidRPr="008842CE" w:rsidRDefault="00520F57" w:rsidP="00EE54EE">
      <w:pPr>
        <w:widowControl w:val="0"/>
        <w:jc w:val="center"/>
        <w:rPr>
          <w:rFonts w:ascii="GHEA Grapalat" w:hAnsi="GHEA Grapalat"/>
          <w:b/>
        </w:rPr>
      </w:pPr>
    </w:p>
    <w:p w14:paraId="23DAB956" w14:textId="77777777" w:rsidR="00096865" w:rsidRPr="003A1EBB"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904F0E3" w14:textId="77777777" w:rsidR="00096865" w:rsidRPr="003A1EBB" w:rsidRDefault="00543BAE" w:rsidP="00EE54EE">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D99E35E" w14:textId="77777777" w:rsidR="0061522D" w:rsidRPr="00625529" w:rsidRDefault="00450C30" w:rsidP="00EE54EE">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3B4821D" w14:textId="77777777" w:rsidR="00E17B7F" w:rsidRDefault="00E17B7F" w:rsidP="00EE54EE">
      <w:pPr>
        <w:rPr>
          <w:rFonts w:ascii="GHEA Grapalat" w:hAnsi="GHEA Grapalat"/>
          <w:spacing w:val="-6"/>
        </w:rPr>
      </w:pPr>
      <w:r>
        <w:rPr>
          <w:rFonts w:ascii="GHEA Grapalat" w:hAnsi="GHEA Grapalat"/>
          <w:spacing w:val="-6"/>
        </w:rPr>
        <w:br w:type="page"/>
      </w:r>
    </w:p>
    <w:p w14:paraId="7EF05AD6" w14:textId="4DEA96D1" w:rsidR="00897024" w:rsidRPr="006D2DF7" w:rsidRDefault="00897024" w:rsidP="00EE54EE">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sidR="00B711C6">
        <w:rPr>
          <w:rFonts w:ascii="GHEA Grapalat" w:hAnsi="GHEA Grapalat"/>
          <w:spacing w:val="-6"/>
        </w:rPr>
        <w:t>открытом конкурсе</w:t>
      </w:r>
      <w:r w:rsidRPr="006D2DF7">
        <w:rPr>
          <w:rFonts w:ascii="GHEA Grapalat" w:hAnsi="GHEA Grapalat"/>
          <w:spacing w:val="-6"/>
        </w:rPr>
        <w:t xml:space="preserve">, проводимом под кодом </w:t>
      </w:r>
      <w:r w:rsidR="00C11C6B">
        <w:rPr>
          <w:rFonts w:ascii="GHEA Grapalat" w:hAnsi="GHEA Grapalat"/>
          <w:spacing w:val="-6"/>
        </w:rPr>
        <w:t>EQ-BMTsDzB-</w:t>
      </w:r>
      <w:r w:rsidR="00AD6554">
        <w:rPr>
          <w:rFonts w:ascii="GHEA Grapalat" w:hAnsi="GHEA Grapalat"/>
          <w:spacing w:val="-6"/>
        </w:rPr>
        <w:t>25/10</w:t>
      </w:r>
      <w:r>
        <w:rPr>
          <w:rFonts w:ascii="GHEA Grapalat" w:hAnsi="GHEA Grapalat"/>
          <w:spacing w:val="-6"/>
        </w:rPr>
        <w:t xml:space="preserve"> </w:t>
      </w:r>
      <w:r w:rsidRPr="006D2DF7">
        <w:rPr>
          <w:rFonts w:ascii="GHEA Grapalat" w:hAnsi="GHEA Grapalat"/>
          <w:spacing w:val="-6"/>
        </w:rPr>
        <w:t>(далее — процедура).</w:t>
      </w:r>
    </w:p>
    <w:p w14:paraId="65D9CECF" w14:textId="77777777" w:rsidR="00897024" w:rsidRPr="000B2CFA" w:rsidRDefault="00897024" w:rsidP="00EE54EE">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FDFB9D5" w14:textId="77777777" w:rsidR="00897024" w:rsidRPr="009044F1" w:rsidRDefault="00897024" w:rsidP="00EE54EE">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74E90A06" w14:textId="77777777" w:rsidR="00897024" w:rsidRPr="009044F1" w:rsidRDefault="00897024" w:rsidP="00EE54EE">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B328CE1" w14:textId="77777777" w:rsidR="00897024" w:rsidRPr="009044F1" w:rsidRDefault="00897024" w:rsidP="00EE54EE">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536197" w14:textId="4DD4F9C1" w:rsidR="00897024" w:rsidRPr="00CE79AF" w:rsidRDefault="00897024" w:rsidP="00EE54EE">
      <w:pPr>
        <w:pStyle w:val="BodyTextIndent2"/>
        <w:widowControl w:val="0"/>
        <w:spacing w:line="240" w:lineRule="auto"/>
        <w:ind w:firstLine="567"/>
        <w:rPr>
          <w:rFonts w:ascii="GHEA Grapalat" w:hAnsi="GHEA Grapalat"/>
          <w:b/>
          <w:sz w:val="24"/>
          <w:szCs w:val="24"/>
        </w:rPr>
      </w:pPr>
      <w:r w:rsidRPr="009044F1">
        <w:rPr>
          <w:rFonts w:ascii="GHEA Grapalat" w:hAnsi="GHEA Grapalat"/>
          <w:sz w:val="24"/>
          <w:szCs w:val="24"/>
        </w:rPr>
        <w:t>Адрес электронной почты секретаря оценочной комиссии</w:t>
      </w:r>
      <w:r>
        <w:rPr>
          <w:rFonts w:ascii="GHEA Grapalat" w:hAnsi="GHEA Grapalat"/>
          <w:sz w:val="24"/>
          <w:szCs w:val="24"/>
        </w:rPr>
        <w:t>:</w:t>
      </w:r>
      <w:r w:rsidRPr="009044F1">
        <w:rPr>
          <w:rFonts w:ascii="GHEA Grapalat" w:hAnsi="GHEA Grapalat"/>
          <w:sz w:val="24"/>
          <w:szCs w:val="24"/>
        </w:rPr>
        <w:t xml:space="preserve"> </w:t>
      </w:r>
      <w:proofErr w:type="spellStart"/>
      <w:r w:rsidR="00CE79AF">
        <w:rPr>
          <w:rFonts w:ascii="GHEA Grapalat" w:hAnsi="GHEA Grapalat"/>
          <w:sz w:val="24"/>
          <w:szCs w:val="24"/>
          <w:lang w:val="en-US"/>
        </w:rPr>
        <w:t>gor</w:t>
      </w:r>
      <w:proofErr w:type="spellEnd"/>
      <w:r w:rsidR="00CE79AF" w:rsidRPr="00CE79AF">
        <w:rPr>
          <w:rFonts w:ascii="GHEA Grapalat" w:hAnsi="GHEA Grapalat"/>
          <w:sz w:val="24"/>
          <w:szCs w:val="24"/>
        </w:rPr>
        <w:t>.</w:t>
      </w:r>
      <w:proofErr w:type="spellStart"/>
      <w:r w:rsidR="00CE79AF">
        <w:rPr>
          <w:rFonts w:ascii="GHEA Grapalat" w:hAnsi="GHEA Grapalat"/>
          <w:sz w:val="24"/>
          <w:szCs w:val="24"/>
          <w:lang w:val="en-US"/>
        </w:rPr>
        <w:t>muradyan</w:t>
      </w:r>
      <w:proofErr w:type="spellEnd"/>
      <w:r w:rsidR="00CE79AF" w:rsidRPr="00CE79AF">
        <w:rPr>
          <w:rFonts w:ascii="GHEA Grapalat" w:hAnsi="GHEA Grapalat"/>
          <w:sz w:val="24"/>
          <w:szCs w:val="24"/>
        </w:rPr>
        <w:t>@</w:t>
      </w:r>
      <w:proofErr w:type="spellStart"/>
      <w:r w:rsidR="00CE79AF">
        <w:rPr>
          <w:rFonts w:ascii="GHEA Grapalat" w:hAnsi="GHEA Grapalat"/>
          <w:sz w:val="24"/>
          <w:szCs w:val="24"/>
          <w:lang w:val="en-US"/>
        </w:rPr>
        <w:t>yerevan</w:t>
      </w:r>
      <w:proofErr w:type="spellEnd"/>
      <w:r w:rsidR="00CE79AF" w:rsidRPr="00CE79AF">
        <w:rPr>
          <w:rFonts w:ascii="GHEA Grapalat" w:hAnsi="GHEA Grapalat"/>
          <w:sz w:val="24"/>
          <w:szCs w:val="24"/>
        </w:rPr>
        <w:t>.</w:t>
      </w:r>
      <w:r w:rsidR="00CE79AF">
        <w:rPr>
          <w:rFonts w:ascii="GHEA Grapalat" w:hAnsi="GHEA Grapalat"/>
          <w:sz w:val="24"/>
          <w:szCs w:val="24"/>
          <w:lang w:val="en-US"/>
        </w:rPr>
        <w:t>am</w:t>
      </w:r>
    </w:p>
    <w:p w14:paraId="12D3AD22" w14:textId="77777777" w:rsidR="00096865" w:rsidRPr="009044F1" w:rsidRDefault="00F5653D" w:rsidP="00EE54EE">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DA5AB92" w14:textId="77777777" w:rsidR="00096865" w:rsidRPr="009044F1" w:rsidRDefault="00F63BBB" w:rsidP="00EE54EE">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7B3DF0D" w14:textId="39710A81" w:rsidR="00897024" w:rsidRPr="00BF69B2" w:rsidRDefault="00845AA5" w:rsidP="009B0D2B">
      <w:pPr>
        <w:pStyle w:val="BodyText"/>
        <w:widowControl w:val="0"/>
        <w:spacing w:after="0"/>
        <w:ind w:right="-7"/>
        <w:jc w:val="both"/>
        <w:rPr>
          <w:rFonts w:ascii="GHEA Grapalat" w:hAnsi="GHEA Grapalat"/>
          <w:i/>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00A343CE">
        <w:rPr>
          <w:rFonts w:ascii="GHEA Grapalat" w:hAnsi="GHEA Grapalat"/>
        </w:rPr>
        <w:t>П</w:t>
      </w:r>
      <w:r w:rsidR="00A343CE" w:rsidRPr="009044F1">
        <w:rPr>
          <w:rFonts w:ascii="GHEA Grapalat" w:hAnsi="GHEA Grapalat"/>
        </w:rPr>
        <w:t xml:space="preserve">редметом закупки является </w:t>
      </w:r>
      <w:r w:rsidR="009B0D2B" w:rsidRPr="009044F1">
        <w:rPr>
          <w:rFonts w:ascii="GHEA Grapalat" w:hAnsi="GHEA Grapalat"/>
        </w:rPr>
        <w:t>приобретени</w:t>
      </w:r>
      <w:r w:rsidR="009B0D2B">
        <w:rPr>
          <w:rFonts w:ascii="GHEA Grapalat" w:hAnsi="GHEA Grapalat"/>
        </w:rPr>
        <w:t>е</w:t>
      </w:r>
      <w:r w:rsidR="009B0D2B" w:rsidRPr="009044F1">
        <w:rPr>
          <w:rFonts w:ascii="GHEA Grapalat" w:hAnsi="GHEA Grapalat"/>
        </w:rPr>
        <w:t xml:space="preserve"> </w:t>
      </w:r>
      <w:r w:rsidR="009B0D2B" w:rsidRPr="00DC0119">
        <w:rPr>
          <w:rFonts w:ascii="GHEA Grapalat" w:hAnsi="GHEA Grapalat"/>
        </w:rPr>
        <w:t>услуг</w:t>
      </w:r>
      <w:r w:rsidR="009B0D2B">
        <w:rPr>
          <w:rFonts w:ascii="GHEA Grapalat" w:hAnsi="GHEA Grapalat"/>
          <w:lang w:val="hy-AM"/>
        </w:rPr>
        <w:t xml:space="preserve"> </w:t>
      </w:r>
      <w:r w:rsidR="009B0D2B" w:rsidRPr="009B0D2B">
        <w:rPr>
          <w:rFonts w:ascii="GHEA Grapalat" w:hAnsi="GHEA Grapalat"/>
        </w:rPr>
        <w:t xml:space="preserve">по исследованию технического состояния, оценке сейсмического состояния и паспортизации мостовых конструкций, расположенных на административной территории города </w:t>
      </w:r>
      <w:r w:rsidR="009B0D2B">
        <w:rPr>
          <w:rFonts w:ascii="GHEA Grapalat" w:hAnsi="GHEA Grapalat"/>
        </w:rPr>
        <w:t>Е</w:t>
      </w:r>
      <w:r w:rsidR="009B0D2B" w:rsidRPr="009B0D2B">
        <w:rPr>
          <w:rFonts w:ascii="GHEA Grapalat" w:hAnsi="GHEA Grapalat"/>
        </w:rPr>
        <w:t>ревана</w:t>
      </w:r>
      <w:r w:rsidR="009B0D2B">
        <w:rPr>
          <w:rFonts w:ascii="GHEA Grapalat" w:hAnsi="GHEA Grapalat"/>
        </w:rPr>
        <w:t xml:space="preserve"> </w:t>
      </w:r>
      <w:r w:rsidR="00A343CE" w:rsidRPr="009044F1">
        <w:rPr>
          <w:rFonts w:ascii="GHEA Grapalat" w:hAnsi="GHEA Grapalat"/>
        </w:rPr>
        <w:t xml:space="preserve">(далее — также </w:t>
      </w:r>
      <w:r w:rsidR="00A343CE">
        <w:rPr>
          <w:rFonts w:ascii="GHEA Grapalat" w:hAnsi="GHEA Grapalat"/>
        </w:rPr>
        <w:t>услуга)</w:t>
      </w:r>
      <w:r w:rsidR="00A343CE" w:rsidRPr="009044F1">
        <w:rPr>
          <w:rFonts w:ascii="GHEA Grapalat" w:hAnsi="GHEA Grapalat"/>
        </w:rPr>
        <w:t xml:space="preserve"> </w:t>
      </w:r>
      <w:r w:rsidR="00A343CE" w:rsidRPr="00BF69B2">
        <w:rPr>
          <w:rFonts w:ascii="GHEA Grapalat" w:hAnsi="GHEA Grapalat"/>
        </w:rPr>
        <w:t xml:space="preserve">для нужд </w:t>
      </w:r>
      <w:r w:rsidR="00A343CE" w:rsidRPr="004D6B3A">
        <w:rPr>
          <w:rFonts w:ascii="GHEA Grapalat" w:hAnsi="GHEA Grapalat"/>
        </w:rPr>
        <w:t xml:space="preserve"> </w:t>
      </w:r>
      <w:r w:rsidR="00A343CE">
        <w:rPr>
          <w:rFonts w:ascii="GHEA Grapalat" w:hAnsi="GHEA Grapalat"/>
        </w:rPr>
        <w:t>мэрии г.еревана.</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14:paraId="04CCC2DB" w14:textId="77777777" w:rsidTr="001A6383">
        <w:trPr>
          <w:trHeight w:val="736"/>
          <w:jc w:val="center"/>
        </w:trPr>
        <w:tc>
          <w:tcPr>
            <w:tcW w:w="2917" w:type="dxa"/>
            <w:gridSpan w:val="2"/>
            <w:vAlign w:val="center"/>
          </w:tcPr>
          <w:p w14:paraId="0A80B57D" w14:textId="77777777" w:rsidR="001A6383" w:rsidRPr="001A6383" w:rsidRDefault="001A6383" w:rsidP="00EE54EE">
            <w:pPr>
              <w:pStyle w:val="BodyTextIndent2"/>
              <w:widowControl w:val="0"/>
              <w:spacing w:line="240" w:lineRule="auto"/>
              <w:ind w:firstLine="0"/>
              <w:jc w:val="center"/>
              <w:rPr>
                <w:rFonts w:ascii="GHEA Grapalat" w:hAnsi="GHEA Grapalat"/>
                <w:b/>
                <w:i/>
              </w:rPr>
            </w:pPr>
          </w:p>
          <w:p w14:paraId="06BF45FE" w14:textId="77777777" w:rsidR="001A6383" w:rsidRPr="001A6383" w:rsidRDefault="001A6383" w:rsidP="00EE54EE">
            <w:pPr>
              <w:pStyle w:val="BodyTextIndent2"/>
              <w:widowControl w:val="0"/>
              <w:spacing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72ECE2FC" w14:textId="77777777" w:rsidR="001A6383" w:rsidRPr="009044F1" w:rsidRDefault="001A6383" w:rsidP="00EE54EE">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14:paraId="453F92FA" w14:textId="77777777" w:rsidTr="00897024">
        <w:trPr>
          <w:trHeight w:val="509"/>
          <w:jc w:val="center"/>
          <w:ins w:id="0" w:author="Vardan" w:date="2022-05-29T21:53:00Z"/>
        </w:trPr>
        <w:tc>
          <w:tcPr>
            <w:tcW w:w="1035" w:type="dxa"/>
            <w:vAlign w:val="center"/>
          </w:tcPr>
          <w:p w14:paraId="3E5BEEDA" w14:textId="77777777" w:rsidR="001A6383" w:rsidRPr="006E79F9" w:rsidRDefault="001A6383" w:rsidP="00EE54EE">
            <w:pPr>
              <w:pStyle w:val="BodyTextIndent2"/>
              <w:widowControl w:val="0"/>
              <w:spacing w:line="240" w:lineRule="auto"/>
              <w:ind w:firstLine="0"/>
              <w:jc w:val="center"/>
              <w:rPr>
                <w:ins w:id="1"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14:paraId="67E6E9E0" w14:textId="77777777" w:rsidR="001A6383" w:rsidRPr="001A6383" w:rsidRDefault="001A6383" w:rsidP="00EE54EE">
            <w:pPr>
              <w:pStyle w:val="BodyTextIndent2"/>
              <w:widowControl w:val="0"/>
              <w:spacing w:line="240" w:lineRule="auto"/>
              <w:ind w:firstLine="0"/>
              <w:jc w:val="center"/>
              <w:rPr>
                <w:ins w:id="2"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14:paraId="20A7178F" w14:textId="77777777" w:rsidR="001A6383" w:rsidRPr="009044F1" w:rsidRDefault="001A6383" w:rsidP="00EE54EE">
            <w:pPr>
              <w:pStyle w:val="BodyTextIndent2"/>
              <w:widowControl w:val="0"/>
              <w:spacing w:line="240" w:lineRule="auto"/>
              <w:ind w:firstLine="0"/>
              <w:rPr>
                <w:ins w:id="3" w:author="Vardan" w:date="2022-05-29T21:53:00Z"/>
                <w:rFonts w:ascii="GHEA Grapalat" w:hAnsi="GHEA Grapalat"/>
                <w:sz w:val="24"/>
                <w:szCs w:val="24"/>
                <w:u w:val="single"/>
              </w:rPr>
            </w:pPr>
          </w:p>
        </w:tc>
      </w:tr>
      <w:tr w:rsidR="00161E41" w:rsidRPr="009044F1" w14:paraId="7B75F8C0" w14:textId="77777777" w:rsidTr="001A6383">
        <w:trPr>
          <w:jc w:val="center"/>
        </w:trPr>
        <w:tc>
          <w:tcPr>
            <w:tcW w:w="1035" w:type="dxa"/>
            <w:vAlign w:val="center"/>
          </w:tcPr>
          <w:p w14:paraId="32F66C58" w14:textId="77777777" w:rsidR="00161E41" w:rsidRPr="00897024" w:rsidRDefault="00161E41" w:rsidP="00EE54EE">
            <w:pPr>
              <w:pStyle w:val="BodyTextIndent2"/>
              <w:widowControl w:val="0"/>
              <w:spacing w:line="240" w:lineRule="auto"/>
              <w:ind w:firstLine="0"/>
              <w:jc w:val="center"/>
              <w:rPr>
                <w:rFonts w:ascii="GHEA Grapalat" w:hAnsi="GHEA Grapalat"/>
              </w:rPr>
            </w:pPr>
            <w:r w:rsidRPr="00897024">
              <w:rPr>
                <w:rFonts w:ascii="GHEA Grapalat" w:hAnsi="GHEA Grapalat"/>
              </w:rPr>
              <w:t>1</w:t>
            </w:r>
          </w:p>
        </w:tc>
        <w:tc>
          <w:tcPr>
            <w:tcW w:w="1882" w:type="dxa"/>
            <w:vAlign w:val="center"/>
          </w:tcPr>
          <w:p w14:paraId="32A7388C" w14:textId="53AD9C6E" w:rsidR="00161E41" w:rsidRPr="00897024" w:rsidRDefault="009B0D2B" w:rsidP="00EE54EE">
            <w:pPr>
              <w:pStyle w:val="BodyTextIndent2"/>
              <w:widowControl w:val="0"/>
              <w:spacing w:line="240" w:lineRule="auto"/>
              <w:ind w:firstLine="0"/>
              <w:jc w:val="center"/>
              <w:rPr>
                <w:rFonts w:ascii="GHEA Grapalat" w:hAnsi="GHEA Grapalat"/>
              </w:rPr>
            </w:pPr>
            <w:r>
              <w:rPr>
                <w:rFonts w:ascii="GHEA Grapalat" w:hAnsi="GHEA Grapalat"/>
              </w:rPr>
              <w:t>До 16</w:t>
            </w:r>
            <w:r w:rsidR="00A343CE">
              <w:rPr>
                <w:rFonts w:ascii="GHEA Grapalat" w:hAnsi="GHEA Grapalat"/>
              </w:rPr>
              <w:t>0 000 000</w:t>
            </w:r>
          </w:p>
        </w:tc>
        <w:tc>
          <w:tcPr>
            <w:tcW w:w="6317" w:type="dxa"/>
            <w:vAlign w:val="center"/>
          </w:tcPr>
          <w:p w14:paraId="54311EC3" w14:textId="1CEB4FA7" w:rsidR="00161E41" w:rsidRPr="009044F1" w:rsidRDefault="009B0D2B" w:rsidP="00EE54EE">
            <w:pPr>
              <w:pStyle w:val="BodyTextIndent2"/>
              <w:widowControl w:val="0"/>
              <w:spacing w:line="240" w:lineRule="auto"/>
              <w:ind w:firstLine="0"/>
              <w:rPr>
                <w:rFonts w:ascii="GHEA Grapalat" w:hAnsi="GHEA Grapalat"/>
                <w:sz w:val="24"/>
                <w:szCs w:val="24"/>
                <w:u w:val="single"/>
                <w:vertAlign w:val="subscript"/>
              </w:rPr>
            </w:pPr>
            <w:r w:rsidRPr="009044F1">
              <w:rPr>
                <w:rFonts w:ascii="GHEA Grapalat" w:hAnsi="GHEA Grapalat"/>
              </w:rPr>
              <w:t>приобретени</w:t>
            </w:r>
            <w:r>
              <w:rPr>
                <w:rFonts w:ascii="GHEA Grapalat" w:hAnsi="GHEA Grapalat"/>
              </w:rPr>
              <w:t>е</w:t>
            </w:r>
            <w:r w:rsidRPr="009044F1">
              <w:rPr>
                <w:rFonts w:ascii="GHEA Grapalat" w:hAnsi="GHEA Grapalat"/>
              </w:rPr>
              <w:t xml:space="preserve"> </w:t>
            </w:r>
            <w:r w:rsidRPr="00DC0119">
              <w:rPr>
                <w:rFonts w:ascii="GHEA Grapalat" w:hAnsi="GHEA Grapalat"/>
              </w:rPr>
              <w:t>услуг</w:t>
            </w:r>
            <w:r>
              <w:rPr>
                <w:rFonts w:ascii="GHEA Grapalat" w:hAnsi="GHEA Grapalat"/>
                <w:lang w:val="hy-AM"/>
              </w:rPr>
              <w:t xml:space="preserve"> </w:t>
            </w:r>
            <w:r w:rsidRPr="009B0D2B">
              <w:rPr>
                <w:rFonts w:ascii="GHEA Grapalat" w:hAnsi="GHEA Grapalat"/>
              </w:rPr>
              <w:t xml:space="preserve">по исследованию технического состояния, оценке сейсмического состояния и паспортизации мостовых конструкций, расположенных на административной территории города </w:t>
            </w:r>
            <w:r>
              <w:rPr>
                <w:rFonts w:ascii="GHEA Grapalat" w:hAnsi="GHEA Grapalat"/>
              </w:rPr>
              <w:t>Е</w:t>
            </w:r>
            <w:r w:rsidRPr="009B0D2B">
              <w:rPr>
                <w:rFonts w:ascii="GHEA Grapalat" w:hAnsi="GHEA Grapalat"/>
              </w:rPr>
              <w:t>ревана</w:t>
            </w:r>
          </w:p>
        </w:tc>
      </w:tr>
    </w:tbl>
    <w:p w14:paraId="77D4DCC0" w14:textId="77777777" w:rsidR="00096865" w:rsidRPr="009044F1" w:rsidRDefault="00816505"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3C25AD75" w14:textId="77777777" w:rsidR="00C00752" w:rsidRPr="00716B81" w:rsidRDefault="00693101" w:rsidP="00EE54EE">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0C7C3727" w14:textId="77777777" w:rsidR="00753E6E" w:rsidRPr="009044F1" w:rsidRDefault="00096865" w:rsidP="00EE54EE">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45C77E3" w14:textId="77777777" w:rsidR="00753E6E" w:rsidRPr="009044F1" w:rsidRDefault="00753E6E" w:rsidP="00EE54EE">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A6FF317" w14:textId="77777777" w:rsidR="00753E6E" w:rsidRPr="003240F7" w:rsidRDefault="00753E6E" w:rsidP="00EE54EE">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73CD98F6" w14:textId="77777777" w:rsidR="00753E6E" w:rsidRPr="009044F1" w:rsidRDefault="00753E6E" w:rsidP="00EE54EE">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31720CE1" w14:textId="77777777" w:rsidR="00753E6E" w:rsidRPr="009044F1" w:rsidRDefault="00753E6E" w:rsidP="00EE54EE">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F64E2C9" w14:textId="77777777" w:rsidR="00753E6E" w:rsidRPr="009044F1" w:rsidRDefault="00753E6E" w:rsidP="00EE54EE">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C5D2B0F" w14:textId="77777777" w:rsidR="001A6383" w:rsidRDefault="00990561" w:rsidP="00EE54EE">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D49C9F8" w14:textId="77777777" w:rsidR="00775378" w:rsidRPr="001A6383" w:rsidRDefault="00775378" w:rsidP="00EE54EE">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2D62209" w14:textId="77777777" w:rsidR="00775378" w:rsidRPr="001A6383" w:rsidRDefault="00775378">
      <w:pPr>
        <w:pStyle w:val="ListParagraph"/>
        <w:widowControl w:val="0"/>
        <w:numPr>
          <w:ilvl w:val="0"/>
          <w:numId w:val="8"/>
        </w:numPr>
        <w:tabs>
          <w:tab w:val="left" w:pos="1134"/>
        </w:tabs>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w:t>
      </w:r>
      <w:r w:rsidRPr="001A6383">
        <w:rPr>
          <w:rFonts w:ascii="GHEA Grapalat" w:hAnsi="GHEA Grapalat" w:cs="Sylfaen"/>
        </w:rPr>
        <w:lastRenderedPageBreak/>
        <w:t>участник в срок, установленный приглашением и (или) договором, не выплатил сумму заявки, договора и (или) обеспечения квалификации;</w:t>
      </w:r>
    </w:p>
    <w:p w14:paraId="3BE47F53" w14:textId="77777777" w:rsidR="00775378" w:rsidRPr="001A6383" w:rsidRDefault="00775378">
      <w:pPr>
        <w:pStyle w:val="ListParagraph"/>
        <w:widowControl w:val="0"/>
        <w:numPr>
          <w:ilvl w:val="0"/>
          <w:numId w:val="8"/>
        </w:numPr>
        <w:tabs>
          <w:tab w:val="left" w:pos="1134"/>
        </w:tabs>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47F554A4" w14:textId="77777777" w:rsidR="00753E6E" w:rsidRPr="009044F1" w:rsidRDefault="00753E6E" w:rsidP="00EE54EE">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9BCE7FA" w14:textId="77777777" w:rsidR="002E220F" w:rsidRDefault="00BA3554" w:rsidP="00EE54EE">
      <w:pPr>
        <w:widowControl w:val="0"/>
        <w:tabs>
          <w:tab w:val="left" w:pos="1134"/>
        </w:tabs>
        <w:ind w:firstLine="567"/>
        <w:jc w:val="both"/>
        <w:rPr>
          <w:ins w:id="4"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0896FAAA" w14:textId="77777777" w:rsidR="00BA3554" w:rsidRPr="00716B81" w:rsidRDefault="00BA3554" w:rsidP="00EE54EE">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31B1125" w14:textId="77777777" w:rsidR="00D5674E" w:rsidRPr="009044F1" w:rsidRDefault="009F18D0" w:rsidP="00EE54EE">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06D738F"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1F71ADA"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CDF83B"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F0AC630"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B621A18"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D8FF1E5"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63334B1" w14:textId="77777777" w:rsidR="00D5674E" w:rsidRPr="008842CE"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5792E8F"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4FC0FFF"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w:t>
      </w:r>
      <w:r w:rsidRPr="009044F1">
        <w:rPr>
          <w:rFonts w:ascii="GHEA Grapalat" w:hAnsi="GHEA Grapalat"/>
          <w:color w:val="000000"/>
        </w:rPr>
        <w:lastRenderedPageBreak/>
        <w:t>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4FE80C8"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29F35A7"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0D9F59A" w14:textId="77777777" w:rsidR="004D28ED" w:rsidRDefault="00D5674E" w:rsidP="00EE54EE">
      <w:pPr>
        <w:widowControl w:val="0"/>
        <w:tabs>
          <w:tab w:val="left" w:pos="1134"/>
        </w:tabs>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4AFD5B0" w14:textId="77777777" w:rsidR="006A1FFF" w:rsidRPr="009044F1" w:rsidRDefault="00096865" w:rsidP="00EE54EE">
      <w:pPr>
        <w:widowControl w:val="0"/>
        <w:tabs>
          <w:tab w:val="left" w:pos="1134"/>
        </w:tabs>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14:paraId="58A58904" w14:textId="77777777" w:rsidR="000A6B75" w:rsidRPr="009044F1" w:rsidRDefault="000A6B75"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186549D" w14:textId="77777777" w:rsidR="009E07EE" w:rsidRPr="009044F1" w:rsidRDefault="000A6B75" w:rsidP="00EE54EE">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968F608" w14:textId="77777777" w:rsidR="000A6B75" w:rsidRPr="009044F1" w:rsidRDefault="000A6B75" w:rsidP="00EE54EE">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4AB3796E" w14:textId="77777777" w:rsidR="005A405F" w:rsidRPr="00ED3BA4" w:rsidRDefault="00C366B6" w:rsidP="00EE54E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24659C9" w14:textId="77777777" w:rsidR="000A6B75" w:rsidRPr="009044F1" w:rsidRDefault="00C366B6" w:rsidP="00EE54E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FEF5248" w14:textId="77777777" w:rsidR="00096865" w:rsidRPr="009044F1" w:rsidRDefault="00ED2352" w:rsidP="00EE54EE">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B345AF6" w14:textId="77777777" w:rsidR="00096865" w:rsidRPr="009044F1" w:rsidRDefault="00096865" w:rsidP="00EE54EE">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2928229" w14:textId="77777777" w:rsidR="00096865" w:rsidRPr="009044F1" w:rsidRDefault="00096865" w:rsidP="00EE54EE">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49981CDC" w14:textId="77777777" w:rsidR="00096865" w:rsidRPr="009044F1" w:rsidRDefault="00096865" w:rsidP="00EE54EE">
      <w:pPr>
        <w:widowControl w:val="0"/>
        <w:tabs>
          <w:tab w:val="left" w:pos="1134"/>
        </w:tabs>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B980614" w14:textId="77777777" w:rsidR="00462E00" w:rsidRPr="00204EEA" w:rsidRDefault="00096865" w:rsidP="00EE54EE">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22E1C29" w14:textId="77777777" w:rsidR="00096865" w:rsidRDefault="00096865" w:rsidP="00EE54EE">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7DFB2423" w14:textId="77777777" w:rsidR="002D7D70" w:rsidRPr="000811C1" w:rsidRDefault="002D7D70" w:rsidP="00EE54EE">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26A64B5A" w14:textId="77777777" w:rsidR="00096865" w:rsidRPr="009044F1" w:rsidRDefault="00096865" w:rsidP="00EE54EE">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3"/>
        <w:t>6</w:t>
      </w:r>
      <w:r w:rsidRPr="009044F1">
        <w:rPr>
          <w:rFonts w:ascii="GHEA Grapalat" w:hAnsi="GHEA Grapalat"/>
        </w:rPr>
        <w:t xml:space="preserve">. </w:t>
      </w:r>
    </w:p>
    <w:p w14:paraId="54A58041" w14:textId="77777777" w:rsidR="00096865" w:rsidRPr="00995804" w:rsidRDefault="00955A1E" w:rsidP="00EE54EE">
      <w:pPr>
        <w:widowControl w:val="0"/>
        <w:jc w:val="center"/>
        <w:rPr>
          <w:rFonts w:ascii="GHEA Grapalat" w:hAnsi="GHEA Grapalat" w:cs="Arial"/>
          <w:b/>
        </w:rPr>
      </w:pPr>
      <w:r w:rsidRPr="00995804">
        <w:rPr>
          <w:rFonts w:ascii="GHEA Grapalat" w:hAnsi="GHEA Grapalat"/>
          <w:b/>
        </w:rPr>
        <w:t>4. ПОРЯДОК ПОДАЧИ ЗАЯВКИ</w:t>
      </w:r>
    </w:p>
    <w:p w14:paraId="6C361F2B" w14:textId="77777777" w:rsidR="00096865" w:rsidRPr="009044F1" w:rsidRDefault="00096865" w:rsidP="00EE54EE">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 xml:space="preserve">Для участия в настоящей процедуре участник посредством системы подает </w:t>
      </w:r>
      <w:r w:rsidRPr="00995804">
        <w:rPr>
          <w:rFonts w:ascii="GHEA Grapalat" w:hAnsi="GHEA Grapalat"/>
        </w:rPr>
        <w:lastRenderedPageBreak/>
        <w:t>заявку в Комиссию. Заявка — это предложение, представляемое участником на основании настоящего Приглашения.</w:t>
      </w:r>
    </w:p>
    <w:p w14:paraId="7356A17D" w14:textId="77777777" w:rsidR="00096865" w:rsidRPr="009044F1" w:rsidRDefault="000946A3" w:rsidP="00EE54EE">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D7E35C4" w14:textId="58AF9F90" w:rsidR="00096865" w:rsidRPr="005114D0" w:rsidRDefault="000946A3"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E752E5" w:rsidRPr="00E752E5">
        <w:rPr>
          <w:rFonts w:ascii="GHEA Grapalat" w:hAnsi="GHEA Grapalat"/>
          <w:sz w:val="22"/>
          <w:szCs w:val="22"/>
        </w:rPr>
        <w:t>открытый конкурс</w:t>
      </w:r>
      <w:r w:rsidRPr="009044F1">
        <w:rPr>
          <w:rFonts w:ascii="GHEA Grapalat" w:hAnsi="GHEA Grapalat"/>
          <w:sz w:val="24"/>
          <w:szCs w:val="24"/>
        </w:rPr>
        <w:t>.</w:t>
      </w:r>
    </w:p>
    <w:p w14:paraId="4DE175B2" w14:textId="3BD8DF7E" w:rsidR="00897024" w:rsidRPr="009044F1" w:rsidRDefault="00897024"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282967">
        <w:rPr>
          <w:rFonts w:ascii="GHEA Grapalat" w:hAnsi="GHEA Grapalat"/>
          <w:color w:val="FF0000"/>
          <w:sz w:val="24"/>
          <w:szCs w:val="24"/>
        </w:rPr>
        <w:t>11:00</w:t>
      </w:r>
      <w:r w:rsidRPr="002B0FCF">
        <w:rPr>
          <w:rFonts w:ascii="GHEA Grapalat" w:hAnsi="GHEA Grapalat"/>
          <w:color w:val="FF0000"/>
          <w:sz w:val="24"/>
          <w:szCs w:val="24"/>
        </w:rPr>
        <w:t xml:space="preserve"> часов </w:t>
      </w:r>
      <w:r w:rsidR="00845DE1">
        <w:rPr>
          <w:rFonts w:ascii="GHEA Grapalat" w:hAnsi="GHEA Grapalat"/>
          <w:color w:val="FF0000"/>
          <w:sz w:val="24"/>
          <w:szCs w:val="24"/>
          <w:lang w:val="hy-AM"/>
        </w:rPr>
        <w:t>25</w:t>
      </w:r>
      <w:r>
        <w:rPr>
          <w:rFonts w:ascii="GHEA Grapalat" w:hAnsi="GHEA Grapalat"/>
          <w:color w:val="FF0000"/>
          <w:sz w:val="24"/>
          <w:szCs w:val="24"/>
        </w:rPr>
        <w:t>.</w:t>
      </w:r>
      <w:r w:rsidR="00845DE1">
        <w:rPr>
          <w:rFonts w:ascii="GHEA Grapalat" w:hAnsi="GHEA Grapalat"/>
          <w:color w:val="FF0000"/>
          <w:sz w:val="24"/>
          <w:szCs w:val="24"/>
          <w:lang w:val="hy-AM"/>
        </w:rPr>
        <w:t>04</w:t>
      </w:r>
      <w:r w:rsidRPr="009E4803">
        <w:rPr>
          <w:rFonts w:ascii="GHEA Grapalat" w:hAnsi="GHEA Grapalat"/>
          <w:color w:val="FF0000"/>
          <w:sz w:val="24"/>
          <w:szCs w:val="24"/>
        </w:rPr>
        <w:t>.202</w:t>
      </w:r>
      <w:r w:rsidR="00845DE1">
        <w:rPr>
          <w:rFonts w:ascii="GHEA Grapalat" w:hAnsi="GHEA Grapalat"/>
          <w:color w:val="FF0000"/>
          <w:sz w:val="24"/>
          <w:szCs w:val="24"/>
          <w:lang w:val="hy-AM"/>
        </w:rPr>
        <w:t>5</w:t>
      </w:r>
      <w:r w:rsidRPr="002B0FCF">
        <w:rPr>
          <w:rFonts w:ascii="GHEA Grapalat" w:hAnsi="GHEA Grapalat"/>
          <w:b/>
          <w:color w:val="FF0000"/>
          <w:sz w:val="24"/>
          <w:szCs w:val="24"/>
        </w:rPr>
        <w:t>г</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5D6D112B" w14:textId="77777777" w:rsidR="00B67CCD" w:rsidRPr="00D3436F" w:rsidRDefault="00B67CCD" w:rsidP="00EE54EE">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C3880DA" w14:textId="77777777" w:rsidR="005F25EF" w:rsidRDefault="005F25EF" w:rsidP="00EE54EE">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5EB40A0E" w14:textId="77777777" w:rsidR="005F25EF" w:rsidRDefault="005F25EF" w:rsidP="00EE54EE">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BF29347" w14:textId="77777777" w:rsidR="00C648DF" w:rsidRDefault="005F25EF" w:rsidP="00EE54EE">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14:paraId="6408DC9D" w14:textId="77777777" w:rsidR="005F25EF" w:rsidRDefault="005F25EF" w:rsidP="00EE54EE">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3045A5D" w14:textId="77777777" w:rsidR="005F25EF" w:rsidRDefault="005F25EF" w:rsidP="00EE54EE">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90B67C5" w14:textId="77777777" w:rsidR="00EA0D10" w:rsidRPr="002D0E98" w:rsidRDefault="001361B2" w:rsidP="00EE54EE">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6598BD11" w14:textId="77777777" w:rsidR="00B67CCD" w:rsidRPr="009044F1" w:rsidRDefault="008E58A2"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2F9A2079" w14:textId="64894BC0" w:rsidR="006C3115" w:rsidRPr="00172C97" w:rsidRDefault="008E58A2" w:rsidP="00EE54EE">
      <w:pPr>
        <w:widowControl w:val="0"/>
        <w:tabs>
          <w:tab w:val="left" w:pos="1134"/>
        </w:tabs>
        <w:ind w:firstLine="567"/>
        <w:jc w:val="both"/>
        <w:rPr>
          <w:rFonts w:ascii="GHEA Grapalat" w:hAnsi="GHEA Grapalat"/>
          <w:b/>
        </w:rPr>
      </w:pPr>
      <w:r w:rsidRPr="00172C97">
        <w:rPr>
          <w:rFonts w:ascii="GHEA Grapalat" w:hAnsi="GHEA Grapalat"/>
          <w:b/>
        </w:rPr>
        <w:t>3</w:t>
      </w:r>
      <w:r w:rsidR="00E326DD" w:rsidRPr="00172C97">
        <w:rPr>
          <w:rFonts w:ascii="GHEA Grapalat" w:hAnsi="GHEA Grapalat"/>
          <w:b/>
        </w:rPr>
        <w:t>)</w:t>
      </w:r>
      <w:r w:rsidR="00444026" w:rsidRPr="00172C97">
        <w:rPr>
          <w:rFonts w:ascii="GHEA Grapalat" w:hAnsi="GHEA Grapalat"/>
          <w:b/>
        </w:rPr>
        <w:tab/>
      </w:r>
      <w:r w:rsidR="00E326DD" w:rsidRPr="00172C97">
        <w:rPr>
          <w:rFonts w:ascii="GHEA Grapalat" w:hAnsi="GHEA Grapalat"/>
          <w:b/>
        </w:rPr>
        <w:t>обеспечение заявки</w:t>
      </w:r>
      <w:r w:rsidR="0067389F" w:rsidRPr="00172C97">
        <w:rPr>
          <w:rFonts w:ascii="GHEA Grapalat" w:hAnsi="GHEA Grapalat"/>
          <w:b/>
        </w:rPr>
        <w:t xml:space="preserve">- </w:t>
      </w:r>
      <w:r w:rsidR="00E326DD" w:rsidRPr="00172C97">
        <w:rPr>
          <w:rFonts w:ascii="GHEA Grapalat" w:hAnsi="GHEA Grapalat"/>
          <w:b/>
        </w:rPr>
        <w:t>в форме наличных денег или банковской гарантии</w:t>
      </w:r>
      <w:r w:rsidR="0067389F" w:rsidRPr="00172C97">
        <w:rPr>
          <w:rFonts w:ascii="GHEA Grapalat" w:hAnsi="GHEA Grapalat"/>
          <w:b/>
        </w:rPr>
        <w:t>. Если обеспечение заявки</w:t>
      </w:r>
      <w:r w:rsidR="002B372D" w:rsidRPr="00172C97">
        <w:rPr>
          <w:rFonts w:ascii="GHEA Grapalat" w:hAnsi="GHEA Grapalat"/>
          <w:b/>
        </w:rPr>
        <w:t xml:space="preserve"> представляется в форме банковской гарантии, </w:t>
      </w:r>
      <w:r w:rsidR="00C7261B" w:rsidRPr="00172C97">
        <w:rPr>
          <w:rFonts w:ascii="GHEA Grapalat" w:hAnsi="GHEA Grapalat"/>
          <w:b/>
        </w:rPr>
        <w:t xml:space="preserve">то в случае организации процедуры закупки электронным способом представляется </w:t>
      </w:r>
      <w:r w:rsidR="00CC3BAC" w:rsidRPr="00172C97">
        <w:rPr>
          <w:rFonts w:ascii="GHEA Grapalat" w:hAnsi="GHEA Grapalat"/>
          <w:b/>
        </w:rPr>
        <w:t>воспроизведенный</w:t>
      </w:r>
      <w:r w:rsidR="00C7261B" w:rsidRPr="00172C97">
        <w:rPr>
          <w:rFonts w:ascii="GHEA Grapalat" w:hAnsi="GHEA Grapalat"/>
          <w:b/>
        </w:rPr>
        <w:t xml:space="preserve"> (отсканированный) с оригинала документа</w:t>
      </w:r>
      <w:r w:rsidR="009B127B" w:rsidRPr="00172C97">
        <w:rPr>
          <w:rFonts w:ascii="GHEA Grapalat" w:hAnsi="GHEA Grapalat"/>
          <w:b/>
        </w:rPr>
        <w:t xml:space="preserve"> </w:t>
      </w:r>
      <w:r w:rsidR="00C7261B" w:rsidRPr="00172C97">
        <w:rPr>
          <w:rFonts w:ascii="GHEA Grapalat" w:hAnsi="GHEA Grapalat"/>
          <w:b/>
        </w:rPr>
        <w:t xml:space="preserve"> вариант, </w:t>
      </w:r>
    </w:p>
    <w:p w14:paraId="46DC9FFE" w14:textId="77777777" w:rsidR="000845F6" w:rsidRPr="009044F1" w:rsidRDefault="002A6730"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8F2AB8B" w14:textId="77777777" w:rsidR="000845F6" w:rsidRPr="00D3436F" w:rsidRDefault="002A6730"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0ABA5ED" w14:textId="77777777" w:rsidR="00721677" w:rsidRDefault="00721677" w:rsidP="00EE54EE">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40931F1" w14:textId="77777777" w:rsidR="00721677" w:rsidRDefault="00721677" w:rsidP="00EE54EE">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FCDB0E9" w14:textId="77777777" w:rsidR="007D3A92" w:rsidRDefault="00721677"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108A3A1" w14:textId="77777777" w:rsidR="00A45946" w:rsidRPr="009044F1" w:rsidRDefault="00333B85" w:rsidP="00EE54EE">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37A07D1" w14:textId="77777777" w:rsidR="00A45946" w:rsidRPr="009044F1" w:rsidRDefault="00C8055A" w:rsidP="00EE54EE">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8ABCD6" w14:textId="77777777" w:rsidR="00B95FE0" w:rsidRPr="009044F1" w:rsidRDefault="00C8055A"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547B2FDD" w14:textId="77777777" w:rsidR="00732678" w:rsidRDefault="00940B86" w:rsidP="00EE54EE">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264248D" w14:textId="77777777" w:rsidR="00B95FE0" w:rsidRPr="009044F1" w:rsidRDefault="00A70A2B" w:rsidP="00EE54EE">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6DAFBF5" w14:textId="77777777" w:rsidR="00B95FE0" w:rsidRPr="009044F1" w:rsidRDefault="00B95FE0"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A00AB76" w14:textId="77777777" w:rsidR="00B95FE0" w:rsidRPr="009044F1" w:rsidRDefault="00B95FE0"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6BEB651" w14:textId="77777777" w:rsidR="00A45946" w:rsidRPr="00697F11" w:rsidRDefault="00B95FE0"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4D652335" w14:textId="77777777" w:rsidR="00B9778A" w:rsidRPr="00697F11" w:rsidRDefault="00B9778A"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3C0483AB" w14:textId="77777777" w:rsidR="00A14685" w:rsidRDefault="00A14685"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43C01AE" w14:textId="77777777" w:rsidR="00147FD7" w:rsidRDefault="00147FD7" w:rsidP="00EE54EE">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D19196C" w14:textId="77777777" w:rsidR="0048059F" w:rsidRPr="009044F1" w:rsidRDefault="0048059F"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26F11A54" w14:textId="77777777" w:rsidR="00A45946" w:rsidRPr="009044F1" w:rsidRDefault="00C8055A"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w:t>
      </w:r>
      <w:r w:rsidRPr="009044F1">
        <w:rPr>
          <w:rFonts w:ascii="GHEA Grapalat" w:hAnsi="GHEA Grapalat"/>
          <w:sz w:val="24"/>
          <w:szCs w:val="24"/>
        </w:rPr>
        <w:lastRenderedPageBreak/>
        <w:t>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A8BD70B" w14:textId="77777777" w:rsidR="009D180E" w:rsidRDefault="009D180E" w:rsidP="00EE54EE">
      <w:pPr>
        <w:widowControl w:val="0"/>
        <w:ind w:left="567" w:right="565"/>
        <w:jc w:val="center"/>
        <w:rPr>
          <w:rFonts w:ascii="GHEA Grapalat" w:hAnsi="GHEA Grapalat"/>
          <w:b/>
          <w:lang w:val="hy-AM"/>
        </w:rPr>
      </w:pPr>
    </w:p>
    <w:p w14:paraId="31C58243" w14:textId="77777777" w:rsidR="00096865" w:rsidRPr="009044F1" w:rsidRDefault="00220C7C" w:rsidP="00EE54EE">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122FFD6" w14:textId="77777777" w:rsidR="00096865" w:rsidRPr="00AA7117" w:rsidRDefault="00220C7C" w:rsidP="00EE54EE">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6BD70C3" w14:textId="77777777" w:rsidR="00096865" w:rsidRPr="009044F1" w:rsidRDefault="00220C7C" w:rsidP="00EE54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C9BAF47" w14:textId="77777777" w:rsidR="00FA0E41" w:rsidRPr="009044F1" w:rsidRDefault="00FA0E41" w:rsidP="00EE54EE">
      <w:pPr>
        <w:widowControl w:val="0"/>
        <w:ind w:firstLine="567"/>
        <w:jc w:val="center"/>
        <w:rPr>
          <w:rFonts w:ascii="GHEA Grapalat" w:hAnsi="GHEA Grapalat"/>
          <w:b/>
        </w:rPr>
      </w:pPr>
    </w:p>
    <w:p w14:paraId="1B9FEBD8" w14:textId="77777777" w:rsidR="00096865" w:rsidRPr="00221C7B" w:rsidRDefault="000D701E" w:rsidP="00EE54EE">
      <w:pPr>
        <w:widowControl w:val="0"/>
        <w:jc w:val="center"/>
        <w:rPr>
          <w:rFonts w:ascii="GHEA Grapalat" w:hAnsi="GHEA Grapalat"/>
          <w:b/>
        </w:rPr>
      </w:pPr>
      <w:r w:rsidRPr="009044F1">
        <w:rPr>
          <w:rFonts w:ascii="GHEA Grapalat" w:hAnsi="GHEA Grapalat"/>
          <w:b/>
        </w:rPr>
        <w:t xml:space="preserve">7. ОБЕСПЕЧЕНИЕ ЗАЯВКИ </w:t>
      </w:r>
    </w:p>
    <w:p w14:paraId="61278805" w14:textId="77777777" w:rsidR="007A3EE6" w:rsidRPr="00681F45" w:rsidRDefault="00283198" w:rsidP="00EE54EE">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449A1DC1" w14:textId="77777777" w:rsidR="00903898" w:rsidRPr="009044F1" w:rsidRDefault="00771C0F" w:rsidP="00EE54EE">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2D6F1A">
        <w:rPr>
          <w:rFonts w:ascii="GHEA Grapalat" w:hAnsi="GHEA Grapalat"/>
        </w:rPr>
        <w:t>цены за</w:t>
      </w:r>
      <w:r w:rsidR="00CB157C">
        <w:rPr>
          <w:rFonts w:ascii="GHEA Grapalat" w:hAnsi="GHEA Grapalat"/>
        </w:rPr>
        <w:t>купки</w:t>
      </w:r>
      <w:r w:rsidR="002D6F1A" w:rsidRPr="009044F1">
        <w:rPr>
          <w:rFonts w:ascii="GHEA Grapalat" w:hAnsi="GHEA Grapalat"/>
        </w:rPr>
        <w:t xml:space="preserve">. </w:t>
      </w:r>
      <w:r w:rsidR="002D6F1A" w:rsidRPr="003C6EB1">
        <w:rPr>
          <w:rFonts w:ascii="GHEA Grapalat" w:hAnsi="GHEA Grapalat"/>
        </w:rPr>
        <w:t xml:space="preserve">Если ценовое предложение участника превышает цену </w:t>
      </w:r>
      <w:r w:rsidR="002D6F1A">
        <w:rPr>
          <w:rFonts w:ascii="GHEA Grapalat" w:hAnsi="GHEA Grapalat"/>
        </w:rPr>
        <w:t>за</w:t>
      </w:r>
      <w:r w:rsidR="002D6F1A" w:rsidRPr="003C6EB1">
        <w:rPr>
          <w:rFonts w:ascii="GHEA Grapalat" w:hAnsi="GHEA Grapalat"/>
        </w:rPr>
        <w:t>купки, то размер обеспечения заявки равен пяти процентам ценового предложения</w:t>
      </w:r>
      <w:r w:rsidR="002D6F1A">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67744B34" w14:textId="77777777" w:rsidR="001578D4" w:rsidRDefault="001578D4" w:rsidP="00EE54EE">
      <w:pPr>
        <w:widowControl w:val="0"/>
        <w:ind w:firstLine="567"/>
        <w:jc w:val="both"/>
        <w:rPr>
          <w:ins w:id="8"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2C7F9B">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2C7F9B" w:rsidRPr="00EB3931">
        <w:rPr>
          <w:rFonts w:ascii="GHEA Grapalat" w:hAnsi="GHEA Grapalat"/>
        </w:rPr>
        <w:t>периода ожидания</w:t>
      </w:r>
      <w:r w:rsidR="002C7F9B">
        <w:rPr>
          <w:rFonts w:ascii="GHEA Grapalat" w:hAnsi="GHEA Grapalat"/>
        </w:rPr>
        <w:t>, если результаты процедуры закупки не обжалованы.</w:t>
      </w:r>
      <w:r w:rsidR="002C7F9B">
        <w:t xml:space="preserve"> </w:t>
      </w:r>
      <w:r w:rsidR="002C7F9B">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9" w:author="Vardan" w:date="2022-10-29T22:03:00Z">
        <w:r w:rsidR="00BA428E">
          <w:rPr>
            <w:rFonts w:ascii="GHEA Grapalat" w:hAnsi="GHEA Grapalat"/>
          </w:rPr>
          <w:t>.</w:t>
        </w:r>
      </w:ins>
    </w:p>
    <w:p w14:paraId="7375FEC7" w14:textId="77777777" w:rsidR="002E4A6E" w:rsidRPr="009044F1" w:rsidRDefault="002E4A6E" w:rsidP="00EE54EE">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264C9C" w:rsidRPr="006C5117">
        <w:rPr>
          <w:rFonts w:ascii="GHEA Grapalat" w:hAnsi="GHEA Grapalat"/>
          <w:vertAlign w:val="superscript"/>
        </w:rPr>
        <w:t>9.1</w:t>
      </w:r>
    </w:p>
    <w:p w14:paraId="10BBFFEC" w14:textId="77777777" w:rsidR="000A7528" w:rsidRPr="00681F45" w:rsidRDefault="00283198" w:rsidP="00EE54EE">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1755BC4E" w14:textId="77777777" w:rsidR="00692039" w:rsidRDefault="000A7528" w:rsidP="00EE54EE">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CB7703" w:rsidRPr="00692039">
        <w:rPr>
          <w:rFonts w:ascii="GHEA Grapalat" w:hAnsi="GHEA Grapalat"/>
        </w:rPr>
        <w:t>В</w:t>
      </w:r>
      <w:r w:rsidR="00CB7703" w:rsidRPr="00692039">
        <w:rPr>
          <w:rFonts w:ascii="Courier New" w:hAnsi="Courier New" w:cs="Courier New"/>
        </w:rPr>
        <w:t> </w:t>
      </w:r>
      <w:r w:rsidR="00CB7703" w:rsidRPr="00692039">
        <w:rPr>
          <w:rFonts w:ascii="GHEA Grapalat" w:hAnsi="GHEA Grapalat"/>
        </w:rPr>
        <w:t>случае представления одного обеспечения заявки, его сумма исчисляется в отношении общей суммы цен закупок  по</w:t>
      </w:r>
      <w:r w:rsidR="00CB7703" w:rsidRPr="00692039">
        <w:rPr>
          <w:rFonts w:ascii="Courier New" w:hAnsi="Courier New" w:cs="Courier New"/>
        </w:rPr>
        <w:t> </w:t>
      </w:r>
      <w:r w:rsidR="00CB7703" w:rsidRPr="00692039">
        <w:rPr>
          <w:rFonts w:ascii="GHEA Grapalat" w:hAnsi="GHEA Grapalat"/>
        </w:rPr>
        <w:t>представленным лотам,</w:t>
      </w:r>
      <w:r w:rsidR="00CB7703" w:rsidRPr="00692039">
        <w:rPr>
          <w:rFonts w:ascii="GHEA Grapalat" w:hAnsi="GHEA Grapalat"/>
          <w:color w:val="000000" w:themeColor="text1"/>
        </w:rPr>
        <w:t xml:space="preserve"> </w:t>
      </w:r>
      <w:r w:rsidR="00CB7703" w:rsidRPr="00692039">
        <w:rPr>
          <w:rFonts w:ascii="GHEA Grapalat" w:hAnsi="GHEA Grapalat"/>
        </w:rPr>
        <w:t xml:space="preserve">а </w:t>
      </w:r>
      <w:r w:rsidR="002C5710" w:rsidRPr="00692039">
        <w:rPr>
          <w:rFonts w:ascii="GHEA Grapalat" w:hAnsi="GHEA Grapalat"/>
        </w:rPr>
        <w:t xml:space="preserve">в том случае </w:t>
      </w:r>
      <w:r w:rsidR="00642B6C" w:rsidRPr="00692039">
        <w:rPr>
          <w:rFonts w:ascii="GHEA Grapalat" w:hAnsi="GHEA Grapalat"/>
          <w:lang w:val="en-US"/>
        </w:rPr>
        <w:t>e</w:t>
      </w:r>
      <w:r w:rsidR="00642B6C" w:rsidRPr="00692039">
        <w:rPr>
          <w:rFonts w:ascii="GHEA Grapalat" w:hAnsi="GHEA Grapalat"/>
        </w:rPr>
        <w:t>сли ценов</w:t>
      </w:r>
      <w:r w:rsidR="002C5710" w:rsidRPr="00692039">
        <w:rPr>
          <w:rFonts w:ascii="GHEA Grapalat" w:hAnsi="GHEA Grapalat"/>
        </w:rPr>
        <w:t>ые</w:t>
      </w:r>
      <w:r w:rsidR="00642B6C" w:rsidRPr="00692039">
        <w:rPr>
          <w:rFonts w:ascii="GHEA Grapalat" w:hAnsi="GHEA Grapalat"/>
        </w:rPr>
        <w:t xml:space="preserve"> предложени</w:t>
      </w:r>
      <w:r w:rsidR="002C5710" w:rsidRPr="00692039">
        <w:rPr>
          <w:rFonts w:ascii="GHEA Grapalat" w:hAnsi="GHEA Grapalat"/>
        </w:rPr>
        <w:t>я</w:t>
      </w:r>
      <w:r w:rsidR="00642B6C" w:rsidRPr="00692039">
        <w:rPr>
          <w:rFonts w:ascii="GHEA Grapalat" w:hAnsi="GHEA Grapalat"/>
        </w:rPr>
        <w:t xml:space="preserve"> </w:t>
      </w:r>
      <w:r w:rsidR="00642B6C" w:rsidRPr="00692039">
        <w:rPr>
          <w:rFonts w:ascii="GHEA Grapalat" w:hAnsi="GHEA Grapalat"/>
        </w:rPr>
        <w:lastRenderedPageBreak/>
        <w:t>превыша</w:t>
      </w:r>
      <w:r w:rsidR="00556285" w:rsidRPr="00692039">
        <w:rPr>
          <w:rFonts w:ascii="GHEA Grapalat" w:hAnsi="GHEA Grapalat"/>
        </w:rPr>
        <w:t>ю</w:t>
      </w:r>
      <w:r w:rsidR="00642B6C" w:rsidRPr="00692039">
        <w:rPr>
          <w:rFonts w:ascii="GHEA Grapalat" w:hAnsi="GHEA Grapalat"/>
        </w:rPr>
        <w:t>т цен</w:t>
      </w:r>
      <w:r w:rsidR="002C5710" w:rsidRPr="00692039">
        <w:rPr>
          <w:rFonts w:ascii="GHEA Grapalat" w:hAnsi="GHEA Grapalat"/>
        </w:rPr>
        <w:t>ы</w:t>
      </w:r>
      <w:r w:rsidR="00642B6C" w:rsidRPr="00692039">
        <w:rPr>
          <w:rFonts w:ascii="GHEA Grapalat" w:hAnsi="GHEA Grapalat"/>
        </w:rPr>
        <w:t xml:space="preserve"> закупки </w:t>
      </w:r>
      <w:r w:rsidR="00CB7703" w:rsidRPr="00692039">
        <w:rPr>
          <w:rFonts w:ascii="GHEA Grapalat" w:hAnsi="GHEA Grapalat"/>
        </w:rPr>
        <w:t>-</w:t>
      </w:r>
      <w:r w:rsidR="00642B6C" w:rsidRPr="00692039">
        <w:rPr>
          <w:rFonts w:ascii="GHEA Grapalat" w:hAnsi="GHEA Grapalat"/>
        </w:rPr>
        <w:t xml:space="preserve"> </w:t>
      </w:r>
      <w:r w:rsidR="00036F40" w:rsidRPr="00692039">
        <w:rPr>
          <w:rFonts w:ascii="GHEA Grapalat" w:hAnsi="GHEA Grapalat"/>
        </w:rPr>
        <w:t>в отношении общей суммы</w:t>
      </w:r>
      <w:r w:rsidR="00CB7703" w:rsidRPr="00692039">
        <w:rPr>
          <w:rFonts w:ascii="GHEA Grapalat" w:hAnsi="GHEA Grapalat"/>
        </w:rPr>
        <w:t xml:space="preserve"> ценовых предложений</w:t>
      </w:r>
      <w:r w:rsidR="00CB7703" w:rsidRPr="00692039">
        <w:rPr>
          <w:rFonts w:ascii="GHEA Grapalat" w:hAnsi="GHEA Grapalat"/>
          <w:color w:val="000000" w:themeColor="text1"/>
        </w:rPr>
        <w:t xml:space="preserve"> с учетом </w:t>
      </w:r>
      <w:r w:rsidR="00CB7703" w:rsidRPr="00692039">
        <w:rPr>
          <w:rFonts w:ascii="GHEA Grapalat" w:hAnsi="GHEA Grapalat" w:cs="Sylfaen"/>
        </w:rPr>
        <w:t>требований абзаца «д» подпункта 1 пункта 32 Порядка</w:t>
      </w:r>
      <w:r w:rsidR="00CB7703" w:rsidRPr="00692039">
        <w:rPr>
          <w:rFonts w:ascii="GHEA Grapalat" w:hAnsi="GHEA Grapalat" w:cs="Sylfaen"/>
          <w:lang w:val="hy-AM"/>
        </w:rPr>
        <w:t>.</w:t>
      </w:r>
    </w:p>
    <w:p w14:paraId="4F25BF52" w14:textId="77777777" w:rsidR="00C35487" w:rsidRPr="00C35487" w:rsidRDefault="000A7528" w:rsidP="00EE54EE">
      <w:pPr>
        <w:widowControl w:val="0"/>
        <w:tabs>
          <w:tab w:val="left" w:pos="1134"/>
        </w:tabs>
        <w:ind w:firstLine="567"/>
        <w:jc w:val="both"/>
      </w:pPr>
      <w:r w:rsidRPr="009044F1">
        <w:rPr>
          <w:rFonts w:ascii="GHEA Grapalat" w:hAnsi="GHEA Grapalat"/>
        </w:rPr>
        <w:t>б.</w:t>
      </w:r>
      <w:r w:rsidR="00E70FC4" w:rsidRPr="005114D0">
        <w:rPr>
          <w:rFonts w:ascii="GHEA Grapalat" w:hAnsi="GHEA Grapalat"/>
        </w:rPr>
        <w:tab/>
      </w:r>
      <w:r w:rsidR="007B4981">
        <w:rPr>
          <w:rFonts w:ascii="GHEA Grapalat" w:hAnsi="GHEA Grapalat"/>
        </w:rPr>
        <w:t>е</w:t>
      </w:r>
      <w:r w:rsidR="007B4981" w:rsidRPr="00BB7860">
        <w:rPr>
          <w:rFonts w:ascii="GHEA Grapalat" w:hAnsi="GHEA Grapalat"/>
        </w:rPr>
        <w:t xml:space="preserve">сли участник лишается права заключения договора </w:t>
      </w:r>
      <w:r w:rsidR="007B4981">
        <w:rPr>
          <w:rFonts w:ascii="GHEA Grapalat" w:hAnsi="GHEA Grapalat"/>
        </w:rPr>
        <w:t>по какому</w:t>
      </w:r>
      <w:r w:rsidR="007B4981" w:rsidRPr="00BB7860">
        <w:rPr>
          <w:rFonts w:ascii="GHEA Grapalat" w:hAnsi="GHEA Grapalat"/>
        </w:rPr>
        <w:t xml:space="preserve">-либо </w:t>
      </w:r>
      <w:r w:rsidR="007B4981">
        <w:rPr>
          <w:rFonts w:ascii="GHEA Grapalat" w:hAnsi="GHEA Grapalat"/>
        </w:rPr>
        <w:t>лоту</w:t>
      </w:r>
      <w:r w:rsidR="007B4981" w:rsidRPr="00BB7860">
        <w:rPr>
          <w:rFonts w:ascii="GHEA Grapalat" w:hAnsi="GHEA Grapalat"/>
        </w:rPr>
        <w:t>, то обеспечение заявки выплачивается только в размере обеспечения, рассчитанного в отношении это</w:t>
      </w:r>
      <w:r w:rsidR="007B4981">
        <w:rPr>
          <w:rFonts w:ascii="GHEA Grapalat" w:hAnsi="GHEA Grapalat"/>
        </w:rPr>
        <w:t>го лота.</w:t>
      </w:r>
      <w:r w:rsidRPr="009044F1">
        <w:rPr>
          <w:rFonts w:ascii="GHEA Grapalat" w:hAnsi="GHEA Grapalat"/>
        </w:rPr>
        <w:t>.</w:t>
      </w:r>
      <w:r w:rsidR="0009038D">
        <w:rPr>
          <w:rStyle w:val="FootnoteReference"/>
        </w:rPr>
        <w:footnoteReference w:customMarkFollows="1" w:id="4"/>
        <w:t>9</w:t>
      </w:r>
    </w:p>
    <w:p w14:paraId="76299576" w14:textId="77777777" w:rsidR="00F20DA5" w:rsidRPr="009044F1" w:rsidRDefault="00283198" w:rsidP="00EE54EE">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3457C68E"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266904A3"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5E3ACE5" w14:textId="326D638D" w:rsidR="00172C97" w:rsidRPr="007E4F8C" w:rsidRDefault="00283198" w:rsidP="00EE54EE">
      <w:pPr>
        <w:widowControl w:val="0"/>
        <w:tabs>
          <w:tab w:val="left" w:pos="1134"/>
        </w:tabs>
        <w:ind w:firstLine="567"/>
        <w:jc w:val="both"/>
        <w:rPr>
          <w:rFonts w:ascii="GHEA Grapalat" w:hAnsi="GHEA Grapalat"/>
          <w:b/>
          <w:bCs/>
        </w:rPr>
      </w:pPr>
      <w:r w:rsidRPr="009044F1">
        <w:rPr>
          <w:rFonts w:ascii="GHEA Grapalat" w:hAnsi="GHEA Grapalat"/>
        </w:rPr>
        <w:t>7.4.</w:t>
      </w:r>
      <w:r w:rsidR="00E70FC4" w:rsidRPr="005114D0">
        <w:rPr>
          <w:rFonts w:ascii="GHEA Grapalat" w:hAnsi="GHEA Grapalat"/>
        </w:rPr>
        <w:tab/>
      </w:r>
      <w:r w:rsidRPr="007E4F8C">
        <w:rPr>
          <w:rFonts w:ascii="GHEA Grapalat" w:hAnsi="GHEA Grapalat"/>
          <w:b/>
          <w:bCs/>
        </w:rPr>
        <w:t xml:space="preserve">Обеспечение заявки должно быть действительно в течение </w:t>
      </w:r>
      <w:r w:rsidR="00562363">
        <w:rPr>
          <w:rFonts w:ascii="GHEA Grapalat" w:hAnsi="GHEA Grapalat"/>
          <w:b/>
          <w:bCs/>
          <w:lang w:val="hy-AM"/>
        </w:rPr>
        <w:t>90</w:t>
      </w:r>
      <w:r w:rsidR="008E3C53" w:rsidRPr="007E4F8C">
        <w:rPr>
          <w:rFonts w:ascii="Calibri" w:hAnsi="Calibri" w:cs="Calibri"/>
          <w:b/>
          <w:bCs/>
        </w:rPr>
        <w:t> </w:t>
      </w:r>
      <w:r w:rsidRPr="007E4F8C">
        <w:rPr>
          <w:rFonts w:ascii="GHEA Grapalat" w:hAnsi="GHEA Grapalat"/>
          <w:b/>
          <w:bCs/>
        </w:rPr>
        <w:t>(</w:t>
      </w:r>
      <w:r w:rsidR="00562363">
        <w:rPr>
          <w:rFonts w:ascii="GHEA Grapalat" w:hAnsi="GHEA Grapalat"/>
          <w:b/>
          <w:bCs/>
        </w:rPr>
        <w:t>девяносто</w:t>
      </w:r>
      <w:r w:rsidRPr="007E4F8C">
        <w:rPr>
          <w:rFonts w:ascii="GHEA Grapalat" w:hAnsi="GHEA Grapalat"/>
          <w:b/>
          <w:bCs/>
        </w:rPr>
        <w:t xml:space="preserve">) </w:t>
      </w:r>
      <w:r w:rsidR="00F80761" w:rsidRPr="007E4F8C">
        <w:rPr>
          <w:rFonts w:ascii="GHEA Grapalat" w:hAnsi="GHEA Grapalat"/>
          <w:b/>
          <w:bCs/>
        </w:rPr>
        <w:t xml:space="preserve">рабочих </w:t>
      </w:r>
      <w:r w:rsidRPr="007E4F8C">
        <w:rPr>
          <w:rFonts w:ascii="GHEA Grapalat" w:hAnsi="GHEA Grapalat"/>
          <w:b/>
          <w:bCs/>
        </w:rPr>
        <w:t>дней со дня подачи заявки.</w:t>
      </w:r>
    </w:p>
    <w:p w14:paraId="2A6C9234" w14:textId="77777777" w:rsidR="00A9568F" w:rsidRDefault="00926D22" w:rsidP="00EE54EE">
      <w:pPr>
        <w:widowControl w:val="0"/>
        <w:tabs>
          <w:tab w:val="left" w:pos="1134"/>
        </w:tabs>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22319388" w14:textId="77777777" w:rsidR="00A214D5" w:rsidRPr="00996C18" w:rsidRDefault="00A214D5" w:rsidP="00EE54EE">
      <w:pPr>
        <w:widowControl w:val="0"/>
        <w:tabs>
          <w:tab w:val="left" w:pos="1134"/>
        </w:tabs>
        <w:ind w:firstLine="567"/>
        <w:jc w:val="both"/>
        <w:rPr>
          <w:rFonts w:ascii="GHEA Grapalat" w:hAnsi="GHEA Grapalat" w:cs="Sylfaen"/>
        </w:rPr>
      </w:pPr>
      <w:r w:rsidRPr="005E62F0">
        <w:rPr>
          <w:rFonts w:ascii="GHEA Grapalat" w:hAnsi="GHEA Grapalat"/>
        </w:rPr>
        <w:t>7.</w:t>
      </w:r>
      <w:r w:rsidR="00926D22">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62F59C8D" w14:textId="77777777" w:rsidR="00A214D5" w:rsidRPr="00681F45" w:rsidRDefault="00A214D5" w:rsidP="00EE54EE">
      <w:pPr>
        <w:widowControl w:val="0"/>
        <w:tabs>
          <w:tab w:val="left" w:pos="1134"/>
        </w:tabs>
        <w:ind w:firstLine="567"/>
        <w:jc w:val="both"/>
        <w:rPr>
          <w:rFonts w:ascii="GHEA Grapalat" w:hAnsi="GHEA Grapalat" w:cs="Sylfaen"/>
        </w:rPr>
      </w:pPr>
    </w:p>
    <w:p w14:paraId="0383A664" w14:textId="77777777" w:rsidR="00567BD7" w:rsidRDefault="00567BD7" w:rsidP="00EE54EE">
      <w:pPr>
        <w:rPr>
          <w:rFonts w:ascii="GHEA Grapalat" w:hAnsi="GHEA Grapalat"/>
          <w:b/>
        </w:rPr>
      </w:pPr>
      <w:r>
        <w:rPr>
          <w:rFonts w:ascii="GHEA Grapalat" w:hAnsi="GHEA Grapalat"/>
          <w:b/>
        </w:rPr>
        <w:br w:type="page"/>
      </w:r>
    </w:p>
    <w:p w14:paraId="6C9303A5" w14:textId="77777777" w:rsidR="00096865" w:rsidRPr="009044F1" w:rsidRDefault="00E70FC4" w:rsidP="00EE54EE">
      <w:pPr>
        <w:widowControl w:val="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EFFCF6B" w14:textId="510FD3E5" w:rsidR="00172C97" w:rsidRPr="009044F1" w:rsidRDefault="00172C97" w:rsidP="00EE54EE">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282967">
        <w:rPr>
          <w:rFonts w:ascii="GHEA Grapalat" w:hAnsi="GHEA Grapalat"/>
          <w:color w:val="FF0000"/>
          <w:sz w:val="24"/>
          <w:szCs w:val="24"/>
        </w:rPr>
        <w:t>11:00</w:t>
      </w:r>
      <w:r w:rsidRPr="002B0FCF">
        <w:rPr>
          <w:rFonts w:ascii="GHEA Grapalat" w:hAnsi="GHEA Grapalat"/>
          <w:color w:val="FF0000"/>
          <w:sz w:val="24"/>
          <w:szCs w:val="24"/>
        </w:rPr>
        <w:t xml:space="preserve"> часов </w:t>
      </w:r>
      <w:r w:rsidR="00AC153B">
        <w:rPr>
          <w:rFonts w:ascii="GHEA Grapalat" w:hAnsi="GHEA Grapalat"/>
          <w:color w:val="FF0000"/>
          <w:sz w:val="24"/>
          <w:szCs w:val="24"/>
        </w:rPr>
        <w:t>25</w:t>
      </w:r>
      <w:r w:rsidRPr="00A24E9E">
        <w:rPr>
          <w:rFonts w:ascii="GHEA Grapalat" w:hAnsi="GHEA Grapalat"/>
          <w:color w:val="FF0000"/>
          <w:sz w:val="24"/>
          <w:szCs w:val="24"/>
          <w:lang w:val="hy-AM"/>
        </w:rPr>
        <w:t>.</w:t>
      </w:r>
      <w:r w:rsidR="007E4F8C" w:rsidRPr="00A24E9E">
        <w:rPr>
          <w:rFonts w:ascii="GHEA Grapalat" w:hAnsi="GHEA Grapalat"/>
          <w:color w:val="FF0000"/>
          <w:sz w:val="24"/>
          <w:szCs w:val="24"/>
          <w:lang w:val="hy-AM"/>
        </w:rPr>
        <w:t>0</w:t>
      </w:r>
      <w:r w:rsidR="00AC153B">
        <w:rPr>
          <w:rFonts w:ascii="GHEA Grapalat" w:hAnsi="GHEA Grapalat"/>
          <w:color w:val="FF0000"/>
          <w:sz w:val="24"/>
          <w:szCs w:val="24"/>
        </w:rPr>
        <w:t>4</w:t>
      </w:r>
      <w:r w:rsidRPr="00A24E9E">
        <w:rPr>
          <w:rFonts w:ascii="GHEA Grapalat" w:hAnsi="GHEA Grapalat"/>
          <w:color w:val="FF0000"/>
          <w:sz w:val="24"/>
          <w:szCs w:val="24"/>
          <w:lang w:val="hy-AM"/>
        </w:rPr>
        <w:t>.202</w:t>
      </w:r>
      <w:r w:rsidR="00AC153B">
        <w:rPr>
          <w:rFonts w:ascii="GHEA Grapalat" w:hAnsi="GHEA Grapalat"/>
          <w:color w:val="FF0000"/>
          <w:sz w:val="24"/>
          <w:szCs w:val="24"/>
        </w:rPr>
        <w:t>5</w:t>
      </w:r>
      <w:r w:rsidRPr="00A24E9E">
        <w:rPr>
          <w:rFonts w:ascii="GHEA Grapalat" w:hAnsi="GHEA Grapalat"/>
          <w:color w:val="FF0000"/>
          <w:sz w:val="24"/>
          <w:szCs w:val="24"/>
        </w:rPr>
        <w:t>г</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16C52D17" w14:textId="77777777" w:rsidR="00ED6836" w:rsidRPr="009044F1" w:rsidRDefault="009B6D58" w:rsidP="00EE54EE">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255F9071" w14:textId="77777777" w:rsidR="003B60D5" w:rsidRPr="009044F1" w:rsidRDefault="00ED6836" w:rsidP="00EE54EE">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5E3504A8" w14:textId="77777777" w:rsidR="009A796C" w:rsidRPr="009044F1" w:rsidRDefault="00FD2748" w:rsidP="00EE54EE">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300976B" w14:textId="77777777" w:rsidR="002A665D" w:rsidRPr="002A665D" w:rsidRDefault="00CF34DE" w:rsidP="00EE54EE">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38BDBD69" w14:textId="77777777" w:rsidR="00ED6836" w:rsidRPr="009044F1" w:rsidRDefault="00745561" w:rsidP="00EE54EE">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6218414E" w14:textId="77777777" w:rsidR="00096865" w:rsidRPr="009044F1" w:rsidRDefault="00FD274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78E3735" w14:textId="77777777" w:rsidR="00B514E8" w:rsidRPr="009044F1" w:rsidRDefault="00FD2748"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05E8DF59" w14:textId="77777777" w:rsidR="00172C97" w:rsidRPr="00172C97" w:rsidRDefault="00FD2748" w:rsidP="00EE54EE">
      <w:pPr>
        <w:pStyle w:val="BodyTextIndent"/>
        <w:widowControl w:val="0"/>
        <w:tabs>
          <w:tab w:val="left" w:pos="1134"/>
        </w:tabs>
        <w:spacing w:line="240" w:lineRule="auto"/>
        <w:ind w:firstLine="567"/>
        <w:rPr>
          <w:rFonts w:asciiTheme="minorHAnsi" w:hAnsiTheme="minorHAnsi"/>
          <w:i w:val="0"/>
        </w:rPr>
      </w:pPr>
      <w:r w:rsidRPr="00172C97">
        <w:rPr>
          <w:rFonts w:ascii="GHEA Grapalat" w:hAnsi="GHEA Grapalat"/>
          <w:i w:val="0"/>
          <w:sz w:val="24"/>
          <w:szCs w:val="24"/>
        </w:rPr>
        <w:t>8.5</w:t>
      </w:r>
      <w:r w:rsidR="00172C97">
        <w:rPr>
          <w:rFonts w:ascii="GHEA Grapalat" w:hAnsi="GHEA Grapalat"/>
          <w:i w:val="0"/>
          <w:sz w:val="24"/>
          <w:szCs w:val="24"/>
        </w:rPr>
        <w:t>.</w:t>
      </w:r>
      <w:r w:rsidR="00172C97" w:rsidRPr="00172C97">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установленным Центральным банком р. Армения на день открытия заявок</w:t>
      </w:r>
      <w:r w:rsidR="00172C97" w:rsidRPr="00172C97">
        <w:rPr>
          <w:rStyle w:val="FootnoteReference"/>
          <w:rFonts w:ascii="GHEA Grapalat" w:hAnsi="GHEA Grapalat"/>
          <w:i w:val="0"/>
          <w:sz w:val="24"/>
          <w:szCs w:val="24"/>
        </w:rPr>
        <w:t xml:space="preserve"> </w:t>
      </w:r>
    </w:p>
    <w:p w14:paraId="51CD0CCF" w14:textId="77777777" w:rsidR="009B6D58" w:rsidRPr="00186559" w:rsidRDefault="00FD2748" w:rsidP="00EE54EE">
      <w:pPr>
        <w:pStyle w:val="BodyTextIndent"/>
        <w:widowControl w:val="0"/>
        <w:tabs>
          <w:tab w:val="left" w:pos="1134"/>
        </w:tabs>
        <w:spacing w:line="240" w:lineRule="auto"/>
        <w:ind w:firstLine="567"/>
        <w:rPr>
          <w:rFonts w:ascii="GHEA Grapalat" w:hAnsi="GHEA Grapalat" w:cs="Sylfaen"/>
          <w:sz w:val="24"/>
          <w:szCs w:val="24"/>
        </w:rPr>
      </w:pPr>
      <w:r w:rsidRPr="00172C97">
        <w:rPr>
          <w:rFonts w:ascii="GHEA Grapalat" w:hAnsi="GHEA Grapalat"/>
          <w:i w:val="0"/>
          <w:sz w:val="24"/>
          <w:szCs w:val="24"/>
        </w:rPr>
        <w:t>8.</w:t>
      </w:r>
      <w:r w:rsidR="00D36366" w:rsidRPr="00172C97">
        <w:rPr>
          <w:rFonts w:ascii="GHEA Grapalat" w:hAnsi="GHEA Grapalat"/>
          <w:i w:val="0"/>
          <w:sz w:val="24"/>
          <w:szCs w:val="24"/>
        </w:rPr>
        <w:t>6</w:t>
      </w:r>
      <w:r w:rsidRPr="00172C97">
        <w:rPr>
          <w:rFonts w:ascii="GHEA Grapalat" w:hAnsi="GHEA Grapalat"/>
          <w:i w:val="0"/>
          <w:sz w:val="24"/>
          <w:szCs w:val="24"/>
        </w:rPr>
        <w:t>.</w:t>
      </w:r>
      <w:r w:rsidR="00644850" w:rsidRPr="00172C97">
        <w:rPr>
          <w:rFonts w:ascii="GHEA Grapalat" w:hAnsi="GHEA Grapalat"/>
          <w:i w:val="0"/>
          <w:sz w:val="24"/>
          <w:szCs w:val="24"/>
        </w:rPr>
        <w:tab/>
      </w:r>
      <w:r w:rsidRPr="00172C97">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72C97">
        <w:rPr>
          <w:rFonts w:ascii="GHEA Grapalat" w:hAnsi="GHEA Grapalat"/>
          <w:i w:val="0"/>
          <w:sz w:val="24"/>
          <w:szCs w:val="24"/>
        </w:rPr>
        <w:t>отобранного</w:t>
      </w:r>
      <w:r w:rsidR="00970000" w:rsidRPr="00172C97">
        <w:rPr>
          <w:rFonts w:ascii="GHEA Grapalat" w:hAnsi="GHEA Grapalat"/>
          <w:i w:val="0"/>
          <w:sz w:val="24"/>
          <w:szCs w:val="24"/>
        </w:rPr>
        <w:t xml:space="preserve"> </w:t>
      </w:r>
      <w:r w:rsidR="00A00A1F" w:rsidRPr="00172C97">
        <w:rPr>
          <w:rFonts w:ascii="GHEA Grapalat" w:hAnsi="GHEA Grapalat"/>
          <w:i w:val="0"/>
          <w:sz w:val="24"/>
          <w:szCs w:val="24"/>
        </w:rPr>
        <w:t xml:space="preserve">и </w:t>
      </w:r>
      <w:r w:rsidR="00432FEC" w:rsidRPr="00172C97">
        <w:rPr>
          <w:rFonts w:ascii="GHEA Grapalat" w:hAnsi="GHEA Grapalat"/>
          <w:i w:val="0"/>
          <w:sz w:val="24"/>
          <w:szCs w:val="24"/>
        </w:rPr>
        <w:t>непризнанных таковыми</w:t>
      </w:r>
      <w:r w:rsidR="007D2779" w:rsidRPr="00172C97">
        <w:rPr>
          <w:rFonts w:ascii="GHEA Grapalat" w:hAnsi="GHEA Grapalat"/>
          <w:i w:val="0"/>
          <w:sz w:val="24"/>
          <w:szCs w:val="24"/>
        </w:rPr>
        <w:t xml:space="preserve"> участников</w:t>
      </w:r>
      <w:r w:rsidR="00957EF4" w:rsidRPr="00172C97">
        <w:rPr>
          <w:rFonts w:ascii="GHEA Grapalat" w:hAnsi="GHEA Grapalat"/>
          <w:i w:val="0"/>
          <w:sz w:val="24"/>
          <w:szCs w:val="24"/>
        </w:rPr>
        <w:t>.</w:t>
      </w:r>
      <w:r w:rsidRPr="00172C97">
        <w:rPr>
          <w:rFonts w:ascii="GHEA Grapalat" w:hAnsi="GHEA Grapalat"/>
          <w:i w:val="0"/>
          <w:sz w:val="24"/>
          <w:szCs w:val="24"/>
        </w:rPr>
        <w:t>При равенстве предложенных наименьших цен</w:t>
      </w:r>
      <w:r w:rsidR="00172C97">
        <w:rPr>
          <w:rFonts w:ascii="GHEA Grapalat" w:hAnsi="GHEA Grapalat"/>
          <w:sz w:val="24"/>
          <w:szCs w:val="24"/>
        </w:rPr>
        <w:t>.</w:t>
      </w:r>
    </w:p>
    <w:p w14:paraId="427132DF" w14:textId="77777777" w:rsidR="009B6D58" w:rsidRPr="00EC329B"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11"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0BB96E68" w14:textId="77777777" w:rsidR="009B6D58" w:rsidRPr="009044F1"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63CD33A4" w14:textId="77777777" w:rsidR="009B6D58" w:rsidRPr="00A50C53"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2430CB1" w14:textId="77777777" w:rsidR="009B6D58" w:rsidRPr="009044F1"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14AD4A3" w14:textId="77777777" w:rsidR="00B70356" w:rsidRPr="000429C3" w:rsidRDefault="009B6D58"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5ECC7875" w14:textId="77777777" w:rsidR="00AF4239" w:rsidRDefault="00AF4239"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65361B76" w14:textId="77777777" w:rsidR="00AF4239" w:rsidRPr="009044F1" w:rsidRDefault="00AF4239" w:rsidP="00EE54EE">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67C85A7A" w14:textId="77777777" w:rsidR="00B514E8" w:rsidRPr="009044F1" w:rsidRDefault="00FD2748" w:rsidP="00EE54EE">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C43E7A5" w14:textId="77777777" w:rsidR="00AD2081" w:rsidRDefault="00A150A9"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w:t>
      </w:r>
      <w:r w:rsidRPr="009044F1">
        <w:rPr>
          <w:rFonts w:ascii="GHEA Grapalat" w:hAnsi="GHEA Grapalat"/>
          <w:sz w:val="24"/>
          <w:szCs w:val="24"/>
        </w:rPr>
        <w:lastRenderedPageBreak/>
        <w:t>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41A58F2" w14:textId="77777777" w:rsidR="003B3E74" w:rsidRPr="00AA7117" w:rsidRDefault="006A3C8A" w:rsidP="00EE54EE">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21D2F1A4" w14:textId="77777777" w:rsidR="00C27BA4" w:rsidRDefault="00A150A9" w:rsidP="00EE54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48CDD1F" w14:textId="77777777" w:rsidR="005E0E50"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B0BBF1D" w14:textId="77777777" w:rsidR="00EA58C8"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CAF6EA3" w14:textId="77777777" w:rsidR="00E65F37"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1343868" w14:textId="77777777" w:rsidR="00A24827" w:rsidRPr="009044F1" w:rsidRDefault="00A24827"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B64DBC7" w14:textId="77777777" w:rsidR="008B73CD" w:rsidRPr="009044F1" w:rsidRDefault="008B73CD"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7502DA5" w14:textId="77777777" w:rsidR="00356E06" w:rsidRPr="00681C1F" w:rsidRDefault="008769B4" w:rsidP="00EE54EE">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 xml:space="preserve">На следующий день после вынесения решения оно в письменной форме </w:t>
      </w:r>
      <w:r w:rsidR="00356E06" w:rsidRPr="00050A4A">
        <w:rPr>
          <w:rFonts w:ascii="GHEA Grapalat" w:hAnsi="GHEA Grapalat"/>
        </w:rPr>
        <w:lastRenderedPageBreak/>
        <w:t>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39F3F04E" w14:textId="77777777" w:rsidR="001F3676" w:rsidRPr="0054203B" w:rsidRDefault="00377A01" w:rsidP="00EE54EE">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5E56A040" w14:textId="77777777" w:rsidR="001F3676" w:rsidRPr="00A928B7" w:rsidRDefault="00A928B7" w:rsidP="00EE54EE">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C4E8EC4" w14:textId="77777777" w:rsidR="001F3676" w:rsidRPr="00A928B7" w:rsidRDefault="00A928B7" w:rsidP="00EE54EE">
      <w:pPr>
        <w:widowControl w:val="0"/>
        <w:ind w:left="-502"/>
        <w:contextualSpacing/>
        <w:jc w:val="both"/>
        <w:rPr>
          <w:ins w:id="12"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CC7D50A" w14:textId="77777777" w:rsidR="0068697B" w:rsidRPr="007663F8" w:rsidRDefault="0068697B" w:rsidP="00EE54EE">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0944A053" w14:textId="77777777" w:rsidR="00A63D83" w:rsidRPr="009044F1" w:rsidRDefault="00A63D83" w:rsidP="00EE54EE">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8C752C4" w14:textId="77777777" w:rsidR="00A23E7B" w:rsidRDefault="00E64D24" w:rsidP="00EE54EE">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1BEEF0A" w14:textId="77777777" w:rsidR="002B121D" w:rsidRPr="001439BD" w:rsidRDefault="00A150A9" w:rsidP="00EE54EE">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4E51133" w14:textId="77777777" w:rsidR="009B0DA1" w:rsidRPr="009044F1" w:rsidRDefault="00B5219E" w:rsidP="00EE54EE">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2D19EB5" w14:textId="77777777" w:rsidR="00265D18" w:rsidRPr="009044F1" w:rsidRDefault="00265D18" w:rsidP="00EE54EE">
      <w:pPr>
        <w:widowControl w:val="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w:t>
      </w:r>
      <w:r w:rsidRPr="009044F1">
        <w:rPr>
          <w:rFonts w:ascii="GHEA Grapalat" w:hAnsi="GHEA Grapalat"/>
        </w:rPr>
        <w:lastRenderedPageBreak/>
        <w:t>либо отправляет сведения (документы) в воспроизведенном (отсканированном) с утвержденного оригинала варианте.</w:t>
      </w:r>
    </w:p>
    <w:p w14:paraId="2EC253AE" w14:textId="77777777" w:rsidR="00096865" w:rsidRPr="00D3436F" w:rsidRDefault="00E02F60"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0111073" w14:textId="77777777" w:rsidR="008A3C60" w:rsidRPr="008A3C60" w:rsidRDefault="008A3C60" w:rsidP="00EE54EE">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59B10E9A" w14:textId="77777777" w:rsidR="002B103D" w:rsidRPr="000811C1" w:rsidRDefault="00A150A9" w:rsidP="00EE54EE">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14:paraId="788A097A" w14:textId="77777777" w:rsidR="00583092" w:rsidRPr="009044F1" w:rsidRDefault="00A150A9" w:rsidP="00EE54EE">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629A7DDC" w14:textId="77777777" w:rsidR="00583092"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BDB5A87" w14:textId="77777777" w:rsidR="00583092" w:rsidRPr="005114D0" w:rsidRDefault="00662165"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92CE5AE" w14:textId="77777777" w:rsidR="00583092" w:rsidRPr="00374F4A" w:rsidRDefault="00A150A9" w:rsidP="00EE54EE">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A7408A0" w14:textId="77777777" w:rsidR="00196487" w:rsidRPr="009044F1" w:rsidRDefault="00A150A9" w:rsidP="00EE54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707B8F61" w14:textId="77777777" w:rsidR="00196487" w:rsidRPr="009044F1" w:rsidRDefault="00196487"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4F38715A" w14:textId="77777777" w:rsidR="00196487" w:rsidRPr="009044F1" w:rsidRDefault="00196487" w:rsidP="00EE54EE">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615FF0" w14:textId="77777777" w:rsidR="00E45ACA" w:rsidRPr="000811C1" w:rsidRDefault="00A150A9" w:rsidP="00EE54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9AA56A7" w14:textId="77777777" w:rsidR="00583092"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6CAFDB0" w14:textId="18C7DDE3" w:rsidR="001F6AFB" w:rsidRDefault="00583092" w:rsidP="00EE54EE">
      <w:pPr>
        <w:pStyle w:val="BodyTextIndent2"/>
        <w:widowControl w:val="0"/>
        <w:spacing w:line="240" w:lineRule="auto"/>
        <w:ind w:firstLine="567"/>
        <w:rPr>
          <w:ins w:id="13"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F33606">
        <w:rPr>
          <w:rFonts w:ascii="GHEA Grapalat" w:hAnsi="GHEA Grapalat"/>
          <w:b/>
          <w:bCs/>
          <w:sz w:val="24"/>
          <w:szCs w:val="24"/>
        </w:rPr>
        <w:t>"</w:t>
      </w:r>
      <w:r w:rsidR="00F33606" w:rsidRPr="00F33606">
        <w:rPr>
          <w:rFonts w:ascii="GHEA Grapalat" w:hAnsi="GHEA Grapalat"/>
          <w:b/>
          <w:bCs/>
          <w:sz w:val="24"/>
          <w:szCs w:val="24"/>
        </w:rPr>
        <w:t>10</w:t>
      </w:r>
      <w:r w:rsidRPr="00F33606">
        <w:rPr>
          <w:rFonts w:ascii="GHEA Grapalat" w:hAnsi="GHEA Grapalat"/>
          <w:b/>
          <w:bCs/>
          <w:sz w:val="24"/>
          <w:szCs w:val="24"/>
        </w:rPr>
        <w:t>"</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14732B8C" w14:textId="77777777" w:rsidR="00583092" w:rsidRPr="00A53A6A" w:rsidRDefault="00583092">
      <w:pPr>
        <w:pStyle w:val="BodyTextIndent2"/>
        <w:widowControl w:val="0"/>
        <w:numPr>
          <w:ilvl w:val="0"/>
          <w:numId w:val="7"/>
        </w:numPr>
        <w:spacing w:line="240" w:lineRule="auto"/>
        <w:rPr>
          <w:rFonts w:ascii="GHEA Grapalat" w:hAnsi="GHEA Grapalat"/>
          <w:i/>
          <w:sz w:val="24"/>
          <w:szCs w:val="24"/>
        </w:rPr>
      </w:pPr>
      <w:r w:rsidRPr="009044F1">
        <w:rPr>
          <w:rFonts w:ascii="GHEA Grapalat" w:hAnsi="GHEA Grapalat"/>
          <w:sz w:val="24"/>
          <w:szCs w:val="24"/>
        </w:rPr>
        <w:t xml:space="preserve">не применим, если заявку подал только один участник, с которым </w:t>
      </w:r>
      <w:r w:rsidRPr="009044F1">
        <w:rPr>
          <w:rFonts w:ascii="GHEA Grapalat" w:hAnsi="GHEA Grapalat"/>
          <w:sz w:val="24"/>
          <w:szCs w:val="24"/>
        </w:rPr>
        <w:lastRenderedPageBreak/>
        <w:t>заключается договор</w:t>
      </w:r>
      <w:r w:rsidR="00A53A6A">
        <w:rPr>
          <w:rFonts w:ascii="GHEA Grapalat" w:hAnsi="GHEA Grapalat"/>
          <w:sz w:val="24"/>
          <w:szCs w:val="24"/>
        </w:rPr>
        <w:t>;</w:t>
      </w:r>
    </w:p>
    <w:p w14:paraId="215A4ED6" w14:textId="77777777" w:rsidR="001F6AFB" w:rsidRDefault="001F6AFB">
      <w:pPr>
        <w:pStyle w:val="norm"/>
        <w:widowControl w:val="0"/>
        <w:numPr>
          <w:ilvl w:val="0"/>
          <w:numId w:val="7"/>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08F2B54" w14:textId="77777777" w:rsidR="00712B58" w:rsidRDefault="00712B58" w:rsidP="00EE54EE">
      <w:pPr>
        <w:pStyle w:val="norm"/>
        <w:widowControl w:val="0"/>
        <w:tabs>
          <w:tab w:val="left" w:pos="1276"/>
        </w:tabs>
        <w:spacing w:line="240" w:lineRule="auto"/>
        <w:ind w:left="142" w:firstLine="0"/>
        <w:rPr>
          <w:rFonts w:ascii="GHEA Grapalat" w:hAnsi="GHEA Grapalat"/>
          <w:sz w:val="24"/>
          <w:szCs w:val="24"/>
        </w:rPr>
      </w:pPr>
    </w:p>
    <w:p w14:paraId="2F7E0936" w14:textId="77777777" w:rsidR="001F6AFB" w:rsidRPr="00747338" w:rsidRDefault="001F6AFB" w:rsidP="00EE54EE">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1343257" w14:textId="77777777" w:rsidR="001D2159" w:rsidRPr="00503411" w:rsidRDefault="001D2159" w:rsidP="00EE54EE">
      <w:pPr>
        <w:widowControl w:val="0"/>
        <w:jc w:val="center"/>
        <w:rPr>
          <w:rFonts w:ascii="GHEA Grapalat" w:hAnsi="GHEA Grapalat"/>
          <w:b/>
        </w:rPr>
      </w:pPr>
    </w:p>
    <w:p w14:paraId="1A7BDF4B" w14:textId="77777777" w:rsidR="000313A6" w:rsidRDefault="00AA0AD8" w:rsidP="00EE54EE">
      <w:pPr>
        <w:widowControl w:val="0"/>
        <w:jc w:val="center"/>
        <w:rPr>
          <w:rFonts w:ascii="GHEA Grapalat" w:hAnsi="GHEA Grapalat"/>
          <w:b/>
        </w:rPr>
      </w:pPr>
      <w:r w:rsidRPr="009044F1">
        <w:rPr>
          <w:rFonts w:ascii="GHEA Grapalat" w:hAnsi="GHEA Grapalat"/>
          <w:b/>
        </w:rPr>
        <w:t xml:space="preserve">9. ЗАКЛЮЧЕНИЕ ДОГОВОРА </w:t>
      </w:r>
    </w:p>
    <w:p w14:paraId="1D31EFC1" w14:textId="77777777" w:rsidR="00D544C1" w:rsidRPr="009044F1" w:rsidRDefault="00D544C1" w:rsidP="00EE54EE">
      <w:pPr>
        <w:widowControl w:val="0"/>
        <w:jc w:val="center"/>
        <w:rPr>
          <w:rFonts w:ascii="GHEA Grapalat" w:hAnsi="GHEA Grapalat" w:cs="Arial"/>
          <w:b/>
          <w:iCs/>
        </w:rPr>
      </w:pPr>
    </w:p>
    <w:p w14:paraId="1FC778BC" w14:textId="77777777" w:rsidR="0009686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6F91EC" w14:textId="77777777" w:rsidR="00EB6E54"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D3DEB77" w14:textId="77777777" w:rsidR="00F23A51"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5B7F212D" w14:textId="77777777" w:rsidR="009365B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3728993C" w14:textId="77777777" w:rsidR="0009686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2B8B5D21" w14:textId="77777777" w:rsidR="000313A6" w:rsidRPr="009044F1" w:rsidRDefault="000313A6" w:rsidP="00EE54EE">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C8075A9" w14:textId="77777777" w:rsidR="0033571F"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72E907E" w14:textId="77777777" w:rsidR="00D612BC" w:rsidRPr="009044F1" w:rsidRDefault="00AA0AD8" w:rsidP="00EE54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069D8D0" w14:textId="77777777" w:rsidR="00F23A51" w:rsidRDefault="00AA0AD8" w:rsidP="00EE54EE">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На следующий рабочий день после заключения договора секретарь Комиссии </w:t>
      </w:r>
      <w:r w:rsidRPr="009044F1">
        <w:rPr>
          <w:rFonts w:ascii="GHEA Grapalat" w:hAnsi="GHEA Grapalat"/>
          <w:i w:val="0"/>
          <w:sz w:val="24"/>
          <w:szCs w:val="24"/>
        </w:rPr>
        <w:lastRenderedPageBreak/>
        <w:t>завершает процедуру в системе.</w:t>
      </w:r>
    </w:p>
    <w:p w14:paraId="5A1FAF9D" w14:textId="77777777" w:rsidR="004E760D" w:rsidRPr="009044F1" w:rsidRDefault="004E760D" w:rsidP="00EE54EE">
      <w:pPr>
        <w:pStyle w:val="BodyTextIndent"/>
        <w:widowControl w:val="0"/>
        <w:tabs>
          <w:tab w:val="left" w:pos="1134"/>
        </w:tabs>
        <w:spacing w:line="240" w:lineRule="auto"/>
        <w:ind w:firstLine="567"/>
        <w:rPr>
          <w:rFonts w:ascii="GHEA Grapalat" w:hAnsi="GHEA Grapalat" w:cs="Sylfaen"/>
          <w:i w:val="0"/>
          <w:sz w:val="24"/>
          <w:szCs w:val="24"/>
        </w:rPr>
      </w:pPr>
    </w:p>
    <w:p w14:paraId="17AF6F65" w14:textId="77777777" w:rsidR="00096865" w:rsidRPr="009044F1" w:rsidRDefault="00030D40" w:rsidP="00EE54EE">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0512246" w14:textId="77777777" w:rsidR="00096865" w:rsidRDefault="00030D40" w:rsidP="00EE54EE">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предоплаты</w:t>
      </w:r>
      <w:r w:rsidR="004C0E39" w:rsidRPr="00681C1F">
        <w:rPr>
          <w:rFonts w:ascii="GHEA Grapalat" w:hAnsi="GHEA Grapalat"/>
          <w:color w:val="000000" w:themeColor="text1"/>
        </w:rPr>
        <w:t>)</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14:paraId="039CB432" w14:textId="59E73716" w:rsidR="00172C97" w:rsidRDefault="00A6609C" w:rsidP="00EE54EE">
      <w:pPr>
        <w:widowControl w:val="0"/>
        <w:tabs>
          <w:tab w:val="left" w:pos="1276"/>
        </w:tabs>
        <w:ind w:firstLine="567"/>
        <w:jc w:val="both"/>
        <w:rPr>
          <w:rFonts w:ascii="GHEA Grapalat" w:hAnsi="GHEA Grapalat"/>
        </w:rPr>
      </w:pPr>
      <w:r w:rsidRPr="000406CC">
        <w:rPr>
          <w:rFonts w:ascii="GHEA Grapalat" w:hAnsi="GHEA Grapalat"/>
        </w:rPr>
        <w:t xml:space="preserve">10.2 </w:t>
      </w:r>
      <w:r w:rsidR="00795677" w:rsidRPr="000406CC">
        <w:rPr>
          <w:rFonts w:ascii="GHEA Grapalat" w:hAnsi="GHEA Grapalat"/>
        </w:rPr>
        <w:t xml:space="preserve">Размер обеспечения квалификации равен </w:t>
      </w:r>
      <w:r w:rsidR="00795677" w:rsidRPr="00245591">
        <w:rPr>
          <w:rFonts w:ascii="GHEA Grapalat" w:hAnsi="GHEA Grapalat"/>
          <w:b/>
          <w:bCs/>
        </w:rPr>
        <w:t>тридцати процентам</w:t>
      </w:r>
      <w:r w:rsidR="00795677" w:rsidRPr="000406CC">
        <w:rPr>
          <w:rFonts w:ascii="GHEA Grapalat" w:hAnsi="GHEA Grapalat"/>
        </w:rPr>
        <w:t xml:space="preserve"> </w:t>
      </w:r>
      <w:r w:rsidR="00795677">
        <w:rPr>
          <w:rFonts w:ascii="GHEA Grapalat" w:hAnsi="GHEA Grapalat"/>
        </w:rPr>
        <w:t xml:space="preserve">от </w:t>
      </w:r>
      <w:r w:rsidR="00795677" w:rsidRPr="00123A23">
        <w:rPr>
          <w:rFonts w:ascii="GHEA Grapalat" w:hAnsi="GHEA Grapalat"/>
        </w:rPr>
        <w:t>цен</w:t>
      </w:r>
      <w:r w:rsidR="00795677">
        <w:rPr>
          <w:rFonts w:ascii="GHEA Grapalat" w:hAnsi="GHEA Grapalat"/>
        </w:rPr>
        <w:t>ы</w:t>
      </w:r>
      <w:r w:rsidR="00795677" w:rsidRPr="00123A23">
        <w:rPr>
          <w:rFonts w:ascii="GHEA Grapalat" w:hAnsi="GHEA Grapalat"/>
        </w:rPr>
        <w:t xml:space="preserve"> закупки </w:t>
      </w:r>
      <w:r w:rsidR="00795677">
        <w:rPr>
          <w:rFonts w:ascii="GHEA Grapalat" w:hAnsi="GHEA Grapalat"/>
        </w:rPr>
        <w:t>услуг</w:t>
      </w:r>
      <w:r w:rsidR="00795677" w:rsidRPr="00123A23">
        <w:rPr>
          <w:rFonts w:ascii="GHEA Grapalat" w:hAnsi="GHEA Grapalat"/>
        </w:rPr>
        <w:t xml:space="preserve"> закуп</w:t>
      </w:r>
      <w:r w:rsidR="00795677">
        <w:rPr>
          <w:rFonts w:ascii="GHEA Grapalat" w:hAnsi="GHEA Grapalat"/>
        </w:rPr>
        <w:t>аемых</w:t>
      </w:r>
      <w:r w:rsidR="00795677" w:rsidRPr="00123A23">
        <w:rPr>
          <w:rFonts w:ascii="GHEA Grapalat" w:hAnsi="GHEA Grapalat"/>
        </w:rPr>
        <w:t xml:space="preserve"> в рамках данной процедуры</w:t>
      </w:r>
      <w:r w:rsidR="00795677" w:rsidRPr="000406CC">
        <w:rPr>
          <w:rFonts w:ascii="GHEA Grapalat" w:hAnsi="GHEA Grapalat"/>
        </w:rPr>
        <w:t>.</w:t>
      </w:r>
      <w:r w:rsidR="00795677">
        <w:rPr>
          <w:rFonts w:ascii="GHEA Grapalat" w:hAnsi="GHEA Grapalat"/>
        </w:rPr>
        <w:t xml:space="preserve"> </w:t>
      </w:r>
      <w:r w:rsidR="00795677" w:rsidRPr="002C42AD">
        <w:rPr>
          <w:rFonts w:ascii="GHEA Grapalat" w:hAnsi="GHEA Grapalat"/>
        </w:rPr>
        <w:t xml:space="preserve">Если цена закупки </w:t>
      </w:r>
      <w:r w:rsidR="00795677">
        <w:rPr>
          <w:rFonts w:ascii="GHEA Grapalat" w:hAnsi="GHEA Grapalat"/>
        </w:rPr>
        <w:t>услуг</w:t>
      </w:r>
      <w:r w:rsidR="00795677" w:rsidRPr="002C42AD">
        <w:rPr>
          <w:rFonts w:ascii="GHEA Grapalat" w:hAnsi="GHEA Grapalat"/>
        </w:rPr>
        <w:t xml:space="preserve"> меньше цены заключаемого договора, то размер обеспечения </w:t>
      </w:r>
      <w:r w:rsidR="00795677">
        <w:rPr>
          <w:rFonts w:ascii="GHEA Grapalat" w:hAnsi="GHEA Grapalat"/>
        </w:rPr>
        <w:t>квалификации</w:t>
      </w:r>
      <w:r w:rsidR="00795677" w:rsidRPr="002C42AD">
        <w:rPr>
          <w:rFonts w:ascii="GHEA Grapalat" w:hAnsi="GHEA Grapalat"/>
        </w:rPr>
        <w:t xml:space="preserve"> исчисляется в отношении цены договора</w:t>
      </w:r>
      <w:r w:rsidR="00795677">
        <w:rPr>
          <w:rFonts w:ascii="GHEA Grapalat" w:hAnsi="GHEA Grapalat"/>
        </w:rPr>
        <w:t xml:space="preserve">. </w:t>
      </w:r>
      <w:r w:rsidR="00795677" w:rsidRPr="00CE081E">
        <w:rPr>
          <w:rFonts w:ascii="GHEA Grapalat" w:hAnsi="GHEA Grapalat"/>
        </w:rPr>
        <w:t>Обеспечение квалификации представляется в виде соглашения о неустойке</w:t>
      </w:r>
      <w:r w:rsidR="00795677" w:rsidRPr="00174059">
        <w:rPr>
          <w:rFonts w:ascii="GHEA Grapalat" w:hAnsi="GHEA Grapalat"/>
        </w:rPr>
        <w:t xml:space="preserve"> (приложение 4. 2) или наличных денег, или гарантий, предоставленных банками</w:t>
      </w:r>
      <w:r w:rsidR="00795677" w:rsidRPr="000406CC">
        <w:rPr>
          <w:rFonts w:ascii="GHEA Grapalat" w:hAnsi="GHEA Grapalat"/>
        </w:rPr>
        <w:t xml:space="preserve">. Причем  обеспечение должно быть действительным как минимум включительно до </w:t>
      </w:r>
      <w:r w:rsidR="00795677">
        <w:rPr>
          <w:rFonts w:ascii="GHEA Grapalat" w:hAnsi="GHEA Grapalat"/>
        </w:rPr>
        <w:t>90</w:t>
      </w:r>
      <w:r w:rsidR="00795677" w:rsidRPr="000406CC">
        <w:rPr>
          <w:rFonts w:ascii="GHEA Grapalat" w:hAnsi="GHEA Grapalat"/>
        </w:rPr>
        <w:t>-го рабочего дня, следующего за днем полного принятия заказчиком результата выполнения договора</w:t>
      </w:r>
      <w:r w:rsidR="0086443A">
        <w:rPr>
          <w:rFonts w:ascii="GHEA Grapalat" w:hAnsi="GHEA Grapalat"/>
        </w:rPr>
        <w:t>.</w:t>
      </w:r>
      <w:r w:rsidR="00997FFE">
        <w:rPr>
          <w:rFonts w:ascii="GHEA Grapalat" w:hAnsi="GHEA Grapalat"/>
        </w:rPr>
        <w:t xml:space="preserve"> </w:t>
      </w:r>
    </w:p>
    <w:p w14:paraId="2DB990B2" w14:textId="77777777" w:rsidR="00CF7623" w:rsidRPr="000406CC" w:rsidRDefault="00CF7623" w:rsidP="00EE54EE">
      <w:pPr>
        <w:widowControl w:val="0"/>
        <w:tabs>
          <w:tab w:val="left" w:pos="1276"/>
        </w:tabs>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42F0CEC9" w14:textId="77777777" w:rsidR="000C328E" w:rsidRPr="000406CC" w:rsidRDefault="000C328E" w:rsidP="00EE54EE">
      <w:pPr>
        <w:widowControl w:val="0"/>
        <w:tabs>
          <w:tab w:val="left" w:pos="1276"/>
        </w:tabs>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14:paraId="64349A6B" w14:textId="77777777" w:rsidR="00CF7623" w:rsidRPr="009D0F48" w:rsidRDefault="006574FF" w:rsidP="00EE54EE">
      <w:pPr>
        <w:widowControl w:val="0"/>
        <w:tabs>
          <w:tab w:val="left" w:pos="1276"/>
        </w:tabs>
        <w:ind w:firstLine="567"/>
        <w:jc w:val="both"/>
        <w:rPr>
          <w:ins w:id="14"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14:paraId="5114EF3C" w14:textId="77777777" w:rsidR="004C0E39" w:rsidRPr="009D0F48" w:rsidRDefault="00B23A55" w:rsidP="00EE54EE">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2AAE02" w14:textId="77777777" w:rsidR="004C0E39" w:rsidRPr="009D0F48" w:rsidRDefault="004C0E39" w:rsidP="00EE54EE">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F625B12" w14:textId="77777777" w:rsidR="004C0E39" w:rsidRPr="009D0F48" w:rsidRDefault="004C0E39" w:rsidP="00EE54EE">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1B4C7AF0" w14:textId="77777777" w:rsidR="004C0E39" w:rsidRPr="009D0F48" w:rsidRDefault="004C0E39" w:rsidP="00EE54EE">
      <w:pPr>
        <w:pStyle w:val="FootnoteText"/>
        <w:jc w:val="both"/>
        <w:rPr>
          <w:ins w:id="15" w:author="Vardan" w:date="2022-05-29T22:18:00Z"/>
          <w:rFonts w:ascii="GHEA Grapalat" w:hAnsi="GHEA Grapalat"/>
          <w:i/>
          <w:sz w:val="18"/>
          <w:szCs w:val="18"/>
        </w:rPr>
      </w:pPr>
    </w:p>
    <w:p w14:paraId="601501E8" w14:textId="77777777" w:rsidR="00832AB3"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14:paraId="20F70E61" w14:textId="77777777" w:rsidR="00E8513D" w:rsidRPr="009D0F48" w:rsidRDefault="00E8513D" w:rsidP="00EE54EE">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40EF64B2" w14:textId="77777777" w:rsidR="00E96941"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6" w:author="Vardan" w:date="2022-10-29T22:38:00Z">
        <w:r w:rsidR="00E96941" w:rsidRPr="009D0F48" w:rsidDel="00F11926">
          <w:rPr>
            <w:rFonts w:ascii="Cambria Math" w:hAnsi="Cambria Math" w:cs="Cambria Math"/>
            <w:i/>
            <w:sz w:val="18"/>
            <w:szCs w:val="18"/>
          </w:rPr>
          <w:delText>․</w:delText>
        </w:r>
      </w:del>
      <w:ins w:id="17"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14:paraId="3AF6E91D" w14:textId="77777777" w:rsidR="00832AB3"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2D59DF51" w14:textId="77777777" w:rsidR="00D544C1" w:rsidRPr="00BC30EA" w:rsidRDefault="00D544C1" w:rsidP="00EE54EE">
      <w:pPr>
        <w:pStyle w:val="FootnoteText"/>
        <w:jc w:val="both"/>
        <w:rPr>
          <w:rFonts w:ascii="GHEA Grapalat" w:hAnsi="GHEA Grapalat"/>
          <w:i/>
          <w:sz w:val="18"/>
          <w:szCs w:val="18"/>
        </w:rPr>
      </w:pPr>
    </w:p>
    <w:p w14:paraId="6BD901D6" w14:textId="77777777" w:rsidR="0035631F" w:rsidRPr="00172C97" w:rsidRDefault="00CF7623" w:rsidP="00EE54EE">
      <w:pPr>
        <w:widowControl w:val="0"/>
        <w:tabs>
          <w:tab w:val="left" w:pos="1276"/>
        </w:tabs>
        <w:ind w:firstLine="567"/>
        <w:jc w:val="both"/>
        <w:rPr>
          <w:ins w:id="18" w:author="Vardan" w:date="2022-10-29T22:39:00Z"/>
          <w:rFonts w:ascii="GHEA Grapalat" w:hAnsi="GHEA Grapalat"/>
          <w:lang w:val="hy-AM"/>
        </w:rPr>
      </w:pPr>
      <w:r w:rsidRPr="00692995">
        <w:rPr>
          <w:rFonts w:ascii="GHEA Grapalat" w:hAnsi="GHEA Grapalat" w:cs="Sylfaen"/>
        </w:rPr>
        <w:t>Обеспечение квалификации в виде</w:t>
      </w:r>
      <w:r w:rsidR="00223984">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w:t>
      </w:r>
      <w:r w:rsidR="00172C97">
        <w:rPr>
          <w:rFonts w:ascii="GHEA Grapalat" w:hAnsi="GHEA Grapalat" w:cs="Sylfaen"/>
          <w:lang w:val="hy-AM"/>
        </w:rPr>
        <w:t>.</w:t>
      </w:r>
    </w:p>
    <w:p w14:paraId="7F285FA8" w14:textId="77777777" w:rsidR="006C7A9C" w:rsidRPr="00692995" w:rsidRDefault="006C7A9C" w:rsidP="00EE54EE">
      <w:pPr>
        <w:widowControl w:val="0"/>
        <w:tabs>
          <w:tab w:val="left" w:pos="1276"/>
        </w:tabs>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4AEAA60B" w14:textId="77777777" w:rsidR="002406D8" w:rsidRPr="009044F1" w:rsidRDefault="002406D8" w:rsidP="00EE54EE">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26F0D122" w14:textId="77777777" w:rsidR="00366C4E" w:rsidRDefault="00030D40" w:rsidP="00EE54EE">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1D2159">
        <w:rPr>
          <w:rStyle w:val="FootnoteReference"/>
          <w:rFonts w:ascii="GHEA Grapalat" w:hAnsi="GHEA Grapalat"/>
        </w:rPr>
        <w:footnoteReference w:customMarkFollows="1" w:id="6"/>
        <w:t>13</w:t>
      </w:r>
      <w:r w:rsidR="00375E5E">
        <w:rPr>
          <w:rFonts w:ascii="GHEA Grapalat" w:hAnsi="GHEA Grapalat"/>
        </w:rPr>
        <w:t>.</w:t>
      </w:r>
    </w:p>
    <w:p w14:paraId="7F93D6B8" w14:textId="77777777" w:rsidR="00E969ED" w:rsidRPr="00375987" w:rsidRDefault="0058395E" w:rsidP="00EE54EE">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65A15B16" w14:textId="77777777" w:rsidR="00F0759D" w:rsidRDefault="00F92A53" w:rsidP="00EE54EE">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A3039C6" w14:textId="77777777" w:rsidR="004A0321" w:rsidRPr="00245591" w:rsidRDefault="004A0321" w:rsidP="00EE54EE">
      <w:pPr>
        <w:widowControl w:val="0"/>
        <w:tabs>
          <w:tab w:val="left" w:pos="1276"/>
        </w:tabs>
        <w:ind w:firstLine="567"/>
        <w:jc w:val="both"/>
        <w:rPr>
          <w:rFonts w:ascii="GHEA Grapalat" w:hAnsi="GHEA Grapalat"/>
          <w:b/>
          <w:bCs/>
          <w:lang w:val="hy-AM"/>
        </w:rPr>
      </w:pPr>
      <w:r w:rsidRPr="00245591">
        <w:rPr>
          <w:rFonts w:ascii="GHEA Grapalat" w:hAnsi="GHEA Grapalat"/>
          <w:b/>
          <w:bCs/>
        </w:rPr>
        <w:t>10.4</w:t>
      </w:r>
      <w:r w:rsidR="00251CF9" w:rsidRPr="00245591">
        <w:rPr>
          <w:rFonts w:ascii="GHEA Grapalat" w:hAnsi="GHEA Grapalat"/>
          <w:b/>
          <w:bCs/>
        </w:rPr>
        <w:t xml:space="preserve"> </w:t>
      </w:r>
      <w:r w:rsidR="0076763C" w:rsidRPr="00245591">
        <w:rPr>
          <w:rFonts w:ascii="GHEA Grapalat" w:hAnsi="GHEA Grapalat"/>
          <w:b/>
          <w:bCs/>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45591">
        <w:rPr>
          <w:rFonts w:ascii="GHEA Grapalat" w:hAnsi="GHEA Grapalat"/>
          <w:b/>
          <w:bCs/>
        </w:rPr>
        <w:t>я квалификации и</w:t>
      </w:r>
      <w:r w:rsidR="0076763C" w:rsidRPr="00245591">
        <w:rPr>
          <w:rFonts w:ascii="GHEA Grapalat" w:hAnsi="GHEA Grapalat"/>
          <w:b/>
          <w:bCs/>
        </w:rPr>
        <w:t xml:space="preserve"> договора представля</w:t>
      </w:r>
      <w:r w:rsidR="00DE7753" w:rsidRPr="00245591">
        <w:rPr>
          <w:rFonts w:ascii="GHEA Grapalat" w:hAnsi="GHEA Grapalat"/>
          <w:b/>
          <w:bCs/>
        </w:rPr>
        <w:t>ю</w:t>
      </w:r>
      <w:r w:rsidR="0076763C" w:rsidRPr="00245591">
        <w:rPr>
          <w:rFonts w:ascii="GHEA Grapalat" w:hAnsi="GHEA Grapalat"/>
          <w:b/>
          <w:bCs/>
        </w:rPr>
        <w:t>тся</w:t>
      </w:r>
      <w:r w:rsidR="00180134" w:rsidRPr="00245591">
        <w:rPr>
          <w:rFonts w:ascii="GHEA Grapalat" w:hAnsi="GHEA Grapalat"/>
          <w:b/>
          <w:bCs/>
        </w:rPr>
        <w:t xml:space="preserve"> в виде заключенного в одностороннем порядке </w:t>
      </w:r>
      <w:r w:rsidR="00A9694C" w:rsidRPr="00245591">
        <w:rPr>
          <w:rFonts w:ascii="GHEA Grapalat" w:hAnsi="GHEA Grapalat"/>
          <w:b/>
          <w:bCs/>
        </w:rPr>
        <w:t>за</w:t>
      </w:r>
      <w:r w:rsidR="00180134" w:rsidRPr="00245591">
        <w:rPr>
          <w:rFonts w:ascii="GHEA Grapalat" w:hAnsi="GHEA Grapalat"/>
          <w:b/>
          <w:bCs/>
        </w:rPr>
        <w:t>явления - в виде неустойки или наличных денег</w:t>
      </w:r>
      <w:r w:rsidR="006D7219" w:rsidRPr="00245591">
        <w:rPr>
          <w:rFonts w:ascii="GHEA Grapalat" w:hAnsi="GHEA Grapalat"/>
          <w:b/>
          <w:bCs/>
        </w:rPr>
        <w:t>. Если на момент возникновения правомочия по заключению договора</w:t>
      </w:r>
      <w:r w:rsidR="00FF1970" w:rsidRPr="00245591">
        <w:rPr>
          <w:rFonts w:ascii="GHEA Grapalat" w:hAnsi="GHEA Grapalat"/>
          <w:b/>
          <w:bCs/>
          <w:lang w:val="hy-AM"/>
        </w:rPr>
        <w:t>:</w:t>
      </w:r>
    </w:p>
    <w:p w14:paraId="27255884" w14:textId="77777777" w:rsidR="00D32092" w:rsidRPr="00245591" w:rsidRDefault="00D32092" w:rsidP="00EE54EE">
      <w:pPr>
        <w:widowControl w:val="0"/>
        <w:tabs>
          <w:tab w:val="left" w:pos="1276"/>
        </w:tabs>
        <w:ind w:firstLine="567"/>
        <w:jc w:val="both"/>
        <w:rPr>
          <w:rFonts w:ascii="GHEA Grapalat" w:hAnsi="GHEA Grapalat" w:cs="Sylfaen"/>
          <w:b/>
          <w:bCs/>
        </w:rPr>
      </w:pPr>
      <w:r w:rsidRPr="00245591">
        <w:rPr>
          <w:rFonts w:ascii="GHEA Grapalat" w:hAnsi="GHEA Grapalat" w:cs="Sylfaen"/>
          <w:b/>
          <w:bCs/>
        </w:rPr>
        <w:t xml:space="preserve">-предусмотренные финансовые средства превышают </w:t>
      </w:r>
      <w:r w:rsidR="00DF4441" w:rsidRPr="00245591">
        <w:rPr>
          <w:rFonts w:ascii="GHEA Grapalat" w:hAnsi="GHEA Grapalat" w:cs="Sylfaen"/>
          <w:b/>
          <w:bCs/>
        </w:rPr>
        <w:t xml:space="preserve">25 </w:t>
      </w:r>
      <w:r w:rsidRPr="00245591">
        <w:rPr>
          <w:rFonts w:ascii="GHEA Grapalat" w:hAnsi="GHEA Grapalat" w:cs="Sylfaen"/>
          <w:b/>
          <w:bCs/>
        </w:rPr>
        <w:t xml:space="preserve">млн. драмов, однако для полного выполнения договора и в дальнейшем требуются финансовые средства, то </w:t>
      </w:r>
      <w:r w:rsidR="00720697" w:rsidRPr="00245591">
        <w:rPr>
          <w:rFonts w:ascii="GHEA Grapalat" w:hAnsi="GHEA Grapalat" w:cs="Sylfaen"/>
          <w:b/>
          <w:bCs/>
        </w:rPr>
        <w:t xml:space="preserve">обеспечения </w:t>
      </w:r>
      <w:r w:rsidRPr="00245591">
        <w:rPr>
          <w:rFonts w:ascii="GHEA Grapalat" w:hAnsi="GHEA Grapalat" w:cs="Sylfaen"/>
          <w:b/>
          <w:bCs/>
        </w:rPr>
        <w:t>договора</w:t>
      </w:r>
      <w:r w:rsidR="00720697" w:rsidRPr="00245591">
        <w:rPr>
          <w:rFonts w:ascii="GHEA Grapalat" w:hAnsi="GHEA Grapalat" w:cs="Sylfaen"/>
          <w:b/>
          <w:bCs/>
        </w:rPr>
        <w:t xml:space="preserve"> и квалификации</w:t>
      </w:r>
      <w:r w:rsidRPr="00245591">
        <w:rPr>
          <w:rFonts w:ascii="GHEA Grapalat" w:hAnsi="GHEA Grapalat" w:cs="Sylfaen"/>
          <w:b/>
          <w:bCs/>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3A05925" w14:textId="77777777" w:rsidR="005162B1" w:rsidRPr="009044F1" w:rsidRDefault="00030D40" w:rsidP="00EE54EE">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988A9F1" w14:textId="77777777" w:rsidR="00525AFA" w:rsidRDefault="002807DD" w:rsidP="00EE54EE">
      <w:pPr>
        <w:widowControl w:val="0"/>
        <w:tabs>
          <w:tab w:val="left" w:pos="1134"/>
        </w:tabs>
        <w:ind w:firstLine="567"/>
        <w:jc w:val="both"/>
        <w:rPr>
          <w:rFonts w:ascii="GHEA Grapalat" w:hAnsi="GHEA Grapalat"/>
        </w:rPr>
      </w:pPr>
      <w:r>
        <w:rPr>
          <w:rFonts w:ascii="GHEA Grapalat" w:hAnsi="GHEA Grapalat"/>
          <w:b/>
        </w:rPr>
        <w:lastRenderedPageBreak/>
        <w:t xml:space="preserve"> </w:t>
      </w:r>
      <w:r w:rsidR="00525AFA"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уполномоченному органу</w:t>
      </w:r>
      <w:r w:rsidR="00525AFA" w:rsidRPr="00EA64AF">
        <w:rPr>
          <w:rFonts w:ascii="GHEA Grapalat" w:hAnsi="GHEA Grapalat"/>
          <w:lang w:val="hy-AM"/>
        </w:rPr>
        <w:t>,</w:t>
      </w:r>
      <w:r w:rsidR="00525AFA"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AEC8A06" w14:textId="77777777" w:rsidR="002807DD" w:rsidRDefault="002807DD" w:rsidP="00EE54EE">
      <w:pPr>
        <w:rPr>
          <w:rFonts w:ascii="GHEA Grapalat" w:hAnsi="GHEA Grapalat"/>
          <w:b/>
        </w:rPr>
      </w:pPr>
      <w:r>
        <w:rPr>
          <w:rFonts w:ascii="GHEA Grapalat" w:hAnsi="GHEA Grapalat"/>
          <w:b/>
        </w:rPr>
        <w:t xml:space="preserve">                </w:t>
      </w:r>
    </w:p>
    <w:p w14:paraId="2F77CB3E" w14:textId="77777777" w:rsidR="002807DD" w:rsidRPr="00ED628D" w:rsidRDefault="002807DD" w:rsidP="00EE54EE">
      <w:pPr>
        <w:rPr>
          <w:rFonts w:ascii="GHEA Grapalat" w:hAnsi="GHEA Grapalat"/>
          <w:b/>
          <w:lang w:val="hy-AM"/>
        </w:rPr>
      </w:pPr>
    </w:p>
    <w:p w14:paraId="21BCD2CE" w14:textId="77777777" w:rsidR="00172C97" w:rsidRDefault="00172C97" w:rsidP="00EE54EE">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63EFF509" w14:textId="77777777" w:rsidR="00172C97" w:rsidRPr="009044F1" w:rsidRDefault="00172C97" w:rsidP="00EE54EE">
      <w:pPr>
        <w:rPr>
          <w:rFonts w:ascii="GHEA Grapalat" w:hAnsi="GHEA Grapalat" w:cs="Arial"/>
          <w:b/>
        </w:rPr>
      </w:pPr>
    </w:p>
    <w:p w14:paraId="07985010" w14:textId="77777777" w:rsidR="00172C97" w:rsidRPr="009044F1" w:rsidRDefault="00172C97" w:rsidP="00EE54EE">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944179A" w14:textId="77777777"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44A6C13" w14:textId="77777777"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7"/>
        <w:t>14</w:t>
      </w:r>
      <w:r w:rsidRPr="009044F1">
        <w:rPr>
          <w:rFonts w:ascii="GHEA Grapalat" w:hAnsi="GHEA Grapalat"/>
        </w:rPr>
        <w:t>.</w:t>
      </w:r>
    </w:p>
    <w:p w14:paraId="7620FBED" w14:textId="77777777"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6A6DA9EF" w14:textId="77777777" w:rsidR="00172C97" w:rsidRPr="00D3436F" w:rsidRDefault="00172C97" w:rsidP="00EE54EE">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0C1D12F7" w14:textId="77777777" w:rsidR="00172C97" w:rsidRPr="00F62714" w:rsidRDefault="00172C97" w:rsidP="00EE54EE">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526D38BD" w14:textId="77777777" w:rsidR="00172C97" w:rsidRPr="009044F1" w:rsidRDefault="00172C97" w:rsidP="00EE54EE">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268E8A" w14:textId="77777777" w:rsidR="003D3420" w:rsidRDefault="003D3420" w:rsidP="00EE54EE">
      <w:pPr>
        <w:rPr>
          <w:rFonts w:ascii="GHEA Grapalat" w:hAnsi="GHEA Grapalat"/>
          <w:b/>
        </w:rPr>
      </w:pPr>
    </w:p>
    <w:p w14:paraId="393722D8" w14:textId="77777777" w:rsidR="00096865" w:rsidRPr="009044F1" w:rsidRDefault="008D5016" w:rsidP="00EE54EE">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34082BA" w14:textId="77777777" w:rsidR="00E47984" w:rsidRPr="00216702" w:rsidRDefault="00E47984" w:rsidP="00EE54EE">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CE3CD46" w14:textId="77777777" w:rsidR="00E47984" w:rsidRDefault="00E47984" w:rsidP="00EE54EE">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A46B6A5" w14:textId="77777777" w:rsidR="00E47984" w:rsidRDefault="00E47984" w:rsidP="00EE54EE">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5D9A4F8" w14:textId="77777777" w:rsidR="00E47984" w:rsidRDefault="00E47984" w:rsidP="00EE54EE">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99A8D71" w14:textId="77777777" w:rsidR="00E47984" w:rsidRPr="00996C18" w:rsidRDefault="00E47984" w:rsidP="00EE54EE">
      <w:pPr>
        <w:widowControl w:val="0"/>
        <w:ind w:firstLine="567"/>
        <w:jc w:val="both"/>
        <w:rPr>
          <w:rFonts w:ascii="GHEA Grapalat" w:hAnsi="GHEA Grapalat"/>
        </w:rPr>
      </w:pPr>
      <w:r w:rsidRPr="000B56C9">
        <w:rPr>
          <w:rFonts w:ascii="GHEA Grapalat" w:hAnsi="GHEA Grapalat"/>
        </w:rPr>
        <w:lastRenderedPageBreak/>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9310F9A"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A3061D5"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D260EE2"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815BA29" w14:textId="77777777" w:rsidR="00E47984" w:rsidRPr="00570BBD" w:rsidRDefault="00E47984" w:rsidP="00EE54EE">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4938A5D" w14:textId="77777777" w:rsidR="00E47984" w:rsidRPr="00570BBD" w:rsidRDefault="00E47984" w:rsidP="00EE54EE">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B2FF8F7" w14:textId="77777777" w:rsidR="00E47984" w:rsidRDefault="00E47984" w:rsidP="00EE54EE">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A6ED3C7" w14:textId="77777777" w:rsidR="00E47984" w:rsidRPr="00570BBD" w:rsidRDefault="00E47984" w:rsidP="00EE54EE">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8BF4E0A" w14:textId="77777777" w:rsidR="00E47984" w:rsidRPr="00570BBD" w:rsidRDefault="00E47984" w:rsidP="00EE54EE">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E2199D0" w14:textId="77777777" w:rsidR="00E47984" w:rsidRPr="00570BBD" w:rsidRDefault="00E47984" w:rsidP="00EE54EE">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A16CC00" w14:textId="77777777" w:rsidR="00E47984" w:rsidRDefault="00E47984" w:rsidP="00EE54EE">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079D1D8E" w14:textId="77777777" w:rsidR="00E47984" w:rsidRPr="00570BBD" w:rsidRDefault="00E47984" w:rsidP="00EE54EE">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183863C" w14:textId="77777777" w:rsidR="00E47984" w:rsidRPr="00570BBD" w:rsidRDefault="00E47984" w:rsidP="00EE54EE">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DC187BC" w14:textId="77777777" w:rsidR="00E47984" w:rsidRPr="00570BBD" w:rsidRDefault="00E47984" w:rsidP="00EE54EE">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4810C44" w14:textId="77777777" w:rsidR="00E47984" w:rsidRPr="00570BBD" w:rsidRDefault="00E47984" w:rsidP="00EE54EE">
      <w:pPr>
        <w:jc w:val="both"/>
        <w:rPr>
          <w:rFonts w:ascii="GHEA Grapalat" w:hAnsi="GHEA Grapalat"/>
        </w:rPr>
      </w:pPr>
      <w:r w:rsidRPr="00570BBD">
        <w:rPr>
          <w:rFonts w:ascii="GHEA Grapalat" w:hAnsi="GHEA Grapalat"/>
        </w:rPr>
        <w:lastRenderedPageBreak/>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5C065CC" w14:textId="77777777" w:rsidR="00E47984" w:rsidRPr="00570BBD" w:rsidRDefault="00E47984" w:rsidP="00EE54EE">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10DF576" w14:textId="77777777" w:rsidR="00E47984" w:rsidRPr="00570BBD" w:rsidRDefault="00E47984" w:rsidP="00EE54EE">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F8E8C1A"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AA1B24A"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841897E"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5445AA0" w14:textId="77777777" w:rsidR="00E47984" w:rsidRPr="00570BBD" w:rsidRDefault="00E47984" w:rsidP="00EE54EE">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A557A46" w14:textId="77777777" w:rsidR="00E47984" w:rsidRPr="009044F1" w:rsidRDefault="00E47984" w:rsidP="00EE54EE">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C40BA94" w14:textId="77777777" w:rsidR="00E47984" w:rsidRPr="009044F1" w:rsidRDefault="00E47984" w:rsidP="00EE54EE">
      <w:pPr>
        <w:widowControl w:val="0"/>
        <w:jc w:val="both"/>
        <w:rPr>
          <w:ins w:id="19" w:author="Vardan" w:date="2022-05-29T22:22:00Z"/>
          <w:rFonts w:ascii="GHEA Grapalat" w:hAnsi="GHEA Grapalat" w:cs="Sylfaen"/>
          <w:b/>
        </w:rPr>
      </w:pPr>
    </w:p>
    <w:p w14:paraId="6A428FDD" w14:textId="77777777" w:rsidR="00E47984" w:rsidRPr="009044F1" w:rsidRDefault="00E47984" w:rsidP="00EE54EE">
      <w:pPr>
        <w:widowControl w:val="0"/>
        <w:ind w:firstLine="567"/>
        <w:jc w:val="both"/>
        <w:rPr>
          <w:ins w:id="20" w:author="Vardan" w:date="2022-05-29T22:22:00Z"/>
          <w:rFonts w:ascii="GHEA Grapalat" w:hAnsi="GHEA Grapalat" w:cs="Sylfaen"/>
          <w:b/>
        </w:rPr>
      </w:pPr>
    </w:p>
    <w:p w14:paraId="1695F1CC" w14:textId="77777777" w:rsidR="00AE679C" w:rsidRPr="009044F1" w:rsidDel="00E47984" w:rsidRDefault="00AE679C" w:rsidP="00EE54EE">
      <w:pPr>
        <w:widowControl w:val="0"/>
        <w:jc w:val="center"/>
        <w:rPr>
          <w:del w:id="21" w:author="Vardan" w:date="2022-05-29T22:21:00Z"/>
          <w:rFonts w:ascii="GHEA Grapalat" w:hAnsi="GHEA Grapalat" w:cs="Sylfaen"/>
          <w:b/>
        </w:rPr>
      </w:pPr>
    </w:p>
    <w:p w14:paraId="1169D0CA" w14:textId="77777777" w:rsidR="004373E3" w:rsidRDefault="004373E3" w:rsidP="00EE54EE">
      <w:pPr>
        <w:rPr>
          <w:rFonts w:ascii="GHEA Grapalat" w:hAnsi="GHEA Grapalat"/>
          <w:b/>
        </w:rPr>
      </w:pPr>
      <w:del w:id="22" w:author="Vardan" w:date="2022-05-29T22:21:00Z">
        <w:r w:rsidDel="00E47984">
          <w:rPr>
            <w:rFonts w:ascii="GHEA Grapalat" w:hAnsi="GHEA Grapalat"/>
            <w:b/>
          </w:rPr>
          <w:br w:type="page"/>
        </w:r>
      </w:del>
    </w:p>
    <w:p w14:paraId="237B9945" w14:textId="77777777" w:rsidR="00096865" w:rsidRPr="00374F4A" w:rsidRDefault="00096865" w:rsidP="00EE54EE">
      <w:pPr>
        <w:widowControl w:val="0"/>
        <w:jc w:val="center"/>
        <w:rPr>
          <w:rFonts w:ascii="GHEA Grapalat" w:hAnsi="GHEA Grapalat"/>
          <w:b/>
        </w:rPr>
      </w:pPr>
      <w:r w:rsidRPr="009044F1">
        <w:rPr>
          <w:rFonts w:ascii="GHEA Grapalat" w:hAnsi="GHEA Grapalat"/>
          <w:b/>
        </w:rPr>
        <w:lastRenderedPageBreak/>
        <w:t>ЧАСТЬ II</w:t>
      </w:r>
    </w:p>
    <w:p w14:paraId="57B3B545" w14:textId="77777777" w:rsidR="008842CE" w:rsidRPr="00374F4A" w:rsidRDefault="008842CE" w:rsidP="00EE54EE">
      <w:pPr>
        <w:widowControl w:val="0"/>
        <w:jc w:val="center"/>
        <w:rPr>
          <w:rFonts w:ascii="GHEA Grapalat" w:hAnsi="GHEA Grapalat"/>
          <w:b/>
        </w:rPr>
      </w:pPr>
    </w:p>
    <w:p w14:paraId="243E03AA" w14:textId="07A971CA" w:rsidR="00096865" w:rsidRPr="009044F1" w:rsidRDefault="00096865" w:rsidP="00EE54EE">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11C6B">
        <w:rPr>
          <w:rFonts w:ascii="GHEA Grapalat" w:hAnsi="GHEA Grapalat"/>
          <w:b/>
        </w:rPr>
        <w:t>ОТКРЫТОГО КОНКУРСА</w:t>
      </w:r>
    </w:p>
    <w:p w14:paraId="7A1F644D" w14:textId="77777777" w:rsidR="00096865" w:rsidRPr="009044F1" w:rsidRDefault="00096865" w:rsidP="00EE54EE">
      <w:pPr>
        <w:widowControl w:val="0"/>
        <w:jc w:val="center"/>
        <w:rPr>
          <w:rFonts w:ascii="GHEA Grapalat" w:hAnsi="GHEA Grapalat"/>
        </w:rPr>
      </w:pPr>
    </w:p>
    <w:p w14:paraId="2157CC1F" w14:textId="77777777" w:rsidR="00096865" w:rsidRPr="009044F1" w:rsidRDefault="008D5016" w:rsidP="00EE54EE">
      <w:pPr>
        <w:widowControl w:val="0"/>
        <w:jc w:val="center"/>
        <w:rPr>
          <w:rFonts w:ascii="GHEA Grapalat" w:hAnsi="GHEA Grapalat"/>
          <w:b/>
        </w:rPr>
      </w:pPr>
      <w:r w:rsidRPr="009044F1">
        <w:rPr>
          <w:rFonts w:ascii="GHEA Grapalat" w:hAnsi="GHEA Grapalat"/>
          <w:b/>
        </w:rPr>
        <w:t>1. ОБЩИЕ ПОЛОЖЕНИЯ</w:t>
      </w:r>
    </w:p>
    <w:p w14:paraId="403E7556"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728474C"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F440D65" w14:textId="77777777" w:rsidR="00096865" w:rsidRDefault="00096865" w:rsidP="00EE54EE">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0C2ACEB" w14:textId="77777777" w:rsidR="00096865" w:rsidRPr="009044F1" w:rsidRDefault="008D5016" w:rsidP="00EE54EE">
      <w:pPr>
        <w:widowControl w:val="0"/>
        <w:jc w:val="center"/>
        <w:rPr>
          <w:rFonts w:ascii="GHEA Grapalat" w:hAnsi="GHEA Grapalat"/>
          <w:b/>
        </w:rPr>
      </w:pPr>
      <w:r w:rsidRPr="009044F1">
        <w:rPr>
          <w:rFonts w:ascii="GHEA Grapalat" w:hAnsi="GHEA Grapalat"/>
          <w:b/>
        </w:rPr>
        <w:t>2. ЗАЯВКА НА ПРОЦЕДУРУ</w:t>
      </w:r>
    </w:p>
    <w:p w14:paraId="177062F4" w14:textId="77777777" w:rsidR="002D5CF0" w:rsidRPr="009044F1" w:rsidRDefault="0078387F" w:rsidP="00EE54EE">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4D90EB3A" w14:textId="77777777" w:rsidR="002D5CF0" w:rsidRPr="009044F1" w:rsidRDefault="002D5CF0" w:rsidP="00EE54EE">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B9CFFF0" w14:textId="77777777" w:rsidR="00096865" w:rsidRPr="000811C1" w:rsidRDefault="002D5CF0" w:rsidP="00EE54EE">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61137B4B" w14:textId="77777777" w:rsidR="009D7EFF" w:rsidRDefault="009D7EFF" w:rsidP="00EE54EE">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36DD5AC" w14:textId="77777777" w:rsidR="008D4137" w:rsidRPr="00D3436F" w:rsidRDefault="008D4137" w:rsidP="00EE54EE">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8"/>
        <w:t>15</w:t>
      </w:r>
    </w:p>
    <w:p w14:paraId="67AAF0C3" w14:textId="003718C5" w:rsidR="006505D2" w:rsidRPr="00B138F3" w:rsidRDefault="002C4DBF" w:rsidP="00EE54EE">
      <w:pPr>
        <w:widowControl w:val="0"/>
        <w:tabs>
          <w:tab w:val="left" w:pos="1134"/>
        </w:tabs>
        <w:ind w:firstLine="567"/>
        <w:jc w:val="both"/>
        <w:rPr>
          <w:rFonts w:ascii="GHEA Grapalat" w:hAnsi="GHEA Grapalat"/>
        </w:rPr>
      </w:pPr>
      <w:r w:rsidRPr="00172C97">
        <w:rPr>
          <w:rFonts w:ascii="GHEA Grapalat" w:hAnsi="GHEA Grapalat"/>
          <w:b/>
        </w:rPr>
        <w:t>2.</w:t>
      </w:r>
      <w:r w:rsidR="00FE2CFD" w:rsidRPr="00172C97">
        <w:rPr>
          <w:rFonts w:ascii="GHEA Grapalat" w:hAnsi="GHEA Grapalat"/>
          <w:b/>
        </w:rPr>
        <w:t>4</w:t>
      </w:r>
      <w:r w:rsidR="005114D0" w:rsidRPr="00172C97">
        <w:rPr>
          <w:rFonts w:ascii="GHEA Grapalat" w:hAnsi="GHEA Grapalat"/>
          <w:b/>
        </w:rPr>
        <w:t>.</w:t>
      </w:r>
      <w:r w:rsidR="009873F3" w:rsidRPr="00172C97">
        <w:rPr>
          <w:rFonts w:ascii="GHEA Grapalat" w:hAnsi="GHEA Grapalat"/>
          <w:b/>
        </w:rPr>
        <w:tab/>
      </w:r>
      <w:r w:rsidRPr="00172C97">
        <w:rPr>
          <w:rFonts w:ascii="GHEA Grapalat" w:hAnsi="GHEA Grapalat"/>
          <w:b/>
        </w:rPr>
        <w:t>обеспечение заявки, которое представляется в форме наличных денег или банковской гарантии</w:t>
      </w:r>
      <w:r w:rsidR="00FC016A" w:rsidRPr="00172C97">
        <w:rPr>
          <w:rFonts w:ascii="GHEA Grapalat" w:hAnsi="GHEA Grapalat"/>
          <w:b/>
        </w:rPr>
        <w:t xml:space="preserve"> (Приложению №3)</w:t>
      </w:r>
      <w:r w:rsidRPr="00172C97">
        <w:rPr>
          <w:rFonts w:ascii="GHEA Grapalat" w:hAnsi="GHEA Grapalat"/>
          <w:b/>
        </w:rPr>
        <w:t xml:space="preserve">; При этом заявкой представляется разборчивый вариант, </w:t>
      </w:r>
      <w:r w:rsidR="00D41F7D" w:rsidRPr="00172C97">
        <w:rPr>
          <w:rFonts w:ascii="GHEA Grapalat" w:hAnsi="GHEA Grapalat"/>
          <w:b/>
        </w:rPr>
        <w:t>воспроизведенный</w:t>
      </w:r>
      <w:r w:rsidRPr="00172C97">
        <w:rPr>
          <w:rFonts w:ascii="GHEA Grapalat" w:hAnsi="GHEA Grapalat"/>
          <w:b/>
        </w:rPr>
        <w:t xml:space="preserve"> (отсканированный) с оригинала документа, удостоверяющего оплату наличных денег, или оригинала банковской гарантии.</w:t>
      </w:r>
      <w:r w:rsidR="00D06AAC" w:rsidRPr="00172C97">
        <w:rPr>
          <w:rFonts w:ascii="GHEA Grapalat" w:hAnsi="GHEA Grapalat"/>
          <w:b/>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w:t>
      </w:r>
    </w:p>
    <w:p w14:paraId="23E35B68" w14:textId="77777777" w:rsidR="002C4DBF" w:rsidRPr="009044F1" w:rsidRDefault="002C4DBF" w:rsidP="00EE54EE">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64367434" w14:textId="77777777" w:rsidR="00E67BA7" w:rsidRPr="004B4D36" w:rsidRDefault="00096865" w:rsidP="00EE54EE">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1814DD6A" w14:textId="77777777" w:rsidR="00A67EAC" w:rsidRPr="009044F1" w:rsidRDefault="009F0AB3" w:rsidP="00EE54EE">
      <w:pPr>
        <w:widowControl w:val="0"/>
        <w:tabs>
          <w:tab w:val="left" w:pos="1134"/>
        </w:tabs>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37EDBE9" w14:textId="77777777" w:rsidR="00EB3BFA" w:rsidRDefault="009F0AB3" w:rsidP="00EE54EE">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64C76085" w14:textId="77777777" w:rsidR="00B2572B" w:rsidRPr="00374F4A" w:rsidRDefault="00B2572B" w:rsidP="00EE54EE">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FCEB74A" w14:textId="596D8ABF" w:rsidR="00B2572B" w:rsidRPr="00374F4A" w:rsidRDefault="00B2572B" w:rsidP="00EE54EE">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7485A">
        <w:rPr>
          <w:rFonts w:ascii="GHEA Grapalat" w:hAnsi="GHEA Grapalat"/>
          <w:b/>
          <w:sz w:val="24"/>
          <w:szCs w:val="24"/>
        </w:rPr>
        <w:t>открытый конкурс</w:t>
      </w:r>
      <w:r w:rsidR="00C7485A" w:rsidRPr="00BF4E90">
        <w:rPr>
          <w:rFonts w:ascii="GHEA Grapalat" w:hAnsi="GHEA Grapalat" w:cs="Arial"/>
          <w:b/>
          <w:sz w:val="24"/>
          <w:szCs w:val="24"/>
        </w:rPr>
        <w:br/>
      </w:r>
      <w:r w:rsidRPr="00374F4A">
        <w:rPr>
          <w:rFonts w:ascii="GHEA Grapalat" w:hAnsi="GHEA Grapalat"/>
          <w:b/>
          <w:sz w:val="24"/>
          <w:szCs w:val="24"/>
        </w:rPr>
        <w:t xml:space="preserve">под кодом </w:t>
      </w:r>
      <w:r w:rsidR="00C11C6B">
        <w:rPr>
          <w:rFonts w:ascii="GHEA Grapalat" w:hAnsi="GHEA Grapalat"/>
          <w:b/>
          <w:sz w:val="24"/>
          <w:szCs w:val="24"/>
        </w:rPr>
        <w:t>EQ-BMTsDzB-</w:t>
      </w:r>
      <w:r w:rsidR="00AD6554">
        <w:rPr>
          <w:rFonts w:ascii="GHEA Grapalat" w:hAnsi="GHEA Grapalat"/>
          <w:b/>
          <w:sz w:val="24"/>
          <w:szCs w:val="24"/>
        </w:rPr>
        <w:t>25/10</w:t>
      </w:r>
    </w:p>
    <w:p w14:paraId="485A7E14" w14:textId="77777777" w:rsidR="00B2572B" w:rsidRDefault="00B2572B" w:rsidP="00EE54EE">
      <w:pPr>
        <w:widowControl w:val="0"/>
        <w:jc w:val="center"/>
        <w:rPr>
          <w:rFonts w:ascii="GHEA Grapalat" w:hAnsi="GHEA Grapalat" w:cs="Sylfaen"/>
          <w:b/>
        </w:rPr>
      </w:pPr>
    </w:p>
    <w:p w14:paraId="52A3AA31" w14:textId="77777777" w:rsidR="00D87B1D" w:rsidRPr="00374F4A" w:rsidRDefault="00D87B1D" w:rsidP="00EE54EE">
      <w:pPr>
        <w:widowControl w:val="0"/>
        <w:jc w:val="center"/>
        <w:rPr>
          <w:rFonts w:ascii="GHEA Grapalat" w:hAnsi="GHEA Grapalat" w:cs="Sylfaen"/>
          <w:b/>
        </w:rPr>
      </w:pPr>
    </w:p>
    <w:p w14:paraId="6BC50D56" w14:textId="77777777" w:rsidR="00B2572B" w:rsidRPr="00374F4A" w:rsidRDefault="00B2572B" w:rsidP="00EE54EE">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019D9FE5" w14:textId="77777777" w:rsidR="00B2572B" w:rsidRPr="00374F4A" w:rsidRDefault="00B2572B" w:rsidP="00EE54EE">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170BCD37" w14:textId="77777777" w:rsidR="00B2572B" w:rsidRPr="00374F4A" w:rsidRDefault="00B2572B" w:rsidP="00EE54EE">
      <w:pPr>
        <w:widowControl w:val="0"/>
        <w:jc w:val="center"/>
        <w:rPr>
          <w:rFonts w:ascii="GHEA Grapalat" w:hAnsi="GHEA Grapalat"/>
        </w:rPr>
      </w:pPr>
    </w:p>
    <w:p w14:paraId="3ACC733A" w14:textId="77777777" w:rsidR="00374F4A" w:rsidRPr="00C4157A" w:rsidRDefault="00374F4A" w:rsidP="00EE54EE">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06D388C" w14:textId="77777777" w:rsidR="00374F4A" w:rsidRPr="000C1746" w:rsidRDefault="00374F4A" w:rsidP="00EE54EE">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91F2522" w14:textId="77777777" w:rsidR="00374F4A" w:rsidRPr="00DA5EA0" w:rsidRDefault="00374F4A" w:rsidP="00EE54EE">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AE04DC4" w14:textId="77777777" w:rsidR="00374F4A" w:rsidRPr="000C1746" w:rsidRDefault="00374F4A" w:rsidP="00EE54EE">
      <w:pPr>
        <w:ind w:left="4395"/>
        <w:jc w:val="both"/>
        <w:rPr>
          <w:rFonts w:ascii="GHEA Grapalat" w:hAnsi="GHEA Grapalat" w:cs="Sylfaen"/>
          <w:sz w:val="16"/>
        </w:rPr>
      </w:pPr>
      <w:r w:rsidRPr="000C1746">
        <w:rPr>
          <w:rFonts w:ascii="GHEA Grapalat" w:hAnsi="GHEA Grapalat"/>
          <w:sz w:val="16"/>
        </w:rPr>
        <w:t>номер лота (лотов)</w:t>
      </w:r>
    </w:p>
    <w:p w14:paraId="5A140575" w14:textId="2C75D7F4" w:rsidR="00374F4A" w:rsidRPr="00BD0FD1" w:rsidRDefault="00374F4A" w:rsidP="00EE54EE">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C11C6B">
        <w:rPr>
          <w:rFonts w:ascii="GHEA Grapalat" w:hAnsi="GHEA Grapalat"/>
          <w:b/>
        </w:rPr>
        <w:t>EQ-BMTsDzB-</w:t>
      </w:r>
      <w:r w:rsidR="00AD6554">
        <w:rPr>
          <w:rFonts w:ascii="GHEA Grapalat" w:hAnsi="GHEA Grapalat"/>
          <w:b/>
        </w:rPr>
        <w:t>25/10</w:t>
      </w:r>
    </w:p>
    <w:p w14:paraId="4D224E9E" w14:textId="77777777" w:rsidR="00374F4A" w:rsidRPr="00C4157A" w:rsidRDefault="00374F4A" w:rsidP="00EE54EE">
      <w:pPr>
        <w:ind w:left="1560"/>
        <w:jc w:val="both"/>
        <w:rPr>
          <w:rFonts w:ascii="GHEA Grapalat" w:hAnsi="GHEA Grapalat"/>
          <w:sz w:val="20"/>
        </w:rPr>
      </w:pPr>
      <w:r w:rsidRPr="000C1746">
        <w:rPr>
          <w:rFonts w:ascii="GHEA Grapalat" w:hAnsi="GHEA Grapalat"/>
          <w:sz w:val="16"/>
        </w:rPr>
        <w:t>наименование заказчика</w:t>
      </w:r>
    </w:p>
    <w:p w14:paraId="382ED991" w14:textId="77777777" w:rsidR="00374F4A" w:rsidRPr="00DA5EA0" w:rsidRDefault="00374F4A" w:rsidP="00EE54EE">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785D652A" w14:textId="77777777" w:rsidR="00374F4A" w:rsidRPr="002B75BF" w:rsidRDefault="00374F4A" w:rsidP="00EE54EE">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1FF0621" w14:textId="77777777" w:rsidR="00374F4A" w:rsidRPr="000C1746" w:rsidRDefault="00374F4A" w:rsidP="00EE54EE">
      <w:pPr>
        <w:ind w:left="1843"/>
        <w:jc w:val="both"/>
        <w:rPr>
          <w:rFonts w:ascii="GHEA Grapalat" w:hAnsi="GHEA Grapalat" w:cs="Sylfaen"/>
          <w:sz w:val="16"/>
        </w:rPr>
      </w:pPr>
      <w:r w:rsidRPr="000C1746">
        <w:rPr>
          <w:rFonts w:ascii="GHEA Grapalat" w:hAnsi="GHEA Grapalat"/>
          <w:sz w:val="16"/>
        </w:rPr>
        <w:t>наименование участника</w:t>
      </w:r>
    </w:p>
    <w:p w14:paraId="1F9ADBDC" w14:textId="77777777" w:rsidR="00374F4A" w:rsidRPr="00DA5EA0" w:rsidRDefault="00374F4A" w:rsidP="00EE54EE">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2F13F6C" w14:textId="77777777" w:rsidR="00374F4A" w:rsidRPr="000C1746" w:rsidRDefault="00374F4A" w:rsidP="00EE54EE">
      <w:pPr>
        <w:ind w:left="4111"/>
        <w:jc w:val="both"/>
        <w:rPr>
          <w:rFonts w:ascii="GHEA Grapalat" w:hAnsi="GHEA Grapalat" w:cs="Arial"/>
          <w:sz w:val="16"/>
        </w:rPr>
      </w:pPr>
      <w:r w:rsidRPr="000C1746">
        <w:rPr>
          <w:rFonts w:ascii="GHEA Grapalat" w:hAnsi="GHEA Grapalat"/>
          <w:sz w:val="16"/>
        </w:rPr>
        <w:t>наименование страны</w:t>
      </w:r>
    </w:p>
    <w:p w14:paraId="4C1AC410" w14:textId="77777777" w:rsidR="000612B9" w:rsidRDefault="000612B9" w:rsidP="00EE54EE">
      <w:pPr>
        <w:jc w:val="both"/>
        <w:rPr>
          <w:rFonts w:ascii="GHEA Grapalat" w:hAnsi="GHEA Grapalat"/>
        </w:rPr>
      </w:pPr>
    </w:p>
    <w:p w14:paraId="39E06BA3" w14:textId="77777777" w:rsidR="000612B9" w:rsidRDefault="004F0CAA" w:rsidP="00EE54EE">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18E0D2D" w14:textId="77777777" w:rsidR="002A0700" w:rsidRPr="000811C1" w:rsidRDefault="002A0700" w:rsidP="00EE54EE">
      <w:pPr>
        <w:ind w:left="1843"/>
        <w:rPr>
          <w:rFonts w:ascii="GHEA Grapalat" w:hAnsi="GHEA Grapalat" w:cs="Sylfaen"/>
          <w:sz w:val="16"/>
          <w:lang w:val="hy-AM"/>
        </w:rPr>
      </w:pPr>
      <w:r w:rsidRPr="000C1746">
        <w:rPr>
          <w:rFonts w:ascii="GHEA Grapalat" w:hAnsi="GHEA Grapalat"/>
          <w:sz w:val="16"/>
        </w:rPr>
        <w:t>наименование участника</w:t>
      </w:r>
    </w:p>
    <w:p w14:paraId="719C63B1" w14:textId="77777777" w:rsidR="000612B9" w:rsidRDefault="000612B9" w:rsidP="00EE54EE">
      <w:pPr>
        <w:jc w:val="both"/>
        <w:rPr>
          <w:rFonts w:ascii="GHEA Grapalat" w:hAnsi="GHEA Grapalat"/>
        </w:rPr>
      </w:pPr>
    </w:p>
    <w:p w14:paraId="17A97052" w14:textId="77777777" w:rsidR="00374F4A" w:rsidRPr="00B443ED" w:rsidRDefault="00374F4A" w:rsidP="00EE54EE">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5A46A65F" w14:textId="77777777" w:rsidR="00374F4A" w:rsidRPr="000C1746" w:rsidRDefault="00B138F3" w:rsidP="00EE54EE">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3696745" w14:textId="77777777" w:rsidR="00B138F3" w:rsidRDefault="00B138F3" w:rsidP="00EE54EE">
      <w:pPr>
        <w:jc w:val="both"/>
        <w:rPr>
          <w:rFonts w:ascii="GHEA Grapalat" w:hAnsi="GHEA Grapalat"/>
        </w:rPr>
      </w:pPr>
    </w:p>
    <w:p w14:paraId="5DABBD52" w14:textId="77777777" w:rsidR="00374F4A" w:rsidRPr="008E7F24" w:rsidRDefault="00374F4A" w:rsidP="00EE54EE">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208AEB47" w14:textId="77777777" w:rsidR="00374F4A" w:rsidRPr="00D3436F" w:rsidRDefault="00B138F3" w:rsidP="00EE54EE">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C70B945" w14:textId="77777777" w:rsidR="00B138F3" w:rsidRDefault="00B138F3" w:rsidP="00EE54EE">
      <w:pPr>
        <w:jc w:val="both"/>
        <w:rPr>
          <w:rFonts w:ascii="GHEA Grapalat" w:hAnsi="GHEA Grapalat"/>
        </w:rPr>
      </w:pPr>
    </w:p>
    <w:p w14:paraId="5B804190" w14:textId="77777777" w:rsidR="009E1181" w:rsidRDefault="00F96993" w:rsidP="00EE54EE">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26025AD" w14:textId="77777777" w:rsidR="00F96993" w:rsidRDefault="009E1181" w:rsidP="00EE54EE">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D923B10" w14:textId="77777777" w:rsidR="00B16483" w:rsidRDefault="00B16483" w:rsidP="00EE54EE">
      <w:pPr>
        <w:jc w:val="both"/>
        <w:rPr>
          <w:rFonts w:ascii="GHEA Grapalat" w:hAnsi="GHEA Grapalat"/>
          <w:sz w:val="18"/>
          <w:szCs w:val="18"/>
        </w:rPr>
      </w:pPr>
    </w:p>
    <w:p w14:paraId="0DF086CB" w14:textId="77777777" w:rsidR="00B16483" w:rsidRPr="00B16483" w:rsidRDefault="00B16483" w:rsidP="00EE54EE">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F6FD324" w14:textId="77777777" w:rsidR="006B3E56" w:rsidRDefault="00B138F3" w:rsidP="00EE54EE">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003EB29" w14:textId="77777777" w:rsidR="00B16483" w:rsidRPr="00D3436F" w:rsidRDefault="00B16483" w:rsidP="00EE54EE">
      <w:pPr>
        <w:tabs>
          <w:tab w:val="left" w:pos="7371"/>
        </w:tabs>
        <w:ind w:left="3544" w:firstLine="3"/>
        <w:jc w:val="both"/>
        <w:rPr>
          <w:rFonts w:ascii="GHEA Grapalat" w:hAnsi="GHEA Grapalat"/>
          <w:sz w:val="16"/>
        </w:rPr>
      </w:pPr>
    </w:p>
    <w:p w14:paraId="116170FE" w14:textId="77777777" w:rsidR="00B0401C" w:rsidRDefault="00B0401C" w:rsidP="00EE54EE">
      <w:pPr>
        <w:widowControl w:val="0"/>
        <w:jc w:val="both"/>
        <w:rPr>
          <w:rFonts w:ascii="GHEA Grapalat" w:hAnsi="GHEA Grapalat"/>
        </w:rPr>
      </w:pPr>
    </w:p>
    <w:p w14:paraId="623885BB" w14:textId="77777777" w:rsidR="00B0401C" w:rsidRDefault="00B0401C" w:rsidP="00EE54EE">
      <w:pPr>
        <w:widowControl w:val="0"/>
        <w:jc w:val="both"/>
        <w:rPr>
          <w:rFonts w:ascii="GHEA Grapalat" w:hAnsi="GHEA Grapalat"/>
        </w:rPr>
      </w:pPr>
    </w:p>
    <w:p w14:paraId="2D6F3F63" w14:textId="77777777" w:rsidR="00B0401C" w:rsidRDefault="00B0401C" w:rsidP="00EE54EE">
      <w:pPr>
        <w:widowControl w:val="0"/>
        <w:jc w:val="both"/>
        <w:rPr>
          <w:rFonts w:ascii="GHEA Grapalat" w:hAnsi="GHEA Grapalat"/>
        </w:rPr>
      </w:pPr>
    </w:p>
    <w:p w14:paraId="1FDF7463" w14:textId="77777777" w:rsidR="00B0401C" w:rsidRDefault="00B0401C" w:rsidP="00EE54EE">
      <w:pPr>
        <w:widowControl w:val="0"/>
        <w:jc w:val="both"/>
        <w:rPr>
          <w:rFonts w:ascii="GHEA Grapalat" w:hAnsi="GHEA Grapalat"/>
        </w:rPr>
      </w:pPr>
    </w:p>
    <w:p w14:paraId="5A80AF03" w14:textId="77777777" w:rsidR="006B3E56" w:rsidRDefault="006B3E56" w:rsidP="00EE54EE">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5C6F702" w14:textId="77777777" w:rsidR="006B3E56" w:rsidRDefault="006B3E56" w:rsidP="00EE54EE">
      <w:pPr>
        <w:widowControl w:val="0"/>
        <w:ind w:left="2835"/>
        <w:jc w:val="both"/>
        <w:rPr>
          <w:rFonts w:ascii="GHEA Grapalat" w:hAnsi="GHEA Grapalat"/>
          <w:sz w:val="16"/>
        </w:rPr>
      </w:pPr>
      <w:r>
        <w:rPr>
          <w:rFonts w:ascii="GHEA Grapalat" w:hAnsi="GHEA Grapalat"/>
          <w:sz w:val="16"/>
        </w:rPr>
        <w:t>наименование участника</w:t>
      </w:r>
    </w:p>
    <w:p w14:paraId="0CFED74E" w14:textId="77777777" w:rsidR="00D87B1D" w:rsidRDefault="00D87B1D" w:rsidP="00EE54EE">
      <w:pPr>
        <w:widowControl w:val="0"/>
        <w:ind w:left="2835"/>
        <w:jc w:val="both"/>
        <w:rPr>
          <w:rFonts w:ascii="GHEA Grapalat" w:hAnsi="GHEA Grapalat"/>
          <w:sz w:val="16"/>
        </w:rPr>
      </w:pPr>
    </w:p>
    <w:p w14:paraId="27967B11" w14:textId="77777777" w:rsidR="00A3536B" w:rsidRPr="0001546B" w:rsidRDefault="00E144F9" w:rsidP="00EE54EE">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52FC09B3" w14:textId="77777777" w:rsidR="00A3536B" w:rsidRPr="0001546B" w:rsidRDefault="00A3536B" w:rsidP="00EE54EE">
      <w:pPr>
        <w:widowControl w:val="0"/>
        <w:ind w:left="2835"/>
        <w:rPr>
          <w:rFonts w:ascii="GHEA Grapalat" w:hAnsi="GHEA Grapalat"/>
          <w:sz w:val="16"/>
        </w:rPr>
      </w:pPr>
      <w:r w:rsidRPr="0001546B">
        <w:rPr>
          <w:rFonts w:ascii="GHEA Grapalat" w:hAnsi="GHEA Grapalat"/>
          <w:sz w:val="16"/>
        </w:rPr>
        <w:t>аименование участника</w:t>
      </w:r>
    </w:p>
    <w:p w14:paraId="2A0CFFA8" w14:textId="77777777" w:rsidR="00A3536B" w:rsidRPr="0001546B" w:rsidRDefault="00A3536B" w:rsidP="00EE54EE">
      <w:pPr>
        <w:rPr>
          <w:rFonts w:ascii="GHEA Grapalat" w:hAnsi="GHEA Grapalat"/>
          <w:i/>
          <w:sz w:val="16"/>
          <w:vertAlign w:val="superscript"/>
          <w:lang w:val="es-ES"/>
        </w:rPr>
      </w:pPr>
    </w:p>
    <w:p w14:paraId="4FB88B86" w14:textId="1E248A01" w:rsidR="00A3536B" w:rsidRPr="003823BA" w:rsidRDefault="00A3536B" w:rsidP="00EE54EE">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11C6B">
        <w:rPr>
          <w:rFonts w:ascii="GHEA Grapalat" w:hAnsi="GHEA Grapalat"/>
        </w:rPr>
        <w:t>ОТКРЫТОГО КОНКУРСА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11C6B">
        <w:rPr>
          <w:rFonts w:ascii="GHEA Grapalat" w:hAnsi="GHEA Grapalat"/>
          <w:b/>
        </w:rPr>
        <w:t>EQ-BMTsDzB-</w:t>
      </w:r>
      <w:r w:rsidR="00AD6554">
        <w:rPr>
          <w:rFonts w:ascii="GHEA Grapalat" w:hAnsi="GHEA Grapalat"/>
          <w:b/>
        </w:rPr>
        <w:t>25/10</w:t>
      </w:r>
      <w:r w:rsidR="00172C97">
        <w:rPr>
          <w:rFonts w:ascii="GHEA Grapalat" w:hAnsi="GHEA Grapalat"/>
          <w:b/>
          <w:lang w:val="hy-AM"/>
        </w:rPr>
        <w:t xml:space="preserve"> </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14:paraId="75CD760F" w14:textId="77777777" w:rsidR="00A3536B" w:rsidRPr="0001546B" w:rsidRDefault="00A3536B" w:rsidP="00EE54EE">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14:paraId="66370A3E" w14:textId="77777777" w:rsidR="006B3E56" w:rsidRPr="00F738FA" w:rsidRDefault="00A3536B" w:rsidP="00EE54EE">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14:paraId="6890E2D5" w14:textId="71D9B630" w:rsidR="006B3E56" w:rsidRPr="00F738FA" w:rsidRDefault="00F738FA" w:rsidP="00EE54EE">
      <w:pPr>
        <w:widowControl w:val="0"/>
        <w:tabs>
          <w:tab w:val="left" w:pos="567"/>
        </w:tabs>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11C6B">
        <w:rPr>
          <w:rFonts w:ascii="GHEA Grapalat" w:hAnsi="GHEA Grapalat"/>
          <w:b/>
        </w:rPr>
        <w:t>EQ-BMTsDzB-</w:t>
      </w:r>
      <w:r w:rsidR="00AD6554">
        <w:rPr>
          <w:rFonts w:ascii="GHEA Grapalat" w:hAnsi="GHEA Grapalat"/>
          <w:b/>
        </w:rPr>
        <w:t>25/10</w:t>
      </w:r>
    </w:p>
    <w:p w14:paraId="195AFE51" w14:textId="77777777" w:rsidR="006B3E56" w:rsidRPr="002C10A0" w:rsidRDefault="006B3E56">
      <w:pPr>
        <w:pStyle w:val="ListParagraph"/>
        <w:widowControl w:val="0"/>
        <w:numPr>
          <w:ilvl w:val="0"/>
          <w:numId w:val="9"/>
        </w:numPr>
        <w:tabs>
          <w:tab w:val="left" w:pos="567"/>
        </w:tabs>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3"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lastRenderedPageBreak/>
        <w:t>злоупотребления доминирующим положением и антиконкурентного соглашения,</w:t>
      </w:r>
    </w:p>
    <w:p w14:paraId="52DB2358" w14:textId="15A95E0A" w:rsidR="006B3E56" w:rsidRPr="002C10A0" w:rsidRDefault="006B3E56">
      <w:pPr>
        <w:pStyle w:val="ListParagraph"/>
        <w:widowControl w:val="0"/>
        <w:numPr>
          <w:ilvl w:val="0"/>
          <w:numId w:val="9"/>
        </w:numPr>
        <w:tabs>
          <w:tab w:val="left" w:pos="567"/>
        </w:tabs>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AC387F">
        <w:rPr>
          <w:rFonts w:ascii="GHEA Grapalat" w:hAnsi="GHEA Grapalat"/>
        </w:rPr>
        <w:t>открытого конкурса</w:t>
      </w:r>
      <w:r w:rsidR="00AC387F"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3BE7D078" w14:textId="77777777" w:rsidR="006B3E56" w:rsidRDefault="006B3E56" w:rsidP="00EE54EE">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7355BD8" w14:textId="77777777" w:rsidR="006B3E56" w:rsidRDefault="006B3E56" w:rsidP="00EE54E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511358C" w14:textId="77777777" w:rsidR="006B3E56" w:rsidRDefault="006B3E56" w:rsidP="00EE54EE">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0403205" w14:textId="77777777" w:rsidR="006B3E56" w:rsidRDefault="006B3E56" w:rsidP="00EE54EE">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9CBD4D1" w14:textId="77777777" w:rsidR="006B3E56" w:rsidRDefault="006B3E56" w:rsidP="00EE54EE">
      <w:pPr>
        <w:widowControl w:val="0"/>
        <w:ind w:left="7088"/>
        <w:jc w:val="both"/>
        <w:rPr>
          <w:rFonts w:ascii="GHEA Grapalat" w:hAnsi="GHEA Grapalat"/>
        </w:rPr>
      </w:pPr>
      <w:r>
        <w:rPr>
          <w:rFonts w:ascii="GHEA Grapalat" w:hAnsi="GHEA Grapalat"/>
          <w:vertAlign w:val="superscript"/>
        </w:rPr>
        <w:t>наименование участника</w:t>
      </w:r>
    </w:p>
    <w:p w14:paraId="3BB01817" w14:textId="77777777" w:rsidR="006B3E56" w:rsidRDefault="006B3E56" w:rsidP="00EE54EE">
      <w:pPr>
        <w:widowControl w:val="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6D98ECBD" w14:textId="77777777" w:rsidR="00D02472" w:rsidRDefault="00D02472" w:rsidP="00EE54EE">
      <w:pPr>
        <w:widowControl w:val="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1EBF0C51" w14:textId="77777777" w:rsidR="00D02472" w:rsidRDefault="00D02472" w:rsidP="00EE54EE">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22484A6E" w14:textId="77777777" w:rsidR="006B3E56" w:rsidRDefault="00155668" w:rsidP="00EE54EE">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9"/>
        <w:t>**</w:t>
      </w:r>
      <w:r w:rsidR="006B3E56" w:rsidRPr="00155668">
        <w:rPr>
          <w:rFonts w:ascii="GHEA Grapalat" w:hAnsi="GHEA Grapalat"/>
          <w:sz w:val="28"/>
          <w:szCs w:val="28"/>
        </w:rPr>
        <w:t xml:space="preserve"> </w:t>
      </w:r>
    </w:p>
    <w:p w14:paraId="4A5C30FB" w14:textId="77777777" w:rsidR="00155668" w:rsidRPr="000C1746" w:rsidRDefault="00155668" w:rsidP="00EE54EE">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DCFF0EA" w14:textId="77777777" w:rsidR="00155668" w:rsidRPr="000C1746" w:rsidRDefault="00155668" w:rsidP="00EE54EE">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D5A11C8" w14:textId="77777777" w:rsidR="00155668" w:rsidRPr="000C1746" w:rsidRDefault="00155668" w:rsidP="00EE54EE">
      <w:pPr>
        <w:ind w:left="1134"/>
        <w:jc w:val="both"/>
        <w:rPr>
          <w:rFonts w:ascii="GHEA Grapalat" w:hAnsi="GHEA Grapalat"/>
          <w:sz w:val="16"/>
        </w:rPr>
      </w:pPr>
      <w:r w:rsidRPr="000C1746">
        <w:rPr>
          <w:rFonts w:ascii="GHEA Grapalat" w:hAnsi="GHEA Grapalat"/>
          <w:sz w:val="16"/>
        </w:rPr>
        <w:t>имя, фамилия руководителя)</w:t>
      </w:r>
    </w:p>
    <w:p w14:paraId="4368F827" w14:textId="77777777" w:rsidR="00155668" w:rsidRPr="009044F1" w:rsidRDefault="00155668" w:rsidP="00EE54EE">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D04C97C" w14:textId="77777777" w:rsidR="006B3E56" w:rsidRPr="00D3436F" w:rsidRDefault="006B3E56" w:rsidP="00EE54EE">
      <w:pPr>
        <w:tabs>
          <w:tab w:val="left" w:pos="7371"/>
        </w:tabs>
        <w:ind w:left="3544" w:firstLine="3"/>
        <w:jc w:val="both"/>
        <w:rPr>
          <w:rFonts w:ascii="GHEA Grapalat" w:hAnsi="GHEA Grapalat"/>
          <w:sz w:val="16"/>
        </w:rPr>
      </w:pPr>
    </w:p>
    <w:p w14:paraId="2BB2614E"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754BBD35" w14:textId="77777777" w:rsidR="00B1013B" w:rsidRDefault="00B1013B" w:rsidP="00EE54EE">
      <w:pPr>
        <w:rPr>
          <w:rFonts w:ascii="GHEA Grapalat" w:hAnsi="GHEA Grapalat"/>
          <w:b/>
        </w:rPr>
      </w:pPr>
      <w:r>
        <w:rPr>
          <w:rFonts w:ascii="GHEA Grapalat" w:hAnsi="GHEA Grapalat"/>
          <w:b/>
        </w:rPr>
        <w:br w:type="page"/>
      </w:r>
    </w:p>
    <w:p w14:paraId="75A68C38" w14:textId="77777777" w:rsidR="001E7EAA" w:rsidRPr="005F52BD" w:rsidRDefault="001E7EAA" w:rsidP="00EE54EE">
      <w:pPr>
        <w:jc w:val="right"/>
        <w:rPr>
          <w:rFonts w:ascii="GHEA Grapalat" w:hAnsi="GHEA Grapalat"/>
          <w:b/>
        </w:rPr>
      </w:pPr>
    </w:p>
    <w:p w14:paraId="115E24D3" w14:textId="77777777" w:rsidR="001E7EAA" w:rsidRPr="005F52BD" w:rsidRDefault="001E7EAA" w:rsidP="00EE54EE">
      <w:pPr>
        <w:jc w:val="right"/>
        <w:rPr>
          <w:rFonts w:ascii="GHEA Grapalat" w:hAnsi="GHEA Grapalat"/>
          <w:b/>
        </w:rPr>
      </w:pPr>
    </w:p>
    <w:p w14:paraId="63B77C74" w14:textId="77777777" w:rsidR="001E7EAA" w:rsidRPr="005F52BD" w:rsidRDefault="001E7EAA" w:rsidP="00EE54EE">
      <w:pPr>
        <w:jc w:val="right"/>
        <w:rPr>
          <w:rFonts w:ascii="GHEA Grapalat" w:hAnsi="GHEA Grapalat"/>
          <w:b/>
        </w:rPr>
      </w:pPr>
    </w:p>
    <w:p w14:paraId="112E6B20" w14:textId="77777777" w:rsidR="001E7EAA" w:rsidRPr="005F52BD" w:rsidRDefault="001E7EAA" w:rsidP="00EE54EE">
      <w:pPr>
        <w:jc w:val="right"/>
        <w:rPr>
          <w:rFonts w:ascii="GHEA Grapalat" w:hAnsi="GHEA Grapalat"/>
          <w:b/>
        </w:rPr>
      </w:pPr>
    </w:p>
    <w:p w14:paraId="3CD05D34" w14:textId="77777777" w:rsidR="001E7EAA" w:rsidRPr="005F52BD" w:rsidRDefault="001E7EAA" w:rsidP="00EE54EE">
      <w:pPr>
        <w:jc w:val="right"/>
        <w:rPr>
          <w:rFonts w:ascii="GHEA Grapalat" w:hAnsi="GHEA Grapalat"/>
          <w:b/>
        </w:rPr>
      </w:pPr>
    </w:p>
    <w:p w14:paraId="20945EAC" w14:textId="77777777" w:rsidR="001E7EAA" w:rsidRPr="005F52BD" w:rsidRDefault="001E7EAA" w:rsidP="00EE54EE">
      <w:pPr>
        <w:jc w:val="right"/>
        <w:rPr>
          <w:rFonts w:ascii="GHEA Grapalat" w:hAnsi="GHEA Grapalat"/>
          <w:b/>
        </w:rPr>
      </w:pPr>
    </w:p>
    <w:p w14:paraId="7700AA99" w14:textId="77777777" w:rsidR="001E7EAA" w:rsidRPr="005F52BD" w:rsidRDefault="001E7EAA" w:rsidP="00EE54EE">
      <w:pPr>
        <w:jc w:val="right"/>
        <w:rPr>
          <w:rFonts w:ascii="GHEA Grapalat" w:hAnsi="GHEA Grapalat"/>
          <w:b/>
        </w:rPr>
      </w:pPr>
    </w:p>
    <w:p w14:paraId="6F9D9FAC" w14:textId="77777777" w:rsidR="001E7EAA" w:rsidRPr="005F52BD" w:rsidRDefault="001E7EAA" w:rsidP="00EE54EE">
      <w:pPr>
        <w:jc w:val="right"/>
        <w:rPr>
          <w:rFonts w:ascii="GHEA Grapalat" w:hAnsi="GHEA Grapalat"/>
          <w:b/>
        </w:rPr>
      </w:pPr>
    </w:p>
    <w:p w14:paraId="0D037F80" w14:textId="77777777" w:rsidR="001E7EAA" w:rsidRPr="005F52BD" w:rsidRDefault="001E7EAA" w:rsidP="00EE54EE">
      <w:pPr>
        <w:jc w:val="right"/>
        <w:rPr>
          <w:rFonts w:ascii="GHEA Grapalat" w:hAnsi="GHEA Grapalat"/>
          <w:b/>
        </w:rPr>
      </w:pPr>
    </w:p>
    <w:p w14:paraId="5A3F0845" w14:textId="77777777" w:rsidR="001E7EAA" w:rsidRPr="005F52BD" w:rsidRDefault="001E7EAA" w:rsidP="00EE54EE">
      <w:pPr>
        <w:jc w:val="right"/>
        <w:rPr>
          <w:rFonts w:ascii="GHEA Grapalat" w:hAnsi="GHEA Grapalat"/>
          <w:b/>
        </w:rPr>
      </w:pPr>
    </w:p>
    <w:p w14:paraId="3F2D36CD" w14:textId="77777777" w:rsidR="001E7EAA" w:rsidRPr="005F52BD" w:rsidRDefault="001E7EAA" w:rsidP="00EE54EE">
      <w:pPr>
        <w:jc w:val="right"/>
        <w:rPr>
          <w:rFonts w:ascii="GHEA Grapalat" w:hAnsi="GHEA Grapalat"/>
          <w:b/>
        </w:rPr>
      </w:pPr>
    </w:p>
    <w:p w14:paraId="449C3A5A" w14:textId="77777777" w:rsidR="001E7EAA" w:rsidRPr="005F52BD" w:rsidRDefault="001E7EAA" w:rsidP="00EE54EE">
      <w:pPr>
        <w:jc w:val="right"/>
        <w:rPr>
          <w:rFonts w:ascii="GHEA Grapalat" w:hAnsi="GHEA Grapalat"/>
          <w:b/>
        </w:rPr>
      </w:pPr>
    </w:p>
    <w:p w14:paraId="38776D68" w14:textId="77777777" w:rsidR="001E7EAA" w:rsidRPr="005F52BD" w:rsidRDefault="001E7EAA" w:rsidP="00EE54EE">
      <w:pPr>
        <w:jc w:val="right"/>
        <w:rPr>
          <w:rFonts w:ascii="GHEA Grapalat" w:hAnsi="GHEA Grapalat"/>
          <w:b/>
        </w:rPr>
      </w:pPr>
    </w:p>
    <w:p w14:paraId="58ACF909" w14:textId="77777777" w:rsidR="001E7EAA" w:rsidRPr="005F52BD" w:rsidRDefault="001E7EAA" w:rsidP="00EE54EE">
      <w:pPr>
        <w:jc w:val="right"/>
        <w:rPr>
          <w:rFonts w:ascii="GHEA Grapalat" w:hAnsi="GHEA Grapalat"/>
          <w:b/>
        </w:rPr>
      </w:pPr>
    </w:p>
    <w:p w14:paraId="7EDAA854" w14:textId="77777777" w:rsidR="001E7EAA" w:rsidRPr="005F52BD" w:rsidRDefault="001E7EAA" w:rsidP="00EE54EE">
      <w:pPr>
        <w:jc w:val="right"/>
        <w:rPr>
          <w:rFonts w:ascii="GHEA Grapalat" w:hAnsi="GHEA Grapalat"/>
          <w:b/>
        </w:rPr>
      </w:pPr>
    </w:p>
    <w:p w14:paraId="2578AB75" w14:textId="77777777" w:rsidR="001E7EAA" w:rsidRPr="005F52BD" w:rsidRDefault="001E7EAA" w:rsidP="00EE54EE">
      <w:pPr>
        <w:jc w:val="right"/>
        <w:rPr>
          <w:rFonts w:ascii="GHEA Grapalat" w:hAnsi="GHEA Grapalat"/>
          <w:b/>
        </w:rPr>
      </w:pPr>
    </w:p>
    <w:p w14:paraId="2156749B" w14:textId="77777777" w:rsidR="001E7EAA" w:rsidRPr="005F52BD" w:rsidRDefault="001E7EAA" w:rsidP="00EE54EE">
      <w:pPr>
        <w:jc w:val="right"/>
        <w:rPr>
          <w:rFonts w:ascii="GHEA Grapalat" w:hAnsi="GHEA Grapalat"/>
          <w:b/>
        </w:rPr>
      </w:pPr>
    </w:p>
    <w:p w14:paraId="0CC434A1" w14:textId="77777777" w:rsidR="001E7EAA" w:rsidRPr="005F52BD" w:rsidRDefault="001E7EAA" w:rsidP="00EE54EE">
      <w:pPr>
        <w:jc w:val="right"/>
        <w:rPr>
          <w:rFonts w:ascii="GHEA Grapalat" w:hAnsi="GHEA Grapalat"/>
          <w:b/>
        </w:rPr>
      </w:pPr>
    </w:p>
    <w:p w14:paraId="5E23C18E" w14:textId="77777777" w:rsidR="001E7EAA" w:rsidRPr="005F52BD" w:rsidRDefault="001E7EAA" w:rsidP="00EE54EE">
      <w:pPr>
        <w:jc w:val="right"/>
        <w:rPr>
          <w:rFonts w:ascii="GHEA Grapalat" w:hAnsi="GHEA Grapalat"/>
          <w:b/>
        </w:rPr>
      </w:pPr>
    </w:p>
    <w:p w14:paraId="1CC53FDA" w14:textId="77777777" w:rsidR="001E7EAA" w:rsidRPr="005F52BD" w:rsidRDefault="001E7EAA" w:rsidP="00EE54EE">
      <w:pPr>
        <w:jc w:val="right"/>
        <w:rPr>
          <w:rFonts w:ascii="GHEA Grapalat" w:hAnsi="GHEA Grapalat"/>
          <w:b/>
        </w:rPr>
      </w:pPr>
    </w:p>
    <w:p w14:paraId="562F4AD0" w14:textId="77777777" w:rsidR="001E7EAA" w:rsidRPr="005F52BD" w:rsidRDefault="001E7EAA" w:rsidP="00EE54EE">
      <w:pPr>
        <w:jc w:val="right"/>
        <w:rPr>
          <w:rFonts w:ascii="GHEA Grapalat" w:hAnsi="GHEA Grapalat"/>
          <w:b/>
        </w:rPr>
      </w:pPr>
    </w:p>
    <w:p w14:paraId="6F55E560" w14:textId="77777777" w:rsidR="001E7EAA" w:rsidRPr="005F52BD" w:rsidRDefault="001E7EAA" w:rsidP="00EE54EE">
      <w:pPr>
        <w:jc w:val="right"/>
        <w:rPr>
          <w:rFonts w:ascii="GHEA Grapalat" w:hAnsi="GHEA Grapalat"/>
          <w:b/>
        </w:rPr>
      </w:pPr>
    </w:p>
    <w:p w14:paraId="4D4D8F95" w14:textId="77777777" w:rsidR="001E7EAA" w:rsidRPr="005F52BD" w:rsidRDefault="001E7EAA" w:rsidP="00EE54EE">
      <w:pPr>
        <w:jc w:val="right"/>
        <w:rPr>
          <w:rFonts w:ascii="GHEA Grapalat" w:hAnsi="GHEA Grapalat"/>
          <w:b/>
        </w:rPr>
      </w:pPr>
    </w:p>
    <w:p w14:paraId="338A1CC6" w14:textId="77777777" w:rsidR="001E7EAA" w:rsidRPr="005F52BD" w:rsidRDefault="001E7EAA" w:rsidP="00EE54EE">
      <w:pPr>
        <w:jc w:val="right"/>
        <w:rPr>
          <w:rFonts w:ascii="GHEA Grapalat" w:hAnsi="GHEA Grapalat"/>
          <w:b/>
        </w:rPr>
      </w:pPr>
    </w:p>
    <w:p w14:paraId="547EA302" w14:textId="77777777" w:rsidR="001E7EAA" w:rsidRPr="005F52BD" w:rsidRDefault="001E7EAA" w:rsidP="00EE54EE">
      <w:pPr>
        <w:jc w:val="right"/>
        <w:rPr>
          <w:rFonts w:ascii="GHEA Grapalat" w:hAnsi="GHEA Grapalat"/>
          <w:b/>
        </w:rPr>
      </w:pPr>
    </w:p>
    <w:p w14:paraId="19405DB8" w14:textId="77777777" w:rsidR="001E7EAA" w:rsidRPr="005F52BD" w:rsidRDefault="001E7EAA" w:rsidP="00EE54EE">
      <w:pPr>
        <w:jc w:val="right"/>
        <w:rPr>
          <w:rFonts w:ascii="GHEA Grapalat" w:hAnsi="GHEA Grapalat"/>
          <w:b/>
        </w:rPr>
      </w:pPr>
    </w:p>
    <w:p w14:paraId="55581517" w14:textId="77777777" w:rsidR="001E7EAA" w:rsidRPr="005F52BD" w:rsidRDefault="001E7EAA" w:rsidP="00EE54EE">
      <w:pPr>
        <w:jc w:val="right"/>
        <w:rPr>
          <w:rFonts w:ascii="GHEA Grapalat" w:hAnsi="GHEA Grapalat"/>
          <w:b/>
        </w:rPr>
      </w:pPr>
    </w:p>
    <w:p w14:paraId="2F2DE481" w14:textId="77777777" w:rsidR="001E7EAA" w:rsidRPr="005F52BD" w:rsidRDefault="001E7EAA" w:rsidP="00EE54EE">
      <w:pPr>
        <w:jc w:val="right"/>
        <w:rPr>
          <w:rFonts w:ascii="GHEA Grapalat" w:hAnsi="GHEA Grapalat"/>
          <w:b/>
        </w:rPr>
      </w:pPr>
    </w:p>
    <w:p w14:paraId="0EA3F7D7" w14:textId="77777777" w:rsidR="001E7EAA" w:rsidRPr="005F52BD" w:rsidRDefault="001E7EAA" w:rsidP="00EE54EE">
      <w:pPr>
        <w:jc w:val="right"/>
        <w:rPr>
          <w:rFonts w:ascii="GHEA Grapalat" w:hAnsi="GHEA Grapalat"/>
          <w:b/>
        </w:rPr>
      </w:pPr>
    </w:p>
    <w:p w14:paraId="4367B7D1" w14:textId="77777777" w:rsidR="001E7EAA" w:rsidRPr="005F52BD" w:rsidRDefault="001E7EAA" w:rsidP="00EE54EE">
      <w:pPr>
        <w:jc w:val="right"/>
        <w:rPr>
          <w:rFonts w:ascii="GHEA Grapalat" w:hAnsi="GHEA Grapalat"/>
          <w:b/>
        </w:rPr>
      </w:pPr>
    </w:p>
    <w:p w14:paraId="7D03960D" w14:textId="77777777" w:rsidR="001E7EAA" w:rsidRPr="005F52BD" w:rsidRDefault="001E7EAA" w:rsidP="00EE54EE">
      <w:pPr>
        <w:jc w:val="right"/>
        <w:rPr>
          <w:rFonts w:ascii="GHEA Grapalat" w:hAnsi="GHEA Grapalat"/>
          <w:b/>
        </w:rPr>
      </w:pPr>
    </w:p>
    <w:p w14:paraId="0DA07BB8" w14:textId="77777777" w:rsidR="001E7EAA" w:rsidRPr="005F52BD" w:rsidRDefault="001E7EAA" w:rsidP="00EE54EE">
      <w:pPr>
        <w:jc w:val="right"/>
        <w:rPr>
          <w:rFonts w:ascii="GHEA Grapalat" w:hAnsi="GHEA Grapalat"/>
          <w:b/>
        </w:rPr>
      </w:pPr>
    </w:p>
    <w:p w14:paraId="60B6F338" w14:textId="77777777" w:rsidR="001E7EAA" w:rsidRPr="005F52BD" w:rsidRDefault="001E7EAA" w:rsidP="00EE54EE">
      <w:pPr>
        <w:jc w:val="right"/>
        <w:rPr>
          <w:rFonts w:ascii="GHEA Grapalat" w:hAnsi="GHEA Grapalat"/>
          <w:b/>
        </w:rPr>
      </w:pPr>
    </w:p>
    <w:p w14:paraId="659DA014" w14:textId="77777777" w:rsidR="001E7EAA" w:rsidRPr="005F52BD" w:rsidRDefault="001E7EAA" w:rsidP="00EE54EE">
      <w:pPr>
        <w:jc w:val="right"/>
        <w:rPr>
          <w:rFonts w:ascii="GHEA Grapalat" w:hAnsi="GHEA Grapalat"/>
          <w:b/>
        </w:rPr>
      </w:pPr>
    </w:p>
    <w:p w14:paraId="6B131F51" w14:textId="77777777" w:rsidR="001E7EAA" w:rsidRPr="005F52BD" w:rsidRDefault="001E7EAA" w:rsidP="00EE54EE">
      <w:pPr>
        <w:jc w:val="right"/>
        <w:rPr>
          <w:rFonts w:ascii="GHEA Grapalat" w:hAnsi="GHEA Grapalat"/>
          <w:b/>
        </w:rPr>
      </w:pPr>
    </w:p>
    <w:p w14:paraId="57A55086" w14:textId="77777777" w:rsidR="001E7EAA" w:rsidRDefault="001E7EAA" w:rsidP="00EE54EE">
      <w:pPr>
        <w:rPr>
          <w:rFonts w:ascii="GHEA Grapalat" w:hAnsi="GHEA Grapalat"/>
          <w:b/>
        </w:rPr>
      </w:pPr>
      <w:r>
        <w:rPr>
          <w:rFonts w:ascii="GHEA Grapalat" w:hAnsi="GHEA Grapalat"/>
          <w:b/>
        </w:rPr>
        <w:br w:type="page"/>
      </w:r>
    </w:p>
    <w:p w14:paraId="7C0F064F" w14:textId="77777777" w:rsidR="00DB6B33" w:rsidRDefault="00DB6B33" w:rsidP="00EE54EE">
      <w:pPr>
        <w:jc w:val="right"/>
        <w:rPr>
          <w:rFonts w:ascii="GHEA Grapalat" w:hAnsi="GHEA Grapalat"/>
          <w:b/>
        </w:rPr>
      </w:pPr>
      <w:r>
        <w:rPr>
          <w:rFonts w:ascii="GHEA Grapalat" w:hAnsi="GHEA Grapalat"/>
          <w:b/>
        </w:rPr>
        <w:lastRenderedPageBreak/>
        <w:t>Приложение 1.</w:t>
      </w:r>
      <w:r w:rsidR="00AC6131">
        <w:rPr>
          <w:rFonts w:ascii="GHEA Grapalat" w:hAnsi="GHEA Grapalat"/>
          <w:b/>
        </w:rPr>
        <w:t>2</w:t>
      </w:r>
      <w:r>
        <w:rPr>
          <w:rFonts w:ascii="GHEA Grapalat" w:hAnsi="GHEA Grapalat"/>
          <w:b/>
        </w:rPr>
        <w:t xml:space="preserve">** </w:t>
      </w:r>
    </w:p>
    <w:p w14:paraId="6771F889" w14:textId="25F729CE" w:rsidR="00DB6B33" w:rsidRPr="00FA6464" w:rsidRDefault="00DB6B33" w:rsidP="00EE54EE">
      <w:pPr>
        <w:jc w:val="right"/>
        <w:rPr>
          <w:rFonts w:ascii="GHEA Grapalat" w:hAnsi="GHEA Grapalat"/>
          <w:b/>
        </w:rPr>
      </w:pPr>
      <w:r w:rsidRPr="001439BD">
        <w:rPr>
          <w:rFonts w:ascii="GHEA Grapalat" w:hAnsi="GHEA Grapalat"/>
          <w:b/>
        </w:rPr>
        <w:t xml:space="preserve">к Приглашению на </w:t>
      </w:r>
      <w:r w:rsidR="00AC387F">
        <w:rPr>
          <w:rFonts w:ascii="GHEA Grapalat" w:hAnsi="GHEA Grapalat"/>
          <w:b/>
        </w:rPr>
        <w:t>открытый конкурс</w:t>
      </w:r>
    </w:p>
    <w:p w14:paraId="1A589915" w14:textId="592922AB" w:rsidR="00DB6B33" w:rsidRPr="009044F1" w:rsidRDefault="00DB6B33" w:rsidP="00EE54EE">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11C6B">
        <w:rPr>
          <w:rFonts w:ascii="GHEA Grapalat" w:hAnsi="GHEA Grapalat"/>
          <w:b/>
          <w:sz w:val="24"/>
          <w:szCs w:val="24"/>
        </w:rPr>
        <w:t>EQ-BMTsDzB-</w:t>
      </w:r>
      <w:r w:rsidR="00AD6554">
        <w:rPr>
          <w:rFonts w:ascii="GHEA Grapalat" w:hAnsi="GHEA Grapalat"/>
          <w:b/>
          <w:sz w:val="24"/>
          <w:szCs w:val="24"/>
        </w:rPr>
        <w:t>25/10</w:t>
      </w:r>
    </w:p>
    <w:p w14:paraId="53F57107"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09FDEE71"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6DB110CE" w14:textId="77777777" w:rsidR="00AC34B0" w:rsidRDefault="00AC34B0" w:rsidP="00EE54EE">
      <w:pPr>
        <w:ind w:left="360" w:hanging="360"/>
        <w:jc w:val="center"/>
        <w:rPr>
          <w:rFonts w:ascii="GHEA Grapalat" w:hAnsi="GHEA Grapalat"/>
          <w:b/>
        </w:rPr>
      </w:pPr>
      <w:r>
        <w:rPr>
          <w:rFonts w:ascii="GHEA Grapalat" w:hAnsi="GHEA Grapalat"/>
          <w:b/>
        </w:rPr>
        <w:t>ФОРМА</w:t>
      </w:r>
    </w:p>
    <w:p w14:paraId="3CDEB209" w14:textId="77777777" w:rsidR="00AC34B0" w:rsidRPr="00C76978" w:rsidRDefault="00AC34B0" w:rsidP="00EE54E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660DF35" w14:textId="77777777" w:rsidR="00AC34B0" w:rsidRPr="00ED3A13" w:rsidRDefault="00AC34B0" w:rsidP="00EE54EE">
      <w:pPr>
        <w:ind w:left="360" w:hanging="360"/>
        <w:jc w:val="center"/>
        <w:rPr>
          <w:rFonts w:ascii="GHEA Grapalat" w:eastAsia="GHEA Grapalat" w:hAnsi="GHEA Grapalat" w:cs="GHEA Grapalat"/>
          <w:b/>
        </w:rPr>
      </w:pPr>
    </w:p>
    <w:p w14:paraId="0D5FC93A" w14:textId="77777777" w:rsidR="00AC34B0" w:rsidRPr="00FD1EE4" w:rsidRDefault="00AC34B0">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EB768CC" w14:textId="77777777" w:rsidR="00AC34B0" w:rsidRPr="00FD1EE4" w:rsidRDefault="00AC34B0">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77A0894E" w14:textId="77777777" w:rsidTr="00DF1F49">
        <w:tc>
          <w:tcPr>
            <w:tcW w:w="2836" w:type="dxa"/>
            <w:shd w:val="clear" w:color="auto" w:fill="D9E2F3"/>
            <w:vAlign w:val="center"/>
          </w:tcPr>
          <w:p w14:paraId="4D3C32D3"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976A4E4" w14:textId="77777777" w:rsidR="00AC34B0" w:rsidRPr="00FD1EE4" w:rsidRDefault="00AC34B0" w:rsidP="00EE54EE">
            <w:pPr>
              <w:rPr>
                <w:rFonts w:ascii="GHEA Grapalat" w:eastAsia="GHEA Grapalat" w:hAnsi="GHEA Grapalat" w:cs="GHEA Grapalat"/>
              </w:rPr>
            </w:pPr>
          </w:p>
        </w:tc>
      </w:tr>
      <w:tr w:rsidR="00AC34B0" w:rsidRPr="00FD1EE4" w14:paraId="586D753E" w14:textId="77777777" w:rsidTr="00DF1F49">
        <w:tc>
          <w:tcPr>
            <w:tcW w:w="2836" w:type="dxa"/>
            <w:shd w:val="clear" w:color="auto" w:fill="D9E2F3"/>
            <w:vAlign w:val="center"/>
          </w:tcPr>
          <w:p w14:paraId="64C0644E"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3D4DEA0" w14:textId="77777777" w:rsidR="00AC34B0" w:rsidRPr="00FD1EE4" w:rsidRDefault="00AC34B0" w:rsidP="00EE54EE">
            <w:pPr>
              <w:rPr>
                <w:rFonts w:ascii="GHEA Grapalat" w:eastAsia="GHEA Grapalat" w:hAnsi="GHEA Grapalat" w:cs="GHEA Grapalat"/>
              </w:rPr>
            </w:pPr>
          </w:p>
        </w:tc>
      </w:tr>
      <w:tr w:rsidR="00AC34B0" w:rsidRPr="00FD1EE4" w14:paraId="6266D8CC" w14:textId="77777777" w:rsidTr="00DF1F49">
        <w:tc>
          <w:tcPr>
            <w:tcW w:w="2836" w:type="dxa"/>
            <w:shd w:val="clear" w:color="auto" w:fill="D9E2F3"/>
            <w:vAlign w:val="center"/>
          </w:tcPr>
          <w:p w14:paraId="7A37B28C"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5C99BB2" w14:textId="77777777" w:rsidR="00AC34B0" w:rsidRPr="00FD1EE4" w:rsidRDefault="00AC34B0" w:rsidP="00EE54EE">
            <w:pPr>
              <w:rPr>
                <w:rFonts w:ascii="GHEA Grapalat" w:eastAsia="GHEA Grapalat" w:hAnsi="GHEA Grapalat" w:cs="GHEA Grapalat"/>
              </w:rPr>
            </w:pPr>
          </w:p>
        </w:tc>
      </w:tr>
      <w:tr w:rsidR="00AC34B0" w:rsidRPr="00FD1EE4" w14:paraId="2F6CF80B" w14:textId="77777777" w:rsidTr="00DF1F49">
        <w:tc>
          <w:tcPr>
            <w:tcW w:w="2836" w:type="dxa"/>
            <w:shd w:val="clear" w:color="auto" w:fill="D9E2F3"/>
            <w:vAlign w:val="center"/>
          </w:tcPr>
          <w:p w14:paraId="1E9801D9"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88B9F59" w14:textId="77777777" w:rsidR="00AC34B0" w:rsidRPr="00FD1EE4" w:rsidRDefault="00AC34B0" w:rsidP="00EE54EE">
            <w:pPr>
              <w:rPr>
                <w:rFonts w:ascii="GHEA Grapalat" w:eastAsia="GHEA Grapalat" w:hAnsi="GHEA Grapalat" w:cs="GHEA Grapalat"/>
              </w:rPr>
            </w:pPr>
          </w:p>
        </w:tc>
      </w:tr>
      <w:tr w:rsidR="00AC34B0" w:rsidRPr="00FD1EE4" w14:paraId="34ECB8A5" w14:textId="77777777" w:rsidTr="00DF1F49">
        <w:tc>
          <w:tcPr>
            <w:tcW w:w="2836" w:type="dxa"/>
            <w:shd w:val="clear" w:color="auto" w:fill="D9E2F3"/>
            <w:vAlign w:val="center"/>
          </w:tcPr>
          <w:p w14:paraId="02748841"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B9BD950" w14:textId="77777777" w:rsidR="00AC34B0" w:rsidRPr="00FD1EE4" w:rsidRDefault="00AC34B0" w:rsidP="00EE54EE">
            <w:pPr>
              <w:rPr>
                <w:rFonts w:ascii="GHEA Grapalat" w:eastAsia="GHEA Grapalat" w:hAnsi="GHEA Grapalat" w:cs="GHEA Grapalat"/>
              </w:rPr>
            </w:pPr>
          </w:p>
        </w:tc>
      </w:tr>
      <w:tr w:rsidR="00AC34B0" w:rsidRPr="00FD1EE4" w14:paraId="379C4E2B" w14:textId="77777777" w:rsidTr="00DF1F49">
        <w:tc>
          <w:tcPr>
            <w:tcW w:w="2836" w:type="dxa"/>
            <w:shd w:val="clear" w:color="auto" w:fill="D9E2F3"/>
            <w:vAlign w:val="center"/>
          </w:tcPr>
          <w:p w14:paraId="78744F9B"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11ED9F5" w14:textId="77777777" w:rsidR="00AC34B0" w:rsidRPr="00FD1EE4" w:rsidRDefault="00AC34B0" w:rsidP="00EE54EE">
            <w:pPr>
              <w:ind w:left="993" w:hanging="851"/>
              <w:rPr>
                <w:rFonts w:ascii="GHEA Grapalat" w:eastAsia="GHEA Grapalat" w:hAnsi="GHEA Grapalat" w:cs="GHEA Grapalat"/>
              </w:rPr>
            </w:pPr>
          </w:p>
        </w:tc>
      </w:tr>
      <w:tr w:rsidR="00AC34B0" w:rsidRPr="00FD1EE4" w14:paraId="1AA0F8C0" w14:textId="77777777" w:rsidTr="00DF1F49">
        <w:tc>
          <w:tcPr>
            <w:tcW w:w="2836" w:type="dxa"/>
            <w:shd w:val="clear" w:color="auto" w:fill="D9E2F3"/>
            <w:vAlign w:val="center"/>
          </w:tcPr>
          <w:p w14:paraId="026F8A03" w14:textId="77777777" w:rsidR="00AC34B0" w:rsidRPr="00FD1EE4" w:rsidRDefault="00AC34B0">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0E4606" w14:textId="77777777" w:rsidR="00AC34B0" w:rsidRPr="00FD1EE4" w:rsidRDefault="00AC34B0" w:rsidP="00EE54EE">
            <w:pPr>
              <w:ind w:left="993" w:hanging="851"/>
              <w:rPr>
                <w:rFonts w:ascii="GHEA Grapalat" w:eastAsia="GHEA Grapalat" w:hAnsi="GHEA Grapalat" w:cs="GHEA Grapalat"/>
              </w:rPr>
            </w:pPr>
          </w:p>
        </w:tc>
      </w:tr>
    </w:tbl>
    <w:p w14:paraId="2C739A6F" w14:textId="77777777" w:rsidR="00AC34B0" w:rsidRPr="00FD1EE4" w:rsidRDefault="00AC34B0">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3BBC2DEC" w14:textId="77777777" w:rsidTr="00DF1F49">
        <w:tc>
          <w:tcPr>
            <w:tcW w:w="2835" w:type="dxa"/>
            <w:shd w:val="clear" w:color="auto" w:fill="D9E2F3"/>
            <w:vAlign w:val="center"/>
          </w:tcPr>
          <w:p w14:paraId="69F863DC"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91BD4B5" w14:textId="77777777" w:rsidR="00AC34B0" w:rsidRPr="00FD1EE4" w:rsidRDefault="00AC34B0" w:rsidP="00EE54EE">
            <w:pPr>
              <w:rPr>
                <w:rFonts w:ascii="GHEA Grapalat" w:eastAsia="GHEA Grapalat" w:hAnsi="GHEA Grapalat" w:cs="GHEA Grapalat"/>
              </w:rPr>
            </w:pPr>
          </w:p>
        </w:tc>
      </w:tr>
      <w:tr w:rsidR="00AC34B0" w:rsidRPr="00FD1EE4" w14:paraId="5286025A" w14:textId="77777777" w:rsidTr="00DF1F49">
        <w:trPr>
          <w:trHeight w:val="1487"/>
        </w:trPr>
        <w:tc>
          <w:tcPr>
            <w:tcW w:w="2835" w:type="dxa"/>
            <w:shd w:val="clear" w:color="auto" w:fill="D9E2F3"/>
            <w:vAlign w:val="center"/>
          </w:tcPr>
          <w:p w14:paraId="3D3A8E7A"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A78ACB3" w14:textId="77777777" w:rsidR="00AC34B0" w:rsidRPr="00FD1EE4" w:rsidRDefault="00AC34B0" w:rsidP="00EE54EE">
            <w:pPr>
              <w:rPr>
                <w:rFonts w:ascii="GHEA Grapalat" w:eastAsia="GHEA Grapalat" w:hAnsi="GHEA Grapalat" w:cs="GHEA Grapalat"/>
              </w:rPr>
            </w:pPr>
          </w:p>
        </w:tc>
      </w:tr>
    </w:tbl>
    <w:p w14:paraId="7A1520CA" w14:textId="77777777" w:rsidR="00AC34B0" w:rsidRPr="00FD1EE4" w:rsidRDefault="00AC34B0">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1F7227" w14:textId="77777777" w:rsidTr="00DF1F49">
        <w:tc>
          <w:tcPr>
            <w:tcW w:w="2835" w:type="dxa"/>
            <w:shd w:val="clear" w:color="auto" w:fill="D9E2F3"/>
            <w:vAlign w:val="center"/>
          </w:tcPr>
          <w:p w14:paraId="1797ED61" w14:textId="77777777" w:rsidR="00AC34B0" w:rsidRPr="00FD1EE4" w:rsidRDefault="00AC34B0">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3A7A6FCA" w14:textId="77777777" w:rsidR="00AC34B0" w:rsidRPr="00FD1EE4" w:rsidRDefault="00AC34B0" w:rsidP="00EE54EE">
            <w:pPr>
              <w:rPr>
                <w:rFonts w:ascii="GHEA Grapalat" w:eastAsia="GHEA Grapalat" w:hAnsi="GHEA Grapalat" w:cs="GHEA Grapalat"/>
              </w:rPr>
            </w:pPr>
          </w:p>
        </w:tc>
      </w:tr>
      <w:tr w:rsidR="00AC34B0" w:rsidRPr="00FD1EE4" w14:paraId="53B5AE83" w14:textId="77777777" w:rsidTr="00DF1F49">
        <w:tc>
          <w:tcPr>
            <w:tcW w:w="2835" w:type="dxa"/>
            <w:shd w:val="clear" w:color="auto" w:fill="D9E2F3"/>
            <w:vAlign w:val="center"/>
          </w:tcPr>
          <w:p w14:paraId="7F6AE681" w14:textId="77777777" w:rsidR="00AC34B0" w:rsidRPr="00FD1EE4" w:rsidRDefault="00AC34B0">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319E6BD" w14:textId="77777777" w:rsidR="00AC34B0" w:rsidRPr="00FD1EE4" w:rsidRDefault="00AC34B0" w:rsidP="00EE54EE">
            <w:pPr>
              <w:rPr>
                <w:rFonts w:ascii="GHEA Grapalat" w:eastAsia="GHEA Grapalat" w:hAnsi="GHEA Grapalat" w:cs="GHEA Grapalat"/>
              </w:rPr>
            </w:pPr>
          </w:p>
        </w:tc>
      </w:tr>
      <w:tr w:rsidR="00AC34B0" w:rsidRPr="00FD1EE4" w14:paraId="1A3BBFBC" w14:textId="77777777" w:rsidTr="00DF1F49">
        <w:tc>
          <w:tcPr>
            <w:tcW w:w="2835" w:type="dxa"/>
            <w:shd w:val="clear" w:color="auto" w:fill="D9E2F3"/>
            <w:vAlign w:val="center"/>
          </w:tcPr>
          <w:p w14:paraId="7BF4A6DC" w14:textId="77777777" w:rsidR="00AC34B0" w:rsidRPr="00FD1EE4" w:rsidRDefault="00AC34B0">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3B24CDD" w14:textId="77777777" w:rsidR="00AC34B0" w:rsidRPr="00FD1EE4" w:rsidRDefault="00AC34B0" w:rsidP="00EE54EE">
            <w:pPr>
              <w:rPr>
                <w:rFonts w:ascii="GHEA Grapalat" w:eastAsia="GHEA Grapalat" w:hAnsi="GHEA Grapalat" w:cs="GHEA Grapalat"/>
              </w:rPr>
            </w:pPr>
          </w:p>
        </w:tc>
      </w:tr>
    </w:tbl>
    <w:p w14:paraId="0137561C" w14:textId="77777777" w:rsidR="00AC34B0" w:rsidRPr="00FD1EE4" w:rsidRDefault="00AC34B0" w:rsidP="00EE54EE">
      <w:pPr>
        <w:rPr>
          <w:rFonts w:ascii="GHEA Grapalat" w:eastAsia="GHEA Grapalat" w:hAnsi="GHEA Grapalat" w:cs="GHEA Grapalat"/>
        </w:rPr>
      </w:pPr>
    </w:p>
    <w:p w14:paraId="42EF163C" w14:textId="77777777" w:rsidR="00AC34B0" w:rsidRPr="00FD1EE4" w:rsidRDefault="00AC34B0" w:rsidP="00EE54EE">
      <w:pPr>
        <w:rPr>
          <w:rFonts w:ascii="GHEA Grapalat" w:eastAsia="GHEA Grapalat" w:hAnsi="GHEA Grapalat" w:cs="GHEA Grapalat"/>
        </w:rPr>
      </w:pPr>
      <w:r w:rsidRPr="00FD1EE4">
        <w:rPr>
          <w:rFonts w:ascii="GHEA Grapalat" w:hAnsi="GHEA Grapalat"/>
        </w:rPr>
        <w:br w:type="page"/>
      </w:r>
    </w:p>
    <w:p w14:paraId="6934E020" w14:textId="77777777" w:rsidR="00AC34B0" w:rsidRPr="009A52BE" w:rsidRDefault="00AC34B0">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C87193F" w14:textId="77777777" w:rsidR="00AC34B0" w:rsidRPr="004E2F96" w:rsidRDefault="00AC34B0">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CDD0475" w14:textId="77777777" w:rsidTr="00DF1F49">
        <w:tc>
          <w:tcPr>
            <w:tcW w:w="2835" w:type="dxa"/>
            <w:shd w:val="clear" w:color="auto" w:fill="D9E2F3"/>
            <w:vAlign w:val="center"/>
          </w:tcPr>
          <w:p w14:paraId="55E055C2" w14:textId="77777777" w:rsidR="00AC34B0" w:rsidRPr="00FD1EE4" w:rsidRDefault="00AC34B0">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1A46E572" w14:textId="77777777" w:rsidR="00AC34B0" w:rsidRPr="00FD1EE4" w:rsidRDefault="00AC34B0" w:rsidP="00EE54EE">
            <w:pPr>
              <w:rPr>
                <w:rFonts w:ascii="GHEA Grapalat" w:eastAsia="GHEA Grapalat" w:hAnsi="GHEA Grapalat" w:cs="GHEA Grapalat"/>
              </w:rPr>
            </w:pPr>
          </w:p>
        </w:tc>
      </w:tr>
      <w:tr w:rsidR="00AC34B0" w:rsidRPr="00FD1EE4" w14:paraId="51AC69A4" w14:textId="77777777" w:rsidTr="00DF1F49">
        <w:tc>
          <w:tcPr>
            <w:tcW w:w="2835" w:type="dxa"/>
            <w:shd w:val="clear" w:color="auto" w:fill="D9E2F3"/>
            <w:vAlign w:val="center"/>
          </w:tcPr>
          <w:p w14:paraId="3600BF44"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5B66779" w14:textId="77777777" w:rsidR="00AC34B0" w:rsidRPr="00FD1EE4" w:rsidRDefault="00AC34B0" w:rsidP="00EE54EE">
            <w:pPr>
              <w:rPr>
                <w:rFonts w:ascii="GHEA Grapalat" w:eastAsia="GHEA Grapalat" w:hAnsi="GHEA Grapalat" w:cs="GHEA Grapalat"/>
              </w:rPr>
            </w:pPr>
          </w:p>
        </w:tc>
      </w:tr>
    </w:tbl>
    <w:p w14:paraId="5E5DACDE" w14:textId="77777777" w:rsidR="00AC34B0" w:rsidRPr="00FD1EE4" w:rsidRDefault="00AC34B0">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D04745" w14:textId="77777777" w:rsidTr="00DF1F49">
        <w:tc>
          <w:tcPr>
            <w:tcW w:w="2835" w:type="dxa"/>
            <w:shd w:val="clear" w:color="auto" w:fill="D9E2F3"/>
            <w:vAlign w:val="center"/>
          </w:tcPr>
          <w:p w14:paraId="4ABD96E4"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652854A" w14:textId="77777777" w:rsidR="00AC34B0" w:rsidRPr="00FD1EE4" w:rsidRDefault="00AC34B0" w:rsidP="00EE54EE">
            <w:pPr>
              <w:rPr>
                <w:rFonts w:ascii="GHEA Grapalat" w:eastAsia="GHEA Grapalat" w:hAnsi="GHEA Grapalat" w:cs="GHEA Grapalat"/>
              </w:rPr>
            </w:pPr>
          </w:p>
        </w:tc>
      </w:tr>
      <w:tr w:rsidR="00AC34B0" w:rsidRPr="00FD1EE4" w14:paraId="77213B4A" w14:textId="77777777" w:rsidTr="00DF1F49">
        <w:tc>
          <w:tcPr>
            <w:tcW w:w="2835" w:type="dxa"/>
            <w:shd w:val="clear" w:color="auto" w:fill="D9E2F3"/>
            <w:vAlign w:val="center"/>
          </w:tcPr>
          <w:p w14:paraId="7F4ADE4E"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63F5809" w14:textId="77777777" w:rsidR="00AC34B0" w:rsidRPr="00FD1EE4" w:rsidRDefault="00AC34B0" w:rsidP="00EE54EE">
            <w:pPr>
              <w:rPr>
                <w:rFonts w:ascii="GHEA Grapalat" w:eastAsia="GHEA Grapalat" w:hAnsi="GHEA Grapalat" w:cs="GHEA Grapalat"/>
              </w:rPr>
            </w:pPr>
          </w:p>
        </w:tc>
      </w:tr>
      <w:tr w:rsidR="00AC34B0" w:rsidRPr="00FD1EE4" w14:paraId="2241E8B5" w14:textId="77777777" w:rsidTr="00DF1F49">
        <w:tc>
          <w:tcPr>
            <w:tcW w:w="2835" w:type="dxa"/>
            <w:shd w:val="clear" w:color="auto" w:fill="D9E2F3"/>
            <w:vAlign w:val="center"/>
          </w:tcPr>
          <w:p w14:paraId="50EC86FC"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D034A31" w14:textId="77777777" w:rsidR="00AC34B0" w:rsidRPr="00FD1EE4" w:rsidRDefault="00AC34B0" w:rsidP="00EE54EE">
            <w:pPr>
              <w:rPr>
                <w:rFonts w:ascii="GHEA Grapalat" w:eastAsia="GHEA Grapalat" w:hAnsi="GHEA Grapalat" w:cs="GHEA Grapalat"/>
              </w:rPr>
            </w:pPr>
          </w:p>
        </w:tc>
      </w:tr>
      <w:tr w:rsidR="00AC34B0" w:rsidRPr="00FD1EE4" w14:paraId="1F2C399F" w14:textId="77777777" w:rsidTr="00DF1F49">
        <w:tc>
          <w:tcPr>
            <w:tcW w:w="2835" w:type="dxa"/>
            <w:shd w:val="clear" w:color="auto" w:fill="D9E2F3"/>
            <w:vAlign w:val="center"/>
          </w:tcPr>
          <w:p w14:paraId="5589365A"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BF7094B" w14:textId="77777777" w:rsidR="00AC34B0" w:rsidRPr="00FD1EE4" w:rsidRDefault="00AC34B0" w:rsidP="00EE54EE">
            <w:pPr>
              <w:rPr>
                <w:rFonts w:ascii="GHEA Grapalat" w:eastAsia="GHEA Grapalat" w:hAnsi="GHEA Grapalat" w:cs="GHEA Grapalat"/>
              </w:rPr>
            </w:pPr>
          </w:p>
        </w:tc>
      </w:tr>
      <w:tr w:rsidR="00AC34B0" w:rsidRPr="00FD1EE4" w14:paraId="1AFE1AD6" w14:textId="77777777" w:rsidTr="00DF1F49">
        <w:tc>
          <w:tcPr>
            <w:tcW w:w="2835" w:type="dxa"/>
            <w:shd w:val="clear" w:color="auto" w:fill="D9E2F3"/>
            <w:vAlign w:val="center"/>
          </w:tcPr>
          <w:p w14:paraId="7EAB4527"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B88D272" w14:textId="77777777" w:rsidR="00AC34B0" w:rsidRPr="00FD1EE4" w:rsidRDefault="00AC34B0" w:rsidP="00EE54EE">
            <w:pPr>
              <w:rPr>
                <w:rFonts w:ascii="GHEA Grapalat" w:eastAsia="GHEA Grapalat" w:hAnsi="GHEA Grapalat" w:cs="GHEA Grapalat"/>
              </w:rPr>
            </w:pPr>
          </w:p>
        </w:tc>
      </w:tr>
      <w:tr w:rsidR="00AC34B0" w:rsidRPr="00FD1EE4" w14:paraId="7B6AEF8B" w14:textId="77777777" w:rsidTr="00DF1F49">
        <w:trPr>
          <w:trHeight w:val="1361"/>
        </w:trPr>
        <w:tc>
          <w:tcPr>
            <w:tcW w:w="2835" w:type="dxa"/>
            <w:shd w:val="clear" w:color="auto" w:fill="D9E2F3"/>
            <w:vAlign w:val="center"/>
          </w:tcPr>
          <w:p w14:paraId="215838CB"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0878E4D" w14:textId="77777777" w:rsidR="00AC34B0" w:rsidRPr="00FD1EE4" w:rsidRDefault="00AC34B0" w:rsidP="00EE54EE">
            <w:pPr>
              <w:rPr>
                <w:rFonts w:ascii="GHEA Grapalat" w:eastAsia="GHEA Grapalat" w:hAnsi="GHEA Grapalat" w:cs="GHEA Grapalat"/>
              </w:rPr>
            </w:pPr>
          </w:p>
        </w:tc>
      </w:tr>
      <w:tr w:rsidR="00AC34B0" w:rsidRPr="00FD1EE4" w14:paraId="350A90C1" w14:textId="77777777" w:rsidTr="00DF1F49">
        <w:tc>
          <w:tcPr>
            <w:tcW w:w="2835" w:type="dxa"/>
            <w:shd w:val="clear" w:color="auto" w:fill="D9E2F3"/>
            <w:vAlign w:val="center"/>
          </w:tcPr>
          <w:p w14:paraId="5074A3F4"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5C2963E" w14:textId="77777777" w:rsidR="00AC34B0" w:rsidRPr="00FD1EE4" w:rsidRDefault="00AC34B0" w:rsidP="00EE54EE">
            <w:pPr>
              <w:rPr>
                <w:rFonts w:ascii="GHEA Grapalat" w:eastAsia="GHEA Grapalat" w:hAnsi="GHEA Grapalat" w:cs="GHEA Grapalat"/>
              </w:rPr>
            </w:pPr>
          </w:p>
        </w:tc>
      </w:tr>
    </w:tbl>
    <w:p w14:paraId="716019D9" w14:textId="77777777" w:rsidR="00AC34B0" w:rsidRPr="00574FF7" w:rsidRDefault="00AC34B0">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1D653A6" w14:textId="77777777" w:rsidTr="00DF1F49">
        <w:tc>
          <w:tcPr>
            <w:tcW w:w="2836" w:type="dxa"/>
            <w:shd w:val="clear" w:color="auto" w:fill="D9E2F3"/>
            <w:vAlign w:val="center"/>
          </w:tcPr>
          <w:p w14:paraId="0ECC7C97" w14:textId="77777777" w:rsidR="00AC34B0" w:rsidRPr="00FD1EE4" w:rsidRDefault="00AC34B0">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5D46FEA" w14:textId="77777777" w:rsidR="00AC34B0" w:rsidRPr="00FD1EE4" w:rsidRDefault="00AC34B0" w:rsidP="00EE54EE">
            <w:pPr>
              <w:rPr>
                <w:rFonts w:ascii="GHEA Grapalat" w:eastAsia="GHEA Grapalat" w:hAnsi="GHEA Grapalat" w:cs="GHEA Grapalat"/>
              </w:rPr>
            </w:pPr>
          </w:p>
        </w:tc>
      </w:tr>
      <w:tr w:rsidR="00AC34B0" w:rsidRPr="00FD1EE4" w14:paraId="2B93EC50" w14:textId="77777777" w:rsidTr="00DF1F49">
        <w:tc>
          <w:tcPr>
            <w:tcW w:w="2836" w:type="dxa"/>
            <w:shd w:val="clear" w:color="auto" w:fill="D9E2F3"/>
            <w:vAlign w:val="center"/>
          </w:tcPr>
          <w:p w14:paraId="2653F9DF" w14:textId="77777777" w:rsidR="00AC34B0" w:rsidRPr="00FD1EE4" w:rsidRDefault="00AC34B0">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EA5AF6F"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54823D8"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4DD808B" w14:textId="77777777" w:rsidR="00AC34B0" w:rsidRPr="00FD1EE4" w:rsidRDefault="00AC34B0" w:rsidP="00EE54EE">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0993947" w14:textId="77777777" w:rsidR="00AC34B0" w:rsidRPr="00CB7DFD" w:rsidRDefault="00AC34B0">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1371809" w14:textId="77777777" w:rsidR="00AC34B0" w:rsidRPr="00FD1EE4" w:rsidRDefault="00AC34B0">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8290C9" w14:textId="77777777" w:rsidTr="00DF1F49">
        <w:tc>
          <w:tcPr>
            <w:tcW w:w="2837" w:type="dxa"/>
            <w:shd w:val="clear" w:color="auto" w:fill="D9E2F3"/>
            <w:vAlign w:val="center"/>
          </w:tcPr>
          <w:p w14:paraId="29A1D070"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FC610E2" w14:textId="77777777" w:rsidR="00AC34B0" w:rsidRPr="00FD1EE4" w:rsidRDefault="00AC34B0" w:rsidP="00EE54EE">
            <w:pPr>
              <w:rPr>
                <w:rFonts w:ascii="GHEA Grapalat" w:eastAsia="GHEA Grapalat" w:hAnsi="GHEA Grapalat" w:cs="GHEA Grapalat"/>
              </w:rPr>
            </w:pPr>
          </w:p>
        </w:tc>
      </w:tr>
      <w:tr w:rsidR="00AC34B0" w:rsidRPr="00FD1EE4" w14:paraId="0BBE233D" w14:textId="77777777" w:rsidTr="00DF1F49">
        <w:tc>
          <w:tcPr>
            <w:tcW w:w="2837" w:type="dxa"/>
            <w:shd w:val="clear" w:color="auto" w:fill="D9E2F3"/>
            <w:vAlign w:val="center"/>
          </w:tcPr>
          <w:p w14:paraId="27F92AF7"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CF20532" w14:textId="77777777" w:rsidR="00AC34B0" w:rsidRPr="00FD1EE4" w:rsidRDefault="00AC34B0" w:rsidP="00EE54EE">
            <w:pPr>
              <w:rPr>
                <w:rFonts w:ascii="GHEA Grapalat" w:eastAsia="GHEA Grapalat" w:hAnsi="GHEA Grapalat" w:cs="GHEA Grapalat"/>
              </w:rPr>
            </w:pPr>
          </w:p>
        </w:tc>
      </w:tr>
      <w:tr w:rsidR="00AC34B0" w:rsidRPr="00FD1EE4" w14:paraId="7ACBB101" w14:textId="77777777" w:rsidTr="00DF1F49">
        <w:tc>
          <w:tcPr>
            <w:tcW w:w="2837" w:type="dxa"/>
            <w:shd w:val="clear" w:color="auto" w:fill="D9E2F3"/>
            <w:vAlign w:val="center"/>
          </w:tcPr>
          <w:p w14:paraId="185A86FF"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3F9A213" w14:textId="77777777" w:rsidR="00AC34B0" w:rsidRPr="00FD1EE4" w:rsidRDefault="00AC34B0" w:rsidP="00EE54EE">
            <w:pPr>
              <w:rPr>
                <w:rFonts w:ascii="GHEA Grapalat" w:eastAsia="GHEA Grapalat" w:hAnsi="GHEA Grapalat" w:cs="GHEA Grapalat"/>
              </w:rPr>
            </w:pPr>
          </w:p>
        </w:tc>
      </w:tr>
      <w:tr w:rsidR="00AC34B0" w:rsidRPr="00FD1EE4" w14:paraId="71898A0F" w14:textId="77777777" w:rsidTr="00DF1F49">
        <w:tc>
          <w:tcPr>
            <w:tcW w:w="2837" w:type="dxa"/>
            <w:shd w:val="clear" w:color="auto" w:fill="D9E2F3"/>
            <w:vAlign w:val="center"/>
          </w:tcPr>
          <w:p w14:paraId="73526819"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B708749"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6702CD44"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48251EB" w14:textId="77777777" w:rsidR="00AC34B0" w:rsidRPr="00FD1EE4" w:rsidRDefault="00AC34B0">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13553B2D" w14:textId="77777777" w:rsidTr="00DF1F49">
        <w:tc>
          <w:tcPr>
            <w:tcW w:w="2837" w:type="dxa"/>
            <w:shd w:val="clear" w:color="auto" w:fill="D9E2F3"/>
            <w:vAlign w:val="center"/>
          </w:tcPr>
          <w:p w14:paraId="568D7092" w14:textId="77777777" w:rsidR="00AC34B0" w:rsidRPr="00B047A2"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B2486D4" w14:textId="77777777" w:rsidR="00AC34B0" w:rsidRPr="00FD1EE4" w:rsidRDefault="00AC34B0" w:rsidP="00EE54EE">
            <w:pPr>
              <w:rPr>
                <w:rFonts w:ascii="GHEA Grapalat" w:eastAsia="GHEA Grapalat" w:hAnsi="GHEA Grapalat" w:cs="GHEA Grapalat"/>
              </w:rPr>
            </w:pPr>
          </w:p>
        </w:tc>
      </w:tr>
      <w:tr w:rsidR="00AC34B0" w:rsidRPr="00FD1EE4" w14:paraId="6D09E406" w14:textId="77777777" w:rsidTr="00DF1F49">
        <w:tc>
          <w:tcPr>
            <w:tcW w:w="2837" w:type="dxa"/>
            <w:shd w:val="clear" w:color="auto" w:fill="D9E2F3"/>
            <w:vAlign w:val="center"/>
          </w:tcPr>
          <w:p w14:paraId="47CBDDC0"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306F5A0" w14:textId="77777777" w:rsidR="00AC34B0" w:rsidRPr="00FD1EE4" w:rsidRDefault="00AC34B0" w:rsidP="00EE54EE">
            <w:pPr>
              <w:rPr>
                <w:rFonts w:ascii="GHEA Grapalat" w:eastAsia="GHEA Grapalat" w:hAnsi="GHEA Grapalat" w:cs="GHEA Grapalat"/>
              </w:rPr>
            </w:pPr>
          </w:p>
        </w:tc>
      </w:tr>
      <w:tr w:rsidR="00AC34B0" w:rsidRPr="00FD1EE4" w14:paraId="5842350D" w14:textId="77777777" w:rsidTr="00DF1F49">
        <w:tc>
          <w:tcPr>
            <w:tcW w:w="2837" w:type="dxa"/>
            <w:shd w:val="clear" w:color="auto" w:fill="D9E2F3"/>
            <w:vAlign w:val="center"/>
          </w:tcPr>
          <w:p w14:paraId="2F7D9F69"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015941E9" w14:textId="77777777" w:rsidR="00AC34B0" w:rsidRPr="00FD1EE4" w:rsidRDefault="00AC34B0" w:rsidP="00EE54EE">
            <w:pPr>
              <w:rPr>
                <w:rFonts w:ascii="GHEA Grapalat" w:eastAsia="GHEA Grapalat" w:hAnsi="GHEA Grapalat" w:cs="GHEA Grapalat"/>
              </w:rPr>
            </w:pPr>
          </w:p>
        </w:tc>
      </w:tr>
      <w:tr w:rsidR="00AC34B0" w:rsidRPr="00FD1EE4" w14:paraId="7EC41042" w14:textId="77777777" w:rsidTr="00DF1F49">
        <w:tc>
          <w:tcPr>
            <w:tcW w:w="2837" w:type="dxa"/>
            <w:shd w:val="clear" w:color="auto" w:fill="D9E2F3"/>
            <w:vAlign w:val="center"/>
          </w:tcPr>
          <w:p w14:paraId="7EFA1068"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546588"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72C80711"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2B0A232" w14:textId="77777777" w:rsidR="00AC34B0" w:rsidRPr="00FD1EE4" w:rsidRDefault="00AC34B0" w:rsidP="00EE54EE">
      <w:pPr>
        <w:rPr>
          <w:rFonts w:ascii="GHEA Grapalat" w:eastAsia="GHEA Grapalat" w:hAnsi="GHEA Grapalat" w:cs="GHEA Grapalat"/>
          <w:b/>
        </w:rPr>
      </w:pPr>
      <w:r w:rsidRPr="00FD1EE4">
        <w:rPr>
          <w:rFonts w:ascii="GHEA Grapalat" w:hAnsi="GHEA Grapalat"/>
        </w:rPr>
        <w:br w:type="page"/>
      </w:r>
    </w:p>
    <w:p w14:paraId="0D4B3980" w14:textId="77777777" w:rsidR="00AC34B0" w:rsidRPr="00FD1EE4" w:rsidRDefault="00AC34B0">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9E9951B" w14:textId="77777777" w:rsidR="00AC34B0" w:rsidRPr="00FD1EE4" w:rsidRDefault="00AC34B0">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2B4AA96A" w14:textId="77777777" w:rsidTr="00DF1F49">
        <w:tc>
          <w:tcPr>
            <w:tcW w:w="2836" w:type="dxa"/>
            <w:shd w:val="clear" w:color="auto" w:fill="D9E2F3"/>
            <w:vAlign w:val="center"/>
          </w:tcPr>
          <w:p w14:paraId="3109E9BA"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45851E5" w14:textId="77777777" w:rsidR="00AC34B0" w:rsidRPr="00FD1EE4" w:rsidRDefault="00AC34B0" w:rsidP="00EE54EE">
            <w:pPr>
              <w:rPr>
                <w:rFonts w:ascii="GHEA Grapalat" w:eastAsia="GHEA Grapalat" w:hAnsi="GHEA Grapalat" w:cs="GHEA Grapalat"/>
              </w:rPr>
            </w:pPr>
          </w:p>
        </w:tc>
      </w:tr>
      <w:tr w:rsidR="00AC34B0" w:rsidRPr="00FD1EE4" w14:paraId="212922CD" w14:textId="77777777" w:rsidTr="00DF1F49">
        <w:tc>
          <w:tcPr>
            <w:tcW w:w="2836" w:type="dxa"/>
            <w:shd w:val="clear" w:color="auto" w:fill="D9E2F3"/>
            <w:vAlign w:val="center"/>
          </w:tcPr>
          <w:p w14:paraId="6A521E92"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B6BC9C9" w14:textId="77777777" w:rsidR="00AC34B0" w:rsidRPr="00FD1EE4" w:rsidRDefault="00AC34B0" w:rsidP="00EE54EE">
            <w:pPr>
              <w:rPr>
                <w:rFonts w:ascii="GHEA Grapalat" w:eastAsia="GHEA Grapalat" w:hAnsi="GHEA Grapalat" w:cs="GHEA Grapalat"/>
              </w:rPr>
            </w:pPr>
          </w:p>
        </w:tc>
      </w:tr>
      <w:tr w:rsidR="00AC34B0" w:rsidRPr="00FD1EE4" w14:paraId="689884DC" w14:textId="77777777" w:rsidTr="00DF1F49">
        <w:tc>
          <w:tcPr>
            <w:tcW w:w="2836" w:type="dxa"/>
            <w:shd w:val="clear" w:color="auto" w:fill="D9E2F3"/>
            <w:vAlign w:val="center"/>
          </w:tcPr>
          <w:p w14:paraId="4228D2D6"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32D36B5" w14:textId="77777777" w:rsidR="00AC34B0" w:rsidRPr="00FD1EE4" w:rsidRDefault="00AC34B0" w:rsidP="00EE54EE">
            <w:pPr>
              <w:rPr>
                <w:rFonts w:ascii="GHEA Grapalat" w:eastAsia="GHEA Grapalat" w:hAnsi="GHEA Grapalat" w:cs="GHEA Grapalat"/>
              </w:rPr>
            </w:pPr>
          </w:p>
        </w:tc>
      </w:tr>
      <w:tr w:rsidR="00AC34B0" w:rsidRPr="00FD1EE4" w14:paraId="71589EE0" w14:textId="77777777" w:rsidTr="00DF1F49">
        <w:tc>
          <w:tcPr>
            <w:tcW w:w="2836" w:type="dxa"/>
            <w:shd w:val="clear" w:color="auto" w:fill="D9E2F3"/>
            <w:vAlign w:val="center"/>
          </w:tcPr>
          <w:p w14:paraId="3E2DD439"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F33628C" w14:textId="77777777" w:rsidR="00AC34B0" w:rsidRPr="00FD1EE4" w:rsidRDefault="00AC34B0" w:rsidP="00EE54EE">
            <w:pPr>
              <w:rPr>
                <w:rFonts w:ascii="GHEA Grapalat" w:eastAsia="GHEA Grapalat" w:hAnsi="GHEA Grapalat" w:cs="GHEA Grapalat"/>
              </w:rPr>
            </w:pPr>
          </w:p>
        </w:tc>
      </w:tr>
      <w:tr w:rsidR="00AC34B0" w:rsidRPr="00FD1EE4" w14:paraId="6A296333" w14:textId="77777777" w:rsidTr="00DF1F49">
        <w:tc>
          <w:tcPr>
            <w:tcW w:w="2836" w:type="dxa"/>
            <w:shd w:val="clear" w:color="auto" w:fill="D9E2F3"/>
            <w:vAlign w:val="center"/>
          </w:tcPr>
          <w:p w14:paraId="6FD3E7B1"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F6C55EE" w14:textId="77777777" w:rsidR="00AC34B0" w:rsidRPr="00FD1EE4" w:rsidRDefault="00AC34B0" w:rsidP="00EE54EE">
            <w:pPr>
              <w:rPr>
                <w:rFonts w:ascii="GHEA Grapalat" w:eastAsia="GHEA Grapalat" w:hAnsi="GHEA Grapalat" w:cs="GHEA Grapalat"/>
              </w:rPr>
            </w:pPr>
          </w:p>
        </w:tc>
      </w:tr>
      <w:tr w:rsidR="00AC34B0" w:rsidRPr="00FD1EE4" w14:paraId="7E3E986C" w14:textId="77777777" w:rsidTr="00DF1F49">
        <w:tc>
          <w:tcPr>
            <w:tcW w:w="2836" w:type="dxa"/>
            <w:shd w:val="clear" w:color="auto" w:fill="D9E2F3"/>
            <w:vAlign w:val="center"/>
          </w:tcPr>
          <w:p w14:paraId="50CF9044"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5DE5A64" w14:textId="77777777" w:rsidR="00AC34B0" w:rsidRPr="00FD1EE4" w:rsidRDefault="00AC34B0" w:rsidP="00EE54EE">
            <w:pPr>
              <w:rPr>
                <w:rFonts w:ascii="GHEA Grapalat" w:eastAsia="GHEA Grapalat" w:hAnsi="GHEA Grapalat" w:cs="GHEA Grapalat"/>
              </w:rPr>
            </w:pPr>
          </w:p>
        </w:tc>
      </w:tr>
    </w:tbl>
    <w:p w14:paraId="426A6F3B" w14:textId="77777777" w:rsidR="00AC34B0" w:rsidRPr="00FD1EE4" w:rsidRDefault="00AC34B0">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09A7BFC5" w14:textId="77777777" w:rsidTr="00DF1F49">
        <w:tc>
          <w:tcPr>
            <w:tcW w:w="2977" w:type="dxa"/>
            <w:shd w:val="clear" w:color="auto" w:fill="D9E2F3"/>
            <w:vAlign w:val="center"/>
          </w:tcPr>
          <w:p w14:paraId="0839F7FD"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32EB5850" w14:textId="77777777" w:rsidR="00AC34B0" w:rsidRPr="00FD1EE4" w:rsidRDefault="00AC34B0" w:rsidP="00EE54EE">
            <w:pPr>
              <w:rPr>
                <w:rFonts w:ascii="GHEA Grapalat" w:eastAsia="GHEA Grapalat" w:hAnsi="GHEA Grapalat" w:cs="GHEA Grapalat"/>
              </w:rPr>
            </w:pPr>
          </w:p>
        </w:tc>
      </w:tr>
      <w:tr w:rsidR="00AC34B0" w:rsidRPr="00FD1EE4" w14:paraId="62467527" w14:textId="77777777" w:rsidTr="00DF1F49">
        <w:tc>
          <w:tcPr>
            <w:tcW w:w="2977" w:type="dxa"/>
            <w:shd w:val="clear" w:color="auto" w:fill="D9E2F3"/>
            <w:vAlign w:val="center"/>
          </w:tcPr>
          <w:p w14:paraId="03749FB8"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2C1FFD55" w14:textId="77777777" w:rsidR="00AC34B0" w:rsidRPr="00FD1EE4" w:rsidRDefault="00AC34B0" w:rsidP="00EE54EE">
            <w:pPr>
              <w:rPr>
                <w:rFonts w:ascii="GHEA Grapalat" w:eastAsia="GHEA Grapalat" w:hAnsi="GHEA Grapalat" w:cs="GHEA Grapalat"/>
              </w:rPr>
            </w:pPr>
          </w:p>
        </w:tc>
      </w:tr>
      <w:tr w:rsidR="00AC34B0" w:rsidRPr="00FD1EE4" w14:paraId="68F54D9A" w14:textId="77777777" w:rsidTr="00DF1F49">
        <w:tc>
          <w:tcPr>
            <w:tcW w:w="2977" w:type="dxa"/>
            <w:shd w:val="clear" w:color="auto" w:fill="D9E2F3"/>
            <w:vAlign w:val="center"/>
          </w:tcPr>
          <w:p w14:paraId="440939C0" w14:textId="77777777" w:rsidR="00AC34B0" w:rsidRPr="00FD1EE4" w:rsidRDefault="00AC34B0">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F959C3" w14:textId="77777777" w:rsidR="00AC34B0" w:rsidRPr="00FD1EE4" w:rsidRDefault="00AC34B0" w:rsidP="00EE54EE">
            <w:pPr>
              <w:rPr>
                <w:rFonts w:ascii="GHEA Grapalat" w:eastAsia="GHEA Grapalat" w:hAnsi="GHEA Grapalat" w:cs="GHEA Grapalat"/>
              </w:rPr>
            </w:pPr>
          </w:p>
        </w:tc>
      </w:tr>
      <w:tr w:rsidR="00AC34B0" w:rsidRPr="00FD1EE4" w14:paraId="3CA52B70" w14:textId="77777777" w:rsidTr="00DF1F49">
        <w:tc>
          <w:tcPr>
            <w:tcW w:w="2977" w:type="dxa"/>
            <w:shd w:val="clear" w:color="auto" w:fill="D9E2F3"/>
            <w:vAlign w:val="center"/>
          </w:tcPr>
          <w:p w14:paraId="25AEFCE4" w14:textId="77777777" w:rsidR="00AC34B0" w:rsidRPr="00FD1EE4" w:rsidRDefault="00AC34B0">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4528788A" w14:textId="77777777" w:rsidR="00AC34B0" w:rsidRPr="00FD1EE4" w:rsidRDefault="00AC34B0" w:rsidP="00EE54EE">
            <w:pPr>
              <w:rPr>
                <w:rFonts w:ascii="GHEA Grapalat" w:eastAsia="GHEA Grapalat" w:hAnsi="GHEA Grapalat" w:cs="GHEA Grapalat"/>
              </w:rPr>
            </w:pPr>
          </w:p>
        </w:tc>
      </w:tr>
      <w:tr w:rsidR="00AC34B0" w:rsidRPr="00FD1EE4" w14:paraId="0538527E" w14:textId="77777777" w:rsidTr="00DF1F49">
        <w:tc>
          <w:tcPr>
            <w:tcW w:w="2977" w:type="dxa"/>
            <w:shd w:val="clear" w:color="auto" w:fill="D9E2F3"/>
            <w:vAlign w:val="center"/>
          </w:tcPr>
          <w:p w14:paraId="27803158"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7BF1C5A5" w14:textId="77777777" w:rsidR="00AC34B0" w:rsidRPr="00FD1EE4" w:rsidRDefault="00AC34B0" w:rsidP="00EE54EE">
            <w:pPr>
              <w:rPr>
                <w:rFonts w:ascii="GHEA Grapalat" w:eastAsia="GHEA Grapalat" w:hAnsi="GHEA Grapalat" w:cs="GHEA Grapalat"/>
              </w:rPr>
            </w:pPr>
          </w:p>
        </w:tc>
      </w:tr>
    </w:tbl>
    <w:p w14:paraId="5CC14F83" w14:textId="77777777" w:rsidR="00AC34B0" w:rsidRPr="00FD1EE4" w:rsidRDefault="00AC34B0">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05844D59" w14:textId="77777777" w:rsidTr="00DF1F49">
        <w:tc>
          <w:tcPr>
            <w:tcW w:w="2943" w:type="dxa"/>
            <w:shd w:val="clear" w:color="auto" w:fill="D9E2F3"/>
            <w:vAlign w:val="center"/>
          </w:tcPr>
          <w:p w14:paraId="7F144714"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7F7B916" w14:textId="77777777" w:rsidR="00AC34B0" w:rsidRPr="00FD1EE4" w:rsidRDefault="00AC34B0" w:rsidP="00EE54EE">
            <w:pPr>
              <w:rPr>
                <w:rFonts w:ascii="GHEA Grapalat" w:eastAsia="GHEA Grapalat" w:hAnsi="GHEA Grapalat" w:cs="GHEA Grapalat"/>
              </w:rPr>
            </w:pPr>
          </w:p>
        </w:tc>
      </w:tr>
      <w:tr w:rsidR="00AC34B0" w:rsidRPr="00FD1EE4" w14:paraId="60A00543" w14:textId="77777777" w:rsidTr="00DF1F49">
        <w:tc>
          <w:tcPr>
            <w:tcW w:w="2943" w:type="dxa"/>
            <w:shd w:val="clear" w:color="auto" w:fill="D9E2F3"/>
            <w:vAlign w:val="center"/>
          </w:tcPr>
          <w:p w14:paraId="3F980654"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637AACB" w14:textId="77777777" w:rsidR="00AC34B0" w:rsidRPr="00FD1EE4" w:rsidRDefault="00AC34B0" w:rsidP="00EE54EE">
            <w:pPr>
              <w:rPr>
                <w:rFonts w:ascii="GHEA Grapalat" w:eastAsia="GHEA Grapalat" w:hAnsi="GHEA Grapalat" w:cs="GHEA Grapalat"/>
              </w:rPr>
            </w:pPr>
          </w:p>
        </w:tc>
      </w:tr>
      <w:tr w:rsidR="00AC34B0" w:rsidRPr="00FD1EE4" w14:paraId="219EDB65" w14:textId="77777777" w:rsidTr="00DF1F49">
        <w:tc>
          <w:tcPr>
            <w:tcW w:w="2943" w:type="dxa"/>
            <w:shd w:val="clear" w:color="auto" w:fill="D9E2F3"/>
            <w:vAlign w:val="center"/>
          </w:tcPr>
          <w:p w14:paraId="75F6BB2C" w14:textId="77777777" w:rsidR="00AC34B0" w:rsidRPr="00FD1EE4" w:rsidRDefault="00AC34B0">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5776D0A" w14:textId="77777777" w:rsidR="00AC34B0" w:rsidRPr="00FD1EE4" w:rsidRDefault="00AC34B0" w:rsidP="00EE54EE">
            <w:pPr>
              <w:rPr>
                <w:rFonts w:ascii="GHEA Grapalat" w:eastAsia="GHEA Grapalat" w:hAnsi="GHEA Grapalat" w:cs="GHEA Grapalat"/>
              </w:rPr>
            </w:pPr>
          </w:p>
        </w:tc>
      </w:tr>
      <w:tr w:rsidR="00AC34B0" w:rsidRPr="00FD1EE4" w14:paraId="39A10183" w14:textId="77777777" w:rsidTr="00DF1F49">
        <w:tc>
          <w:tcPr>
            <w:tcW w:w="2943" w:type="dxa"/>
            <w:shd w:val="clear" w:color="auto" w:fill="D9E2F3"/>
            <w:vAlign w:val="center"/>
          </w:tcPr>
          <w:p w14:paraId="66538576" w14:textId="77777777" w:rsidR="00AC34B0" w:rsidRPr="00FD1EE4" w:rsidRDefault="00AC34B0">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2D33DC8E" w14:textId="77777777" w:rsidR="00AC34B0" w:rsidRPr="00FD1EE4" w:rsidRDefault="00AC34B0" w:rsidP="00EE54EE">
            <w:pPr>
              <w:rPr>
                <w:rFonts w:ascii="GHEA Grapalat" w:eastAsia="GHEA Grapalat" w:hAnsi="GHEA Grapalat" w:cs="GHEA Grapalat"/>
              </w:rPr>
            </w:pPr>
          </w:p>
        </w:tc>
      </w:tr>
    </w:tbl>
    <w:p w14:paraId="70C3D4D4" w14:textId="77777777" w:rsidR="00AC34B0" w:rsidRPr="00FD1EE4" w:rsidRDefault="00AC34B0">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77771BC1" w14:textId="77777777" w:rsidTr="00DF1F49">
        <w:tc>
          <w:tcPr>
            <w:tcW w:w="2837" w:type="dxa"/>
            <w:shd w:val="clear" w:color="auto" w:fill="D9E2F3"/>
            <w:vAlign w:val="center"/>
          </w:tcPr>
          <w:p w14:paraId="23C8CBD8"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940D6A3" w14:textId="77777777" w:rsidR="00AC34B0" w:rsidRPr="00FD1EE4" w:rsidRDefault="00AC34B0" w:rsidP="00EE54EE">
            <w:pPr>
              <w:rPr>
                <w:rFonts w:ascii="GHEA Grapalat" w:eastAsia="GHEA Grapalat" w:hAnsi="GHEA Grapalat" w:cs="GHEA Grapalat"/>
              </w:rPr>
            </w:pPr>
          </w:p>
        </w:tc>
      </w:tr>
      <w:tr w:rsidR="00AC34B0" w:rsidRPr="00FD1EE4" w14:paraId="6153122E" w14:textId="77777777" w:rsidTr="00DF1F49">
        <w:tc>
          <w:tcPr>
            <w:tcW w:w="2837" w:type="dxa"/>
            <w:shd w:val="clear" w:color="auto" w:fill="D9E2F3"/>
            <w:vAlign w:val="center"/>
          </w:tcPr>
          <w:p w14:paraId="2F70B493"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1CC2FD1" w14:textId="77777777" w:rsidR="00AC34B0" w:rsidRPr="00FD1EE4" w:rsidRDefault="00AC34B0" w:rsidP="00EE54EE">
            <w:pPr>
              <w:rPr>
                <w:rFonts w:ascii="GHEA Grapalat" w:eastAsia="GHEA Grapalat" w:hAnsi="GHEA Grapalat" w:cs="GHEA Grapalat"/>
              </w:rPr>
            </w:pPr>
          </w:p>
        </w:tc>
      </w:tr>
      <w:tr w:rsidR="00AC34B0" w:rsidRPr="00FD1EE4" w14:paraId="07042CC9" w14:textId="77777777" w:rsidTr="00DF1F49">
        <w:tc>
          <w:tcPr>
            <w:tcW w:w="2837" w:type="dxa"/>
            <w:shd w:val="clear" w:color="auto" w:fill="D9E2F3"/>
            <w:vAlign w:val="center"/>
          </w:tcPr>
          <w:p w14:paraId="4AED63D3"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01B6BD3" w14:textId="77777777" w:rsidR="00AC34B0" w:rsidRPr="00FD1EE4" w:rsidRDefault="00AC34B0" w:rsidP="00EE54EE">
            <w:pPr>
              <w:rPr>
                <w:rFonts w:ascii="GHEA Grapalat" w:eastAsia="GHEA Grapalat" w:hAnsi="GHEA Grapalat" w:cs="GHEA Grapalat"/>
              </w:rPr>
            </w:pPr>
          </w:p>
        </w:tc>
      </w:tr>
      <w:tr w:rsidR="00AC34B0" w:rsidRPr="00FD1EE4" w14:paraId="0A8CCD7D" w14:textId="77777777" w:rsidTr="00DF1F49">
        <w:tc>
          <w:tcPr>
            <w:tcW w:w="2837" w:type="dxa"/>
            <w:shd w:val="clear" w:color="auto" w:fill="D9E2F3"/>
            <w:vAlign w:val="center"/>
          </w:tcPr>
          <w:p w14:paraId="4636D829"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10F7F20" w14:textId="77777777" w:rsidR="00AC34B0" w:rsidRPr="00FD1EE4" w:rsidRDefault="00AC34B0" w:rsidP="00EE54EE">
            <w:pPr>
              <w:rPr>
                <w:rFonts w:ascii="GHEA Grapalat" w:eastAsia="GHEA Grapalat" w:hAnsi="GHEA Grapalat" w:cs="GHEA Grapalat"/>
              </w:rPr>
            </w:pPr>
          </w:p>
        </w:tc>
      </w:tr>
    </w:tbl>
    <w:p w14:paraId="56B3E63D" w14:textId="77777777" w:rsidR="00AC34B0" w:rsidRPr="008C665F" w:rsidRDefault="00AC34B0">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32981B83" w14:textId="77777777" w:rsidTr="00DF1F49">
        <w:trPr>
          <w:trHeight w:val="924"/>
        </w:trPr>
        <w:tc>
          <w:tcPr>
            <w:tcW w:w="9016" w:type="dxa"/>
            <w:gridSpan w:val="2"/>
            <w:vAlign w:val="center"/>
          </w:tcPr>
          <w:p w14:paraId="4E9483FB"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46B49637" w14:textId="77777777" w:rsidTr="00DF1F49">
        <w:trPr>
          <w:trHeight w:val="684"/>
        </w:trPr>
        <w:tc>
          <w:tcPr>
            <w:tcW w:w="4508" w:type="dxa"/>
            <w:shd w:val="clear" w:color="auto" w:fill="D9E2F3"/>
            <w:vAlign w:val="center"/>
          </w:tcPr>
          <w:p w14:paraId="10643693"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F8E71E7" w14:textId="77777777" w:rsidR="00AC34B0" w:rsidRPr="00FD1EE4" w:rsidRDefault="00AC34B0" w:rsidP="00EE54EE">
            <w:pPr>
              <w:rPr>
                <w:rFonts w:ascii="GHEA Grapalat" w:eastAsia="GHEA Grapalat" w:hAnsi="GHEA Grapalat" w:cs="GHEA Grapalat"/>
              </w:rPr>
            </w:pPr>
          </w:p>
        </w:tc>
      </w:tr>
      <w:tr w:rsidR="00AC34B0" w:rsidRPr="00FD1EE4" w14:paraId="2CC2C40F" w14:textId="77777777" w:rsidTr="00DF1F49">
        <w:trPr>
          <w:trHeight w:val="1282"/>
        </w:trPr>
        <w:tc>
          <w:tcPr>
            <w:tcW w:w="4508" w:type="dxa"/>
            <w:shd w:val="clear" w:color="auto" w:fill="D9E2F3"/>
            <w:vAlign w:val="center"/>
          </w:tcPr>
          <w:p w14:paraId="18F39A05"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546863B8" w14:textId="77777777" w:rsidR="00AC34B0" w:rsidRPr="006B364D" w:rsidRDefault="00000000" w:rsidP="00EE54EE">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43C662A2" w14:textId="77777777" w:rsidR="00AC34B0" w:rsidRPr="00F10CBA" w:rsidRDefault="00000000" w:rsidP="00EE54EE">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55FE832E" w14:textId="77777777" w:rsidTr="00DF1F49">
        <w:tc>
          <w:tcPr>
            <w:tcW w:w="9016" w:type="dxa"/>
            <w:gridSpan w:val="2"/>
            <w:vAlign w:val="center"/>
          </w:tcPr>
          <w:p w14:paraId="46E839CF"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07951954" w14:textId="77777777" w:rsidTr="00DF1F49">
        <w:tc>
          <w:tcPr>
            <w:tcW w:w="9016" w:type="dxa"/>
            <w:gridSpan w:val="2"/>
            <w:vAlign w:val="center"/>
          </w:tcPr>
          <w:p w14:paraId="1FFB5268"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7DF9722B" w14:textId="77777777" w:rsidR="00AC34B0" w:rsidRPr="00A5193B" w:rsidRDefault="00AC34B0">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75AD8C76" w14:textId="77777777" w:rsidTr="00DF1F49">
        <w:trPr>
          <w:trHeight w:val="924"/>
        </w:trPr>
        <w:tc>
          <w:tcPr>
            <w:tcW w:w="9016" w:type="dxa"/>
            <w:gridSpan w:val="2"/>
            <w:vAlign w:val="center"/>
          </w:tcPr>
          <w:p w14:paraId="659DE6D6"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14:paraId="1A80B65A" w14:textId="77777777" w:rsidTr="00DF1F49">
        <w:trPr>
          <w:trHeight w:val="684"/>
        </w:trPr>
        <w:tc>
          <w:tcPr>
            <w:tcW w:w="4508" w:type="dxa"/>
            <w:shd w:val="clear" w:color="auto" w:fill="D9E2F3"/>
            <w:vAlign w:val="center"/>
          </w:tcPr>
          <w:p w14:paraId="1DF27A37"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A474075" w14:textId="77777777" w:rsidR="00AC34B0" w:rsidRPr="00FD1EE4" w:rsidRDefault="00AC34B0" w:rsidP="00EE54EE">
            <w:pPr>
              <w:rPr>
                <w:rFonts w:ascii="GHEA Grapalat" w:eastAsia="GHEA Grapalat" w:hAnsi="GHEA Grapalat" w:cs="GHEA Grapalat"/>
              </w:rPr>
            </w:pPr>
          </w:p>
        </w:tc>
      </w:tr>
      <w:tr w:rsidR="00AC34B0" w:rsidRPr="00FD1EE4" w14:paraId="2C03808C" w14:textId="77777777" w:rsidTr="00DF1F49">
        <w:trPr>
          <w:trHeight w:val="1282"/>
        </w:trPr>
        <w:tc>
          <w:tcPr>
            <w:tcW w:w="4508" w:type="dxa"/>
            <w:shd w:val="clear" w:color="auto" w:fill="D9E2F3"/>
            <w:vAlign w:val="center"/>
          </w:tcPr>
          <w:p w14:paraId="56E05942"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7CD2C83" w14:textId="77777777" w:rsidR="00AC34B0" w:rsidRPr="00C843BA" w:rsidRDefault="00000000" w:rsidP="00EE54EE">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1531A13E" w14:textId="77777777" w:rsidR="00AC34B0" w:rsidRPr="00C843BA" w:rsidRDefault="00000000" w:rsidP="00EE54EE">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1BB9BBC9" w14:textId="77777777" w:rsidTr="00DF1F49">
        <w:tc>
          <w:tcPr>
            <w:tcW w:w="9016" w:type="dxa"/>
            <w:gridSpan w:val="2"/>
            <w:vAlign w:val="center"/>
          </w:tcPr>
          <w:p w14:paraId="1D67371B"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4026FB01" w14:textId="77777777" w:rsidTr="00DF1F49">
        <w:tc>
          <w:tcPr>
            <w:tcW w:w="9016" w:type="dxa"/>
            <w:gridSpan w:val="2"/>
            <w:vAlign w:val="center"/>
          </w:tcPr>
          <w:p w14:paraId="3F65D19B"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471996AD" w14:textId="77777777" w:rsidTr="00DF1F49">
        <w:tc>
          <w:tcPr>
            <w:tcW w:w="9016" w:type="dxa"/>
            <w:gridSpan w:val="2"/>
            <w:vAlign w:val="center"/>
          </w:tcPr>
          <w:p w14:paraId="32782B15"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59DD8C76" w14:textId="77777777" w:rsidTr="00DF1F49">
        <w:tc>
          <w:tcPr>
            <w:tcW w:w="9016" w:type="dxa"/>
            <w:gridSpan w:val="2"/>
            <w:vAlign w:val="center"/>
          </w:tcPr>
          <w:p w14:paraId="3BB640B7"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23627EDC" w14:textId="77777777" w:rsidR="00AC34B0" w:rsidRPr="00FD1EE4" w:rsidRDefault="00AC34B0">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61FEF1E6" w14:textId="77777777" w:rsidTr="00DF1F49">
        <w:tc>
          <w:tcPr>
            <w:tcW w:w="2837" w:type="dxa"/>
            <w:shd w:val="clear" w:color="auto" w:fill="D9E2F3"/>
            <w:vAlign w:val="center"/>
          </w:tcPr>
          <w:p w14:paraId="14A9784B" w14:textId="77777777" w:rsidR="00AC34B0" w:rsidRPr="00FD1EE4" w:rsidRDefault="00AC34B0">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4789BD4" w14:textId="77777777" w:rsidR="00AC34B0" w:rsidRPr="00FD1EE4" w:rsidRDefault="00AC34B0" w:rsidP="00EE54EE">
            <w:pPr>
              <w:rPr>
                <w:rFonts w:ascii="GHEA Grapalat" w:eastAsia="GHEA Grapalat" w:hAnsi="GHEA Grapalat" w:cs="GHEA Grapalat"/>
              </w:rPr>
            </w:pPr>
          </w:p>
        </w:tc>
      </w:tr>
      <w:tr w:rsidR="00AC34B0" w:rsidRPr="00FD1EE4" w14:paraId="49F50991" w14:textId="77777777" w:rsidTr="00DF1F49">
        <w:tc>
          <w:tcPr>
            <w:tcW w:w="2837" w:type="dxa"/>
            <w:shd w:val="clear" w:color="auto" w:fill="D9E2F3"/>
            <w:vAlign w:val="center"/>
          </w:tcPr>
          <w:p w14:paraId="0C92F540" w14:textId="77777777" w:rsidR="00AC34B0" w:rsidRPr="00FD1EE4" w:rsidRDefault="00AC34B0">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CD752EA" w14:textId="77777777" w:rsidR="00AC34B0" w:rsidRPr="00B23852" w:rsidRDefault="00000000" w:rsidP="00EE54EE">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6B94E3D3"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12589B2E" w14:textId="77777777" w:rsidTr="00DF1F49">
        <w:tc>
          <w:tcPr>
            <w:tcW w:w="2837" w:type="dxa"/>
            <w:shd w:val="clear" w:color="auto" w:fill="D9E2F3"/>
            <w:vAlign w:val="center"/>
          </w:tcPr>
          <w:p w14:paraId="587CD983" w14:textId="77777777" w:rsidR="00AC34B0" w:rsidRPr="00FD1EE4" w:rsidRDefault="00AC34B0">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48B16EA0" w14:textId="77777777" w:rsidR="00AC34B0" w:rsidRPr="005600B4" w:rsidRDefault="00000000" w:rsidP="00EE54EE">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59EDC983" w14:textId="77777777" w:rsidR="00AC34B0" w:rsidRPr="005600B4" w:rsidRDefault="00000000" w:rsidP="00EE54EE">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6C45FF76" w14:textId="77777777" w:rsidR="00AC34B0" w:rsidRPr="00FD1EE4" w:rsidRDefault="00AC34B0">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95380FB" w14:textId="77777777" w:rsidTr="00DF1F49">
        <w:tc>
          <w:tcPr>
            <w:tcW w:w="2837" w:type="dxa"/>
            <w:shd w:val="clear" w:color="auto" w:fill="D9E2F3"/>
            <w:vAlign w:val="center"/>
          </w:tcPr>
          <w:p w14:paraId="54664435"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2538649" w14:textId="77777777" w:rsidR="00AC34B0" w:rsidRPr="00FD1EE4" w:rsidRDefault="00AC34B0" w:rsidP="00EE54EE">
            <w:pPr>
              <w:rPr>
                <w:rFonts w:ascii="GHEA Grapalat" w:eastAsia="GHEA Grapalat" w:hAnsi="GHEA Grapalat" w:cs="GHEA Grapalat"/>
              </w:rPr>
            </w:pPr>
          </w:p>
        </w:tc>
      </w:tr>
      <w:tr w:rsidR="00AC34B0" w:rsidRPr="00FD1EE4" w14:paraId="167F5080" w14:textId="77777777" w:rsidTr="00DF1F49">
        <w:tc>
          <w:tcPr>
            <w:tcW w:w="2837" w:type="dxa"/>
            <w:shd w:val="clear" w:color="auto" w:fill="D9E2F3"/>
            <w:vAlign w:val="center"/>
          </w:tcPr>
          <w:p w14:paraId="6387C45F"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A854A46" w14:textId="77777777" w:rsidR="00AC34B0" w:rsidRPr="00FD1EE4" w:rsidRDefault="00AC34B0" w:rsidP="00EE54EE">
            <w:pPr>
              <w:rPr>
                <w:rFonts w:ascii="GHEA Grapalat" w:eastAsia="GHEA Grapalat" w:hAnsi="GHEA Grapalat" w:cs="GHEA Grapalat"/>
              </w:rPr>
            </w:pPr>
          </w:p>
        </w:tc>
      </w:tr>
    </w:tbl>
    <w:p w14:paraId="2D3FF5A6" w14:textId="77777777" w:rsidR="00AC34B0" w:rsidRPr="00FD1EE4" w:rsidRDefault="00AC34B0" w:rsidP="00EE54E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9BFAF29" w14:textId="77777777" w:rsidR="00AC34B0" w:rsidRPr="00FD1EE4" w:rsidRDefault="00AC34B0">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9AF60CF" w14:textId="77777777" w:rsidR="00AC34B0" w:rsidRPr="00FD1EE4" w:rsidRDefault="00AC34B0">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4C15FDF" w14:textId="77777777" w:rsidTr="00DF1F49">
        <w:tc>
          <w:tcPr>
            <w:tcW w:w="2835" w:type="dxa"/>
            <w:shd w:val="clear" w:color="auto" w:fill="D9E2F3"/>
            <w:vAlign w:val="center"/>
          </w:tcPr>
          <w:p w14:paraId="78219F6A"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EDAAE1" w14:textId="77777777" w:rsidR="00AC34B0" w:rsidRPr="00FD1EE4" w:rsidRDefault="00AC34B0" w:rsidP="00EE54EE">
            <w:pPr>
              <w:rPr>
                <w:rFonts w:ascii="GHEA Grapalat" w:eastAsia="GHEA Grapalat" w:hAnsi="GHEA Grapalat" w:cs="GHEA Grapalat"/>
              </w:rPr>
            </w:pPr>
          </w:p>
        </w:tc>
      </w:tr>
      <w:tr w:rsidR="00AC34B0" w:rsidRPr="00FD1EE4" w14:paraId="671EDEBE" w14:textId="77777777" w:rsidTr="00DF1F49">
        <w:tc>
          <w:tcPr>
            <w:tcW w:w="2835" w:type="dxa"/>
            <w:shd w:val="clear" w:color="auto" w:fill="D9E2F3"/>
            <w:vAlign w:val="center"/>
          </w:tcPr>
          <w:p w14:paraId="0987913B"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0DB4626" w14:textId="77777777" w:rsidR="00AC34B0" w:rsidRPr="00FD1EE4" w:rsidRDefault="00AC34B0" w:rsidP="00EE54EE">
            <w:pPr>
              <w:rPr>
                <w:rFonts w:ascii="GHEA Grapalat" w:eastAsia="GHEA Grapalat" w:hAnsi="GHEA Grapalat" w:cs="GHEA Grapalat"/>
              </w:rPr>
            </w:pPr>
          </w:p>
        </w:tc>
      </w:tr>
      <w:tr w:rsidR="00AC34B0" w:rsidRPr="00FD1EE4" w14:paraId="6BCB8B07" w14:textId="77777777" w:rsidTr="00DF1F49">
        <w:tc>
          <w:tcPr>
            <w:tcW w:w="2835" w:type="dxa"/>
            <w:shd w:val="clear" w:color="auto" w:fill="D9E2F3"/>
            <w:vAlign w:val="center"/>
          </w:tcPr>
          <w:p w14:paraId="26540F0B"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1D1E1AE" w14:textId="77777777" w:rsidR="00AC34B0" w:rsidRPr="00FD1EE4" w:rsidRDefault="00AC34B0" w:rsidP="00EE54EE">
            <w:pPr>
              <w:rPr>
                <w:rFonts w:ascii="GHEA Grapalat" w:eastAsia="GHEA Grapalat" w:hAnsi="GHEA Grapalat" w:cs="GHEA Grapalat"/>
              </w:rPr>
            </w:pPr>
          </w:p>
        </w:tc>
      </w:tr>
      <w:tr w:rsidR="00AC34B0" w:rsidRPr="00FD1EE4" w14:paraId="00C45A28" w14:textId="77777777" w:rsidTr="00DF1F49">
        <w:tc>
          <w:tcPr>
            <w:tcW w:w="2835" w:type="dxa"/>
            <w:shd w:val="clear" w:color="auto" w:fill="D9E2F3"/>
            <w:vAlign w:val="center"/>
          </w:tcPr>
          <w:p w14:paraId="7AA17BEF"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01C826D" w14:textId="77777777" w:rsidR="00AC34B0" w:rsidRPr="00FD1EE4" w:rsidRDefault="00AC34B0" w:rsidP="00EE54EE">
            <w:pPr>
              <w:rPr>
                <w:rFonts w:ascii="GHEA Grapalat" w:eastAsia="GHEA Grapalat" w:hAnsi="GHEA Grapalat" w:cs="GHEA Grapalat"/>
              </w:rPr>
            </w:pPr>
          </w:p>
        </w:tc>
      </w:tr>
      <w:tr w:rsidR="00AC34B0" w:rsidRPr="00FD1EE4" w14:paraId="52E2ECED" w14:textId="77777777" w:rsidTr="00DF1F49">
        <w:tc>
          <w:tcPr>
            <w:tcW w:w="2835" w:type="dxa"/>
            <w:shd w:val="clear" w:color="auto" w:fill="D9E2F3"/>
            <w:vAlign w:val="center"/>
          </w:tcPr>
          <w:p w14:paraId="07C359BF"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C56A41D" w14:textId="77777777" w:rsidR="00AC34B0" w:rsidRPr="00FD1EE4" w:rsidRDefault="00AC34B0" w:rsidP="00EE54EE">
            <w:pPr>
              <w:rPr>
                <w:rFonts w:ascii="GHEA Grapalat" w:eastAsia="GHEA Grapalat" w:hAnsi="GHEA Grapalat" w:cs="GHEA Grapalat"/>
              </w:rPr>
            </w:pPr>
          </w:p>
        </w:tc>
      </w:tr>
      <w:tr w:rsidR="00AC34B0" w:rsidRPr="00FD1EE4" w14:paraId="38B880BF" w14:textId="77777777" w:rsidTr="00DF1F49">
        <w:tc>
          <w:tcPr>
            <w:tcW w:w="2835" w:type="dxa"/>
            <w:shd w:val="clear" w:color="auto" w:fill="D9E2F3"/>
            <w:vAlign w:val="center"/>
          </w:tcPr>
          <w:p w14:paraId="66A8100B"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87C6EEE" w14:textId="77777777" w:rsidR="00AC34B0" w:rsidRPr="00FD1EE4" w:rsidRDefault="00AC34B0" w:rsidP="00EE54EE">
            <w:pPr>
              <w:rPr>
                <w:rFonts w:ascii="GHEA Grapalat" w:eastAsia="GHEA Grapalat" w:hAnsi="GHEA Grapalat" w:cs="GHEA Grapalat"/>
              </w:rPr>
            </w:pPr>
          </w:p>
        </w:tc>
      </w:tr>
      <w:tr w:rsidR="00AC34B0" w:rsidRPr="00FD1EE4" w14:paraId="166DB88B" w14:textId="77777777" w:rsidTr="00DF1F49">
        <w:tc>
          <w:tcPr>
            <w:tcW w:w="2835" w:type="dxa"/>
            <w:shd w:val="clear" w:color="auto" w:fill="D9E2F3"/>
            <w:vAlign w:val="center"/>
          </w:tcPr>
          <w:p w14:paraId="192FE286"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D11FEED" w14:textId="77777777" w:rsidR="00AC34B0" w:rsidRPr="00FD1EE4" w:rsidRDefault="00AC34B0" w:rsidP="00EE54EE">
            <w:pPr>
              <w:rPr>
                <w:rFonts w:ascii="GHEA Grapalat" w:eastAsia="GHEA Grapalat" w:hAnsi="GHEA Grapalat" w:cs="GHEA Grapalat"/>
              </w:rPr>
            </w:pPr>
          </w:p>
        </w:tc>
      </w:tr>
    </w:tbl>
    <w:p w14:paraId="0A4D7C4C" w14:textId="77777777" w:rsidR="00AC34B0" w:rsidRPr="00FD1EE4" w:rsidRDefault="00AC34B0">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194101C" w14:textId="77777777" w:rsidTr="00DF1F49">
        <w:trPr>
          <w:trHeight w:val="853"/>
        </w:trPr>
        <w:tc>
          <w:tcPr>
            <w:tcW w:w="2835" w:type="dxa"/>
            <w:vMerge w:val="restart"/>
            <w:shd w:val="clear" w:color="auto" w:fill="D9E2F3"/>
            <w:vAlign w:val="center"/>
          </w:tcPr>
          <w:p w14:paraId="59A6343E" w14:textId="77777777" w:rsidR="00AC34B0" w:rsidRPr="00FD1EE4" w:rsidRDefault="00AC34B0">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82F170C" w14:textId="77777777" w:rsidR="00AC34B0" w:rsidRPr="00FD1EE4" w:rsidRDefault="00AC34B0" w:rsidP="00EE54EE">
            <w:pPr>
              <w:rPr>
                <w:rFonts w:ascii="GHEA Grapalat" w:eastAsia="GHEA Grapalat" w:hAnsi="GHEA Grapalat" w:cs="GHEA Grapalat"/>
              </w:rPr>
            </w:pPr>
          </w:p>
        </w:tc>
      </w:tr>
      <w:tr w:rsidR="00AC34B0" w:rsidRPr="00FD1EE4" w14:paraId="105C71F3" w14:textId="77777777" w:rsidTr="00DF1F49">
        <w:trPr>
          <w:trHeight w:val="850"/>
        </w:trPr>
        <w:tc>
          <w:tcPr>
            <w:tcW w:w="2835" w:type="dxa"/>
            <w:vMerge/>
            <w:shd w:val="clear" w:color="auto" w:fill="D9E2F3"/>
            <w:vAlign w:val="center"/>
          </w:tcPr>
          <w:p w14:paraId="483AD977"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B57529" w14:textId="77777777" w:rsidR="00AC34B0" w:rsidRPr="00FD1EE4" w:rsidRDefault="00AC34B0" w:rsidP="00EE54EE">
            <w:pPr>
              <w:rPr>
                <w:rFonts w:ascii="GHEA Grapalat" w:eastAsia="GHEA Grapalat" w:hAnsi="GHEA Grapalat" w:cs="GHEA Grapalat"/>
              </w:rPr>
            </w:pPr>
          </w:p>
        </w:tc>
      </w:tr>
      <w:tr w:rsidR="00AC34B0" w:rsidRPr="00FD1EE4" w14:paraId="24E0F4F7" w14:textId="77777777" w:rsidTr="00DF1F49">
        <w:trPr>
          <w:trHeight w:val="850"/>
        </w:trPr>
        <w:tc>
          <w:tcPr>
            <w:tcW w:w="2835" w:type="dxa"/>
            <w:vMerge/>
            <w:shd w:val="clear" w:color="auto" w:fill="D9E2F3"/>
            <w:vAlign w:val="center"/>
          </w:tcPr>
          <w:p w14:paraId="458C38C4"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6A879A" w14:textId="77777777" w:rsidR="00AC34B0" w:rsidRPr="00FD1EE4" w:rsidRDefault="00AC34B0" w:rsidP="00EE54EE">
            <w:pPr>
              <w:rPr>
                <w:rFonts w:ascii="GHEA Grapalat" w:eastAsia="GHEA Grapalat" w:hAnsi="GHEA Grapalat" w:cs="GHEA Grapalat"/>
              </w:rPr>
            </w:pPr>
          </w:p>
        </w:tc>
      </w:tr>
      <w:tr w:rsidR="00AC34B0" w:rsidRPr="00FD1EE4" w14:paraId="22662530" w14:textId="77777777" w:rsidTr="00DF1F49">
        <w:trPr>
          <w:trHeight w:val="850"/>
        </w:trPr>
        <w:tc>
          <w:tcPr>
            <w:tcW w:w="2835" w:type="dxa"/>
            <w:vMerge/>
            <w:shd w:val="clear" w:color="auto" w:fill="D9E2F3"/>
            <w:vAlign w:val="center"/>
          </w:tcPr>
          <w:p w14:paraId="65226F49"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5142F43" w14:textId="77777777" w:rsidR="00AC34B0" w:rsidRPr="00FD1EE4" w:rsidRDefault="00AC34B0" w:rsidP="00EE54EE">
            <w:pPr>
              <w:rPr>
                <w:rFonts w:ascii="GHEA Grapalat" w:eastAsia="GHEA Grapalat" w:hAnsi="GHEA Grapalat" w:cs="GHEA Grapalat"/>
              </w:rPr>
            </w:pPr>
          </w:p>
        </w:tc>
      </w:tr>
      <w:tr w:rsidR="00AC34B0" w:rsidRPr="00FD1EE4" w14:paraId="657FC5E3" w14:textId="77777777" w:rsidTr="00DF1F49">
        <w:trPr>
          <w:trHeight w:val="850"/>
        </w:trPr>
        <w:tc>
          <w:tcPr>
            <w:tcW w:w="2835" w:type="dxa"/>
            <w:vMerge/>
            <w:shd w:val="clear" w:color="auto" w:fill="D9E2F3"/>
            <w:vAlign w:val="center"/>
          </w:tcPr>
          <w:p w14:paraId="43AD620D"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D976EBA" w14:textId="77777777" w:rsidR="00AC34B0" w:rsidRPr="00FD1EE4" w:rsidRDefault="00AC34B0" w:rsidP="00EE54EE">
            <w:pPr>
              <w:rPr>
                <w:rFonts w:ascii="GHEA Grapalat" w:eastAsia="GHEA Grapalat" w:hAnsi="GHEA Grapalat" w:cs="GHEA Grapalat"/>
              </w:rPr>
            </w:pPr>
          </w:p>
        </w:tc>
      </w:tr>
    </w:tbl>
    <w:p w14:paraId="71D77A17" w14:textId="77777777" w:rsidR="00AC34B0" w:rsidRDefault="00AC34B0">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1E943524" w14:textId="77777777" w:rsidTr="00DF1F49">
        <w:tc>
          <w:tcPr>
            <w:tcW w:w="2835" w:type="dxa"/>
            <w:shd w:val="clear" w:color="auto" w:fill="D9E2F3"/>
            <w:vAlign w:val="center"/>
          </w:tcPr>
          <w:p w14:paraId="7273C262"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DF51785" w14:textId="77777777" w:rsidR="00AC34B0" w:rsidRPr="00FD1EE4" w:rsidRDefault="00AC34B0" w:rsidP="00EE54EE">
            <w:pPr>
              <w:rPr>
                <w:rFonts w:ascii="GHEA Grapalat" w:eastAsia="GHEA Grapalat" w:hAnsi="GHEA Grapalat" w:cs="GHEA Grapalat"/>
              </w:rPr>
            </w:pPr>
          </w:p>
        </w:tc>
      </w:tr>
      <w:tr w:rsidR="00AC34B0" w:rsidRPr="00FD1EE4" w14:paraId="1C0C5C0C" w14:textId="77777777" w:rsidTr="00DF1F49">
        <w:tc>
          <w:tcPr>
            <w:tcW w:w="2835" w:type="dxa"/>
            <w:shd w:val="clear" w:color="auto" w:fill="D9E2F3"/>
            <w:vAlign w:val="center"/>
          </w:tcPr>
          <w:p w14:paraId="36C7682A" w14:textId="77777777" w:rsidR="00AC34B0" w:rsidRPr="00FD1EE4" w:rsidRDefault="00AC34B0">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AF3F50B" w14:textId="77777777" w:rsidR="00AC34B0" w:rsidRPr="00FD1EE4" w:rsidRDefault="00AC34B0" w:rsidP="00EE54EE">
            <w:pPr>
              <w:rPr>
                <w:rFonts w:ascii="GHEA Grapalat" w:eastAsia="GHEA Grapalat" w:hAnsi="GHEA Grapalat" w:cs="GHEA Grapalat"/>
              </w:rPr>
            </w:pPr>
          </w:p>
        </w:tc>
      </w:tr>
    </w:tbl>
    <w:p w14:paraId="213402EA" w14:textId="77777777" w:rsidR="00AC34B0" w:rsidRPr="00FD1EE4" w:rsidRDefault="00AC34B0" w:rsidP="00EE54EE">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63609A94" w14:textId="77777777" w:rsidR="00AC34B0" w:rsidRPr="00E86814" w:rsidRDefault="00AC34B0">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6DA2853B" w14:textId="77777777" w:rsidTr="00DF1F49">
        <w:tc>
          <w:tcPr>
            <w:tcW w:w="9016" w:type="dxa"/>
            <w:shd w:val="clear" w:color="auto" w:fill="DBE5F1" w:themeFill="accent1" w:themeFillTint="33"/>
          </w:tcPr>
          <w:p w14:paraId="0C171C3A" w14:textId="77777777" w:rsidR="00AC34B0" w:rsidRPr="00FD1EE4" w:rsidRDefault="00AC34B0" w:rsidP="00EE54EE">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781AF161" w14:textId="77777777" w:rsidTr="00DF1F49">
        <w:trPr>
          <w:trHeight w:val="10187"/>
        </w:trPr>
        <w:tc>
          <w:tcPr>
            <w:tcW w:w="9016" w:type="dxa"/>
          </w:tcPr>
          <w:p w14:paraId="0EDE1010" w14:textId="77777777" w:rsidR="00AC34B0" w:rsidRPr="00FD1EE4" w:rsidRDefault="00AC34B0" w:rsidP="00EE54EE">
            <w:pPr>
              <w:rPr>
                <w:rFonts w:ascii="GHEA Grapalat" w:eastAsia="GHEA Grapalat" w:hAnsi="GHEA Grapalat" w:cs="GHEA Grapalat"/>
                <w:b/>
                <w:color w:val="000000"/>
              </w:rPr>
            </w:pPr>
          </w:p>
        </w:tc>
      </w:tr>
    </w:tbl>
    <w:p w14:paraId="3CAAFF97" w14:textId="77777777" w:rsidR="00AC34B0" w:rsidRPr="00FD1EE4" w:rsidRDefault="00AC34B0" w:rsidP="00EE54EE">
      <w:pPr>
        <w:pBdr>
          <w:top w:val="nil"/>
          <w:left w:val="nil"/>
          <w:bottom w:val="nil"/>
          <w:right w:val="nil"/>
          <w:between w:val="nil"/>
        </w:pBdr>
        <w:rPr>
          <w:rFonts w:ascii="GHEA Grapalat" w:eastAsia="GHEA Grapalat" w:hAnsi="GHEA Grapalat" w:cs="GHEA Grapalat"/>
          <w:b/>
          <w:color w:val="000000"/>
        </w:rPr>
      </w:pPr>
    </w:p>
    <w:p w14:paraId="071C0652" w14:textId="77777777" w:rsidR="00AC34B0" w:rsidRDefault="00AC34B0" w:rsidP="00EE54EE">
      <w:pPr>
        <w:rPr>
          <w:rFonts w:ascii="GHEA Grapalat" w:hAnsi="GHEA Grapalat"/>
          <w:b/>
        </w:rPr>
      </w:pPr>
    </w:p>
    <w:p w14:paraId="592B2FAF" w14:textId="77777777" w:rsidR="00AC34B0" w:rsidRDefault="00AC34B0" w:rsidP="00EE54EE">
      <w:pPr>
        <w:rPr>
          <w:ins w:id="25" w:author="Inesa Kocharyan" w:date="2021-09-01T11:45:00Z"/>
          <w:rFonts w:ascii="GHEA Grapalat" w:hAnsi="GHEA Grapalat"/>
          <w:b/>
        </w:rPr>
      </w:pPr>
    </w:p>
    <w:p w14:paraId="68D139BE" w14:textId="77777777" w:rsidR="00AC34B0" w:rsidRDefault="00AC34B0" w:rsidP="00EE54EE">
      <w:pPr>
        <w:rPr>
          <w:rFonts w:ascii="GHEA Grapalat" w:hAnsi="GHEA Grapalat"/>
          <w:b/>
        </w:rPr>
      </w:pPr>
      <w:r>
        <w:rPr>
          <w:rFonts w:ascii="GHEA Grapalat" w:hAnsi="GHEA Grapalat"/>
          <w:b/>
        </w:rPr>
        <w:br w:type="page"/>
      </w:r>
    </w:p>
    <w:p w14:paraId="3DA120D0" w14:textId="77777777" w:rsidR="00AC34B0" w:rsidRDefault="00AC34B0" w:rsidP="00EE54EE">
      <w:pPr>
        <w:contextualSpacing/>
        <w:jc w:val="center"/>
        <w:rPr>
          <w:rFonts w:ascii="GHEA Grapalat" w:hAnsi="GHEA Grapalat"/>
          <w:b/>
        </w:rPr>
      </w:pPr>
    </w:p>
    <w:p w14:paraId="6974AFE4" w14:textId="77777777" w:rsidR="00AC34B0" w:rsidRPr="000306ED" w:rsidRDefault="00AC34B0" w:rsidP="00EE54EE">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3C8C9FFC" w14:textId="77777777" w:rsidR="00AC34B0" w:rsidRPr="000306ED" w:rsidRDefault="00AC34B0">
      <w:pPr>
        <w:pStyle w:val="ListParagraph"/>
        <w:numPr>
          <w:ilvl w:val="0"/>
          <w:numId w:val="2"/>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9E25E6F" w14:textId="77777777" w:rsidR="00AC34B0" w:rsidRPr="000306ED" w:rsidRDefault="00AC34B0">
      <w:pPr>
        <w:pStyle w:val="ListParagraph"/>
        <w:numPr>
          <w:ilvl w:val="0"/>
          <w:numId w:val="3"/>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C4DCAFF" w14:textId="77777777" w:rsidR="00AC34B0" w:rsidRPr="000306ED" w:rsidRDefault="00AC34B0">
      <w:pPr>
        <w:pStyle w:val="ListParagraph"/>
        <w:numPr>
          <w:ilvl w:val="0"/>
          <w:numId w:val="3"/>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F719072" w14:textId="77777777" w:rsidR="00AC34B0" w:rsidRPr="000306ED" w:rsidRDefault="00AC34B0">
      <w:pPr>
        <w:pStyle w:val="ListParagraph"/>
        <w:numPr>
          <w:ilvl w:val="0"/>
          <w:numId w:val="3"/>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2BF5056" w14:textId="77777777" w:rsidR="00AC34B0" w:rsidRPr="000306ED" w:rsidRDefault="00AC34B0">
      <w:pPr>
        <w:pStyle w:val="ListParagraph"/>
        <w:numPr>
          <w:ilvl w:val="0"/>
          <w:numId w:val="2"/>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079D4CD" w14:textId="77777777" w:rsidR="00AC34B0" w:rsidRPr="000306ED" w:rsidRDefault="00AC34B0">
      <w:pPr>
        <w:pStyle w:val="ListParagraph"/>
        <w:numPr>
          <w:ilvl w:val="0"/>
          <w:numId w:val="4"/>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CE582FB" w14:textId="77777777" w:rsidR="00AC34B0" w:rsidRPr="000306ED" w:rsidRDefault="00AC34B0">
      <w:pPr>
        <w:pStyle w:val="ListParagraph"/>
        <w:numPr>
          <w:ilvl w:val="0"/>
          <w:numId w:val="4"/>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BDEAE19" w14:textId="77777777" w:rsidR="00AC34B0" w:rsidRPr="000306ED" w:rsidRDefault="00AC34B0">
      <w:pPr>
        <w:pStyle w:val="ListParagraph"/>
        <w:numPr>
          <w:ilvl w:val="0"/>
          <w:numId w:val="4"/>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8C9E9E6" w14:textId="77777777" w:rsidR="00AC34B0" w:rsidRPr="000306ED" w:rsidRDefault="00AC34B0">
      <w:pPr>
        <w:pStyle w:val="ListParagraph"/>
        <w:numPr>
          <w:ilvl w:val="0"/>
          <w:numId w:val="2"/>
        </w:numPr>
        <w:ind w:left="0"/>
        <w:contextualSpacing/>
        <w:jc w:val="both"/>
        <w:rPr>
          <w:rFonts w:ascii="GHEA Grapalat" w:hAnsi="GHEA Grapalat"/>
        </w:rPr>
      </w:pPr>
      <w:r w:rsidRPr="000306ED">
        <w:rPr>
          <w:rFonts w:ascii="GHEA Grapalat" w:hAnsi="GHEA Grapalat"/>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51ED6EC" w14:textId="77777777" w:rsidR="00AC34B0" w:rsidRPr="000306ED" w:rsidRDefault="00AC34B0">
      <w:pPr>
        <w:pStyle w:val="ListParagraph"/>
        <w:numPr>
          <w:ilvl w:val="0"/>
          <w:numId w:val="5"/>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2808AE" w14:textId="77777777" w:rsidR="00AC34B0" w:rsidRPr="000306ED" w:rsidRDefault="00AC34B0" w:rsidP="00EE54EE">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9E1D918" w14:textId="77777777" w:rsidR="00AC34B0" w:rsidRPr="000306ED" w:rsidRDefault="00AC34B0">
      <w:pPr>
        <w:pStyle w:val="ListParagraph"/>
        <w:numPr>
          <w:ilvl w:val="0"/>
          <w:numId w:val="2"/>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68525E7C" w14:textId="77777777" w:rsidR="00AC34B0" w:rsidRPr="000306ED" w:rsidRDefault="00AC34B0">
      <w:pPr>
        <w:pStyle w:val="ListParagraph"/>
        <w:numPr>
          <w:ilvl w:val="0"/>
          <w:numId w:val="6"/>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AFFA31F"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C21C190"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60BA155"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73902A2" w14:textId="77777777" w:rsidR="00AC34B0" w:rsidRPr="000306ED" w:rsidRDefault="00AC34B0" w:rsidP="00EE54EE">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126E900" w14:textId="77777777" w:rsidR="00AC34B0" w:rsidRPr="000306ED" w:rsidRDefault="00AC34B0" w:rsidP="00EE54EE">
      <w:pPr>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CC5916C" w14:textId="77777777" w:rsidR="00AC34B0" w:rsidRPr="000306ED" w:rsidRDefault="00AC34B0" w:rsidP="00EE54EE">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268AFB5" w14:textId="77777777" w:rsidR="00AC34B0" w:rsidRPr="000306ED" w:rsidRDefault="00AC34B0" w:rsidP="00EE54EE">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5297390" w14:textId="77777777" w:rsidR="00AC34B0" w:rsidRPr="000306ED" w:rsidRDefault="00AC34B0" w:rsidP="00EE54EE">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2436016"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DCA00BC" w14:textId="77777777" w:rsidR="00AC34B0" w:rsidRPr="000306ED" w:rsidRDefault="00AC34B0" w:rsidP="00EE54EE">
      <w:pPr>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98B16D8" w14:textId="77777777" w:rsidR="00AC34B0" w:rsidRPr="000306ED" w:rsidRDefault="00AC34B0" w:rsidP="00EE54EE">
      <w:pPr>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7F841B2"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9FD32B8"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18F636E"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E661B5" w14:textId="77777777" w:rsidR="00AC34B0" w:rsidRPr="000306ED" w:rsidRDefault="00AC34B0" w:rsidP="00EE54EE">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53F2211"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320A9A54" w14:textId="77777777" w:rsidR="00AC34B0" w:rsidRPr="000306ED" w:rsidRDefault="00AC34B0" w:rsidP="00EE54EE">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BCF4C2D" w14:textId="77777777" w:rsidR="00AC34B0" w:rsidRPr="000306ED" w:rsidRDefault="00AC34B0" w:rsidP="00EE54EE">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AAA3503" w14:textId="77777777" w:rsidR="00AC34B0" w:rsidRPr="000306ED" w:rsidRDefault="00AC34B0" w:rsidP="00EE54EE">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C085B0" w14:textId="77777777" w:rsidR="00AC34B0" w:rsidRPr="000306ED" w:rsidRDefault="00AC34B0" w:rsidP="00EE54EE">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AD5835C"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w:t>
      </w:r>
      <w:r w:rsidRPr="000306ED">
        <w:rPr>
          <w:rFonts w:ascii="GHEA Grapalat" w:hAnsi="GHEA Grapalat"/>
        </w:rPr>
        <w:lastRenderedPageBreak/>
        <w:t>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C1D32C4" w14:textId="77777777" w:rsidR="00AC34B0" w:rsidRPr="000306ED" w:rsidRDefault="00AC34B0" w:rsidP="00EE54EE">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67317AF1" w14:textId="77777777" w:rsidR="00AC34B0" w:rsidRPr="000306ED" w:rsidRDefault="00AC34B0" w:rsidP="00EE54E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0466569" w14:textId="77777777" w:rsidR="00AC34B0" w:rsidRPr="000306ED" w:rsidRDefault="00AC34B0" w:rsidP="00EE54EE">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57AD62A2" w14:textId="77777777" w:rsidR="00DB6B33" w:rsidRDefault="00DB6B33" w:rsidP="00EE54EE">
      <w:pPr>
        <w:pStyle w:val="BodyTextIndent3"/>
        <w:widowControl w:val="0"/>
        <w:spacing w:line="240" w:lineRule="auto"/>
        <w:ind w:firstLine="0"/>
        <w:rPr>
          <w:rFonts w:ascii="GHEA Grapalat" w:hAnsi="GHEA Grapalat"/>
          <w:b/>
          <w:sz w:val="24"/>
          <w:szCs w:val="24"/>
        </w:rPr>
      </w:pPr>
    </w:p>
    <w:p w14:paraId="31ADB380"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6FCBF663"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7EB81957" w14:textId="77777777" w:rsidR="00DB6B33" w:rsidRDefault="00DB6B33" w:rsidP="00EE54EE">
      <w:pPr>
        <w:rPr>
          <w:rFonts w:ascii="GHEA Grapalat" w:hAnsi="GHEA Grapalat"/>
          <w:b/>
        </w:rPr>
      </w:pPr>
      <w:r>
        <w:rPr>
          <w:rFonts w:ascii="GHEA Grapalat" w:hAnsi="GHEA Grapalat"/>
          <w:b/>
        </w:rPr>
        <w:br w:type="page"/>
      </w:r>
    </w:p>
    <w:p w14:paraId="77B115AA" w14:textId="77777777" w:rsidR="00B2572B" w:rsidRPr="00DC619D" w:rsidRDefault="00B2572B" w:rsidP="00EE54EE">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F990CB9" w14:textId="6FEB4378" w:rsidR="00B2572B" w:rsidRPr="009044F1" w:rsidRDefault="00B2572B" w:rsidP="00EE54EE">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7485A">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11C6B">
        <w:rPr>
          <w:rFonts w:ascii="GHEA Grapalat" w:hAnsi="GHEA Grapalat"/>
          <w:b/>
          <w:sz w:val="24"/>
          <w:szCs w:val="24"/>
        </w:rPr>
        <w:t>EQ-BMTsDzB-</w:t>
      </w:r>
      <w:r w:rsidR="00AD6554">
        <w:rPr>
          <w:rFonts w:ascii="GHEA Grapalat" w:hAnsi="GHEA Grapalat"/>
          <w:b/>
          <w:sz w:val="24"/>
          <w:szCs w:val="24"/>
        </w:rPr>
        <w:t>25/10</w:t>
      </w:r>
    </w:p>
    <w:p w14:paraId="0D89F9B0" w14:textId="77777777" w:rsidR="00B2572B" w:rsidRPr="009044F1" w:rsidRDefault="00B2572B" w:rsidP="00EE54EE">
      <w:pPr>
        <w:widowControl w:val="0"/>
        <w:ind w:firstLine="567"/>
        <w:jc w:val="center"/>
        <w:rPr>
          <w:rFonts w:ascii="GHEA Grapalat" w:hAnsi="GHEA Grapalat"/>
        </w:rPr>
      </w:pPr>
    </w:p>
    <w:p w14:paraId="013C9EAC" w14:textId="77777777" w:rsidR="00B2572B" w:rsidRPr="009044F1" w:rsidRDefault="00B2572B" w:rsidP="00EE54EE">
      <w:pPr>
        <w:widowControl w:val="0"/>
        <w:ind w:left="-66"/>
        <w:jc w:val="center"/>
        <w:rPr>
          <w:rFonts w:ascii="GHEA Grapalat" w:hAnsi="GHEA Grapalat"/>
          <w:b/>
        </w:rPr>
      </w:pPr>
      <w:r w:rsidRPr="009044F1">
        <w:rPr>
          <w:rFonts w:ascii="GHEA Grapalat" w:hAnsi="GHEA Grapalat"/>
          <w:b/>
        </w:rPr>
        <w:t>ЦЕНОВОЕ ПРЕДЛОЖЕНИЕ</w:t>
      </w:r>
    </w:p>
    <w:p w14:paraId="0D9FD5C6" w14:textId="77777777" w:rsidR="00B2572B" w:rsidRPr="009044F1" w:rsidRDefault="00B2572B" w:rsidP="00EE54EE">
      <w:pPr>
        <w:widowControl w:val="0"/>
        <w:ind w:firstLine="567"/>
        <w:jc w:val="center"/>
        <w:rPr>
          <w:rFonts w:ascii="GHEA Grapalat" w:hAnsi="GHEA Grapalat"/>
        </w:rPr>
      </w:pPr>
    </w:p>
    <w:p w14:paraId="47D8C3A1" w14:textId="1BC90EB0" w:rsidR="005744FC" w:rsidRPr="000F6C24" w:rsidRDefault="00B2572B" w:rsidP="00EE54EE">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C7485A">
        <w:rPr>
          <w:rFonts w:ascii="GHEA Grapalat" w:hAnsi="GHEA Grapalat"/>
          <w:spacing w:val="-6"/>
        </w:rPr>
        <w:t>открытый конкурс</w:t>
      </w:r>
      <w:r w:rsidR="00C7485A" w:rsidRPr="005744FC">
        <w:rPr>
          <w:rFonts w:ascii="GHEA Grapalat" w:hAnsi="GHEA Grapalat"/>
          <w:spacing w:val="-6"/>
        </w:rPr>
        <w:t xml:space="preserve"> </w:t>
      </w:r>
      <w:r w:rsidRPr="005744FC">
        <w:rPr>
          <w:rFonts w:ascii="GHEA Grapalat" w:hAnsi="GHEA Grapalat"/>
          <w:spacing w:val="-6"/>
        </w:rPr>
        <w:t xml:space="preserve">под кодом </w:t>
      </w:r>
      <w:r w:rsidR="00C11C6B">
        <w:rPr>
          <w:rFonts w:ascii="GHEA Grapalat" w:hAnsi="GHEA Grapalat"/>
          <w:b/>
        </w:rPr>
        <w:t>EQ-BMTsDzB-</w:t>
      </w:r>
      <w:r w:rsidR="00AD6554">
        <w:rPr>
          <w:rFonts w:ascii="GHEA Grapalat" w:hAnsi="GHEA Grapalat"/>
          <w:b/>
        </w:rPr>
        <w:t>25/10</w:t>
      </w:r>
    </w:p>
    <w:p w14:paraId="61D5CD64" w14:textId="77777777" w:rsidR="005646FC" w:rsidRPr="008842CE" w:rsidRDefault="005744FC" w:rsidP="00EE54EE">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2356C03" w14:textId="77777777" w:rsidR="005646FC" w:rsidRPr="009044F1" w:rsidRDefault="005646FC" w:rsidP="00EE54EE">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67DA481" w14:textId="77777777" w:rsidR="00B2572B" w:rsidRPr="009044F1" w:rsidRDefault="00B2572B" w:rsidP="00EE54EE">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D1CB48B" w14:textId="77777777" w:rsidR="00B2572B" w:rsidRPr="009044F1" w:rsidRDefault="005646FC" w:rsidP="00EE54EE">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58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133"/>
        <w:gridCol w:w="2160"/>
        <w:gridCol w:w="1559"/>
        <w:gridCol w:w="1649"/>
      </w:tblGrid>
      <w:tr w:rsidR="003D2166" w:rsidRPr="005744FC" w14:paraId="283A50B7" w14:textId="77777777" w:rsidTr="00CC4774">
        <w:trPr>
          <w:trHeight w:val="916"/>
          <w:jc w:val="center"/>
        </w:trPr>
        <w:tc>
          <w:tcPr>
            <w:tcW w:w="1084" w:type="dxa"/>
            <w:tcBorders>
              <w:top w:val="single" w:sz="4" w:space="0" w:color="auto"/>
              <w:left w:val="single" w:sz="4" w:space="0" w:color="auto"/>
              <w:right w:val="single" w:sz="4" w:space="0" w:color="auto"/>
            </w:tcBorders>
            <w:vAlign w:val="center"/>
          </w:tcPr>
          <w:p w14:paraId="2146FD82" w14:textId="77777777" w:rsidR="003D2166" w:rsidRPr="005744FC" w:rsidRDefault="003D2166" w:rsidP="00EE54E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133" w:type="dxa"/>
            <w:tcBorders>
              <w:top w:val="single" w:sz="4" w:space="0" w:color="auto"/>
              <w:left w:val="single" w:sz="4" w:space="0" w:color="auto"/>
              <w:right w:val="single" w:sz="4" w:space="0" w:color="auto"/>
            </w:tcBorders>
            <w:vAlign w:val="center"/>
          </w:tcPr>
          <w:p w14:paraId="3B7822DE" w14:textId="77777777" w:rsidR="003D2166" w:rsidRPr="00423B3F"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160" w:type="dxa"/>
            <w:tcBorders>
              <w:top w:val="single" w:sz="4" w:space="0" w:color="auto"/>
              <w:left w:val="single" w:sz="4" w:space="0" w:color="auto"/>
              <w:right w:val="single" w:sz="4" w:space="0" w:color="auto"/>
            </w:tcBorders>
            <w:vAlign w:val="center"/>
          </w:tcPr>
          <w:p w14:paraId="0ADE72CC" w14:textId="77777777" w:rsidR="003D2166" w:rsidRPr="00503411" w:rsidRDefault="003D2166" w:rsidP="00EE54EE">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2E6AEEA" w14:textId="77777777" w:rsidR="003D2166" w:rsidRPr="005744FC" w:rsidRDefault="003D2166" w:rsidP="00EE54EE">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36D10054" w14:textId="77777777" w:rsidR="00FD08EB" w:rsidRDefault="003D2166" w:rsidP="00EE54EE">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14:paraId="0B066EA3"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10CF07B5"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1676FD6"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4DC91D15" w14:textId="77777777" w:rsidTr="00CC477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60374C94" w14:textId="77777777" w:rsidR="003D2166" w:rsidRPr="005744FC" w:rsidRDefault="003D2166" w:rsidP="00EE54EE">
            <w:pPr>
              <w:widowControl w:val="0"/>
              <w:jc w:val="center"/>
              <w:rPr>
                <w:rFonts w:ascii="GHEA Grapalat" w:hAnsi="GHEA Grapalat"/>
                <w:b/>
                <w:i/>
                <w:sz w:val="20"/>
                <w:szCs w:val="20"/>
              </w:rPr>
            </w:pPr>
            <w:r w:rsidRPr="005744FC">
              <w:rPr>
                <w:rFonts w:ascii="GHEA Grapalat" w:hAnsi="GHEA Grapalat"/>
                <w:b/>
                <w:i/>
                <w:sz w:val="20"/>
                <w:szCs w:val="20"/>
              </w:rPr>
              <w:t>1</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14:paraId="4481AA46" w14:textId="77777777" w:rsidR="003D2166" w:rsidRPr="005744FC" w:rsidRDefault="003D2166" w:rsidP="00EE54EE">
            <w:pPr>
              <w:widowControl w:val="0"/>
              <w:jc w:val="center"/>
              <w:rPr>
                <w:rFonts w:ascii="GHEA Grapalat" w:hAnsi="GHEA Grapalat"/>
                <w:b/>
                <w:i/>
                <w:sz w:val="20"/>
                <w:szCs w:val="20"/>
              </w:rPr>
            </w:pPr>
            <w:r w:rsidRPr="005744FC">
              <w:rPr>
                <w:rFonts w:ascii="GHEA Grapalat" w:hAnsi="GHEA Grapalat"/>
                <w:b/>
                <w:i/>
                <w:sz w:val="20"/>
                <w:szCs w:val="20"/>
              </w:rPr>
              <w:t>2</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3D6E1779" w14:textId="77777777" w:rsidR="003D2166" w:rsidRPr="005744FC" w:rsidRDefault="003D2166" w:rsidP="00EE54EE">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38740D8" w14:textId="77777777" w:rsidR="003D2166" w:rsidRPr="009754BB" w:rsidRDefault="009754BB" w:rsidP="00EE54EE">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36CF67AD" w14:textId="77777777" w:rsidR="003D2166" w:rsidRPr="005744FC" w:rsidRDefault="009754BB" w:rsidP="00EE54EE">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0443E1DA" w14:textId="77777777" w:rsidTr="00CC477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6D822D"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1</w:t>
            </w:r>
          </w:p>
        </w:tc>
        <w:tc>
          <w:tcPr>
            <w:tcW w:w="2133" w:type="dxa"/>
            <w:tcBorders>
              <w:top w:val="single" w:sz="4" w:space="0" w:color="auto"/>
              <w:left w:val="single" w:sz="4" w:space="0" w:color="auto"/>
              <w:bottom w:val="single" w:sz="4" w:space="0" w:color="auto"/>
              <w:right w:val="single" w:sz="4" w:space="0" w:color="auto"/>
            </w:tcBorders>
            <w:vAlign w:val="center"/>
          </w:tcPr>
          <w:p w14:paraId="7F27C020" w14:textId="45A52520" w:rsidR="003D2166" w:rsidRPr="00D45AA2" w:rsidRDefault="00D45AA2" w:rsidP="00EE54EE">
            <w:pPr>
              <w:widowControl w:val="0"/>
              <w:rPr>
                <w:rFonts w:ascii="GHEA Grapalat" w:hAnsi="GHEA Grapalat"/>
                <w:sz w:val="18"/>
                <w:szCs w:val="18"/>
              </w:rPr>
            </w:pPr>
            <w:r w:rsidRPr="00D45AA2">
              <w:rPr>
                <w:rFonts w:ascii="GHEA Grapalat" w:hAnsi="GHEA Grapalat"/>
                <w:sz w:val="18"/>
                <w:szCs w:val="18"/>
              </w:rPr>
              <w:t>приобретение услуг</w:t>
            </w:r>
            <w:r w:rsidRPr="00D45AA2">
              <w:rPr>
                <w:rFonts w:ascii="GHEA Grapalat" w:hAnsi="GHEA Grapalat"/>
                <w:sz w:val="18"/>
                <w:szCs w:val="18"/>
                <w:lang w:val="hy-AM"/>
              </w:rPr>
              <w:t xml:space="preserve"> </w:t>
            </w:r>
            <w:r w:rsidRPr="00D45AA2">
              <w:rPr>
                <w:rFonts w:ascii="GHEA Grapalat" w:hAnsi="GHEA Grapalat"/>
                <w:sz w:val="18"/>
                <w:szCs w:val="18"/>
              </w:rPr>
              <w:t>по исследованию технического состояния, оценке сейсмического состояния и паспортизации мостовых конструкций, расположенных на административной территории города Еревана</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3028C47" w14:textId="77777777" w:rsidR="003D2166" w:rsidRPr="005744FC" w:rsidRDefault="003D2166" w:rsidP="00EE54EE">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CC54FE" w14:textId="77777777" w:rsidR="003D2166" w:rsidRPr="005744FC" w:rsidRDefault="003D2166" w:rsidP="00EE54EE">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0E5358A" w14:textId="77777777" w:rsidR="003D2166" w:rsidRPr="005744FC" w:rsidRDefault="003D2166" w:rsidP="00EE54EE">
            <w:pPr>
              <w:widowControl w:val="0"/>
              <w:jc w:val="center"/>
              <w:rPr>
                <w:rFonts w:ascii="GHEA Grapalat" w:hAnsi="GHEA Grapalat"/>
                <w:sz w:val="20"/>
                <w:szCs w:val="20"/>
              </w:rPr>
            </w:pPr>
          </w:p>
        </w:tc>
      </w:tr>
    </w:tbl>
    <w:p w14:paraId="3B3C1F31" w14:textId="77777777" w:rsidR="00374F4A" w:rsidRPr="00DD2B43" w:rsidRDefault="00374F4A" w:rsidP="00EE54EE">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C858115" w14:textId="77777777" w:rsidR="00374F4A" w:rsidRPr="00567D3B" w:rsidRDefault="00374F4A" w:rsidP="00EE54EE">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8B5B3C7" w14:textId="77777777" w:rsidR="00DC619D" w:rsidRPr="00D3436F" w:rsidRDefault="00DC619D" w:rsidP="00EE54EE">
      <w:pPr>
        <w:widowControl w:val="0"/>
        <w:jc w:val="both"/>
        <w:rPr>
          <w:rFonts w:ascii="GHEA Grapalat" w:hAnsi="GHEA Grapalat"/>
          <w:lang w:val="es-ES"/>
        </w:rPr>
      </w:pPr>
    </w:p>
    <w:p w14:paraId="6DBEDF7D" w14:textId="77777777" w:rsidR="00B2572B" w:rsidRPr="000F6C24" w:rsidRDefault="00B2572B" w:rsidP="00EE54EE">
      <w:pPr>
        <w:widowControl w:val="0"/>
        <w:jc w:val="right"/>
        <w:rPr>
          <w:rFonts w:ascii="GHEA Grapalat" w:hAnsi="GHEA Grapalat"/>
        </w:rPr>
      </w:pPr>
      <w:r w:rsidRPr="009044F1">
        <w:rPr>
          <w:rFonts w:ascii="GHEA Grapalat" w:hAnsi="GHEA Grapalat"/>
        </w:rPr>
        <w:t>М. П.</w:t>
      </w:r>
    </w:p>
    <w:p w14:paraId="4E90A489" w14:textId="77777777" w:rsidR="00B217BB" w:rsidRDefault="00B217BB" w:rsidP="00EE54EE">
      <w:pPr>
        <w:rPr>
          <w:rFonts w:ascii="GHEA Grapalat" w:hAnsi="GHEA Grapalat"/>
          <w:b/>
        </w:rPr>
      </w:pPr>
      <w:r>
        <w:rPr>
          <w:rFonts w:ascii="GHEA Grapalat" w:hAnsi="GHEA Grapalat"/>
          <w:b/>
        </w:rPr>
        <w:br w:type="page"/>
      </w:r>
    </w:p>
    <w:p w14:paraId="1E050BCA" w14:textId="77777777" w:rsidR="00B2572B" w:rsidRPr="00B138F3" w:rsidRDefault="00B2572B" w:rsidP="00EE54EE">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42A20D10" w14:textId="7B940829" w:rsidR="00B2572B" w:rsidRPr="00B138F3" w:rsidRDefault="00B2572B" w:rsidP="00EE54EE">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11C6B">
        <w:rPr>
          <w:rFonts w:ascii="GHEA Grapalat" w:hAnsi="GHEA Grapalat"/>
          <w:b/>
          <w:sz w:val="24"/>
          <w:szCs w:val="24"/>
        </w:rPr>
        <w:t>ОТКРЫТОГО КОНКУРСА</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C11C6B">
        <w:rPr>
          <w:rFonts w:ascii="GHEA Grapalat" w:hAnsi="GHEA Grapalat"/>
          <w:b/>
          <w:sz w:val="24"/>
          <w:szCs w:val="24"/>
        </w:rPr>
        <w:t>EQ-BMTsDzB-</w:t>
      </w:r>
      <w:r w:rsidR="00AD6554">
        <w:rPr>
          <w:rFonts w:ascii="GHEA Grapalat" w:hAnsi="GHEA Grapalat"/>
          <w:b/>
          <w:sz w:val="24"/>
          <w:szCs w:val="24"/>
        </w:rPr>
        <w:t>25/10</w:t>
      </w:r>
    </w:p>
    <w:p w14:paraId="5DDBFFFE" w14:textId="77777777" w:rsidR="00742F7B" w:rsidRPr="00B138F3" w:rsidRDefault="00742F7B" w:rsidP="00EE54EE">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5BF8A3AA" w14:textId="77777777" w:rsidR="00B2572B" w:rsidRPr="00B138F3" w:rsidRDefault="00742F7B" w:rsidP="00EE54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6CAB9C47" w14:textId="77777777" w:rsidR="000E5A91" w:rsidRPr="00B138F3" w:rsidRDefault="000E5A91" w:rsidP="00EE54EE">
      <w:pPr>
        <w:widowControl w:val="0"/>
        <w:ind w:left="567" w:right="565"/>
        <w:jc w:val="center"/>
        <w:rPr>
          <w:rFonts w:ascii="GHEA Grapalat" w:hAnsi="GHEA Grapalat"/>
          <w:b/>
        </w:rPr>
      </w:pPr>
    </w:p>
    <w:p w14:paraId="0E9742BC" w14:textId="77777777" w:rsidR="00BF7253" w:rsidRPr="00B138F3" w:rsidRDefault="00BF7253" w:rsidP="00EE54EE">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5BE7F259" w14:textId="77777777" w:rsidR="00BF7253" w:rsidRPr="00B138F3" w:rsidRDefault="00BF7253"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6C49282E" w14:textId="77777777" w:rsidR="00BF7253" w:rsidRPr="00B138F3" w:rsidRDefault="00BF7253" w:rsidP="00EE54E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4D976379" w14:textId="77777777" w:rsidR="00BF7253" w:rsidRPr="00B138F3" w:rsidRDefault="00BF7253" w:rsidP="00EE54E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43CFEF0D"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B129440"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2CE1C84" w14:textId="77777777" w:rsidR="00BF7253" w:rsidRPr="00B138F3" w:rsidRDefault="00BF7253" w:rsidP="00EE54EE">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2828AF73"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BDF8ACC"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09DC7A8C"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6A55F671"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B1C12">
        <w:rPr>
          <w:rFonts w:ascii="GHEA Grapalat" w:eastAsiaTheme="minorHAnsi" w:hAnsi="GHEA Grapalat" w:cstheme="minorBidi"/>
        </w:rPr>
        <w:t>пяти</w:t>
      </w:r>
      <w:r w:rsidR="000B1C12"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7EDC45FB" w14:textId="07504619"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CC375F">
        <w:rPr>
          <w:rFonts w:ascii="GHEA Grapalat" w:eastAsiaTheme="minorHAnsi" w:hAnsi="GHEA Grapalat" w:cstheme="minorBidi"/>
        </w:rPr>
        <w:t xml:space="preserve"> </w:t>
      </w:r>
      <w:r w:rsidR="00CC375F" w:rsidRPr="00206B87">
        <w:rPr>
          <w:rFonts w:ascii="GHEA Grapalat" w:hAnsi="GHEA Grapalat" w:cs="Arial"/>
          <w:sz w:val="20"/>
          <w:szCs w:val="20"/>
          <w:lang w:val="hy-AM"/>
        </w:rPr>
        <w:t>900015211429</w:t>
      </w:r>
      <w:r w:rsidR="00CC375F">
        <w:rPr>
          <w:rFonts w:ascii="GHEA Grapalat" w:hAnsi="GHEA Grapalat" w:cs="Arial"/>
          <w:sz w:val="20"/>
          <w:szCs w:val="20"/>
        </w:rPr>
        <w:t xml:space="preserve"> </w:t>
      </w:r>
      <w:r w:rsidRPr="00B138F3">
        <w:rPr>
          <w:rFonts w:ascii="GHEA Grapalat" w:eastAsiaTheme="minorHAnsi" w:hAnsi="GHEA Grapalat" w:cstheme="minorBidi"/>
        </w:rPr>
        <w:t xml:space="preserve"> бенефициара.</w:t>
      </w:r>
    </w:p>
    <w:p w14:paraId="35A71297"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p>
    <w:p w14:paraId="65810212"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2FC62C76"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0A46BFA" w14:textId="5F63BF09" w:rsidR="00FC7A38" w:rsidRPr="007C2C8F" w:rsidRDefault="00FC7A3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 xml:space="preserve">5. Гарантия действует </w:t>
      </w:r>
      <w:r w:rsidR="00245591" w:rsidRPr="00245591">
        <w:rPr>
          <w:rFonts w:ascii="GHEA Grapalat" w:eastAsiaTheme="minorHAnsi" w:hAnsi="GHEA Grapalat" w:cstheme="minorBidi"/>
          <w:b/>
          <w:bCs/>
        </w:rPr>
        <w:t>сто двадцать</w:t>
      </w:r>
      <w:r w:rsidRPr="004D25A6">
        <w:rPr>
          <w:rFonts w:ascii="GHEA Grapalat" w:eastAsiaTheme="minorHAnsi" w:hAnsi="GHEA Grapalat" w:cstheme="minorBidi"/>
        </w:rPr>
        <w:t xml:space="preserve"> рабочих дней</w:t>
      </w:r>
      <w:r w:rsidR="00083476" w:rsidRPr="00A75ACE">
        <w:rPr>
          <w:rFonts w:ascii="GHEA Grapalat" w:eastAsiaTheme="minorHAnsi" w:hAnsi="GHEA Grapalat" w:cstheme="minorBidi"/>
        </w:rPr>
        <w:t>**</w:t>
      </w:r>
      <w:r w:rsidRPr="00A75ACE">
        <w:rPr>
          <w:rFonts w:ascii="GHEA Grapalat" w:eastAsiaTheme="minorHAnsi" w:hAnsi="GHEA Grapalat" w:cstheme="minorBidi"/>
        </w:rPr>
        <w:t xml:space="preserve"> </w:t>
      </w:r>
      <w:r w:rsidRPr="007C2C8F">
        <w:rPr>
          <w:rFonts w:ascii="GHEA Grapalat" w:eastAsiaTheme="minorHAnsi" w:hAnsi="GHEA Grapalat" w:cstheme="minorBidi"/>
        </w:rPr>
        <w:t xml:space="preserve">со дня подачи принципалом заявки на участие в организованной бенефициаром процедуре закупок под кодом   ________________________________.    </w:t>
      </w:r>
    </w:p>
    <w:p w14:paraId="1ECF501B" w14:textId="77777777" w:rsidR="00FC7A38" w:rsidRPr="007C2C8F" w:rsidRDefault="00FC7A3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14:paraId="1240E012" w14:textId="77777777" w:rsidR="003A7B6D" w:rsidRDefault="003A7B6D"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Информацию о факте предоставления настоящей гарантии</w:t>
      </w:r>
      <w:r w:rsidR="008D1FFF">
        <w:rPr>
          <w:rFonts w:ascii="GHEA Grapalat" w:eastAsiaTheme="minorHAnsi" w:hAnsi="GHEA Grapalat" w:cstheme="minorBidi"/>
        </w:rPr>
        <w:t xml:space="preserve"> -</w:t>
      </w:r>
      <w:r w:rsidR="008D1FFF" w:rsidRPr="00B8432E">
        <w:t xml:space="preserve"> </w:t>
      </w:r>
      <w:r w:rsidR="008D1FFF"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8D1FFF">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5DE0D839" w14:textId="77777777" w:rsidR="003A7B6D" w:rsidRDefault="003A7B6D" w:rsidP="00EE54EE">
      <w:pPr>
        <w:pStyle w:val="NormalWeb"/>
        <w:shd w:val="clear" w:color="auto" w:fill="FFFFFF"/>
        <w:spacing w:before="0" w:beforeAutospacing="0" w:after="0" w:afterAutospacing="0"/>
        <w:ind w:firstLine="375"/>
        <w:jc w:val="both"/>
        <w:rPr>
          <w:rStyle w:val="Strong"/>
          <w:b w:val="0"/>
          <w:bCs w:val="0"/>
          <w:sz w:val="20"/>
          <w:szCs w:val="20"/>
        </w:rPr>
      </w:pPr>
    </w:p>
    <w:p w14:paraId="7B537D71" w14:textId="77777777" w:rsidR="00BF7253" w:rsidRPr="000211F4"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253B00" w:rsidRPr="000211F4">
        <w:rPr>
          <w:rFonts w:ascii="GHEA Grapalat" w:eastAsiaTheme="minorHAnsi" w:hAnsi="GHEA Grapalat" w:cstheme="minorBidi"/>
        </w:rPr>
        <w:t>е</w:t>
      </w:r>
      <w:r w:rsidRPr="000211F4">
        <w:rPr>
          <w:rFonts w:ascii="GHEA Grapalat" w:eastAsiaTheme="minorHAnsi" w:hAnsi="GHEA Grapalat" w:cstheme="minorBidi"/>
        </w:rPr>
        <w:t>тся копия протокола заседания оценочной комиссии об отклонении заявки</w:t>
      </w:r>
      <w:r w:rsidR="00253B00" w:rsidRPr="000211F4">
        <w:rPr>
          <w:rFonts w:ascii="GHEA Grapalat" w:eastAsiaTheme="minorHAnsi" w:hAnsi="GHEA Grapalat" w:cstheme="minorBidi"/>
        </w:rPr>
        <w:t>.</w:t>
      </w:r>
    </w:p>
    <w:p w14:paraId="21AE02B5"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BAA98D8"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B66E0F"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3A91C40"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14:paraId="19ADA52F"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5A6BF10"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p>
    <w:p w14:paraId="58FC8B1F"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B721AF2"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380AB54"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A398145"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21000C"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rPr>
      </w:pPr>
    </w:p>
    <w:p w14:paraId="5C0B86E1"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423A42"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C1CB9F"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9AD5DD7"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AF5DB18" w14:textId="77777777" w:rsidR="00BF7253" w:rsidRPr="00B138F3" w:rsidRDefault="00BF7253"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4E30754"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49CF2AA"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41632BC" w14:textId="77777777" w:rsidR="000E5A91" w:rsidRPr="00B138F3" w:rsidRDefault="000E5A91" w:rsidP="00EE54EE">
      <w:pPr>
        <w:pStyle w:val="BodyTextIndent"/>
        <w:widowControl w:val="0"/>
        <w:spacing w:line="240" w:lineRule="auto"/>
        <w:rPr>
          <w:rFonts w:ascii="GHEA Grapalat" w:hAnsi="GHEA Grapalat" w:cs="Sylfaen"/>
          <w:i w:val="0"/>
          <w:sz w:val="24"/>
          <w:szCs w:val="24"/>
        </w:rPr>
      </w:pPr>
    </w:p>
    <w:p w14:paraId="52A51B01" w14:textId="77777777" w:rsidR="00260163" w:rsidRPr="00B138F3" w:rsidRDefault="00260163" w:rsidP="00EE54EE">
      <w:pPr>
        <w:widowControl w:val="0"/>
        <w:ind w:left="567" w:right="565"/>
        <w:jc w:val="center"/>
        <w:rPr>
          <w:rFonts w:ascii="GHEA Grapalat" w:hAnsi="GHEA Grapalat"/>
          <w:b/>
        </w:rPr>
      </w:pPr>
    </w:p>
    <w:p w14:paraId="2309E4DC" w14:textId="77777777" w:rsidR="00CF2692" w:rsidRPr="00B138F3" w:rsidRDefault="00CF2692" w:rsidP="00EE54EE">
      <w:pPr>
        <w:widowControl w:val="0"/>
        <w:ind w:left="567" w:right="565"/>
        <w:jc w:val="center"/>
        <w:rPr>
          <w:rFonts w:ascii="GHEA Grapalat" w:hAnsi="GHEA Grapalat"/>
          <w:b/>
        </w:rPr>
      </w:pPr>
    </w:p>
    <w:p w14:paraId="4D9D8A30" w14:textId="77777777" w:rsidR="00CF2692" w:rsidRPr="00B138F3" w:rsidRDefault="00CF2692" w:rsidP="00EE54EE">
      <w:pPr>
        <w:widowControl w:val="0"/>
        <w:ind w:left="567" w:right="565"/>
        <w:jc w:val="center"/>
        <w:rPr>
          <w:rFonts w:ascii="GHEA Grapalat" w:hAnsi="GHEA Grapalat"/>
          <w:b/>
        </w:rPr>
      </w:pPr>
    </w:p>
    <w:p w14:paraId="2FCB2B1B" w14:textId="77777777" w:rsidR="00CF2692" w:rsidRPr="00B138F3" w:rsidRDefault="00CF2692" w:rsidP="00EE54EE">
      <w:pPr>
        <w:widowControl w:val="0"/>
        <w:ind w:left="567" w:right="565"/>
        <w:jc w:val="center"/>
        <w:rPr>
          <w:rFonts w:ascii="GHEA Grapalat" w:hAnsi="GHEA Grapalat"/>
          <w:b/>
        </w:rPr>
      </w:pPr>
    </w:p>
    <w:p w14:paraId="20417238" w14:textId="77777777" w:rsidR="00CF2692" w:rsidRPr="00B138F3" w:rsidRDefault="00CF2692" w:rsidP="00EE54EE">
      <w:pPr>
        <w:widowControl w:val="0"/>
        <w:ind w:left="567" w:right="565"/>
        <w:jc w:val="center"/>
        <w:rPr>
          <w:rFonts w:ascii="GHEA Grapalat" w:hAnsi="GHEA Grapalat"/>
          <w:b/>
        </w:rPr>
      </w:pPr>
    </w:p>
    <w:p w14:paraId="09C785CB" w14:textId="77777777" w:rsidR="00CF2692" w:rsidRPr="00B138F3" w:rsidRDefault="00CF2692" w:rsidP="00EE54EE">
      <w:pPr>
        <w:widowControl w:val="0"/>
        <w:ind w:left="567" w:right="565"/>
        <w:jc w:val="center"/>
        <w:rPr>
          <w:rFonts w:ascii="GHEA Grapalat" w:hAnsi="GHEA Grapalat"/>
          <w:b/>
        </w:rPr>
      </w:pPr>
    </w:p>
    <w:p w14:paraId="4664801B" w14:textId="77777777" w:rsidR="00CF2692" w:rsidRPr="00B138F3" w:rsidRDefault="00CF2692" w:rsidP="00EE54EE">
      <w:pPr>
        <w:widowControl w:val="0"/>
        <w:ind w:left="567" w:right="565"/>
        <w:jc w:val="center"/>
        <w:rPr>
          <w:rFonts w:ascii="GHEA Grapalat" w:hAnsi="GHEA Grapalat"/>
          <w:b/>
        </w:rPr>
      </w:pPr>
    </w:p>
    <w:p w14:paraId="189370F7" w14:textId="77777777" w:rsidR="00CF2692" w:rsidRPr="00B138F3" w:rsidRDefault="00CF2692" w:rsidP="00EE54EE">
      <w:pPr>
        <w:widowControl w:val="0"/>
        <w:ind w:left="567" w:right="565"/>
        <w:jc w:val="center"/>
        <w:rPr>
          <w:rFonts w:ascii="GHEA Grapalat" w:hAnsi="GHEA Grapalat"/>
          <w:b/>
        </w:rPr>
      </w:pPr>
    </w:p>
    <w:p w14:paraId="6B616F72" w14:textId="77777777" w:rsidR="00CF2692" w:rsidRPr="00B138F3" w:rsidRDefault="00CF2692" w:rsidP="00EE54EE">
      <w:pPr>
        <w:widowControl w:val="0"/>
        <w:ind w:left="567" w:right="565"/>
        <w:jc w:val="center"/>
        <w:rPr>
          <w:rFonts w:ascii="GHEA Grapalat" w:hAnsi="GHEA Grapalat"/>
          <w:b/>
        </w:rPr>
      </w:pPr>
    </w:p>
    <w:p w14:paraId="13FD5FB4" w14:textId="77777777" w:rsidR="00CF2692" w:rsidRPr="00B138F3" w:rsidRDefault="00CF2692" w:rsidP="00EE54EE">
      <w:pPr>
        <w:widowControl w:val="0"/>
        <w:ind w:left="567" w:right="565"/>
        <w:jc w:val="center"/>
        <w:rPr>
          <w:rFonts w:ascii="GHEA Grapalat" w:hAnsi="GHEA Grapalat"/>
          <w:b/>
        </w:rPr>
      </w:pPr>
    </w:p>
    <w:p w14:paraId="7A4D3675" w14:textId="77777777" w:rsidR="00CF2692" w:rsidRPr="00B138F3" w:rsidRDefault="00CF2692" w:rsidP="00EE54EE">
      <w:pPr>
        <w:widowControl w:val="0"/>
        <w:ind w:left="567" w:right="565"/>
        <w:jc w:val="center"/>
        <w:rPr>
          <w:rFonts w:ascii="GHEA Grapalat" w:hAnsi="GHEA Grapalat"/>
          <w:b/>
        </w:rPr>
      </w:pPr>
    </w:p>
    <w:p w14:paraId="7F2F1DF0" w14:textId="77777777" w:rsidR="00CF2692" w:rsidRPr="00B138F3" w:rsidRDefault="00CF2692" w:rsidP="00EE54EE">
      <w:pPr>
        <w:widowControl w:val="0"/>
        <w:ind w:left="567" w:right="565"/>
        <w:jc w:val="center"/>
        <w:rPr>
          <w:rFonts w:ascii="GHEA Grapalat" w:hAnsi="GHEA Grapalat"/>
          <w:b/>
        </w:rPr>
      </w:pPr>
    </w:p>
    <w:p w14:paraId="4D9C6EB5" w14:textId="77777777" w:rsidR="00CF2692" w:rsidRPr="00B138F3" w:rsidRDefault="00CF2692" w:rsidP="00EE54EE">
      <w:pPr>
        <w:widowControl w:val="0"/>
        <w:ind w:left="567" w:right="565"/>
        <w:jc w:val="center"/>
        <w:rPr>
          <w:rFonts w:ascii="GHEA Grapalat" w:hAnsi="GHEA Grapalat"/>
          <w:b/>
        </w:rPr>
      </w:pPr>
    </w:p>
    <w:p w14:paraId="054FEC9A" w14:textId="77777777" w:rsidR="009B7A85" w:rsidRDefault="009B7A85" w:rsidP="00EE54EE">
      <w:pPr>
        <w:widowControl w:val="0"/>
        <w:ind w:firstLine="567"/>
        <w:jc w:val="right"/>
        <w:rPr>
          <w:rFonts w:ascii="GHEA Grapalat" w:hAnsi="GHEA Grapalat"/>
          <w:b/>
        </w:rPr>
      </w:pPr>
    </w:p>
    <w:p w14:paraId="66347110" w14:textId="77777777" w:rsidR="00551887" w:rsidRPr="00503411" w:rsidRDefault="00551887" w:rsidP="00EE54EE">
      <w:pPr>
        <w:widowControl w:val="0"/>
        <w:ind w:firstLine="567"/>
        <w:jc w:val="right"/>
        <w:rPr>
          <w:rFonts w:ascii="GHEA Grapalat" w:hAnsi="GHEA Grapalat"/>
          <w:b/>
        </w:rPr>
      </w:pPr>
    </w:p>
    <w:p w14:paraId="04E25798" w14:textId="77777777" w:rsidR="00551887" w:rsidRPr="00503411" w:rsidRDefault="00551887" w:rsidP="00EE54EE">
      <w:pPr>
        <w:widowControl w:val="0"/>
        <w:ind w:firstLine="567"/>
        <w:jc w:val="right"/>
        <w:rPr>
          <w:rFonts w:ascii="GHEA Grapalat" w:hAnsi="GHEA Grapalat"/>
          <w:b/>
        </w:rPr>
      </w:pPr>
    </w:p>
    <w:p w14:paraId="7A472174" w14:textId="77777777" w:rsidR="00503411" w:rsidRDefault="00503411" w:rsidP="00EE54EE">
      <w:pPr>
        <w:rPr>
          <w:rFonts w:ascii="GHEA Grapalat" w:hAnsi="GHEA Grapalat"/>
          <w:b/>
        </w:rPr>
      </w:pPr>
      <w:r>
        <w:rPr>
          <w:rFonts w:ascii="GHEA Grapalat" w:hAnsi="GHEA Grapalat"/>
          <w:b/>
        </w:rPr>
        <w:br w:type="page"/>
      </w:r>
    </w:p>
    <w:p w14:paraId="15DB6B09" w14:textId="77777777" w:rsidR="001005B0" w:rsidRPr="00B138F3" w:rsidRDefault="007B3F5F" w:rsidP="00EE54EE">
      <w:pPr>
        <w:widowControl w:val="0"/>
        <w:ind w:firstLine="567"/>
        <w:jc w:val="right"/>
        <w:rPr>
          <w:rFonts w:ascii="GHEA Grapalat" w:hAnsi="GHEA Grapalat"/>
          <w:b/>
        </w:rPr>
      </w:pPr>
      <w:r w:rsidRPr="00B138F3">
        <w:rPr>
          <w:rFonts w:ascii="GHEA Grapalat" w:hAnsi="GHEA Grapalat"/>
          <w:b/>
        </w:rPr>
        <w:lastRenderedPageBreak/>
        <w:t>Приложение № 4</w:t>
      </w:r>
    </w:p>
    <w:p w14:paraId="1DA5F08B" w14:textId="133A9786" w:rsidR="007B3F5F" w:rsidRPr="00B138F3" w:rsidRDefault="007B3F5F" w:rsidP="00EE54EE">
      <w:pPr>
        <w:widowControl w:val="0"/>
        <w:ind w:firstLine="567"/>
        <w:jc w:val="right"/>
        <w:rPr>
          <w:rFonts w:ascii="GHEA Grapalat" w:hAnsi="GHEA Grapalat" w:cs="Arial"/>
          <w:b/>
        </w:rPr>
      </w:pPr>
      <w:r w:rsidRPr="00B138F3">
        <w:rPr>
          <w:rFonts w:ascii="GHEA Grapalat" w:hAnsi="GHEA Grapalat"/>
          <w:b/>
        </w:rPr>
        <w:t xml:space="preserve">к Приглашению на </w:t>
      </w:r>
      <w:r w:rsidR="00C11C6B">
        <w:rPr>
          <w:rFonts w:ascii="GHEA Grapalat" w:hAnsi="GHEA Grapalat"/>
          <w:b/>
        </w:rPr>
        <w:t>ОТКРЫТОГО КОНКУРСА</w:t>
      </w:r>
      <w:r w:rsidRPr="00B138F3">
        <w:rPr>
          <w:rFonts w:ascii="GHEA Grapalat" w:hAnsi="GHEA Grapalat" w:cs="Arial"/>
          <w:b/>
        </w:rPr>
        <w:br/>
      </w:r>
      <w:r w:rsidRPr="00B138F3">
        <w:rPr>
          <w:rFonts w:ascii="GHEA Grapalat" w:hAnsi="GHEA Grapalat"/>
          <w:b/>
        </w:rPr>
        <w:t xml:space="preserve">под кодом </w:t>
      </w:r>
      <w:r w:rsidR="00C11C6B">
        <w:rPr>
          <w:rFonts w:ascii="GHEA Grapalat" w:hAnsi="GHEA Grapalat"/>
          <w:b/>
        </w:rPr>
        <w:t>EQ-BMTsDzB-</w:t>
      </w:r>
      <w:r w:rsidR="00AD6554">
        <w:rPr>
          <w:rFonts w:ascii="GHEA Grapalat" w:hAnsi="GHEA Grapalat"/>
          <w:b/>
        </w:rPr>
        <w:t>25/10</w:t>
      </w:r>
    </w:p>
    <w:p w14:paraId="0209C7C9" w14:textId="77777777" w:rsidR="0016001A" w:rsidRPr="00B138F3" w:rsidRDefault="0016001A" w:rsidP="00EE54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C4221D7" w14:textId="77777777" w:rsidR="007B3F5F" w:rsidRPr="00B138F3" w:rsidRDefault="0016001A" w:rsidP="00EE54EE">
      <w:pPr>
        <w:widowControl w:val="0"/>
        <w:ind w:left="567" w:right="565"/>
        <w:jc w:val="center"/>
        <w:rPr>
          <w:rFonts w:ascii="GHEA Grapalat" w:hAnsi="GHEA Grapalat"/>
          <w:b/>
        </w:rPr>
      </w:pPr>
      <w:r w:rsidRPr="00B138F3">
        <w:rPr>
          <w:rFonts w:ascii="GHEA Grapalat" w:hAnsi="GHEA Grapalat"/>
          <w:b/>
        </w:rPr>
        <w:t>(обеспечение квалификации)</w:t>
      </w:r>
    </w:p>
    <w:p w14:paraId="20191B50" w14:textId="77777777" w:rsidR="007B3F5F" w:rsidRPr="00B138F3" w:rsidRDefault="007B3F5F" w:rsidP="00EE54EE">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7E398D3F" w14:textId="77777777" w:rsidR="007B3F5F" w:rsidRPr="00B138F3" w:rsidRDefault="007B3F5F" w:rsidP="00EE54EE">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00ECAB24" w14:textId="77777777" w:rsidR="007B3F5F" w:rsidRPr="00B138F3" w:rsidRDefault="007B3F5F" w:rsidP="00EE54E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26E444B" w14:textId="77777777" w:rsidR="007B3F5F" w:rsidRPr="00B138F3" w:rsidRDefault="007B3F5F" w:rsidP="00EE54EE">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2B3EBE46"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21165E48" w14:textId="77777777" w:rsidR="007B3F5F" w:rsidRPr="00B138F3" w:rsidRDefault="007B3F5F" w:rsidP="00EE54EE">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22BBFFD" w14:textId="77777777" w:rsidR="007B3F5F" w:rsidRPr="00B138F3" w:rsidRDefault="007B3F5F" w:rsidP="00EE54EE">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13714E94" w14:textId="77777777" w:rsidR="007B3F5F" w:rsidRPr="00B138F3" w:rsidRDefault="007B3F5F"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CE030CB"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3FBCE251"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C431FF5"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FC7753"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FC7753">
        <w:rPr>
          <w:rFonts w:ascii="GHEA Grapalat" w:eastAsiaTheme="minorHAnsi" w:hAnsi="GHEA Grapalat" w:cstheme="minorBidi"/>
          <w:sz w:val="18"/>
          <w:szCs w:val="18"/>
        </w:rPr>
        <w:t xml:space="preserve"> </w:t>
      </w:r>
    </w:p>
    <w:p w14:paraId="462DCE60"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rPr>
      </w:pPr>
    </w:p>
    <w:p w14:paraId="66530094"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94A2774"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CD84004"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98373E">
        <w:rPr>
          <w:rFonts w:ascii="GHEA Grapalat" w:eastAsiaTheme="minorHAnsi" w:hAnsi="GHEA Grapalat" w:cstheme="minorBidi"/>
        </w:rPr>
        <w:t>пяти</w:t>
      </w:r>
      <w:r w:rsidR="0098373E"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1F1CC01B" w14:textId="462AF3EC" w:rsidR="007B3F5F" w:rsidRPr="00B138F3" w:rsidRDefault="007B3F5F" w:rsidP="00EE54E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7A7025">
        <w:rPr>
          <w:rFonts w:ascii="GHEA Grapalat" w:eastAsiaTheme="minorHAnsi" w:hAnsi="GHEA Grapalat" w:cstheme="minorBidi"/>
        </w:rPr>
        <w:t xml:space="preserve"> </w:t>
      </w:r>
      <w:r w:rsidR="007A7025" w:rsidRPr="00206B87">
        <w:rPr>
          <w:rFonts w:ascii="GHEA Grapalat" w:hAnsi="GHEA Grapalat" w:cs="Arial"/>
          <w:sz w:val="20"/>
          <w:szCs w:val="20"/>
          <w:lang w:val="hy-AM"/>
        </w:rPr>
        <w:t>900015211429</w:t>
      </w:r>
      <w:r w:rsidRPr="00B138F3">
        <w:rPr>
          <w:rFonts w:ascii="GHEA Grapalat" w:eastAsiaTheme="minorHAnsi" w:hAnsi="GHEA Grapalat" w:cstheme="minorBidi"/>
        </w:rPr>
        <w:t xml:space="preserve"> бенефициара.</w:t>
      </w:r>
    </w:p>
    <w:p w14:paraId="58B96D10" w14:textId="77777777" w:rsidR="007B3F5F" w:rsidRPr="00B138F3" w:rsidRDefault="007B3F5F"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C99E6BD" w14:textId="77777777" w:rsidR="007B3F5F" w:rsidRPr="00B138F3" w:rsidRDefault="007B3F5F"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735B80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2E1B672" w14:textId="77777777" w:rsidR="00905268" w:rsidRPr="00FE49C7" w:rsidRDefault="0090526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E49C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2820D4FC" w14:textId="77777777" w:rsidR="00905268" w:rsidRPr="00FE49C7" w:rsidRDefault="0090526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E49C7">
        <w:rPr>
          <w:rFonts w:ascii="GHEA Grapalat" w:eastAsiaTheme="minorHAnsi" w:hAnsi="GHEA Grapalat" w:cstheme="minorBidi"/>
          <w:sz w:val="18"/>
          <w:szCs w:val="18"/>
        </w:rPr>
        <w:t>номер заключаемого договара</w:t>
      </w:r>
    </w:p>
    <w:p w14:paraId="0E97896A" w14:textId="77777777" w:rsidR="00905268" w:rsidRPr="00FE49C7" w:rsidRDefault="0090526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67F6506" w14:textId="77777777" w:rsidR="00905268" w:rsidRPr="00FE49C7" w:rsidRDefault="00905268" w:rsidP="00EE54EE">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E49C7">
        <w:rPr>
          <w:rFonts w:ascii="GHEA Grapalat" w:eastAsiaTheme="minorHAnsi" w:hAnsi="GHEA Grapalat" w:cstheme="minorBidi"/>
        </w:rPr>
        <w:t xml:space="preserve">и  действует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в</w:t>
      </w:r>
      <w:r w:rsidRPr="00FE49C7">
        <w:rPr>
          <w:rFonts w:ascii="GHEA Grapalat" w:hAnsi="GHEA Grapalat"/>
        </w:rPr>
        <w:t>ключительно</w:t>
      </w:r>
      <w:r w:rsidRPr="00FE49C7">
        <w:rPr>
          <w:rFonts w:ascii="GHEA Grapalat" w:eastAsiaTheme="minorHAnsi" w:hAnsi="GHEA Grapalat" w:cstheme="minorBidi"/>
        </w:rPr>
        <w:t xml:space="preserve">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девяностого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рабочего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дня</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следующего за днем </w:t>
      </w:r>
    </w:p>
    <w:p w14:paraId="405375E4" w14:textId="77777777" w:rsidR="00905268" w:rsidRPr="00FE49C7" w:rsidRDefault="00905268"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5CDE7615" w14:textId="77777777" w:rsidR="00905268" w:rsidRPr="00A3315E" w:rsidRDefault="00905268" w:rsidP="00EE54EE">
      <w:pPr>
        <w:pStyle w:val="NormalWeb"/>
        <w:shd w:val="clear" w:color="auto" w:fill="FFFFFF"/>
        <w:spacing w:before="0" w:beforeAutospacing="0" w:after="0" w:afterAutospacing="0"/>
        <w:contextualSpacing/>
        <w:rPr>
          <w:rFonts w:eastAsiaTheme="minorHAnsi"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sidR="003C6D42">
        <w:rPr>
          <w:rFonts w:ascii="GHEA Grapalat" w:eastAsiaTheme="minorHAnsi" w:hAnsi="GHEA Grapalat" w:cstheme="minorBidi"/>
        </w:rPr>
        <w:t>---------------</w:t>
      </w:r>
      <w:r w:rsidRPr="00FE49C7">
        <w:rPr>
          <w:rFonts w:eastAsiaTheme="minorHAnsi" w:cstheme="minorBidi"/>
        </w:rPr>
        <w:t xml:space="preserve"> </w:t>
      </w:r>
      <w:r w:rsidRPr="00FE49C7">
        <w:rPr>
          <w:rFonts w:eastAsiaTheme="minorHAnsi" w:cstheme="minorBidi"/>
          <w:lang w:val="hy-AM"/>
        </w:rPr>
        <w:t>.</w:t>
      </w:r>
      <w:r w:rsidRPr="00FE49C7">
        <w:rPr>
          <w:rFonts w:eastAsiaTheme="minorHAnsi" w:cstheme="minorBidi"/>
        </w:rPr>
        <w:t xml:space="preserve">           </w:t>
      </w:r>
      <w:r w:rsidRPr="00FE49C7">
        <w:rPr>
          <w:rFonts w:ascii="GHEA Grapalat" w:eastAsiaTheme="minorHAnsi" w:hAnsi="GHEA Grapalat" w:cstheme="minorBidi"/>
          <w:sz w:val="16"/>
          <w:szCs w:val="16"/>
        </w:rPr>
        <w:t xml:space="preserve"> крайн</w:t>
      </w:r>
      <w:r w:rsidR="00376F24">
        <w:rPr>
          <w:rFonts w:ascii="GHEA Grapalat" w:eastAsiaTheme="minorHAnsi" w:hAnsi="GHEA Grapalat" w:cstheme="minorBidi"/>
          <w:sz w:val="16"/>
          <w:szCs w:val="16"/>
        </w:rPr>
        <w:t>и</w:t>
      </w:r>
      <w:r w:rsidRPr="00FE49C7">
        <w:rPr>
          <w:rFonts w:ascii="GHEA Grapalat" w:eastAsiaTheme="minorHAnsi" w:hAnsi="GHEA Grapalat" w:cstheme="minorBidi"/>
          <w:sz w:val="16"/>
          <w:szCs w:val="16"/>
        </w:rPr>
        <w:t>й срок оказния услуг</w:t>
      </w:r>
      <w:r w:rsidRPr="00FE49C7">
        <w:rPr>
          <w:rFonts w:ascii="GHEA Grapalat" w:eastAsiaTheme="minorHAnsi" w:hAnsi="GHEA Grapalat" w:cstheme="minorBidi"/>
          <w:sz w:val="16"/>
          <w:szCs w:val="16"/>
          <w:lang w:val="hy-AM"/>
        </w:rPr>
        <w:t>, предусмотренн</w:t>
      </w:r>
      <w:r w:rsidRPr="00FE49C7">
        <w:rPr>
          <w:rFonts w:ascii="GHEA Grapalat" w:eastAsiaTheme="minorHAnsi" w:hAnsi="GHEA Grapalat" w:cstheme="minorBidi"/>
          <w:sz w:val="16"/>
          <w:szCs w:val="16"/>
        </w:rPr>
        <w:t xml:space="preserve">ый </w:t>
      </w:r>
      <w:r w:rsidRPr="00FE49C7">
        <w:rPr>
          <w:rFonts w:ascii="GHEA Grapalat" w:eastAsiaTheme="minorHAnsi" w:hAnsi="GHEA Grapalat" w:cstheme="minorBidi"/>
          <w:sz w:val="16"/>
          <w:szCs w:val="16"/>
          <w:lang w:val="hy-AM"/>
        </w:rPr>
        <w:t>заключаемым договором</w:t>
      </w:r>
      <w:r w:rsidR="00A3315E">
        <w:rPr>
          <w:rFonts w:ascii="GHEA Grapalat" w:eastAsiaTheme="minorHAnsi" w:hAnsi="GHEA Grapalat" w:cstheme="minorBidi"/>
          <w:sz w:val="16"/>
          <w:szCs w:val="16"/>
        </w:rPr>
        <w:t xml:space="preserve"> </w:t>
      </w:r>
      <w:r w:rsidR="00F84BB9">
        <w:rPr>
          <w:rFonts w:ascii="GHEA Grapalat" w:eastAsiaTheme="minorHAnsi" w:hAnsi="GHEA Grapalat" w:cstheme="minorBidi"/>
          <w:sz w:val="16"/>
          <w:szCs w:val="16"/>
        </w:rPr>
        <w:t xml:space="preserve">  </w:t>
      </w:r>
    </w:p>
    <w:p w14:paraId="5D64DDB1" w14:textId="77777777" w:rsidR="00905268" w:rsidRPr="00FE49C7" w:rsidRDefault="00905268"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E49C7">
        <w:rPr>
          <w:rFonts w:ascii="GHEA Grapalat" w:eastAsiaTheme="minorHAnsi" w:hAnsi="GHEA Grapalat" w:cstheme="minorBidi"/>
        </w:rPr>
        <w:t>В день предоставления гарантии лицо</w:t>
      </w:r>
      <w:r w:rsidR="009870A7" w:rsidRPr="00FE49C7">
        <w:rPr>
          <w:rFonts w:ascii="GHEA Grapalat" w:eastAsiaTheme="minorHAnsi" w:hAnsi="GHEA Grapalat" w:cstheme="minorBidi"/>
        </w:rPr>
        <w:t>,</w:t>
      </w:r>
      <w:r w:rsidRPr="00FE49C7">
        <w:rPr>
          <w:rFonts w:ascii="GHEA Grapalat" w:eastAsiaTheme="minorHAnsi" w:hAnsi="GHEA Grapalat" w:cstheme="minorBidi"/>
        </w:rPr>
        <w:t xml:space="preserve"> выдающее гарантию</w:t>
      </w:r>
      <w:r w:rsidR="009870A7" w:rsidRPr="00FE49C7">
        <w:rPr>
          <w:rFonts w:ascii="GHEA Grapalat" w:eastAsiaTheme="minorHAnsi" w:hAnsi="GHEA Grapalat" w:cstheme="minorBidi"/>
        </w:rPr>
        <w:t>,</w:t>
      </w:r>
      <w:r w:rsidRPr="00FE49C7">
        <w:rPr>
          <w:rFonts w:ascii="GHEA Grapalat" w:eastAsiaTheme="minorHAnsi" w:hAnsi="GHEA Grapalat" w:cstheme="minorBidi"/>
        </w:rPr>
        <w:t xml:space="preserve"> с официального адреса</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электронной почты высылает воспроизведенный (отсканированный) с оригинала</w:t>
      </w:r>
      <w:r w:rsidR="009870A7" w:rsidRPr="00FE49C7">
        <w:rPr>
          <w:rFonts w:ascii="GHEA Grapalat" w:eastAsiaTheme="minorHAnsi" w:hAnsi="GHEA Grapalat" w:cstheme="minorBidi"/>
        </w:rPr>
        <w:t xml:space="preserve"> настоящей гарантии</w:t>
      </w:r>
      <w:r w:rsidRPr="00FE49C7">
        <w:rPr>
          <w:rFonts w:ascii="GHEA Grapalat" w:eastAsiaTheme="minorHAnsi" w:hAnsi="GHEA Grapalat" w:cstheme="minorBidi"/>
        </w:rPr>
        <w:t xml:space="preserve">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FE49C7">
        <w:rPr>
          <w:rFonts w:ascii="GHEA Grapalat" w:eastAsiaTheme="minorHAnsi" w:hAnsi="GHEA Grapalat" w:cstheme="minorBidi"/>
          <w:lang w:val="hy-AM"/>
        </w:rPr>
        <w:t>.</w:t>
      </w:r>
      <w:r w:rsidRPr="00FE49C7">
        <w:rPr>
          <w:rFonts w:ascii="GHEA Grapalat" w:eastAsiaTheme="minorHAnsi" w:hAnsi="GHEA Grapalat" w:cstheme="minorBidi"/>
        </w:rPr>
        <w:t xml:space="preserve"> </w:t>
      </w:r>
    </w:p>
    <w:p w14:paraId="0199B5E2" w14:textId="77777777" w:rsidR="00374F5C" w:rsidRDefault="00374F5C"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p>
    <w:p w14:paraId="00E345C5"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9F83F8E" w14:textId="77777777" w:rsidR="007B3F5F" w:rsidRPr="00B138F3" w:rsidRDefault="007B3F5F"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3AAF746" w14:textId="77777777" w:rsidR="007B3F5F" w:rsidRPr="00B138F3" w:rsidRDefault="007B3F5F"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0DD0AF7"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копии внесенных  в него изменений, дополнительных соглашений,</w:t>
      </w:r>
    </w:p>
    <w:p w14:paraId="7AFA6F5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48E81BF" w14:textId="5BCA9B92"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2B6127" w:rsidRPr="0076724B">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1A14631E" w14:textId="77777777" w:rsidR="00503411" w:rsidRPr="00234B8B" w:rsidRDefault="00503411"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2B2A93"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20D177A"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4A8780"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53D0DB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2442BF9"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C57F162"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p>
    <w:p w14:paraId="14D4153F"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73FC0CB"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3D3FA5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637F091"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14A20D"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rPr>
      </w:pPr>
    </w:p>
    <w:p w14:paraId="5199891D"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A2E06D0"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2C814E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0D6DCB9"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E9A3E" w14:textId="77777777" w:rsidR="007B3F5F" w:rsidRPr="00B138F3" w:rsidRDefault="007B3F5F"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FD0323C"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1240F6C"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708417"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8848BC" w14:textId="77777777" w:rsidR="00CF2692" w:rsidRPr="00B138F3" w:rsidRDefault="00CF2692" w:rsidP="00EE54EE">
      <w:pPr>
        <w:widowControl w:val="0"/>
        <w:ind w:left="567" w:right="565"/>
        <w:jc w:val="center"/>
        <w:rPr>
          <w:rFonts w:ascii="GHEA Grapalat" w:hAnsi="GHEA Grapalat"/>
          <w:b/>
        </w:rPr>
      </w:pPr>
    </w:p>
    <w:p w14:paraId="695B412A" w14:textId="77777777" w:rsidR="00CF2692" w:rsidRPr="00B138F3" w:rsidRDefault="00CF2692" w:rsidP="00EE54EE">
      <w:pPr>
        <w:widowControl w:val="0"/>
        <w:ind w:left="567" w:right="565"/>
        <w:jc w:val="center"/>
        <w:rPr>
          <w:rFonts w:ascii="GHEA Grapalat" w:hAnsi="GHEA Grapalat"/>
          <w:b/>
        </w:rPr>
      </w:pPr>
    </w:p>
    <w:p w14:paraId="6CDFE589" w14:textId="77777777" w:rsidR="007B3F5F" w:rsidRPr="00B138F3" w:rsidRDefault="007B3F5F" w:rsidP="00EE54EE">
      <w:pPr>
        <w:widowControl w:val="0"/>
        <w:ind w:left="567" w:right="565"/>
        <w:jc w:val="center"/>
        <w:rPr>
          <w:rFonts w:ascii="GHEA Grapalat" w:hAnsi="GHEA Grapalat"/>
          <w:b/>
        </w:rPr>
      </w:pPr>
    </w:p>
    <w:p w14:paraId="6475AD95" w14:textId="77777777" w:rsidR="00CF2692" w:rsidRPr="00B138F3" w:rsidRDefault="00CF2692" w:rsidP="00EE54EE">
      <w:pPr>
        <w:widowControl w:val="0"/>
        <w:ind w:left="567" w:right="565"/>
        <w:jc w:val="center"/>
        <w:rPr>
          <w:rFonts w:ascii="GHEA Grapalat" w:hAnsi="GHEA Grapalat"/>
          <w:b/>
        </w:rPr>
      </w:pPr>
    </w:p>
    <w:p w14:paraId="11910DDD" w14:textId="77777777" w:rsidR="001005B0" w:rsidRPr="00B138F3" w:rsidRDefault="001005B0" w:rsidP="00EE54EE">
      <w:pPr>
        <w:widowControl w:val="0"/>
        <w:ind w:left="567" w:right="565"/>
        <w:jc w:val="center"/>
        <w:rPr>
          <w:rFonts w:ascii="GHEA Grapalat" w:hAnsi="GHEA Grapalat"/>
          <w:b/>
        </w:rPr>
      </w:pPr>
    </w:p>
    <w:p w14:paraId="04CD9DDF" w14:textId="77777777" w:rsidR="001005B0" w:rsidRPr="00B138F3" w:rsidRDefault="001005B0" w:rsidP="00EE54EE">
      <w:pPr>
        <w:widowControl w:val="0"/>
        <w:ind w:left="567" w:right="565"/>
        <w:jc w:val="center"/>
        <w:rPr>
          <w:rFonts w:ascii="GHEA Grapalat" w:hAnsi="GHEA Grapalat"/>
          <w:b/>
        </w:rPr>
      </w:pPr>
    </w:p>
    <w:p w14:paraId="45440B89" w14:textId="78DC7FB2" w:rsidR="00A77CB2" w:rsidRPr="00B138F3" w:rsidRDefault="00551887" w:rsidP="007A7025">
      <w:pPr>
        <w:widowControl w:val="0"/>
        <w:ind w:firstLine="567"/>
        <w:jc w:val="right"/>
        <w:rPr>
          <w:rFonts w:ascii="GHEA Grapalat" w:eastAsiaTheme="minorHAnsi" w:hAnsi="GHEA Grapalat" w:cstheme="minorBidi"/>
          <w:lang w:val="hy-AM"/>
        </w:rPr>
      </w:pPr>
      <w:r>
        <w:rPr>
          <w:rFonts w:ascii="GHEA Grapalat" w:hAnsi="GHEA Grapalat"/>
          <w:i/>
          <w:sz w:val="22"/>
          <w:szCs w:val="22"/>
        </w:rPr>
        <w:br w:type="page"/>
      </w:r>
    </w:p>
    <w:p w14:paraId="290DEFDD" w14:textId="77777777" w:rsidR="001005B0" w:rsidRPr="00B138F3" w:rsidRDefault="001005B0" w:rsidP="00EE54EE">
      <w:pPr>
        <w:widowControl w:val="0"/>
        <w:ind w:left="567" w:right="565"/>
        <w:jc w:val="center"/>
        <w:rPr>
          <w:rFonts w:ascii="GHEA Grapalat" w:hAnsi="GHEA Grapalat"/>
          <w:b/>
        </w:rPr>
      </w:pPr>
    </w:p>
    <w:p w14:paraId="16B7C07D" w14:textId="77777777" w:rsidR="00235549" w:rsidRPr="00B138F3" w:rsidRDefault="00235549" w:rsidP="00EE54EE">
      <w:pPr>
        <w:widowControl w:val="0"/>
        <w:ind w:firstLine="567"/>
        <w:jc w:val="right"/>
        <w:rPr>
          <w:rFonts w:ascii="GHEA Grapalat" w:hAnsi="GHEA Grapalat" w:cs="Arial"/>
          <w:b/>
        </w:rPr>
      </w:pPr>
      <w:r w:rsidRPr="00B138F3">
        <w:rPr>
          <w:rFonts w:ascii="GHEA Grapalat" w:hAnsi="GHEA Grapalat"/>
          <w:b/>
        </w:rPr>
        <w:t>Приложение № 5</w:t>
      </w:r>
    </w:p>
    <w:p w14:paraId="22602EAA" w14:textId="5641118C" w:rsidR="00235549" w:rsidRPr="00B138F3" w:rsidRDefault="00235549" w:rsidP="00EE54EE">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w:t>
      </w:r>
      <w:r w:rsidR="00B44B56">
        <w:rPr>
          <w:rFonts w:ascii="GHEA Grapalat" w:hAnsi="GHEA Grapalat"/>
          <w:b/>
          <w:sz w:val="24"/>
          <w:szCs w:val="24"/>
        </w:rPr>
        <w:t>п</w:t>
      </w:r>
      <w:r w:rsidRPr="00B138F3">
        <w:rPr>
          <w:rFonts w:ascii="GHEA Grapalat" w:hAnsi="GHEA Grapalat"/>
          <w:b/>
          <w:sz w:val="24"/>
          <w:szCs w:val="24"/>
        </w:rPr>
        <w:t xml:space="preserve">риглашению на </w:t>
      </w:r>
      <w:r w:rsidR="00C11C6B">
        <w:rPr>
          <w:rFonts w:ascii="GHEA Grapalat" w:hAnsi="GHEA Grapalat"/>
          <w:b/>
          <w:sz w:val="24"/>
          <w:szCs w:val="24"/>
        </w:rPr>
        <w:t>ОТКРЫТОГО КОНКУРСА</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11C6B">
        <w:rPr>
          <w:rFonts w:ascii="GHEA Grapalat" w:hAnsi="GHEA Grapalat"/>
          <w:b/>
          <w:sz w:val="24"/>
          <w:szCs w:val="24"/>
        </w:rPr>
        <w:t>EQ-BMTsDzB-</w:t>
      </w:r>
      <w:r w:rsidR="00AD6554">
        <w:rPr>
          <w:rFonts w:ascii="GHEA Grapalat" w:hAnsi="GHEA Grapalat"/>
          <w:b/>
          <w:sz w:val="24"/>
          <w:szCs w:val="24"/>
        </w:rPr>
        <w:t>25/10</w:t>
      </w:r>
    </w:p>
    <w:p w14:paraId="5EEAEC86" w14:textId="77777777" w:rsidR="001005B0" w:rsidRPr="00B138F3" w:rsidRDefault="001005B0" w:rsidP="00EE54EE">
      <w:pPr>
        <w:widowControl w:val="0"/>
        <w:ind w:left="567" w:right="565"/>
        <w:jc w:val="center"/>
        <w:rPr>
          <w:rFonts w:ascii="GHEA Grapalat" w:hAnsi="GHEA Grapalat"/>
          <w:b/>
        </w:rPr>
      </w:pPr>
    </w:p>
    <w:p w14:paraId="7580B66E" w14:textId="77777777" w:rsidR="0075061D" w:rsidRPr="00B138F3" w:rsidRDefault="0075061D" w:rsidP="00EE54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5E38D6C" w14:textId="77777777" w:rsidR="0075061D" w:rsidRPr="00B138F3" w:rsidRDefault="0075061D" w:rsidP="00EE54EE">
      <w:pPr>
        <w:widowControl w:val="0"/>
        <w:ind w:left="567" w:right="565"/>
        <w:jc w:val="center"/>
        <w:rPr>
          <w:rFonts w:ascii="GHEA Grapalat" w:hAnsi="GHEA Grapalat"/>
          <w:b/>
        </w:rPr>
      </w:pPr>
      <w:r w:rsidRPr="00B138F3">
        <w:rPr>
          <w:rFonts w:ascii="GHEA Grapalat" w:hAnsi="GHEA Grapalat"/>
          <w:b/>
        </w:rPr>
        <w:t>(обеспечение договора)</w:t>
      </w:r>
    </w:p>
    <w:p w14:paraId="65B564FD" w14:textId="77777777" w:rsidR="001005B0" w:rsidRPr="00B138F3" w:rsidRDefault="001005B0" w:rsidP="00EE54EE">
      <w:pPr>
        <w:widowControl w:val="0"/>
        <w:ind w:left="567" w:right="565"/>
        <w:jc w:val="center"/>
        <w:rPr>
          <w:rFonts w:ascii="GHEA Grapalat" w:hAnsi="GHEA Grapalat"/>
          <w:b/>
        </w:rPr>
      </w:pPr>
    </w:p>
    <w:p w14:paraId="7AF0284E" w14:textId="77777777" w:rsidR="005B3A59" w:rsidRPr="00B138F3" w:rsidRDefault="005B3A59" w:rsidP="00EE54EE">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A4735D7" w14:textId="77777777" w:rsidR="005B3A59" w:rsidRPr="00B138F3" w:rsidRDefault="005B3A59" w:rsidP="00EE54EE">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8E95C89" w14:textId="77777777" w:rsidR="005B3A59" w:rsidRPr="00B138F3" w:rsidRDefault="005B3A59" w:rsidP="00EE54E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3B8FCF08" w14:textId="77777777" w:rsidR="005B3A59" w:rsidRPr="00B138F3" w:rsidRDefault="005B3A59" w:rsidP="00EE54EE">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170648E4" w14:textId="77777777" w:rsidR="005B3A59" w:rsidRPr="00B138F3" w:rsidRDefault="005B3A59" w:rsidP="00EE54EE">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67270447" w14:textId="77777777" w:rsidR="005B3A59" w:rsidRPr="00B138F3" w:rsidRDefault="00875F09" w:rsidP="00EE54EE">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5EDC137F"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3BE4EB12"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81AD5A6"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8831F6B"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rPr>
      </w:pPr>
    </w:p>
    <w:p w14:paraId="795904BD" w14:textId="77777777" w:rsidR="00286CDB"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717C1B1" w14:textId="77777777" w:rsidR="00286CDB" w:rsidRPr="00B138F3" w:rsidRDefault="00286CDB" w:rsidP="00EE54EE">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56E8709"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C3F0EAE" w14:textId="09CCC6D3" w:rsidR="005B3A59" w:rsidRPr="00B138F3" w:rsidRDefault="002D4EEB"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E56E9B">
        <w:rPr>
          <w:rFonts w:ascii="GHEA Grapalat" w:eastAsiaTheme="minorHAnsi" w:hAnsi="GHEA Grapalat" w:cstheme="minorBidi"/>
        </w:rPr>
        <w:t xml:space="preserve"> </w:t>
      </w:r>
      <w:r w:rsidR="00E56E9B" w:rsidRPr="00206B87">
        <w:rPr>
          <w:rFonts w:ascii="GHEA Grapalat" w:hAnsi="GHEA Grapalat" w:cs="Arial"/>
          <w:sz w:val="20"/>
          <w:szCs w:val="20"/>
          <w:lang w:val="hy-AM"/>
        </w:rPr>
        <w:t>900015211429</w:t>
      </w:r>
      <w:r w:rsidR="005B3A59" w:rsidRPr="00B138F3">
        <w:rPr>
          <w:rFonts w:ascii="GHEA Grapalat" w:eastAsiaTheme="minorHAnsi" w:hAnsi="GHEA Grapalat" w:cstheme="minorBidi"/>
        </w:rPr>
        <w:t xml:space="preserve"> бенефициара.</w:t>
      </w:r>
    </w:p>
    <w:p w14:paraId="1B1F2812" w14:textId="77777777" w:rsidR="005B3A59" w:rsidRPr="00B138F3" w:rsidRDefault="005B3A59"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55101CC" w14:textId="77777777" w:rsidR="005B3A59" w:rsidRPr="00B138F3" w:rsidRDefault="005B3A59"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FBEBEFB"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3B19527" w14:textId="77777777" w:rsidR="00ED3432" w:rsidRPr="00200B3B" w:rsidRDefault="00ED3432"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3EB3B736" w14:textId="77777777" w:rsidR="00ED3432" w:rsidRPr="00200B3B" w:rsidRDefault="00ED3432"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sz w:val="18"/>
          <w:szCs w:val="18"/>
        </w:rPr>
        <w:t>номер заключаемого договара</w:t>
      </w:r>
    </w:p>
    <w:p w14:paraId="0F885562" w14:textId="77777777" w:rsidR="00ED3432" w:rsidRPr="00200B3B" w:rsidRDefault="00ED3432"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7C403E01" w14:textId="77777777" w:rsidR="00ED3432" w:rsidRPr="00200B3B" w:rsidRDefault="00ED3432" w:rsidP="00EE54EE">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4797AF6A" w14:textId="77777777" w:rsidR="00ED3432" w:rsidRPr="00200B3B" w:rsidRDefault="00ED3432"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1314383" w14:textId="77777777" w:rsidR="00ED3432" w:rsidRPr="00200B3B" w:rsidRDefault="00ED3432" w:rsidP="00EE54EE">
      <w:pPr>
        <w:pStyle w:val="NormalWeb"/>
        <w:shd w:val="clear" w:color="auto" w:fill="FFFFFF"/>
        <w:spacing w:before="0" w:beforeAutospacing="0" w:after="0" w:afterAutospacing="0"/>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79F7AF6F" w14:textId="77777777" w:rsidR="00ED3432" w:rsidRPr="00BF38E7" w:rsidRDefault="00ED3432"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 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2E123408" w14:textId="77777777" w:rsidR="00ED3432" w:rsidRPr="00B138F3" w:rsidRDefault="00ED3432" w:rsidP="00EE54EE">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0B62D061"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68E0D8ED" w14:textId="77777777" w:rsidR="00D273E6" w:rsidRPr="00B138F3" w:rsidRDefault="00D273E6"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4EEE513" w14:textId="77777777" w:rsidR="005B3A59" w:rsidRPr="00B138F3" w:rsidRDefault="005B3A59"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BD6CFBD" w14:textId="77777777" w:rsidR="005B3A59" w:rsidRPr="00B138F3" w:rsidRDefault="005B3A59"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AEC443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5023240"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E7853"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D6ACF0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5955FAB"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E83DCF7"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C0D243"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74F28C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2DC75B2"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E9BFCDC"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p>
    <w:p w14:paraId="414083E6"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310F1AF"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C14AC54"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023DF9D"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4686B7"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rPr>
      </w:pPr>
    </w:p>
    <w:p w14:paraId="3BAAFDE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9DBAEE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BD1DD42"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D222B27"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DE72E0" w14:textId="77777777" w:rsidR="005B3A59" w:rsidRPr="00B138F3" w:rsidRDefault="005B3A59"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AE9D105"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70477E5"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178662E" w14:textId="77777777" w:rsidR="001005B0" w:rsidRPr="00B138F3" w:rsidRDefault="001005B0" w:rsidP="00EE54EE">
      <w:pPr>
        <w:widowControl w:val="0"/>
        <w:ind w:left="567" w:right="565"/>
        <w:jc w:val="center"/>
        <w:rPr>
          <w:rFonts w:ascii="GHEA Grapalat" w:hAnsi="GHEA Grapalat"/>
          <w:b/>
        </w:rPr>
      </w:pPr>
    </w:p>
    <w:p w14:paraId="42F4D252" w14:textId="77777777" w:rsidR="001005B0" w:rsidRPr="00B138F3" w:rsidRDefault="001005B0" w:rsidP="00EE54EE">
      <w:pPr>
        <w:widowControl w:val="0"/>
        <w:ind w:left="567" w:right="565"/>
        <w:jc w:val="center"/>
        <w:rPr>
          <w:rFonts w:ascii="GHEA Grapalat" w:hAnsi="GHEA Grapalat"/>
          <w:b/>
        </w:rPr>
      </w:pPr>
    </w:p>
    <w:p w14:paraId="453564F0" w14:textId="77777777" w:rsidR="00E15A1C" w:rsidRDefault="00E15A1C" w:rsidP="00EE54EE">
      <w:pPr>
        <w:widowControl w:val="0"/>
        <w:jc w:val="right"/>
        <w:rPr>
          <w:rFonts w:ascii="GHEA Grapalat" w:hAnsi="GHEA Grapalat"/>
          <w:i/>
        </w:rPr>
      </w:pPr>
    </w:p>
    <w:p w14:paraId="2C6E1A2A" w14:textId="77777777" w:rsidR="00E15A1C" w:rsidRDefault="00E15A1C" w:rsidP="00EE54EE">
      <w:pPr>
        <w:widowControl w:val="0"/>
        <w:jc w:val="right"/>
        <w:rPr>
          <w:rFonts w:ascii="GHEA Grapalat" w:hAnsi="GHEA Grapalat"/>
          <w:i/>
        </w:rPr>
      </w:pPr>
    </w:p>
    <w:p w14:paraId="16EE81F8" w14:textId="77777777" w:rsidR="00E15A1C" w:rsidRDefault="00E15A1C" w:rsidP="00EE54EE">
      <w:pPr>
        <w:widowControl w:val="0"/>
        <w:jc w:val="right"/>
        <w:rPr>
          <w:rFonts w:ascii="GHEA Grapalat" w:hAnsi="GHEA Grapalat"/>
          <w:i/>
        </w:rPr>
      </w:pPr>
    </w:p>
    <w:p w14:paraId="56FCD039" w14:textId="77777777" w:rsidR="00E15A1C" w:rsidRDefault="00E15A1C" w:rsidP="00EE54EE">
      <w:pPr>
        <w:widowControl w:val="0"/>
        <w:jc w:val="right"/>
        <w:rPr>
          <w:rFonts w:ascii="GHEA Grapalat" w:hAnsi="GHEA Grapalat"/>
          <w:i/>
        </w:rPr>
      </w:pPr>
    </w:p>
    <w:p w14:paraId="3BCCFF56" w14:textId="77777777" w:rsidR="00E15A1C" w:rsidRDefault="00E15A1C" w:rsidP="00EE54EE">
      <w:pPr>
        <w:widowControl w:val="0"/>
        <w:jc w:val="right"/>
        <w:rPr>
          <w:rFonts w:ascii="GHEA Grapalat" w:hAnsi="GHEA Grapalat"/>
          <w:i/>
        </w:rPr>
      </w:pPr>
    </w:p>
    <w:p w14:paraId="426C5DE9" w14:textId="77777777" w:rsidR="005F68FA" w:rsidRDefault="005F68FA" w:rsidP="00EE54EE">
      <w:pPr>
        <w:rPr>
          <w:rFonts w:ascii="GHEA Grapalat" w:hAnsi="GHEA Grapalat"/>
          <w:i/>
        </w:rPr>
      </w:pPr>
      <w:r>
        <w:rPr>
          <w:rFonts w:ascii="GHEA Grapalat" w:hAnsi="GHEA Grapalat"/>
          <w:i/>
        </w:rPr>
        <w:br w:type="page"/>
      </w:r>
    </w:p>
    <w:p w14:paraId="24366654" w14:textId="77777777" w:rsidR="00BE2572" w:rsidRPr="00B138F3" w:rsidRDefault="00BE2572" w:rsidP="00EE54EE">
      <w:pPr>
        <w:widowControl w:val="0"/>
        <w:ind w:left="567" w:right="565"/>
        <w:jc w:val="center"/>
        <w:rPr>
          <w:rFonts w:ascii="GHEA Grapalat" w:hAnsi="GHEA Grapalat"/>
          <w:b/>
        </w:rPr>
      </w:pPr>
    </w:p>
    <w:p w14:paraId="56006C5F" w14:textId="77777777" w:rsidR="00F42158" w:rsidRDefault="00F42158" w:rsidP="00EE54EE">
      <w:pPr>
        <w:rPr>
          <w:rFonts w:ascii="GHEA Grapalat" w:hAnsi="GHEA Grapalat"/>
          <w:b/>
        </w:rPr>
      </w:pPr>
    </w:p>
    <w:p w14:paraId="694A59C4" w14:textId="236BDDA8" w:rsidR="003B2F27" w:rsidRPr="006F1605" w:rsidRDefault="003B2F27" w:rsidP="00EE54EE">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6462AB90" w14:textId="70E59B28" w:rsidR="003B2F27" w:rsidRPr="00C95D0C" w:rsidRDefault="003B2F27" w:rsidP="00EE54EE">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623462">
        <w:rPr>
          <w:rFonts w:ascii="GHEA Grapalat" w:hAnsi="GHEA Grapalat"/>
          <w:b/>
          <w:sz w:val="24"/>
          <w:szCs w:val="24"/>
        </w:rPr>
        <w:t>открытого конкурса</w:t>
      </w:r>
      <w:r w:rsidRPr="00C95D0C">
        <w:rPr>
          <w:rFonts w:ascii="GHEA Grapalat" w:hAnsi="GHEA Grapalat" w:cs="Sylfaen"/>
          <w:b/>
          <w:sz w:val="24"/>
          <w:szCs w:val="24"/>
        </w:rPr>
        <w:br/>
      </w:r>
      <w:r>
        <w:rPr>
          <w:rFonts w:ascii="GHEA Grapalat" w:hAnsi="GHEA Grapalat"/>
          <w:b/>
          <w:sz w:val="24"/>
          <w:szCs w:val="24"/>
        </w:rPr>
        <w:t xml:space="preserve">под кодом </w:t>
      </w:r>
      <w:r w:rsidR="00C11C6B">
        <w:rPr>
          <w:rFonts w:ascii="GHEA Grapalat" w:hAnsi="GHEA Grapalat"/>
          <w:b/>
          <w:sz w:val="24"/>
          <w:szCs w:val="24"/>
        </w:rPr>
        <w:t>EQ-BMTsDzB-</w:t>
      </w:r>
      <w:r w:rsidR="00AD6554">
        <w:rPr>
          <w:rFonts w:ascii="GHEA Grapalat" w:hAnsi="GHEA Grapalat"/>
          <w:b/>
          <w:sz w:val="24"/>
          <w:szCs w:val="24"/>
        </w:rPr>
        <w:t>25/10</w:t>
      </w:r>
    </w:p>
    <w:p w14:paraId="385C9AB7" w14:textId="77777777" w:rsidR="003B2F27" w:rsidRPr="00AD29CE" w:rsidRDefault="003B2F27" w:rsidP="00EE54EE">
      <w:pPr>
        <w:widowControl w:val="0"/>
        <w:jc w:val="right"/>
        <w:rPr>
          <w:rFonts w:ascii="GHEA Grapalat" w:hAnsi="GHEA Grapalat"/>
          <w:i/>
        </w:rPr>
      </w:pPr>
    </w:p>
    <w:p w14:paraId="53A82B6E" w14:textId="77777777" w:rsidR="00764224" w:rsidRPr="00936B04" w:rsidRDefault="00764224" w:rsidP="00EE54EE">
      <w:pPr>
        <w:widowControl w:val="0"/>
        <w:ind w:firstLine="142"/>
        <w:jc w:val="center"/>
        <w:rPr>
          <w:rFonts w:ascii="GHEA Grapalat" w:hAnsi="GHEA Grapalat" w:cs="Times Armenian"/>
          <w:b/>
        </w:rPr>
      </w:pPr>
      <w:r w:rsidRPr="00936B04">
        <w:rPr>
          <w:rFonts w:ascii="GHEA Grapalat" w:hAnsi="GHEA Grapalat"/>
          <w:b/>
        </w:rPr>
        <w:t xml:space="preserve">ДОГОВОР НА ПРЕДОСТАВЛЕНИЕ </w:t>
      </w:r>
      <w:r>
        <w:rPr>
          <w:rFonts w:ascii="GHEA Grapalat" w:hAnsi="GHEA Grapalat"/>
          <w:b/>
        </w:rPr>
        <w:t>УСЛУГ</w:t>
      </w:r>
      <w:r w:rsidRPr="00936B04">
        <w:rPr>
          <w:rFonts w:ascii="GHEA Grapalat" w:hAnsi="GHEA Grapalat"/>
          <w:b/>
        </w:rPr>
        <w:t xml:space="preserve"> </w:t>
      </w:r>
    </w:p>
    <w:p w14:paraId="759709B4" w14:textId="0F567899" w:rsidR="003B2F27" w:rsidRPr="00764224" w:rsidRDefault="003B2F27" w:rsidP="00EE54EE">
      <w:pPr>
        <w:widowControl w:val="0"/>
        <w:jc w:val="center"/>
        <w:rPr>
          <w:rFonts w:ascii="GHEA Grapalat" w:hAnsi="GHEA Grapalat"/>
          <w:b/>
        </w:rPr>
      </w:pPr>
      <w:r w:rsidRPr="00936B04">
        <w:rPr>
          <w:rFonts w:ascii="GHEA Grapalat" w:hAnsi="GHEA Grapalat"/>
          <w:b/>
        </w:rPr>
        <w:t xml:space="preserve">№ </w:t>
      </w:r>
      <w:r w:rsidR="00C11C6B">
        <w:rPr>
          <w:rFonts w:ascii="GHEA Grapalat" w:hAnsi="GHEA Grapalat"/>
          <w:b/>
        </w:rPr>
        <w:t>EQ-BMTsDzB-</w:t>
      </w:r>
      <w:r w:rsidR="00AD6554">
        <w:rPr>
          <w:rFonts w:ascii="GHEA Grapalat" w:hAnsi="GHEA Grapalat"/>
          <w:b/>
        </w:rPr>
        <w:t>25/10</w:t>
      </w:r>
    </w:p>
    <w:p w14:paraId="3E5C2A10" w14:textId="77777777" w:rsidR="003B2F27" w:rsidRPr="00D04EA3" w:rsidDel="00DE24EF" w:rsidRDefault="003B2F27" w:rsidP="00EE54EE">
      <w:pPr>
        <w:widowControl w:val="0"/>
        <w:jc w:val="center"/>
        <w:rPr>
          <w:del w:id="26"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3CC1C6E7" w14:textId="77777777" w:rsidTr="005B7138">
        <w:tc>
          <w:tcPr>
            <w:tcW w:w="4643" w:type="dxa"/>
          </w:tcPr>
          <w:p w14:paraId="70C68266" w14:textId="77777777" w:rsidR="003B2F27" w:rsidRPr="00D04EA3" w:rsidRDefault="003B2F27" w:rsidP="00EE54EE">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A85740D" w14:textId="77777777" w:rsidR="003B2F27" w:rsidRPr="00D04EA3" w:rsidRDefault="003B2F27" w:rsidP="00EE54EE">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70F85DE3" w14:textId="77777777" w:rsidR="003B2F27" w:rsidRPr="00AD29CE" w:rsidRDefault="003B2F27" w:rsidP="00EE54EE">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336C2BB" w14:textId="77777777" w:rsidR="003B2F27" w:rsidRPr="00AD29CE" w:rsidDel="00DE24EF" w:rsidRDefault="003B2F27" w:rsidP="00EE54EE">
      <w:pPr>
        <w:widowControl w:val="0"/>
        <w:jc w:val="both"/>
        <w:rPr>
          <w:del w:id="27" w:author="Vardan" w:date="2022-03-24T23:12:00Z"/>
          <w:rFonts w:ascii="GHEA Grapalat" w:hAnsi="GHEA Grapalat"/>
          <w:i/>
        </w:rPr>
      </w:pPr>
    </w:p>
    <w:p w14:paraId="66D93DBF" w14:textId="77777777" w:rsidR="003B2F27" w:rsidRPr="00D04EA3" w:rsidRDefault="003B2F27" w:rsidP="00EE54EE">
      <w:pPr>
        <w:jc w:val="center"/>
        <w:rPr>
          <w:rFonts w:ascii="GHEA Grapalat" w:hAnsi="GHEA Grapalat"/>
          <w:b/>
        </w:rPr>
      </w:pPr>
      <w:r w:rsidRPr="00D04EA3">
        <w:rPr>
          <w:rFonts w:ascii="GHEA Grapalat" w:hAnsi="GHEA Grapalat"/>
          <w:b/>
        </w:rPr>
        <w:t>1. ПРЕДМЕТ ДОГОВОРА</w:t>
      </w:r>
    </w:p>
    <w:p w14:paraId="3722C2F9" w14:textId="55B77A55"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0E228B" w:rsidRPr="00AD29CE">
        <w:rPr>
          <w:rFonts w:ascii="GHEA Grapalat" w:hAnsi="GHEA Grapalat"/>
        </w:rPr>
        <w:t xml:space="preserve">заказчик поручает, а исполнитель принимает обязательство </w:t>
      </w:r>
      <w:r w:rsidR="00D45AA2" w:rsidRPr="009044F1">
        <w:rPr>
          <w:rFonts w:ascii="GHEA Grapalat" w:hAnsi="GHEA Grapalat"/>
        </w:rPr>
        <w:t>приобретени</w:t>
      </w:r>
      <w:r w:rsidR="00D45AA2">
        <w:rPr>
          <w:rFonts w:ascii="GHEA Grapalat" w:hAnsi="GHEA Grapalat"/>
        </w:rPr>
        <w:t>е</w:t>
      </w:r>
      <w:r w:rsidR="00D45AA2" w:rsidRPr="009044F1">
        <w:rPr>
          <w:rFonts w:ascii="GHEA Grapalat" w:hAnsi="GHEA Grapalat"/>
        </w:rPr>
        <w:t xml:space="preserve"> </w:t>
      </w:r>
      <w:r w:rsidR="00D45AA2" w:rsidRPr="00DC0119">
        <w:rPr>
          <w:rFonts w:ascii="GHEA Grapalat" w:hAnsi="GHEA Grapalat"/>
        </w:rPr>
        <w:t>услуг</w:t>
      </w:r>
      <w:r w:rsidR="00D45AA2">
        <w:rPr>
          <w:rFonts w:ascii="GHEA Grapalat" w:hAnsi="GHEA Grapalat"/>
          <w:lang w:val="hy-AM"/>
        </w:rPr>
        <w:t xml:space="preserve"> </w:t>
      </w:r>
      <w:r w:rsidR="00D45AA2" w:rsidRPr="009B0D2B">
        <w:rPr>
          <w:rFonts w:ascii="GHEA Grapalat" w:hAnsi="GHEA Grapalat"/>
        </w:rPr>
        <w:t xml:space="preserve">по исследованию технического состояния, оценке сейсмического состояния и паспортизации мостовых конструкций, расположенных на административной территории города </w:t>
      </w:r>
      <w:r w:rsidR="00D45AA2">
        <w:rPr>
          <w:rFonts w:ascii="GHEA Grapalat" w:hAnsi="GHEA Grapalat"/>
        </w:rPr>
        <w:t>Е</w:t>
      </w:r>
      <w:r w:rsidR="00D45AA2" w:rsidRPr="009B0D2B">
        <w:rPr>
          <w:rFonts w:ascii="GHEA Grapalat" w:hAnsi="GHEA Grapalat"/>
        </w:rPr>
        <w:t>ревана</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B9E9B3B" w14:textId="77777777" w:rsidR="003B2F27" w:rsidRPr="003F3FE8" w:rsidRDefault="003B2F27" w:rsidP="00EE54EE">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14:paraId="1EB5F8EF" w14:textId="77777777" w:rsidR="003B2F27" w:rsidRDefault="003B2F27" w:rsidP="00EE54EE">
      <w:pPr>
        <w:rPr>
          <w:rFonts w:ascii="GHEA Grapalat" w:hAnsi="GHEA Grapalat" w:cs="Sylfaen"/>
        </w:rPr>
      </w:pPr>
    </w:p>
    <w:p w14:paraId="461B9BC7" w14:textId="77777777" w:rsidR="003B2F27" w:rsidRPr="00AD29CE" w:rsidRDefault="003B2F27" w:rsidP="00EE54EE">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2C33E88D" w14:textId="77777777" w:rsidR="003B2F27" w:rsidRPr="00AD29CE" w:rsidRDefault="003B2F27" w:rsidP="00EE54EE">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E6D3918" w14:textId="77777777" w:rsidR="00255F0E" w:rsidRPr="008B7378" w:rsidRDefault="003B2F27" w:rsidP="00EE54EE">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1F343FB0" w14:textId="77777777" w:rsidR="003B2F27" w:rsidRPr="00AD29CE" w:rsidRDefault="003B2F27" w:rsidP="00EE54EE">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327C00FB"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5A3E5FF2" w14:textId="77777777" w:rsidR="003B2F27" w:rsidRPr="00A115B0" w:rsidRDefault="003B2F27" w:rsidP="00EE54EE">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1F56F3" w:rsidRPr="004B7F02">
        <w:rPr>
          <w:rFonts w:ascii="GHEA Grapalat" w:hAnsi="GHEA Grapalat"/>
          <w:vertAlign w:val="superscript"/>
        </w:rPr>
        <w:t>16.</w:t>
      </w:r>
      <w:r w:rsidR="00A115B0" w:rsidRPr="004B7F02">
        <w:rPr>
          <w:rFonts w:ascii="GHEA Grapalat" w:hAnsi="GHEA Grapalat"/>
          <w:vertAlign w:val="superscript"/>
        </w:rPr>
        <w:t>2</w:t>
      </w:r>
    </w:p>
    <w:p w14:paraId="25F39AB0" w14:textId="77777777" w:rsidR="003B2F27" w:rsidRPr="00BC61E7" w:rsidRDefault="003B2F27" w:rsidP="00EE54EE">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D820844"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5083C044"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6973C6F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9A40E61"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5C85842"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w:t>
      </w:r>
      <w:r w:rsidRPr="00AD29CE">
        <w:rPr>
          <w:rFonts w:ascii="GHEA Grapalat" w:hAnsi="GHEA Grapalat"/>
        </w:rPr>
        <w:lastRenderedPageBreak/>
        <w:t>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31EEBE95"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F123578" w14:textId="77777777" w:rsidR="00F72272" w:rsidRPr="004B7F02" w:rsidRDefault="00F72272" w:rsidP="00EE54EE">
      <w:pPr>
        <w:rPr>
          <w:rFonts w:ascii="GHEA Grapalat" w:hAnsi="GHEA Grapalat"/>
          <w:b/>
        </w:rPr>
      </w:pPr>
      <w:r w:rsidRPr="004B7F02">
        <w:rPr>
          <w:rFonts w:ascii="GHEA Grapalat" w:hAnsi="GHEA Grapalat"/>
          <w:b/>
        </w:rPr>
        <w:t>-----------------------------------</w:t>
      </w:r>
    </w:p>
    <w:p w14:paraId="689A002D" w14:textId="77777777" w:rsidR="00F72272" w:rsidRPr="004B7F02" w:rsidRDefault="00F72272" w:rsidP="00EE54EE">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 xml:space="preserve">Если предметом закупки является оказание услуг технического </w:t>
      </w:r>
      <w:r w:rsidR="00145EEE" w:rsidRPr="004B7F02">
        <w:rPr>
          <w:rFonts w:ascii="GHEA Grapalat" w:hAnsi="GHEA Grapalat"/>
          <w:i/>
          <w:sz w:val="18"/>
          <w:szCs w:val="18"/>
        </w:rPr>
        <w:t>надзора</w:t>
      </w:r>
      <w:r w:rsidRPr="004B7F02">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4B7F02">
        <w:rPr>
          <w:rFonts w:ascii="GHEA Grapalat" w:hAnsi="GHEA Grapalat"/>
          <w:i/>
          <w:sz w:val="18"/>
          <w:szCs w:val="18"/>
        </w:rPr>
        <w:t>«</w:t>
      </w:r>
      <w:r w:rsidRPr="004B7F02">
        <w:rPr>
          <w:rFonts w:ascii="GHEA Grapalat" w:hAnsi="GHEA Grapalat"/>
          <w:i/>
          <w:sz w:val="18"/>
          <w:szCs w:val="18"/>
        </w:rPr>
        <w:t>Не прин</w:t>
      </w:r>
      <w:r w:rsidR="00145EEE" w:rsidRPr="004B7F02">
        <w:rPr>
          <w:rFonts w:ascii="GHEA Grapalat" w:hAnsi="GHEA Grapalat"/>
          <w:i/>
          <w:sz w:val="18"/>
          <w:szCs w:val="18"/>
        </w:rPr>
        <w:t>има</w:t>
      </w:r>
      <w:r w:rsidRPr="004B7F02">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4B7F02">
        <w:rPr>
          <w:rFonts w:ascii="GHEA Grapalat" w:hAnsi="GHEA Grapalat"/>
          <w:i/>
          <w:sz w:val="18"/>
          <w:szCs w:val="18"/>
        </w:rPr>
        <w:t>ей</w:t>
      </w:r>
      <w:r w:rsidRPr="004B7F02">
        <w:rPr>
          <w:rFonts w:ascii="GHEA Grapalat" w:hAnsi="GHEA Grapalat"/>
          <w:i/>
          <w:sz w:val="18"/>
          <w:szCs w:val="18"/>
        </w:rPr>
        <w:t xml:space="preserve"> пунктом 5.3 договора»</w:t>
      </w:r>
      <w:r w:rsidRPr="004B7F02">
        <w:rPr>
          <w:rFonts w:ascii="GHEA Grapalat" w:hAnsi="GHEA Grapalat"/>
          <w:i/>
          <w:sz w:val="18"/>
          <w:szCs w:val="18"/>
          <w:vertAlign w:val="superscript"/>
        </w:rPr>
        <w:br w:type="page"/>
      </w:r>
    </w:p>
    <w:p w14:paraId="7705B867"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31804380"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14:paraId="20AA578C"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1ED6BBA"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4C4A9E8E"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65B17B36"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777988A" w14:textId="77777777" w:rsidR="00C8503C" w:rsidRPr="00B138F3" w:rsidRDefault="00C8503C" w:rsidP="00EE54EE">
      <w:pPr>
        <w:widowControl w:val="0"/>
        <w:tabs>
          <w:tab w:val="left" w:pos="1418"/>
        </w:tabs>
        <w:ind w:firstLine="567"/>
        <w:jc w:val="both"/>
        <w:rPr>
          <w:rFonts w:ascii="GHEA Grapalat" w:hAnsi="GHEA Grapalat"/>
        </w:rPr>
      </w:pPr>
    </w:p>
    <w:p w14:paraId="0223C72B"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319C78B7"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14:paraId="5ACFD1E2"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71B3ADEE" w14:textId="440FBACE"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08386A">
        <w:rPr>
          <w:rFonts w:ascii="GHEA Grapalat" w:hAnsi="GHEA Grapalat"/>
        </w:rPr>
        <w:t>1</w:t>
      </w:r>
      <w:r w:rsidR="000E228B">
        <w:rPr>
          <w:rFonts w:ascii="GHEA Grapalat" w:hAnsi="GHEA Grapalat"/>
        </w:rPr>
        <w:t>5</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52473B5"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32779E21"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1FA1462"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t>4. ЦЕНА ДОГОВОРА</w:t>
      </w:r>
    </w:p>
    <w:p w14:paraId="61ECB683" w14:textId="77777777" w:rsidR="003B2F27" w:rsidRPr="00D04EA3"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lastRenderedPageBreak/>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1"/>
        <w:t>18</w:t>
      </w:r>
      <w:r>
        <w:rPr>
          <w:rFonts w:ascii="GHEA Grapalat" w:hAnsi="GHEA Grapalat"/>
        </w:rPr>
        <w:t>.</w:t>
      </w:r>
    </w:p>
    <w:p w14:paraId="5122A14C"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3892B50E"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6F38A8C2" w14:textId="77777777" w:rsidR="003B2F27" w:rsidRDefault="003B2F27" w:rsidP="00EE54EE">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035B5">
        <w:rPr>
          <w:rFonts w:ascii="GHEA Grapalat" w:hAnsi="GHEA Grapalat"/>
        </w:rPr>
        <w:t xml:space="preserve">-   </w:t>
      </w:r>
      <w:r w:rsidR="002035B5" w:rsidRPr="00AD29CE">
        <w:rPr>
          <w:rFonts w:ascii="GHEA Grapalat" w:hAnsi="GHEA Grapalat"/>
        </w:rPr>
        <w:t xml:space="preserve"> </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14:paraId="6BAF1009" w14:textId="77777777" w:rsidR="00DE24EF" w:rsidRPr="00DE24EF" w:rsidRDefault="00DE24EF" w:rsidP="00EE54EE">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7C98918C"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t>5. ОТВЕТСТВЕННОСТЬ СТОРОН</w:t>
      </w:r>
    </w:p>
    <w:p w14:paraId="0414A1D9"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691AA38"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w:t>
      </w:r>
      <w:r w:rsidR="00764224">
        <w:rPr>
          <w:rFonts w:ascii="GHEA Grapalat" w:hAnsi="GHEA Grapalat"/>
        </w:rPr>
        <w:t xml:space="preserve">еля взимается штраф в размере </w:t>
      </w:r>
      <w:r w:rsidRPr="00AD29CE">
        <w:rPr>
          <w:rFonts w:ascii="GHEA Grapalat" w:hAnsi="GHEA Grapalat"/>
        </w:rPr>
        <w:t>5 (пять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3D3BFC83"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764224">
        <w:rPr>
          <w:rFonts w:ascii="GHEA Grapalat" w:hAnsi="GHEA Grapalat"/>
          <w:lang w:val="hy-AM"/>
        </w:rPr>
        <w:t>0,15</w:t>
      </w:r>
      <w:r w:rsidR="00764224">
        <w:rPr>
          <w:rFonts w:ascii="GHEA Grapalat" w:hAnsi="GHEA Grapalat"/>
        </w:rPr>
        <w:t xml:space="preserve"> (ноль целых </w:t>
      </w:r>
      <w:r w:rsidR="00764224" w:rsidRPr="00764224">
        <w:rPr>
          <w:rFonts w:ascii="GHEA Grapalat" w:hAnsi="GHEA Grapalat"/>
        </w:rPr>
        <w:t>пятнадцать</w:t>
      </w:r>
      <w:r w:rsidRPr="00AD29CE">
        <w:rPr>
          <w:rFonts w:ascii="GHEA Grapalat" w:hAnsi="GHEA Grapalat"/>
        </w:rPr>
        <w:t xml:space="preserve"> сотых) процента от цены подлежащей предоставлению, но непредоставленной услуги.</w:t>
      </w:r>
    </w:p>
    <w:p w14:paraId="41530315"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8AA2023" w14:textId="77777777" w:rsidR="003B2F27" w:rsidRPr="0029734E" w:rsidRDefault="003B2F27" w:rsidP="00EE54EE">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14:paraId="219F9A96" w14:textId="77777777" w:rsidR="003B2F27" w:rsidRPr="00844C3A" w:rsidRDefault="003B2F27" w:rsidP="00EE54EE">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2FA24FE"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w:t>
      </w:r>
      <w:r w:rsidRPr="00AD29CE">
        <w:rPr>
          <w:rFonts w:ascii="GHEA Grapalat" w:hAnsi="GHEA Grapalat"/>
        </w:rPr>
        <w:lastRenderedPageBreak/>
        <w:t>исполнения своих договорных обязательств.</w:t>
      </w:r>
    </w:p>
    <w:p w14:paraId="5169D61A" w14:textId="77777777" w:rsidR="003B2F27" w:rsidRPr="00AD29CE" w:rsidRDefault="003B2F27" w:rsidP="00EE54EE">
      <w:pPr>
        <w:widowControl w:val="0"/>
        <w:ind w:firstLine="720"/>
        <w:jc w:val="center"/>
        <w:rPr>
          <w:rFonts w:ascii="GHEA Grapalat" w:hAnsi="GHEA Grapalat" w:cs="Sylfaen"/>
        </w:rPr>
      </w:pPr>
    </w:p>
    <w:p w14:paraId="64477544" w14:textId="77777777" w:rsidR="003B2F27" w:rsidRPr="00AD29CE" w:rsidRDefault="003B2F27" w:rsidP="00EE54EE">
      <w:pPr>
        <w:widowControl w:val="0"/>
        <w:jc w:val="center"/>
        <w:rPr>
          <w:rFonts w:ascii="GHEA Grapalat" w:hAnsi="GHEA Grapalat" w:cs="Sylfaen"/>
        </w:rPr>
      </w:pPr>
      <w:r w:rsidRPr="00AD29CE">
        <w:rPr>
          <w:rFonts w:ascii="GHEA Grapalat" w:hAnsi="GHEA Grapalat"/>
          <w:b/>
        </w:rPr>
        <w:t>6. ДЕЙСТВИЕ НЕПРЕОДОЛИМОЙ СИЛЫ (ФОРС-МАЖОР)</w:t>
      </w:r>
    </w:p>
    <w:p w14:paraId="246AB009" w14:textId="77777777" w:rsidR="003B2F27" w:rsidRPr="00AD29CE" w:rsidRDefault="003B2F27" w:rsidP="00EE54EE">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BF00630" w14:textId="77777777" w:rsidR="003B2F27" w:rsidRDefault="003B2F27" w:rsidP="00EE54EE">
      <w:pPr>
        <w:rPr>
          <w:rFonts w:ascii="GHEA Grapalat" w:hAnsi="GHEA Grapalat" w:cs="Sylfaen"/>
        </w:rPr>
      </w:pPr>
      <w:r>
        <w:rPr>
          <w:rFonts w:ascii="GHEA Grapalat" w:hAnsi="GHEA Grapalat" w:cs="Sylfaen"/>
        </w:rPr>
        <w:br w:type="page"/>
      </w:r>
    </w:p>
    <w:p w14:paraId="322A2CC4"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lastRenderedPageBreak/>
        <w:t>7. ИНЫЕ УСЛОВИЯ</w:t>
      </w:r>
    </w:p>
    <w:p w14:paraId="17042011"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4EDCE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07C8020" w14:textId="77777777" w:rsidR="003B2F27" w:rsidRPr="00844C3A" w:rsidRDefault="003B2F27" w:rsidP="00EE54EE">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34C240B" w14:textId="77777777" w:rsidR="003B2F27" w:rsidRPr="00AD29CE" w:rsidRDefault="003B2F27" w:rsidP="00EE54EE">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0B0F7A5D"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BD5F66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A59FB13" w14:textId="77777777" w:rsidR="003B2F27" w:rsidRPr="00AD29CE" w:rsidRDefault="003B2F27" w:rsidP="00EE54EE">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901C9EA"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4ABF0D3" w14:textId="77777777" w:rsidR="003B2F27" w:rsidRPr="00AD29CE" w:rsidRDefault="003B2F27" w:rsidP="00EE54EE">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234287D3" w14:textId="77777777" w:rsidR="003B2F27" w:rsidRPr="00AD29CE" w:rsidRDefault="003B2F27" w:rsidP="00EE54EE">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2"/>
        <w:t>23</w:t>
      </w:r>
      <w:r w:rsidRPr="00AD29CE">
        <w:rPr>
          <w:rFonts w:ascii="GHEA Grapalat" w:hAnsi="GHEA Grapalat"/>
        </w:rPr>
        <w:t>.</w:t>
      </w:r>
    </w:p>
    <w:p w14:paraId="4A6173D5"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w:t>
      </w:r>
      <w:r w:rsidRPr="00AD29CE">
        <w:rPr>
          <w:rFonts w:ascii="GHEA Grapalat" w:hAnsi="GHEA Grapalat"/>
        </w:rPr>
        <w:lastRenderedPageBreak/>
        <w:t>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3"/>
        <w:t>24</w:t>
      </w:r>
      <w:r w:rsidRPr="00AD29CE">
        <w:rPr>
          <w:rFonts w:ascii="GHEA Grapalat" w:hAnsi="GHEA Grapalat"/>
        </w:rPr>
        <w:t>.</w:t>
      </w:r>
    </w:p>
    <w:p w14:paraId="17A5857A"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3FE5DA8" w14:textId="77777777" w:rsidR="003B2F27" w:rsidRPr="00AD29CE" w:rsidRDefault="003B2F27" w:rsidP="00EE54EE">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05BC2B0" w14:textId="77777777" w:rsidR="003B2F27" w:rsidRPr="00AD29CE" w:rsidRDefault="003B2F27" w:rsidP="00EE54EE">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B488672"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85A9936" w14:textId="77777777" w:rsidR="00076092"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1AF90400" w14:textId="77777777" w:rsidR="002A6A7E" w:rsidRPr="002A6A7E" w:rsidRDefault="002A6A7E" w:rsidP="002A6A7E">
      <w:pPr>
        <w:widowControl w:val="0"/>
        <w:tabs>
          <w:tab w:val="left" w:pos="1276"/>
        </w:tabs>
        <w:ind w:firstLine="567"/>
        <w:jc w:val="both"/>
        <w:rPr>
          <w:rFonts w:ascii="GHEA Grapalat" w:hAnsi="GHEA Grapalat"/>
        </w:rPr>
      </w:pPr>
      <w:r w:rsidRPr="002A6A7E">
        <w:rPr>
          <w:rFonts w:ascii="GHEA Grapalat" w:hAnsi="GHEA Grapalat"/>
        </w:rPr>
        <w:t xml:space="preserve">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w:t>
      </w:r>
      <w:r w:rsidRPr="002A6A7E">
        <w:rPr>
          <w:rFonts w:ascii="GHEA Grapalat" w:hAnsi="GHEA Grapalat"/>
        </w:rPr>
        <w:lastRenderedPageBreak/>
        <w:t>Исполнителю с суммами, подлежащими уплате, независимо от того, было ли уступлено требование</w:t>
      </w:r>
      <w:r w:rsidRPr="002A6A7E">
        <w:rPr>
          <w:rFonts w:ascii="GHEA Grapalat" w:hAnsi="GHEA Grapalat"/>
          <w:lang w:val="hy-AM"/>
        </w:rPr>
        <w:t xml:space="preserve">. </w:t>
      </w:r>
      <w:r w:rsidRPr="002A6A7E">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2A6A7E">
        <w:rPr>
          <w:rFonts w:ascii="GHEA Grapalat" w:hAnsi="GHEA Grapalat"/>
          <w:vertAlign w:val="superscript"/>
        </w:rPr>
        <w:t>25</w:t>
      </w:r>
    </w:p>
    <w:p w14:paraId="66B45F44" w14:textId="6A9A7DC6"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sidR="002A6A7E">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14:paraId="30B7ABD0" w14:textId="5142A6F5"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sidR="002A6A7E">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11472AEC" w14:textId="348A8978" w:rsidR="003B2F27" w:rsidRPr="00AD29CE" w:rsidRDefault="003B2F27" w:rsidP="00EE54EE">
      <w:pPr>
        <w:widowControl w:val="0"/>
        <w:tabs>
          <w:tab w:val="left" w:pos="1276"/>
        </w:tabs>
        <w:ind w:firstLine="567"/>
        <w:jc w:val="both"/>
        <w:rPr>
          <w:rFonts w:ascii="GHEA Grapalat" w:hAnsi="GHEA Grapalat"/>
          <w:bCs/>
        </w:rPr>
      </w:pPr>
      <w:r w:rsidRPr="00AD29CE">
        <w:rPr>
          <w:rFonts w:ascii="GHEA Grapalat" w:hAnsi="GHEA Grapalat"/>
        </w:rPr>
        <w:t>7.1</w:t>
      </w:r>
      <w:r w:rsidR="002A6A7E">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1257293C" w14:textId="77777777" w:rsidR="003B2F27" w:rsidRPr="00AD29CE" w:rsidRDefault="003B2F27" w:rsidP="00EE54EE">
      <w:pPr>
        <w:widowControl w:val="0"/>
        <w:rPr>
          <w:rFonts w:ascii="GHEA Grapalat" w:hAnsi="GHEA Grapalat"/>
        </w:rPr>
      </w:pPr>
    </w:p>
    <w:p w14:paraId="34D5AB41" w14:textId="77777777" w:rsidR="003B2F27" w:rsidRPr="00AD29CE" w:rsidRDefault="003B2F27" w:rsidP="00EE54EE">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47E0BB41" w14:textId="77777777" w:rsidTr="005B7138">
        <w:trPr>
          <w:jc w:val="center"/>
        </w:trPr>
        <w:tc>
          <w:tcPr>
            <w:tcW w:w="4536" w:type="dxa"/>
          </w:tcPr>
          <w:p w14:paraId="0417A8E5" w14:textId="77777777" w:rsidR="003B2F27" w:rsidRPr="00AD29CE" w:rsidRDefault="003B2F27" w:rsidP="00EE54EE">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1AB70939" w14:textId="77777777" w:rsidR="003B2F27" w:rsidRPr="00E40AC8" w:rsidRDefault="003B2F27" w:rsidP="00EE54EE">
            <w:pPr>
              <w:widowControl w:val="0"/>
              <w:jc w:val="center"/>
              <w:rPr>
                <w:rFonts w:ascii="GHEA Grapalat" w:hAnsi="GHEA Grapalat"/>
              </w:rPr>
            </w:pPr>
            <w:r w:rsidRPr="00E40AC8">
              <w:rPr>
                <w:rFonts w:ascii="GHEA Grapalat" w:hAnsi="GHEA Grapalat"/>
              </w:rPr>
              <w:t>____________________________</w:t>
            </w:r>
          </w:p>
          <w:p w14:paraId="7AE993BD"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6DD5B72A" w14:textId="77777777" w:rsidR="003B2F27" w:rsidRDefault="003B2F27" w:rsidP="00EE54EE">
            <w:pPr>
              <w:widowControl w:val="0"/>
              <w:jc w:val="center"/>
              <w:rPr>
                <w:rFonts w:ascii="GHEA Grapalat" w:hAnsi="GHEA Grapalat"/>
                <w:lang w:val="en-US"/>
              </w:rPr>
            </w:pPr>
          </w:p>
          <w:p w14:paraId="3AE0A9B0" w14:textId="77777777" w:rsidR="003B2F27" w:rsidRPr="00E40AC8" w:rsidRDefault="003B2F27" w:rsidP="00EE54EE">
            <w:pPr>
              <w:widowControl w:val="0"/>
              <w:jc w:val="center"/>
              <w:rPr>
                <w:rFonts w:ascii="GHEA Grapalat" w:hAnsi="GHEA Grapalat"/>
                <w:lang w:val="en-US"/>
              </w:rPr>
            </w:pPr>
            <w:r w:rsidRPr="00AD29CE">
              <w:rPr>
                <w:rFonts w:ascii="GHEA Grapalat" w:hAnsi="GHEA Grapalat"/>
              </w:rPr>
              <w:t>М. П.</w:t>
            </w:r>
          </w:p>
        </w:tc>
        <w:tc>
          <w:tcPr>
            <w:tcW w:w="4111" w:type="dxa"/>
          </w:tcPr>
          <w:p w14:paraId="57DAA046" w14:textId="77777777" w:rsidR="003B2F27" w:rsidRPr="00AD29CE" w:rsidRDefault="003B2F27" w:rsidP="00EE54EE">
            <w:pPr>
              <w:widowControl w:val="0"/>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79438760"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____________________________</w:t>
            </w:r>
          </w:p>
          <w:p w14:paraId="2EAD67EF"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4D79119E" w14:textId="77777777" w:rsidR="003B2F27" w:rsidRDefault="003B2F27" w:rsidP="00EE54EE">
            <w:pPr>
              <w:widowControl w:val="0"/>
              <w:jc w:val="center"/>
              <w:rPr>
                <w:rFonts w:ascii="GHEA Grapalat" w:hAnsi="GHEA Grapalat"/>
                <w:lang w:val="en-US"/>
              </w:rPr>
            </w:pPr>
          </w:p>
          <w:p w14:paraId="38A5B36A" w14:textId="77777777" w:rsidR="003B2F27" w:rsidRPr="00E40AC8" w:rsidRDefault="003B2F27" w:rsidP="00EE54EE">
            <w:pPr>
              <w:widowControl w:val="0"/>
              <w:jc w:val="center"/>
              <w:rPr>
                <w:rFonts w:ascii="GHEA Grapalat" w:hAnsi="GHEA Grapalat"/>
                <w:lang w:val="en-US"/>
              </w:rPr>
            </w:pPr>
            <w:r w:rsidRPr="00AD29CE">
              <w:rPr>
                <w:rFonts w:ascii="GHEA Grapalat" w:hAnsi="GHEA Grapalat"/>
              </w:rPr>
              <w:t>М. П.</w:t>
            </w:r>
          </w:p>
        </w:tc>
      </w:tr>
    </w:tbl>
    <w:p w14:paraId="137C8CF9" w14:textId="77777777" w:rsidR="003B2F27" w:rsidRPr="00AD29CE" w:rsidRDefault="003B2F27" w:rsidP="00EE54EE">
      <w:pPr>
        <w:widowControl w:val="0"/>
        <w:ind w:firstLine="709"/>
        <w:jc w:val="center"/>
        <w:rPr>
          <w:rFonts w:ascii="GHEA Grapalat" w:hAnsi="GHEA Grapalat"/>
          <w:b/>
        </w:rPr>
      </w:pPr>
    </w:p>
    <w:p w14:paraId="2C38F690" w14:textId="77777777" w:rsidR="003B2F27" w:rsidRPr="00AD29CE" w:rsidRDefault="003B2F27" w:rsidP="00EE54EE">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2057BE71" w14:textId="77777777" w:rsidR="003B2F27" w:rsidRPr="00AD29CE" w:rsidRDefault="003B2F27" w:rsidP="00EE54EE">
      <w:pPr>
        <w:widowControl w:val="0"/>
        <w:autoSpaceDE w:val="0"/>
        <w:autoSpaceDN w:val="0"/>
        <w:adjustRightInd w:val="0"/>
        <w:jc w:val="right"/>
        <w:rPr>
          <w:rFonts w:ascii="GHEA Grapalat" w:hAnsi="GHEA Grapalat" w:cs="TimesArmenianPSMT"/>
        </w:rPr>
      </w:pPr>
    </w:p>
    <w:p w14:paraId="6131BD81" w14:textId="77777777" w:rsidR="003B2F27" w:rsidRDefault="003B2F27" w:rsidP="00EE54EE">
      <w:pPr>
        <w:rPr>
          <w:rFonts w:ascii="GHEA Grapalat" w:hAnsi="GHEA Grapalat"/>
        </w:rPr>
      </w:pPr>
      <w:r>
        <w:rPr>
          <w:rFonts w:ascii="GHEA Grapalat" w:hAnsi="GHEA Grapalat"/>
        </w:rPr>
        <w:br w:type="page"/>
      </w:r>
    </w:p>
    <w:p w14:paraId="4C3FF081" w14:textId="77777777" w:rsidR="003B2F27" w:rsidRPr="00AD29CE" w:rsidRDefault="003B2F27" w:rsidP="00EE54EE">
      <w:pPr>
        <w:widowControl w:val="0"/>
        <w:jc w:val="right"/>
        <w:rPr>
          <w:rFonts w:ascii="GHEA Grapalat" w:hAnsi="GHEA Grapalat"/>
          <w:i/>
        </w:rPr>
      </w:pPr>
      <w:r w:rsidRPr="00AD29CE">
        <w:rPr>
          <w:rFonts w:ascii="GHEA Grapalat" w:hAnsi="GHEA Grapalat"/>
          <w:i/>
        </w:rPr>
        <w:lastRenderedPageBreak/>
        <w:t>Приложение № 1</w:t>
      </w:r>
    </w:p>
    <w:p w14:paraId="4BFA5B41" w14:textId="77777777" w:rsidR="003B2F27" w:rsidRPr="00AD29CE" w:rsidRDefault="003B2F27" w:rsidP="00EE54E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E8BB703" w14:textId="77777777" w:rsidR="003B2F27" w:rsidRPr="00AD29CE" w:rsidRDefault="003B2F27" w:rsidP="00EE54EE">
      <w:pPr>
        <w:widowControl w:val="0"/>
        <w:jc w:val="center"/>
        <w:rPr>
          <w:rFonts w:ascii="GHEA Grapalat" w:hAnsi="GHEA Grapalat"/>
        </w:rPr>
      </w:pPr>
    </w:p>
    <w:p w14:paraId="30F8C53C" w14:textId="77777777" w:rsidR="003B2F27" w:rsidRPr="00E40AC8" w:rsidRDefault="003B2F27" w:rsidP="00EE54EE">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4"/>
        <w:t>*</w:t>
      </w:r>
    </w:p>
    <w:p w14:paraId="52B34BCA" w14:textId="77777777" w:rsidR="003B2F27" w:rsidRPr="00AD29CE" w:rsidRDefault="003B2F27" w:rsidP="00EE54EE">
      <w:pPr>
        <w:widowControl w:val="0"/>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2048"/>
        <w:gridCol w:w="1637"/>
        <w:gridCol w:w="1174"/>
        <w:gridCol w:w="1355"/>
        <w:gridCol w:w="822"/>
        <w:gridCol w:w="759"/>
        <w:gridCol w:w="1521"/>
      </w:tblGrid>
      <w:tr w:rsidR="003B2F27" w:rsidRPr="00E40AC8" w14:paraId="21A9CBF3" w14:textId="77777777" w:rsidTr="005B7138">
        <w:trPr>
          <w:trHeight w:val="422"/>
          <w:jc w:val="center"/>
        </w:trPr>
        <w:tc>
          <w:tcPr>
            <w:tcW w:w="11197" w:type="dxa"/>
            <w:gridSpan w:val="8"/>
          </w:tcPr>
          <w:p w14:paraId="436F58AD" w14:textId="77777777" w:rsidR="003B2F27" w:rsidRPr="00E40AC8" w:rsidRDefault="003B2F27" w:rsidP="00EE54EE">
            <w:pPr>
              <w:widowControl w:val="0"/>
              <w:jc w:val="center"/>
              <w:rPr>
                <w:rFonts w:ascii="GHEA Grapalat" w:hAnsi="GHEA Grapalat"/>
                <w:sz w:val="20"/>
              </w:rPr>
            </w:pPr>
            <w:r w:rsidRPr="00E40AC8">
              <w:rPr>
                <w:rFonts w:ascii="GHEA Grapalat" w:hAnsi="GHEA Grapalat"/>
                <w:sz w:val="20"/>
              </w:rPr>
              <w:t>Услуги</w:t>
            </w:r>
          </w:p>
        </w:tc>
      </w:tr>
      <w:tr w:rsidR="003B2F27" w:rsidRPr="00E40AC8" w14:paraId="461B1354" w14:textId="77777777" w:rsidTr="00764224">
        <w:trPr>
          <w:trHeight w:val="247"/>
          <w:jc w:val="center"/>
        </w:trPr>
        <w:tc>
          <w:tcPr>
            <w:tcW w:w="919" w:type="dxa"/>
            <w:vMerge w:val="restart"/>
            <w:vAlign w:val="center"/>
          </w:tcPr>
          <w:p w14:paraId="0A0200B9" w14:textId="77777777" w:rsidR="003B2F27" w:rsidRPr="00A254A5" w:rsidRDefault="003B2F27" w:rsidP="00EE54EE">
            <w:pPr>
              <w:widowControl w:val="0"/>
              <w:jc w:val="center"/>
              <w:rPr>
                <w:rFonts w:ascii="GHEA Grapalat" w:hAnsi="GHEA Grapalat"/>
                <w:sz w:val="20"/>
                <w:szCs w:val="20"/>
              </w:rPr>
            </w:pPr>
            <w:r w:rsidRPr="00A254A5">
              <w:rPr>
                <w:rFonts w:ascii="GHEA Grapalat" w:hAnsi="GHEA Grapalat"/>
                <w:sz w:val="20"/>
                <w:szCs w:val="20"/>
              </w:rPr>
              <w:t>номер предусмотренного приглашением лота</w:t>
            </w:r>
          </w:p>
        </w:tc>
        <w:tc>
          <w:tcPr>
            <w:tcW w:w="2922" w:type="dxa"/>
            <w:vMerge w:val="restart"/>
            <w:vAlign w:val="center"/>
          </w:tcPr>
          <w:p w14:paraId="09E26BB6" w14:textId="77777777" w:rsidR="003B2F27" w:rsidRPr="00A254A5" w:rsidRDefault="003B2F27" w:rsidP="00EE54EE">
            <w:pPr>
              <w:widowControl w:val="0"/>
              <w:jc w:val="center"/>
              <w:rPr>
                <w:rFonts w:ascii="GHEA Grapalat" w:hAnsi="GHEA Grapalat"/>
                <w:sz w:val="20"/>
                <w:szCs w:val="20"/>
              </w:rPr>
            </w:pPr>
            <w:r w:rsidRPr="00A254A5">
              <w:rPr>
                <w:rFonts w:ascii="GHEA Grapalat" w:hAnsi="GHEA Grapalat"/>
                <w:sz w:val="20"/>
                <w:szCs w:val="20"/>
              </w:rPr>
              <w:t>промежуточный код, предусмотренный планом закупок по классификации ЕЗК (CPV)</w:t>
            </w:r>
          </w:p>
        </w:tc>
        <w:tc>
          <w:tcPr>
            <w:tcW w:w="1772" w:type="dxa"/>
            <w:vMerge w:val="restart"/>
            <w:vAlign w:val="center"/>
          </w:tcPr>
          <w:p w14:paraId="4E4AE8ED" w14:textId="77777777" w:rsidR="003B2F27" w:rsidRPr="00A254A5" w:rsidRDefault="003B2F27" w:rsidP="00EE54EE">
            <w:pPr>
              <w:widowControl w:val="0"/>
              <w:jc w:val="center"/>
              <w:rPr>
                <w:rFonts w:ascii="GHEA Grapalat" w:hAnsi="GHEA Grapalat"/>
                <w:sz w:val="20"/>
                <w:szCs w:val="20"/>
              </w:rPr>
            </w:pPr>
            <w:r w:rsidRPr="00A254A5">
              <w:rPr>
                <w:rFonts w:ascii="GHEA Grapalat" w:hAnsi="GHEA Grapalat"/>
                <w:sz w:val="20"/>
                <w:szCs w:val="20"/>
              </w:rPr>
              <w:t>техническая характеристика</w:t>
            </w:r>
          </w:p>
        </w:tc>
        <w:tc>
          <w:tcPr>
            <w:tcW w:w="1174" w:type="dxa"/>
            <w:vMerge w:val="restart"/>
            <w:vAlign w:val="center"/>
          </w:tcPr>
          <w:p w14:paraId="2AD6B4B3" w14:textId="77777777" w:rsidR="003B2F27" w:rsidRPr="00A254A5" w:rsidRDefault="003B2F27" w:rsidP="00EE54EE">
            <w:pPr>
              <w:widowControl w:val="0"/>
              <w:jc w:val="center"/>
              <w:rPr>
                <w:rFonts w:ascii="GHEA Grapalat" w:hAnsi="GHEA Grapalat"/>
                <w:sz w:val="20"/>
                <w:szCs w:val="20"/>
              </w:rPr>
            </w:pPr>
            <w:r w:rsidRPr="00A254A5">
              <w:rPr>
                <w:rFonts w:ascii="GHEA Grapalat" w:hAnsi="GHEA Grapalat"/>
                <w:sz w:val="20"/>
                <w:szCs w:val="20"/>
              </w:rPr>
              <w:t>единица измерения</w:t>
            </w:r>
          </w:p>
        </w:tc>
        <w:tc>
          <w:tcPr>
            <w:tcW w:w="1355" w:type="dxa"/>
            <w:vMerge w:val="restart"/>
            <w:vAlign w:val="center"/>
          </w:tcPr>
          <w:p w14:paraId="09DF0063" w14:textId="493E0FDC" w:rsidR="003B2F27" w:rsidRPr="00A254A5" w:rsidRDefault="003B2F27" w:rsidP="00EE54EE">
            <w:pPr>
              <w:widowControl w:val="0"/>
              <w:jc w:val="center"/>
              <w:rPr>
                <w:rFonts w:ascii="GHEA Grapalat" w:hAnsi="GHEA Grapalat"/>
                <w:sz w:val="20"/>
                <w:szCs w:val="20"/>
              </w:rPr>
            </w:pPr>
            <w:r w:rsidRPr="00A254A5">
              <w:rPr>
                <w:rFonts w:ascii="GHEA Grapalat" w:hAnsi="GHEA Grapalat"/>
                <w:sz w:val="20"/>
                <w:szCs w:val="20"/>
              </w:rPr>
              <w:t>общая цена/драмов РА</w:t>
            </w:r>
            <w:r w:rsidR="008500CE" w:rsidRPr="00A254A5">
              <w:rPr>
                <w:rFonts w:ascii="GHEA Grapalat" w:hAnsi="GHEA Grapalat"/>
                <w:sz w:val="20"/>
                <w:szCs w:val="20"/>
              </w:rPr>
              <w:t xml:space="preserve"> До</w:t>
            </w:r>
          </w:p>
        </w:tc>
        <w:tc>
          <w:tcPr>
            <w:tcW w:w="822" w:type="dxa"/>
            <w:vMerge w:val="restart"/>
            <w:vAlign w:val="center"/>
          </w:tcPr>
          <w:p w14:paraId="4B1E82C6" w14:textId="77777777" w:rsidR="003B2F27" w:rsidRPr="00A254A5" w:rsidRDefault="003B2F27" w:rsidP="00EE54EE">
            <w:pPr>
              <w:widowControl w:val="0"/>
              <w:jc w:val="center"/>
              <w:rPr>
                <w:rFonts w:ascii="GHEA Grapalat" w:hAnsi="GHEA Grapalat"/>
                <w:sz w:val="20"/>
                <w:szCs w:val="20"/>
              </w:rPr>
            </w:pPr>
            <w:r w:rsidRPr="00A254A5">
              <w:rPr>
                <w:rFonts w:ascii="GHEA Grapalat" w:hAnsi="GHEA Grapalat"/>
                <w:sz w:val="20"/>
                <w:szCs w:val="20"/>
              </w:rPr>
              <w:t>общий объем</w:t>
            </w:r>
          </w:p>
        </w:tc>
        <w:tc>
          <w:tcPr>
            <w:tcW w:w="2233" w:type="dxa"/>
            <w:gridSpan w:val="2"/>
            <w:vAlign w:val="center"/>
          </w:tcPr>
          <w:p w14:paraId="6C8BB13B" w14:textId="77777777" w:rsidR="003B2F27" w:rsidRPr="00A254A5" w:rsidRDefault="003B2F27" w:rsidP="00EE54EE">
            <w:pPr>
              <w:widowControl w:val="0"/>
              <w:jc w:val="center"/>
              <w:rPr>
                <w:rFonts w:ascii="GHEA Grapalat" w:hAnsi="GHEA Grapalat"/>
                <w:sz w:val="20"/>
                <w:szCs w:val="20"/>
              </w:rPr>
            </w:pPr>
            <w:r w:rsidRPr="00A254A5">
              <w:rPr>
                <w:rFonts w:ascii="GHEA Grapalat" w:hAnsi="GHEA Grapalat"/>
                <w:sz w:val="20"/>
                <w:szCs w:val="20"/>
              </w:rPr>
              <w:t>предоставления</w:t>
            </w:r>
          </w:p>
        </w:tc>
      </w:tr>
      <w:tr w:rsidR="003B2F27" w:rsidRPr="00E40AC8" w14:paraId="4C71C15A" w14:textId="77777777" w:rsidTr="00764224">
        <w:trPr>
          <w:trHeight w:val="501"/>
          <w:jc w:val="center"/>
        </w:trPr>
        <w:tc>
          <w:tcPr>
            <w:tcW w:w="919" w:type="dxa"/>
            <w:vMerge/>
            <w:vAlign w:val="center"/>
          </w:tcPr>
          <w:p w14:paraId="17C150C4" w14:textId="77777777" w:rsidR="003B2F27" w:rsidRPr="00A254A5" w:rsidRDefault="003B2F27" w:rsidP="00EE54EE">
            <w:pPr>
              <w:widowControl w:val="0"/>
              <w:jc w:val="center"/>
              <w:rPr>
                <w:rFonts w:ascii="GHEA Grapalat" w:hAnsi="GHEA Grapalat"/>
                <w:sz w:val="20"/>
                <w:szCs w:val="20"/>
              </w:rPr>
            </w:pPr>
          </w:p>
        </w:tc>
        <w:tc>
          <w:tcPr>
            <w:tcW w:w="2922" w:type="dxa"/>
            <w:vMerge/>
            <w:vAlign w:val="center"/>
          </w:tcPr>
          <w:p w14:paraId="6E441B1C" w14:textId="77777777" w:rsidR="003B2F27" w:rsidRPr="00A254A5" w:rsidRDefault="003B2F27" w:rsidP="00EE54EE">
            <w:pPr>
              <w:widowControl w:val="0"/>
              <w:jc w:val="center"/>
              <w:rPr>
                <w:rFonts w:ascii="GHEA Grapalat" w:hAnsi="GHEA Grapalat"/>
                <w:sz w:val="20"/>
                <w:szCs w:val="20"/>
              </w:rPr>
            </w:pPr>
          </w:p>
        </w:tc>
        <w:tc>
          <w:tcPr>
            <w:tcW w:w="1772" w:type="dxa"/>
            <w:vMerge/>
            <w:vAlign w:val="center"/>
          </w:tcPr>
          <w:p w14:paraId="45D0EBF2" w14:textId="77777777" w:rsidR="003B2F27" w:rsidRPr="00A254A5" w:rsidRDefault="003B2F27" w:rsidP="00EE54EE">
            <w:pPr>
              <w:widowControl w:val="0"/>
              <w:jc w:val="center"/>
              <w:rPr>
                <w:rFonts w:ascii="GHEA Grapalat" w:hAnsi="GHEA Grapalat"/>
                <w:sz w:val="20"/>
                <w:szCs w:val="20"/>
              </w:rPr>
            </w:pPr>
          </w:p>
        </w:tc>
        <w:tc>
          <w:tcPr>
            <w:tcW w:w="1174" w:type="dxa"/>
            <w:vMerge/>
            <w:vAlign w:val="center"/>
          </w:tcPr>
          <w:p w14:paraId="7AF8769B" w14:textId="77777777" w:rsidR="003B2F27" w:rsidRPr="00A254A5" w:rsidRDefault="003B2F27" w:rsidP="00EE54EE">
            <w:pPr>
              <w:widowControl w:val="0"/>
              <w:jc w:val="center"/>
              <w:rPr>
                <w:rFonts w:ascii="GHEA Grapalat" w:hAnsi="GHEA Grapalat"/>
                <w:sz w:val="20"/>
                <w:szCs w:val="20"/>
              </w:rPr>
            </w:pPr>
          </w:p>
        </w:tc>
        <w:tc>
          <w:tcPr>
            <w:tcW w:w="1355" w:type="dxa"/>
            <w:vMerge/>
            <w:vAlign w:val="center"/>
          </w:tcPr>
          <w:p w14:paraId="28EB1464" w14:textId="77777777" w:rsidR="003B2F27" w:rsidRPr="00A254A5" w:rsidRDefault="003B2F27" w:rsidP="00EE54EE">
            <w:pPr>
              <w:widowControl w:val="0"/>
              <w:jc w:val="center"/>
              <w:rPr>
                <w:rFonts w:ascii="GHEA Grapalat" w:hAnsi="GHEA Grapalat"/>
                <w:sz w:val="20"/>
                <w:szCs w:val="20"/>
              </w:rPr>
            </w:pPr>
          </w:p>
        </w:tc>
        <w:tc>
          <w:tcPr>
            <w:tcW w:w="822" w:type="dxa"/>
            <w:vMerge/>
            <w:vAlign w:val="center"/>
          </w:tcPr>
          <w:p w14:paraId="5D7A1260" w14:textId="77777777" w:rsidR="003B2F27" w:rsidRPr="00A254A5" w:rsidRDefault="003B2F27" w:rsidP="00EE54EE">
            <w:pPr>
              <w:widowControl w:val="0"/>
              <w:jc w:val="center"/>
              <w:rPr>
                <w:rFonts w:ascii="GHEA Grapalat" w:hAnsi="GHEA Grapalat"/>
                <w:sz w:val="20"/>
                <w:szCs w:val="20"/>
              </w:rPr>
            </w:pPr>
          </w:p>
        </w:tc>
        <w:tc>
          <w:tcPr>
            <w:tcW w:w="895" w:type="dxa"/>
            <w:vAlign w:val="center"/>
          </w:tcPr>
          <w:p w14:paraId="2F1FC2BF" w14:textId="77777777" w:rsidR="003B2F27" w:rsidRPr="00A254A5" w:rsidRDefault="003B2F27" w:rsidP="00EE54EE">
            <w:pPr>
              <w:widowControl w:val="0"/>
              <w:jc w:val="center"/>
              <w:rPr>
                <w:rFonts w:ascii="GHEA Grapalat" w:hAnsi="GHEA Grapalat"/>
                <w:sz w:val="20"/>
                <w:szCs w:val="20"/>
              </w:rPr>
            </w:pPr>
            <w:r w:rsidRPr="00A254A5">
              <w:rPr>
                <w:rFonts w:ascii="GHEA Grapalat" w:hAnsi="GHEA Grapalat"/>
                <w:sz w:val="20"/>
                <w:szCs w:val="20"/>
              </w:rPr>
              <w:t>адрес</w:t>
            </w:r>
          </w:p>
        </w:tc>
        <w:tc>
          <w:tcPr>
            <w:tcW w:w="1338" w:type="dxa"/>
            <w:vAlign w:val="center"/>
          </w:tcPr>
          <w:p w14:paraId="707ED301" w14:textId="77777777" w:rsidR="003B2F27" w:rsidRPr="00A254A5" w:rsidRDefault="003B2F27" w:rsidP="00EE54EE">
            <w:pPr>
              <w:widowControl w:val="0"/>
              <w:jc w:val="center"/>
              <w:rPr>
                <w:rFonts w:ascii="GHEA Grapalat" w:hAnsi="GHEA Grapalat"/>
                <w:sz w:val="20"/>
                <w:szCs w:val="20"/>
                <w:lang w:val="en-US"/>
              </w:rPr>
            </w:pPr>
            <w:r w:rsidRPr="00A254A5">
              <w:rPr>
                <w:rFonts w:ascii="GHEA Grapalat" w:hAnsi="GHEA Grapalat"/>
                <w:sz w:val="20"/>
                <w:szCs w:val="20"/>
              </w:rPr>
              <w:t>срок</w:t>
            </w:r>
            <w:r w:rsidRPr="00A254A5">
              <w:rPr>
                <w:rStyle w:val="FootnoteReference"/>
                <w:rFonts w:ascii="GHEA Grapalat" w:hAnsi="GHEA Grapalat"/>
                <w:sz w:val="20"/>
                <w:szCs w:val="20"/>
              </w:rPr>
              <w:footnoteReference w:customMarkFollows="1" w:id="15"/>
              <w:t>**</w:t>
            </w:r>
          </w:p>
        </w:tc>
      </w:tr>
      <w:tr w:rsidR="00764224" w:rsidRPr="00E40AC8" w14:paraId="5C4B2C18" w14:textId="77777777" w:rsidTr="00764224">
        <w:trPr>
          <w:trHeight w:val="277"/>
          <w:jc w:val="center"/>
        </w:trPr>
        <w:tc>
          <w:tcPr>
            <w:tcW w:w="919" w:type="dxa"/>
          </w:tcPr>
          <w:p w14:paraId="43137A6E" w14:textId="77777777" w:rsidR="00764224" w:rsidRPr="00921107" w:rsidRDefault="00764224" w:rsidP="00921107">
            <w:pPr>
              <w:jc w:val="center"/>
              <w:rPr>
                <w:rFonts w:ascii="GHEA Grapalat" w:hAnsi="GHEA Grapalat" w:cs="Calibri"/>
                <w:sz w:val="16"/>
                <w:szCs w:val="16"/>
                <w:lang w:val="hy-AM"/>
              </w:rPr>
            </w:pPr>
            <w:r w:rsidRPr="00921107">
              <w:rPr>
                <w:rFonts w:ascii="GHEA Grapalat" w:hAnsi="GHEA Grapalat" w:cs="Calibri"/>
                <w:sz w:val="16"/>
                <w:szCs w:val="16"/>
                <w:lang w:val="hy-AM"/>
              </w:rPr>
              <w:t>1</w:t>
            </w:r>
          </w:p>
          <w:p w14:paraId="5D4C948B" w14:textId="77777777" w:rsidR="00764224" w:rsidRPr="00921107" w:rsidRDefault="00764224" w:rsidP="00921107">
            <w:pPr>
              <w:jc w:val="center"/>
              <w:rPr>
                <w:rFonts w:ascii="GHEA Grapalat" w:hAnsi="GHEA Grapalat" w:cs="Calibri"/>
                <w:sz w:val="16"/>
                <w:szCs w:val="16"/>
                <w:lang w:val="hy-AM"/>
              </w:rPr>
            </w:pPr>
          </w:p>
        </w:tc>
        <w:tc>
          <w:tcPr>
            <w:tcW w:w="2922" w:type="dxa"/>
            <w:vAlign w:val="center"/>
          </w:tcPr>
          <w:p w14:paraId="46AFD0A7" w14:textId="684D3BC9" w:rsidR="003913B7" w:rsidRPr="00A254A5" w:rsidRDefault="003913B7" w:rsidP="003913B7">
            <w:pPr>
              <w:rPr>
                <w:rFonts w:ascii="Sylfaen" w:hAnsi="Sylfaen" w:cs="Calibri"/>
              </w:rPr>
            </w:pPr>
            <w:r w:rsidRPr="00DE7927">
              <w:rPr>
                <w:rFonts w:ascii="Sylfaen" w:hAnsi="Sylfaen" w:cs="Calibri"/>
                <w:lang w:val="hy-AM"/>
              </w:rPr>
              <w:t>71631190/</w:t>
            </w:r>
            <w:r w:rsidR="00A254A5">
              <w:rPr>
                <w:rFonts w:ascii="Sylfaen" w:hAnsi="Sylfaen" w:cs="Calibri"/>
              </w:rPr>
              <w:t>104</w:t>
            </w:r>
          </w:p>
          <w:p w14:paraId="5DEB7661" w14:textId="778DE23B" w:rsidR="00764224" w:rsidRPr="00921107" w:rsidRDefault="00764224" w:rsidP="003913B7">
            <w:pPr>
              <w:jc w:val="center"/>
              <w:rPr>
                <w:rFonts w:ascii="GHEA Grapalat" w:hAnsi="GHEA Grapalat" w:cs="Calibri"/>
                <w:sz w:val="16"/>
                <w:szCs w:val="16"/>
                <w:lang w:val="hy-AM"/>
              </w:rPr>
            </w:pPr>
          </w:p>
        </w:tc>
        <w:tc>
          <w:tcPr>
            <w:tcW w:w="1772" w:type="dxa"/>
          </w:tcPr>
          <w:p w14:paraId="7CD7924E" w14:textId="553A9927" w:rsidR="00764224" w:rsidRPr="00921107" w:rsidRDefault="0008386A" w:rsidP="00921107">
            <w:pPr>
              <w:jc w:val="center"/>
              <w:rPr>
                <w:rFonts w:ascii="GHEA Grapalat" w:hAnsi="GHEA Grapalat" w:cs="Calibri"/>
                <w:sz w:val="16"/>
                <w:szCs w:val="16"/>
                <w:lang w:val="hy-AM"/>
              </w:rPr>
            </w:pPr>
            <w:r w:rsidRPr="0008386A">
              <w:rPr>
                <w:rFonts w:ascii="GHEA Grapalat" w:hAnsi="GHEA Grapalat" w:cs="Calibri"/>
                <w:sz w:val="16"/>
                <w:szCs w:val="16"/>
                <w:lang w:val="hy-AM"/>
              </w:rPr>
              <w:t>Представлена ниже</w:t>
            </w:r>
          </w:p>
        </w:tc>
        <w:tc>
          <w:tcPr>
            <w:tcW w:w="1174" w:type="dxa"/>
          </w:tcPr>
          <w:p w14:paraId="7514B597" w14:textId="77777777" w:rsidR="00764224" w:rsidRPr="00921107" w:rsidRDefault="00764224" w:rsidP="00921107">
            <w:pPr>
              <w:jc w:val="center"/>
              <w:rPr>
                <w:rFonts w:ascii="GHEA Grapalat" w:hAnsi="GHEA Grapalat" w:cs="Calibri"/>
                <w:sz w:val="16"/>
                <w:szCs w:val="16"/>
                <w:lang w:val="hy-AM"/>
              </w:rPr>
            </w:pPr>
          </w:p>
          <w:p w14:paraId="36875A6A" w14:textId="77777777" w:rsidR="00764224" w:rsidRPr="00921107" w:rsidRDefault="00764224" w:rsidP="00921107">
            <w:pPr>
              <w:jc w:val="center"/>
              <w:rPr>
                <w:rFonts w:ascii="GHEA Grapalat" w:hAnsi="GHEA Grapalat" w:cs="Calibri"/>
                <w:sz w:val="16"/>
                <w:szCs w:val="16"/>
                <w:lang w:val="hy-AM"/>
              </w:rPr>
            </w:pPr>
          </w:p>
          <w:p w14:paraId="01A47864" w14:textId="77777777" w:rsidR="00764224" w:rsidRPr="00921107" w:rsidRDefault="00764224" w:rsidP="00921107">
            <w:pPr>
              <w:jc w:val="center"/>
              <w:rPr>
                <w:rFonts w:ascii="GHEA Grapalat" w:hAnsi="GHEA Grapalat" w:cs="Calibri"/>
                <w:sz w:val="16"/>
                <w:szCs w:val="16"/>
                <w:lang w:val="hy-AM"/>
              </w:rPr>
            </w:pPr>
          </w:p>
          <w:p w14:paraId="1DAB4CAD" w14:textId="0DF9A07B" w:rsidR="00764224" w:rsidRPr="00921107" w:rsidRDefault="0008386A" w:rsidP="00921107">
            <w:pPr>
              <w:jc w:val="center"/>
              <w:rPr>
                <w:rFonts w:ascii="GHEA Grapalat" w:hAnsi="GHEA Grapalat" w:cs="Calibri"/>
                <w:sz w:val="16"/>
                <w:szCs w:val="16"/>
                <w:lang w:val="hy-AM"/>
              </w:rPr>
            </w:pPr>
            <w:r w:rsidRPr="00921107">
              <w:rPr>
                <w:rFonts w:ascii="GHEA Grapalat" w:hAnsi="GHEA Grapalat" w:cs="Calibri"/>
                <w:sz w:val="16"/>
                <w:szCs w:val="16"/>
                <w:lang w:val="hy-AM"/>
              </w:rPr>
              <w:t>Драм</w:t>
            </w:r>
          </w:p>
          <w:p w14:paraId="4FA9531A" w14:textId="77777777" w:rsidR="00764224" w:rsidRPr="00921107" w:rsidRDefault="00764224" w:rsidP="00921107">
            <w:pPr>
              <w:jc w:val="center"/>
              <w:rPr>
                <w:rFonts w:ascii="GHEA Grapalat" w:hAnsi="GHEA Grapalat" w:cs="Calibri"/>
                <w:sz w:val="16"/>
                <w:szCs w:val="16"/>
                <w:lang w:val="hy-AM"/>
              </w:rPr>
            </w:pPr>
          </w:p>
          <w:p w14:paraId="2DE5F203" w14:textId="77777777" w:rsidR="00764224" w:rsidRPr="00921107" w:rsidRDefault="00764224" w:rsidP="00921107">
            <w:pPr>
              <w:jc w:val="center"/>
              <w:rPr>
                <w:rFonts w:ascii="GHEA Grapalat" w:hAnsi="GHEA Grapalat" w:cs="Calibri"/>
                <w:sz w:val="16"/>
                <w:szCs w:val="16"/>
                <w:lang w:val="hy-AM"/>
              </w:rPr>
            </w:pPr>
          </w:p>
          <w:p w14:paraId="69822BEA" w14:textId="77777777" w:rsidR="00764224" w:rsidRPr="00921107" w:rsidRDefault="00764224" w:rsidP="00921107">
            <w:pPr>
              <w:jc w:val="center"/>
              <w:rPr>
                <w:rFonts w:ascii="GHEA Grapalat" w:hAnsi="GHEA Grapalat" w:cs="Calibri"/>
                <w:sz w:val="16"/>
                <w:szCs w:val="16"/>
                <w:lang w:val="hy-AM"/>
              </w:rPr>
            </w:pPr>
          </w:p>
        </w:tc>
        <w:tc>
          <w:tcPr>
            <w:tcW w:w="1355" w:type="dxa"/>
            <w:vAlign w:val="center"/>
          </w:tcPr>
          <w:p w14:paraId="41DB8D25" w14:textId="13D1728E" w:rsidR="00764224" w:rsidRPr="003913B7" w:rsidRDefault="003913B7" w:rsidP="00921107">
            <w:pPr>
              <w:jc w:val="center"/>
              <w:rPr>
                <w:rFonts w:ascii="GHEA Grapalat" w:hAnsi="GHEA Grapalat" w:cs="Calibri"/>
                <w:sz w:val="16"/>
                <w:szCs w:val="16"/>
              </w:rPr>
            </w:pPr>
            <w:r>
              <w:rPr>
                <w:rFonts w:ascii="GHEA Grapalat" w:hAnsi="GHEA Grapalat" w:cs="Calibri"/>
                <w:sz w:val="16"/>
                <w:szCs w:val="16"/>
              </w:rPr>
              <w:t>160000000</w:t>
            </w:r>
          </w:p>
        </w:tc>
        <w:tc>
          <w:tcPr>
            <w:tcW w:w="822" w:type="dxa"/>
            <w:vAlign w:val="center"/>
          </w:tcPr>
          <w:p w14:paraId="1EC295D1" w14:textId="77777777" w:rsidR="00764224" w:rsidRPr="00921107" w:rsidRDefault="00764224" w:rsidP="00921107">
            <w:pPr>
              <w:jc w:val="center"/>
              <w:rPr>
                <w:rFonts w:ascii="GHEA Grapalat" w:hAnsi="GHEA Grapalat" w:cs="Calibri"/>
                <w:sz w:val="16"/>
                <w:szCs w:val="16"/>
                <w:lang w:val="hy-AM"/>
              </w:rPr>
            </w:pPr>
            <w:r w:rsidRPr="00921107">
              <w:rPr>
                <w:rFonts w:ascii="GHEA Grapalat" w:hAnsi="GHEA Grapalat" w:cs="Calibri"/>
                <w:sz w:val="16"/>
                <w:szCs w:val="16"/>
                <w:lang w:val="hy-AM"/>
              </w:rPr>
              <w:t>1</w:t>
            </w:r>
          </w:p>
        </w:tc>
        <w:tc>
          <w:tcPr>
            <w:tcW w:w="895" w:type="dxa"/>
            <w:vAlign w:val="center"/>
          </w:tcPr>
          <w:p w14:paraId="29FA3072" w14:textId="52BA4A84" w:rsidR="00764224" w:rsidRPr="00921107" w:rsidRDefault="0008386A" w:rsidP="00921107">
            <w:pPr>
              <w:jc w:val="center"/>
              <w:rPr>
                <w:rFonts w:ascii="GHEA Grapalat" w:hAnsi="GHEA Grapalat" w:cs="Calibri"/>
                <w:sz w:val="16"/>
                <w:szCs w:val="16"/>
                <w:lang w:val="hy-AM"/>
              </w:rPr>
            </w:pPr>
            <w:r w:rsidRPr="00921107">
              <w:rPr>
                <w:rFonts w:ascii="GHEA Grapalat" w:hAnsi="GHEA Grapalat" w:cs="Calibri"/>
                <w:sz w:val="16"/>
                <w:szCs w:val="16"/>
                <w:lang w:val="hy-AM"/>
              </w:rPr>
              <w:t>г. Ереван</w:t>
            </w:r>
          </w:p>
        </w:tc>
        <w:tc>
          <w:tcPr>
            <w:tcW w:w="1338" w:type="dxa"/>
            <w:vAlign w:val="center"/>
          </w:tcPr>
          <w:p w14:paraId="2346FD33" w14:textId="77777777" w:rsidR="007776C2" w:rsidRPr="000F3B05" w:rsidRDefault="007776C2" w:rsidP="007776C2">
            <w:pPr>
              <w:rPr>
                <w:rFonts w:ascii="GHEA Grapalat" w:hAnsi="GHEA Grapalat" w:cs="Calibri"/>
                <w:sz w:val="18"/>
                <w:szCs w:val="18"/>
                <w:lang w:val="hy-AM"/>
              </w:rPr>
            </w:pPr>
            <w:r w:rsidRPr="00277ACF">
              <w:rPr>
                <w:rFonts w:ascii="GHEA Grapalat" w:hAnsi="GHEA Grapalat" w:cs="Calibri"/>
                <w:sz w:val="18"/>
                <w:szCs w:val="18"/>
                <w:lang w:val="hy-AM"/>
              </w:rPr>
              <w:t>в 300-й календарный день со дня вступления в силу договора (соглашения о предоставлении финансовых ресурсов)</w:t>
            </w:r>
            <w:r w:rsidRPr="000F3B05">
              <w:rPr>
                <w:rFonts w:ascii="Courier New" w:hAnsi="Courier New" w:cs="Courier New"/>
                <w:sz w:val="18"/>
                <w:szCs w:val="18"/>
                <w:lang w:val="hy-AM"/>
              </w:rPr>
              <w:t> </w:t>
            </w:r>
          </w:p>
          <w:p w14:paraId="7E213DC2" w14:textId="66EA20AB" w:rsidR="00764224" w:rsidRPr="00921107" w:rsidRDefault="00764224" w:rsidP="00921107">
            <w:pPr>
              <w:ind w:left="-198" w:firstLine="198"/>
              <w:jc w:val="center"/>
              <w:rPr>
                <w:rFonts w:ascii="GHEA Grapalat" w:hAnsi="GHEA Grapalat" w:cs="Calibri"/>
                <w:sz w:val="16"/>
                <w:szCs w:val="16"/>
                <w:lang w:val="hy-AM"/>
              </w:rPr>
            </w:pPr>
          </w:p>
        </w:tc>
      </w:tr>
    </w:tbl>
    <w:p w14:paraId="4AE76EDB" w14:textId="77777777" w:rsidR="003B2F27" w:rsidRDefault="003B2F27" w:rsidP="00EE54EE">
      <w:pPr>
        <w:widowControl w:val="0"/>
        <w:jc w:val="center"/>
        <w:rPr>
          <w:rFonts w:ascii="GHEA Grapalat" w:hAnsi="GHEA Grapalat"/>
        </w:rPr>
      </w:pPr>
    </w:p>
    <w:p w14:paraId="27777601" w14:textId="77777777" w:rsidR="00CE6050" w:rsidRPr="00111FE2" w:rsidRDefault="00CE6050" w:rsidP="00CE6050">
      <w:pPr>
        <w:ind w:firstLine="207"/>
        <w:rPr>
          <w:rFonts w:ascii="GHEA Grapalat" w:hAnsi="GHEA Grapalat"/>
          <w:b/>
          <w:lang w:val="hy-AM"/>
        </w:rPr>
      </w:pPr>
      <w:r w:rsidRPr="00111FE2">
        <w:rPr>
          <w:rFonts w:ascii="GHEA Grapalat" w:hAnsi="GHEA Grapalat"/>
          <w:sz w:val="22"/>
          <w:szCs w:val="22"/>
          <w:lang w:val="hy-AM"/>
        </w:rPr>
        <w:t xml:space="preserve">I. </w:t>
      </w:r>
      <w:r w:rsidRPr="00111FE2">
        <w:rPr>
          <w:rFonts w:ascii="GHEA Grapalat" w:hAnsi="GHEA Grapalat"/>
          <w:b/>
          <w:sz w:val="22"/>
          <w:szCs w:val="22"/>
          <w:lang w:val="hy-AM"/>
        </w:rPr>
        <w:t xml:space="preserve">Предыстория </w:t>
      </w:r>
      <w:r w:rsidRPr="00111FE2">
        <w:rPr>
          <w:rFonts w:ascii="GHEA Grapalat" w:hAnsi="GHEA Grapalat"/>
          <w:b/>
          <w:sz w:val="22"/>
          <w:szCs w:val="22"/>
        </w:rPr>
        <w:t xml:space="preserve">вопроса </w:t>
      </w:r>
      <w:r w:rsidRPr="00111FE2">
        <w:rPr>
          <w:rFonts w:ascii="GHEA Grapalat" w:hAnsi="GHEA Grapalat"/>
          <w:b/>
          <w:sz w:val="22"/>
          <w:szCs w:val="22"/>
          <w:lang w:val="hy-AM"/>
        </w:rPr>
        <w:t>и обоснование:</w:t>
      </w:r>
    </w:p>
    <w:p w14:paraId="2CF6CD45" w14:textId="77777777" w:rsidR="00CE6050" w:rsidRPr="00111FE2" w:rsidRDefault="00CE6050" w:rsidP="00CE6050">
      <w:pPr>
        <w:ind w:firstLine="207"/>
        <w:rPr>
          <w:rFonts w:ascii="GHEA Grapalat" w:hAnsi="GHEA Grapalat"/>
        </w:rPr>
      </w:pPr>
      <w:r w:rsidRPr="00111FE2">
        <w:rPr>
          <w:rFonts w:ascii="GHEA Grapalat" w:hAnsi="GHEA Grapalat"/>
          <w:sz w:val="22"/>
          <w:szCs w:val="22"/>
          <w:lang w:val="hy-AM"/>
        </w:rPr>
        <w:t xml:space="preserve">Существующие мостовые конструкции в городе Ереване имеют разный возраст и различную конструкцию. </w:t>
      </w:r>
      <w:r w:rsidRPr="00111FE2">
        <w:rPr>
          <w:rFonts w:ascii="GHEA Grapalat" w:hAnsi="GHEA Grapalat"/>
          <w:sz w:val="22"/>
          <w:szCs w:val="22"/>
        </w:rPr>
        <w:t>Ереванские мосты и м</w:t>
      </w:r>
      <w:r w:rsidRPr="00111FE2">
        <w:rPr>
          <w:rFonts w:ascii="GHEA Grapalat" w:hAnsi="GHEA Grapalat"/>
          <w:sz w:val="22"/>
          <w:szCs w:val="22"/>
          <w:lang w:val="hy-AM"/>
        </w:rPr>
        <w:t xml:space="preserve">остовые конструкции на протяжении </w:t>
      </w:r>
      <w:r w:rsidRPr="00111FE2">
        <w:rPr>
          <w:rFonts w:ascii="GHEA Grapalat" w:hAnsi="GHEA Grapalat"/>
          <w:sz w:val="22"/>
          <w:szCs w:val="22"/>
        </w:rPr>
        <w:t xml:space="preserve">многих </w:t>
      </w:r>
      <w:r w:rsidRPr="00111FE2">
        <w:rPr>
          <w:rFonts w:ascii="GHEA Grapalat" w:hAnsi="GHEA Grapalat"/>
          <w:sz w:val="22"/>
          <w:szCs w:val="22"/>
          <w:lang w:val="hy-AM"/>
        </w:rPr>
        <w:t xml:space="preserve">десятилетий в целом находились в эксплуатации при постоянном и нескоординированном </w:t>
      </w:r>
      <w:r w:rsidRPr="00111FE2">
        <w:rPr>
          <w:rFonts w:ascii="GHEA Grapalat" w:hAnsi="GHEA Grapalat"/>
          <w:sz w:val="22"/>
          <w:szCs w:val="22"/>
        </w:rPr>
        <w:t>использо</w:t>
      </w:r>
      <w:r w:rsidRPr="00111FE2">
        <w:rPr>
          <w:rFonts w:ascii="GHEA Grapalat" w:hAnsi="GHEA Grapalat"/>
          <w:sz w:val="22"/>
          <w:szCs w:val="22"/>
          <w:lang w:val="hy-AM"/>
        </w:rPr>
        <w:t>вании, что приводило к тревожным и опасным травма</w:t>
      </w:r>
      <w:r w:rsidRPr="00111FE2">
        <w:rPr>
          <w:rFonts w:ascii="GHEA Grapalat" w:hAnsi="GHEA Grapalat"/>
          <w:sz w:val="22"/>
          <w:szCs w:val="22"/>
        </w:rPr>
        <w:t>тическим последствиям</w:t>
      </w:r>
      <w:r w:rsidRPr="00111FE2">
        <w:rPr>
          <w:rFonts w:ascii="GHEA Grapalat" w:hAnsi="GHEA Grapalat"/>
          <w:sz w:val="22"/>
          <w:szCs w:val="22"/>
          <w:lang w:val="hy-AM"/>
        </w:rPr>
        <w:t xml:space="preserve"> </w:t>
      </w:r>
      <w:r w:rsidRPr="00111FE2">
        <w:rPr>
          <w:rFonts w:ascii="GHEA Grapalat" w:hAnsi="GHEA Grapalat"/>
          <w:sz w:val="22"/>
          <w:szCs w:val="22"/>
        </w:rPr>
        <w:t xml:space="preserve">– </w:t>
      </w:r>
      <w:r w:rsidRPr="00111FE2">
        <w:rPr>
          <w:rFonts w:ascii="GHEA Grapalat" w:hAnsi="GHEA Grapalat"/>
          <w:sz w:val="22"/>
          <w:szCs w:val="22"/>
          <w:lang w:val="hy-AM"/>
        </w:rPr>
        <w:t>дефектам</w:t>
      </w:r>
      <w:r w:rsidRPr="00111FE2">
        <w:rPr>
          <w:rFonts w:ascii="GHEA Grapalat" w:hAnsi="GHEA Grapalat"/>
          <w:sz w:val="22"/>
          <w:szCs w:val="22"/>
        </w:rPr>
        <w:t>,</w:t>
      </w:r>
      <w:r w:rsidRPr="00111FE2">
        <w:rPr>
          <w:rFonts w:ascii="GHEA Grapalat" w:hAnsi="GHEA Grapalat"/>
          <w:sz w:val="22"/>
          <w:szCs w:val="22"/>
          <w:lang w:val="hy-AM"/>
        </w:rPr>
        <w:t xml:space="preserve"> в этих конструкциях. </w:t>
      </w:r>
      <w:r w:rsidRPr="00111FE2">
        <w:rPr>
          <w:rFonts w:ascii="GHEA Grapalat" w:hAnsi="GHEA Grapalat"/>
          <w:sz w:val="22"/>
          <w:szCs w:val="22"/>
        </w:rPr>
        <w:t>В последее время</w:t>
      </w:r>
      <w:r w:rsidRPr="00111FE2">
        <w:rPr>
          <w:rFonts w:ascii="GHEA Grapalat" w:hAnsi="GHEA Grapalat"/>
          <w:sz w:val="22"/>
          <w:szCs w:val="22"/>
          <w:lang w:val="hy-AM"/>
        </w:rPr>
        <w:t xml:space="preserve"> были зафиксированы </w:t>
      </w:r>
      <w:r w:rsidRPr="00111FE2">
        <w:rPr>
          <w:rFonts w:ascii="GHEA Grapalat" w:hAnsi="GHEA Grapalat"/>
          <w:sz w:val="22"/>
          <w:szCs w:val="22"/>
        </w:rPr>
        <w:t xml:space="preserve">неоднократны </w:t>
      </w:r>
      <w:r w:rsidRPr="00111FE2">
        <w:rPr>
          <w:rFonts w:ascii="GHEA Grapalat" w:hAnsi="GHEA Grapalat"/>
          <w:sz w:val="22"/>
          <w:szCs w:val="22"/>
          <w:lang w:val="hy-AM"/>
        </w:rPr>
        <w:t>случаи обрушения. В мостовых конструкциях столицы присутствуют следующие основные опасные явления:</w:t>
      </w:r>
      <w:r w:rsidRPr="00111FE2">
        <w:rPr>
          <w:rFonts w:ascii="GHEA Grapalat" w:hAnsi="GHEA Grapalat"/>
          <w:sz w:val="22"/>
          <w:szCs w:val="22"/>
        </w:rPr>
        <w:t xml:space="preserve"> </w:t>
      </w:r>
    </w:p>
    <w:p w14:paraId="132D9FCB" w14:textId="77777777" w:rsidR="00CE6050" w:rsidRPr="00111FE2" w:rsidRDefault="00CE6050">
      <w:pPr>
        <w:pStyle w:val="ListParagraph"/>
        <w:numPr>
          <w:ilvl w:val="0"/>
          <w:numId w:val="11"/>
        </w:numPr>
        <w:contextualSpacing/>
        <w:rPr>
          <w:rFonts w:ascii="GHEA Grapalat" w:hAnsi="GHEA Grapalat"/>
          <w:lang w:val="hy-AM"/>
        </w:rPr>
      </w:pPr>
      <w:r w:rsidRPr="00111FE2">
        <w:rPr>
          <w:rFonts w:ascii="GHEA Grapalat" w:hAnsi="GHEA Grapalat"/>
          <w:sz w:val="22"/>
          <w:szCs w:val="22"/>
          <w:lang w:val="hy-AM"/>
        </w:rPr>
        <w:t xml:space="preserve"> </w:t>
      </w:r>
      <w:r w:rsidRPr="00111FE2">
        <w:rPr>
          <w:rFonts w:ascii="GHEA Grapalat" w:hAnsi="GHEA Grapalat"/>
          <w:sz w:val="22"/>
          <w:szCs w:val="22"/>
        </w:rPr>
        <w:t xml:space="preserve">По причине, </w:t>
      </w:r>
      <w:r w:rsidRPr="00111FE2">
        <w:rPr>
          <w:rFonts w:ascii="GHEA Grapalat" w:hAnsi="GHEA Grapalat"/>
          <w:sz w:val="22"/>
          <w:szCs w:val="22"/>
          <w:lang w:val="hy-AM"/>
        </w:rPr>
        <w:t>связ</w:t>
      </w:r>
      <w:r w:rsidRPr="00111FE2">
        <w:rPr>
          <w:rFonts w:ascii="GHEA Grapalat" w:hAnsi="GHEA Grapalat"/>
          <w:sz w:val="22"/>
          <w:szCs w:val="22"/>
        </w:rPr>
        <w:t>анной</w:t>
      </w:r>
      <w:r w:rsidRPr="00111FE2">
        <w:rPr>
          <w:rFonts w:ascii="GHEA Grapalat" w:hAnsi="GHEA Grapalat"/>
          <w:sz w:val="22"/>
          <w:szCs w:val="22"/>
          <w:lang w:val="hy-AM"/>
        </w:rPr>
        <w:t xml:space="preserve"> с повсеместным разрушением гидроизоляционных «покрывающих» слоев дорожного полотна, </w:t>
      </w:r>
      <w:r w:rsidRPr="00111FE2">
        <w:rPr>
          <w:rFonts w:ascii="GHEA Grapalat" w:hAnsi="GHEA Grapalat"/>
          <w:sz w:val="22"/>
          <w:szCs w:val="22"/>
        </w:rPr>
        <w:t xml:space="preserve">происходит фактическое </w:t>
      </w:r>
      <w:r w:rsidRPr="00111FE2">
        <w:rPr>
          <w:rFonts w:ascii="GHEA Grapalat" w:hAnsi="GHEA Grapalat"/>
          <w:sz w:val="22"/>
          <w:szCs w:val="22"/>
          <w:lang w:val="hy-AM"/>
        </w:rPr>
        <w:t>беспрепятственн</w:t>
      </w:r>
      <w:r w:rsidRPr="00111FE2">
        <w:rPr>
          <w:rFonts w:ascii="GHEA Grapalat" w:hAnsi="GHEA Grapalat"/>
          <w:sz w:val="22"/>
          <w:szCs w:val="22"/>
        </w:rPr>
        <w:t>ое</w:t>
      </w:r>
      <w:r w:rsidRPr="00111FE2">
        <w:rPr>
          <w:rFonts w:ascii="GHEA Grapalat" w:hAnsi="GHEA Grapalat"/>
          <w:sz w:val="22"/>
          <w:szCs w:val="22"/>
          <w:lang w:val="hy-AM"/>
        </w:rPr>
        <w:t xml:space="preserve"> </w:t>
      </w:r>
      <w:r w:rsidRPr="00111FE2">
        <w:rPr>
          <w:rFonts w:ascii="GHEA Grapalat" w:hAnsi="GHEA Grapalat"/>
          <w:sz w:val="22"/>
          <w:szCs w:val="22"/>
        </w:rPr>
        <w:t>просачивание /</w:t>
      </w:r>
      <w:r w:rsidRPr="00111FE2">
        <w:rPr>
          <w:rFonts w:ascii="GHEA Grapalat" w:hAnsi="GHEA Grapalat"/>
          <w:sz w:val="22"/>
          <w:szCs w:val="22"/>
          <w:lang w:val="hy-AM"/>
        </w:rPr>
        <w:t>проникновение</w:t>
      </w:r>
      <w:r w:rsidRPr="00111FE2">
        <w:rPr>
          <w:rFonts w:ascii="GHEA Grapalat" w:hAnsi="GHEA Grapalat"/>
          <w:sz w:val="22"/>
          <w:szCs w:val="22"/>
        </w:rPr>
        <w:t>/</w:t>
      </w:r>
      <w:r w:rsidRPr="00111FE2">
        <w:rPr>
          <w:rFonts w:ascii="GHEA Grapalat" w:hAnsi="GHEA Grapalat"/>
          <w:sz w:val="22"/>
          <w:szCs w:val="22"/>
          <w:lang w:val="hy-AM"/>
        </w:rPr>
        <w:t xml:space="preserve"> поверхностных вод в железобетонные несущие конструкции, </w:t>
      </w:r>
      <w:r w:rsidRPr="00111FE2">
        <w:rPr>
          <w:rFonts w:ascii="GHEA Grapalat" w:hAnsi="GHEA Grapalat"/>
          <w:sz w:val="22"/>
          <w:szCs w:val="22"/>
        </w:rPr>
        <w:t xml:space="preserve">что и является стимулятором, </w:t>
      </w:r>
      <w:r w:rsidRPr="00111FE2">
        <w:rPr>
          <w:rFonts w:ascii="GHEA Grapalat" w:hAnsi="GHEA Grapalat"/>
          <w:sz w:val="22"/>
          <w:szCs w:val="22"/>
          <w:lang w:val="hy-AM"/>
        </w:rPr>
        <w:t>вызывающим разрушение бетона, коррозию рабочей арматуры и металлических элементов,</w:t>
      </w:r>
    </w:p>
    <w:p w14:paraId="5857EC69" w14:textId="77777777" w:rsidR="00CE6050" w:rsidRPr="00111FE2" w:rsidRDefault="00CE6050">
      <w:pPr>
        <w:pStyle w:val="ListParagraph"/>
        <w:numPr>
          <w:ilvl w:val="0"/>
          <w:numId w:val="11"/>
        </w:numPr>
        <w:spacing w:after="160" w:line="259" w:lineRule="auto"/>
        <w:contextualSpacing/>
        <w:rPr>
          <w:rFonts w:ascii="GHEA Grapalat" w:hAnsi="GHEA Grapalat"/>
          <w:lang w:val="hy-AM"/>
        </w:rPr>
      </w:pPr>
      <w:r w:rsidRPr="00111FE2">
        <w:rPr>
          <w:rFonts w:ascii="GHEA Grapalat" w:hAnsi="GHEA Grapalat"/>
          <w:sz w:val="22"/>
          <w:szCs w:val="22"/>
          <w:lang w:val="hy-AM"/>
        </w:rPr>
        <w:t>В мостах металлической конструкции существующие слои защитной антикоррозионной краски стали подвергаются эрозии в течение многих лет, в результате чего важные элементы мостовых конструкций, их кирпичные, заклепочные и сварочные элементы соединения подвергаются коррозии,</w:t>
      </w:r>
    </w:p>
    <w:p w14:paraId="401564CA" w14:textId="77777777" w:rsidR="00CE6050" w:rsidRPr="00111FE2" w:rsidRDefault="00CE6050">
      <w:pPr>
        <w:pStyle w:val="ListParagraph"/>
        <w:numPr>
          <w:ilvl w:val="0"/>
          <w:numId w:val="11"/>
        </w:numPr>
        <w:spacing w:after="160" w:line="259" w:lineRule="auto"/>
        <w:contextualSpacing/>
        <w:rPr>
          <w:rFonts w:ascii="GHEA Grapalat" w:hAnsi="GHEA Grapalat"/>
          <w:lang w:val="hy-AM"/>
        </w:rPr>
      </w:pPr>
      <w:r w:rsidRPr="00111FE2">
        <w:rPr>
          <w:rFonts w:ascii="GHEA Grapalat" w:hAnsi="GHEA Grapalat"/>
          <w:sz w:val="22"/>
          <w:szCs w:val="22"/>
          <w:lang w:val="hy-AM"/>
        </w:rPr>
        <w:t>В конструкциях мостов, пересекающих реки и каналы, котторые проходят по территории города Еревана, подпорные стены и покрытия (железобетонные плиты, панели</w:t>
      </w:r>
      <w:r w:rsidRPr="00111FE2">
        <w:rPr>
          <w:rFonts w:ascii="GHEA Grapalat" w:hAnsi="GHEA Grapalat"/>
          <w:sz w:val="22"/>
          <w:szCs w:val="22"/>
        </w:rPr>
        <w:t>, покрытия</w:t>
      </w:r>
      <w:r w:rsidRPr="00111FE2">
        <w:rPr>
          <w:rFonts w:ascii="GHEA Grapalat" w:hAnsi="GHEA Grapalat"/>
          <w:sz w:val="22"/>
          <w:szCs w:val="22"/>
          <w:lang w:val="hy-AM"/>
        </w:rPr>
        <w:t>), поддерживающие проезжую часть, весьма часто наблюдаются/отмечаются в поврежденном и опасном состоянии был зарегистрирован случай обрушения).</w:t>
      </w:r>
      <w:r w:rsidRPr="00111FE2">
        <w:rPr>
          <w:rFonts w:ascii="GHEA Grapalat" w:hAnsi="GHEA Grapalat"/>
          <w:sz w:val="22"/>
          <w:szCs w:val="22"/>
        </w:rPr>
        <w:t xml:space="preserve"> </w:t>
      </w:r>
    </w:p>
    <w:p w14:paraId="0FC881C3" w14:textId="77777777" w:rsidR="00CE6050" w:rsidRPr="00111FE2" w:rsidRDefault="00CE6050" w:rsidP="00CE6050">
      <w:pPr>
        <w:spacing w:after="160" w:line="259" w:lineRule="auto"/>
        <w:ind w:left="-11"/>
        <w:rPr>
          <w:rFonts w:ascii="GHEA Grapalat" w:hAnsi="GHEA Grapalat"/>
          <w:lang w:val="hy-AM"/>
        </w:rPr>
      </w:pPr>
      <w:r w:rsidRPr="00111FE2">
        <w:rPr>
          <w:rFonts w:ascii="GHEA Grapalat" w:hAnsi="GHEA Grapalat"/>
          <w:sz w:val="22"/>
          <w:szCs w:val="22"/>
          <w:lang w:val="hy-AM"/>
        </w:rPr>
        <w:t>В целях обеспечения дальнейшей безопасной</w:t>
      </w:r>
      <w:r w:rsidRPr="00111FE2">
        <w:rPr>
          <w:rFonts w:ascii="GHEA Grapalat" w:hAnsi="GHEA Grapalat"/>
          <w:sz w:val="22"/>
          <w:szCs w:val="22"/>
        </w:rPr>
        <w:t>безаварийной</w:t>
      </w:r>
      <w:r w:rsidRPr="00111FE2">
        <w:rPr>
          <w:rFonts w:ascii="GHEA Grapalat" w:hAnsi="GHEA Grapalat"/>
          <w:sz w:val="22"/>
          <w:szCs w:val="22"/>
          <w:lang w:val="hy-AM"/>
        </w:rPr>
        <w:t xml:space="preserve"> эксплуатации мостовых сооружений города Еревана необходимо:</w:t>
      </w:r>
    </w:p>
    <w:p w14:paraId="1A26CA4B" w14:textId="77777777" w:rsidR="00CE6050" w:rsidRPr="00111FE2" w:rsidRDefault="00CE6050" w:rsidP="00CE6050">
      <w:pPr>
        <w:pStyle w:val="ListParagraph"/>
        <w:ind w:left="491" w:hanging="556"/>
        <w:rPr>
          <w:rFonts w:ascii="GHEA Grapalat" w:hAnsi="GHEA Grapalat"/>
          <w:lang w:val="hy-AM"/>
        </w:rPr>
      </w:pPr>
      <w:r w:rsidRPr="00111FE2">
        <w:rPr>
          <w:rFonts w:ascii="GHEA Grapalat" w:hAnsi="GHEA Grapalat"/>
          <w:b/>
          <w:bCs/>
          <w:sz w:val="22"/>
          <w:szCs w:val="22"/>
          <w:lang w:val="hy-AM"/>
        </w:rPr>
        <w:lastRenderedPageBreak/>
        <w:t>а)</w:t>
      </w:r>
      <w:r w:rsidRPr="00111FE2">
        <w:rPr>
          <w:rFonts w:ascii="GHEA Grapalat" w:hAnsi="GHEA Grapalat"/>
          <w:sz w:val="22"/>
          <w:szCs w:val="22"/>
          <w:lang w:val="hy-AM"/>
        </w:rPr>
        <w:t xml:space="preserve"> </w:t>
      </w:r>
      <w:r w:rsidRPr="00111FE2">
        <w:rPr>
          <w:rFonts w:ascii="GHEA Grapalat" w:hAnsi="GHEA Grapalat"/>
          <w:sz w:val="22"/>
          <w:szCs w:val="22"/>
        </w:rPr>
        <w:t>О</w:t>
      </w:r>
      <w:r w:rsidRPr="00111FE2">
        <w:rPr>
          <w:rFonts w:ascii="GHEA Grapalat" w:hAnsi="GHEA Grapalat"/>
          <w:sz w:val="22"/>
          <w:szCs w:val="22"/>
          <w:lang w:val="hy-AM"/>
        </w:rPr>
        <w:t>беспечить осуществление тщательного исследования эксплуатационно-технического состояния всех мостовых конструкций столицы, проведение оценки сейсмического состояния и разработки паспорта (паспортизации) конструкции.</w:t>
      </w:r>
    </w:p>
    <w:p w14:paraId="5D2B586A" w14:textId="77777777" w:rsidR="00CE6050" w:rsidRPr="00111FE2" w:rsidRDefault="00CE6050" w:rsidP="00CE6050">
      <w:pPr>
        <w:pStyle w:val="ListParagraph"/>
        <w:ind w:left="633" w:hanging="556"/>
        <w:rPr>
          <w:rFonts w:ascii="GHEA Grapalat" w:hAnsi="GHEA Grapalat"/>
        </w:rPr>
      </w:pPr>
      <w:r w:rsidRPr="00111FE2">
        <w:rPr>
          <w:rFonts w:ascii="GHEA Grapalat" w:hAnsi="GHEA Grapalat"/>
          <w:b/>
          <w:bCs/>
          <w:sz w:val="22"/>
          <w:szCs w:val="22"/>
          <w:lang w:val="hy-AM"/>
        </w:rPr>
        <w:t>б)</w:t>
      </w:r>
      <w:r w:rsidRPr="00111FE2">
        <w:rPr>
          <w:rFonts w:ascii="GHEA Grapalat" w:hAnsi="GHEA Grapalat"/>
          <w:sz w:val="22"/>
          <w:szCs w:val="22"/>
          <w:lang w:val="hy-AM"/>
        </w:rPr>
        <w:t xml:space="preserve"> На основании рекомендаций, сформированных и выданных в результате вышеперечисленных тестовых исследований, провести их укрепительные </w:t>
      </w:r>
      <w:r w:rsidRPr="00DE7927">
        <w:rPr>
          <w:rFonts w:ascii="GHEA Grapalat" w:hAnsi="GHEA Grapalat"/>
          <w:sz w:val="22"/>
          <w:szCs w:val="22"/>
        </w:rPr>
        <w:t>услуг</w:t>
      </w:r>
      <w:r>
        <w:rPr>
          <w:rFonts w:ascii="GHEA Grapalat" w:hAnsi="GHEA Grapalat"/>
          <w:sz w:val="22"/>
          <w:szCs w:val="22"/>
          <w:lang w:val="hy-AM"/>
        </w:rPr>
        <w:t>и</w:t>
      </w:r>
      <w:r w:rsidRPr="00111FE2">
        <w:rPr>
          <w:rFonts w:ascii="GHEA Grapalat" w:hAnsi="GHEA Grapalat"/>
          <w:sz w:val="22"/>
          <w:szCs w:val="22"/>
          <w:lang w:val="hy-AM"/>
        </w:rPr>
        <w:t>, обеспечивающие их безопасную эксплуатацию и систематическое обслуживание.</w:t>
      </w:r>
      <w:r w:rsidRPr="00111FE2">
        <w:rPr>
          <w:rFonts w:ascii="GHEA Grapalat" w:hAnsi="GHEA Grapalat"/>
          <w:sz w:val="22"/>
          <w:szCs w:val="22"/>
        </w:rPr>
        <w:t xml:space="preserve"> </w:t>
      </w:r>
    </w:p>
    <w:p w14:paraId="62EBCB0C" w14:textId="77777777" w:rsidR="00CE6050" w:rsidRPr="00111FE2" w:rsidRDefault="00CE6050" w:rsidP="00CE6050">
      <w:pPr>
        <w:rPr>
          <w:rFonts w:ascii="GHEA Grapalat" w:hAnsi="GHEA Grapalat"/>
          <w:lang w:val="hy-AM"/>
        </w:rPr>
      </w:pPr>
      <w:r w:rsidRPr="00111FE2">
        <w:rPr>
          <w:rFonts w:ascii="GHEA Grapalat" w:hAnsi="GHEA Grapalat"/>
          <w:sz w:val="22"/>
          <w:szCs w:val="22"/>
          <w:lang w:val="hy-AM"/>
        </w:rPr>
        <w:t>В настоящее время в столице эксплуатируется около 120 мостовых сооружений</w:t>
      </w:r>
      <w:r w:rsidRPr="00111FE2">
        <w:rPr>
          <w:rFonts w:ascii="GHEA Grapalat" w:hAnsi="GHEA Grapalat"/>
          <w:sz w:val="22"/>
          <w:szCs w:val="22"/>
        </w:rPr>
        <w:t xml:space="preserve"> (в данном случае без учета </w:t>
      </w:r>
      <w:r w:rsidRPr="00111FE2">
        <w:rPr>
          <w:rFonts w:ascii="GHEA Grapalat" w:hAnsi="GHEA Grapalat"/>
          <w:sz w:val="22"/>
          <w:szCs w:val="22"/>
          <w:lang w:val="hy-AM"/>
        </w:rPr>
        <w:t xml:space="preserve"> мостов и туннельных переходов</w:t>
      </w:r>
      <w:r w:rsidRPr="00111FE2">
        <w:rPr>
          <w:rFonts w:ascii="GHEA Grapalat" w:hAnsi="GHEA Grapalat"/>
          <w:sz w:val="22"/>
          <w:szCs w:val="22"/>
        </w:rPr>
        <w:t>)</w:t>
      </w:r>
      <w:r w:rsidRPr="00111FE2">
        <w:rPr>
          <w:rFonts w:ascii="GHEA Grapalat" w:hAnsi="GHEA Grapalat"/>
          <w:sz w:val="22"/>
          <w:szCs w:val="22"/>
          <w:lang w:val="hy-AM"/>
        </w:rPr>
        <w:t>, построенных через реки и каналы, проходящие через административную территорию Еревана, которые практически служат для обеспечения бесперебойного дорожного движения.</w:t>
      </w:r>
    </w:p>
    <w:p w14:paraId="0AD984D2" w14:textId="77777777" w:rsidR="00CE6050" w:rsidRPr="00111FE2" w:rsidRDefault="00CE6050" w:rsidP="00CE6050">
      <w:pPr>
        <w:ind w:firstLine="601"/>
        <w:rPr>
          <w:lang w:val="hy-AM"/>
        </w:rPr>
      </w:pPr>
      <w:r w:rsidRPr="00111FE2">
        <w:rPr>
          <w:rFonts w:ascii="GHEA Grapalat" w:hAnsi="GHEA Grapalat"/>
          <w:sz w:val="22"/>
          <w:szCs w:val="22"/>
          <w:lang w:val="hy-AM"/>
        </w:rPr>
        <w:t xml:space="preserve">Исходя из </w:t>
      </w:r>
      <w:r w:rsidRPr="00111FE2">
        <w:rPr>
          <w:rFonts w:ascii="GHEA Grapalat" w:hAnsi="GHEA Grapalat"/>
          <w:sz w:val="22"/>
          <w:szCs w:val="22"/>
        </w:rPr>
        <w:t>вышесказанн</w:t>
      </w:r>
      <w:r w:rsidRPr="00111FE2">
        <w:rPr>
          <w:rFonts w:ascii="GHEA Grapalat" w:hAnsi="GHEA Grapalat"/>
          <w:sz w:val="22"/>
          <w:szCs w:val="22"/>
          <w:lang w:val="hy-AM"/>
        </w:rPr>
        <w:t>ого в понятие «мостовых сооружений» (в смысле системообразующих сооружений) и в смысл указанной задачи</w:t>
      </w:r>
      <w:r w:rsidRPr="00111FE2">
        <w:rPr>
          <w:rFonts w:ascii="GHEA Grapalat" w:hAnsi="GHEA Grapalat"/>
          <w:sz w:val="22"/>
          <w:szCs w:val="22"/>
        </w:rPr>
        <w:t>/задания</w:t>
      </w:r>
      <w:r w:rsidRPr="00111FE2">
        <w:rPr>
          <w:rFonts w:ascii="GHEA Grapalat" w:hAnsi="GHEA Grapalat"/>
          <w:sz w:val="22"/>
          <w:szCs w:val="22"/>
          <w:lang w:val="hy-AM"/>
        </w:rPr>
        <w:t xml:space="preserve"> входят мосты, эстакады, путепроводы и туннельные участки транспортных узлов, подземные и путепроводы, железнодорожные и подземные эстакады, мостовые и туннельные переходы, построенные через реки, каналы и естественные пути и водопропускные трубы, и т. д.</w:t>
      </w:r>
    </w:p>
    <w:p w14:paraId="55C9309F" w14:textId="77777777" w:rsidR="00CE6050" w:rsidRPr="00111FE2" w:rsidRDefault="00CE6050" w:rsidP="00CE6050">
      <w:pPr>
        <w:rPr>
          <w:rFonts w:ascii="GHEA Grapalat" w:hAnsi="GHEA Grapalat"/>
          <w:lang w:val="hy-AM"/>
        </w:rPr>
      </w:pPr>
      <w:r w:rsidRPr="00111FE2">
        <w:rPr>
          <w:sz w:val="22"/>
          <w:szCs w:val="22"/>
          <w:lang w:val="hy-AM"/>
        </w:rPr>
        <w:t xml:space="preserve"> </w:t>
      </w:r>
      <w:r w:rsidRPr="00111FE2">
        <w:rPr>
          <w:rFonts w:ascii="GHEA Grapalat" w:hAnsi="GHEA Grapalat"/>
          <w:sz w:val="22"/>
          <w:szCs w:val="22"/>
        </w:rPr>
        <w:t xml:space="preserve">Исходя из </w:t>
      </w:r>
      <w:r w:rsidRPr="00111FE2">
        <w:rPr>
          <w:rFonts w:ascii="GHEA Grapalat" w:hAnsi="GHEA Grapalat"/>
          <w:sz w:val="22"/>
          <w:szCs w:val="22"/>
          <w:lang w:val="hy-AM"/>
        </w:rPr>
        <w:t xml:space="preserve">этого наименование технического проекта: </w:t>
      </w:r>
    </w:p>
    <w:p w14:paraId="225B36C7" w14:textId="77777777" w:rsidR="00CE6050" w:rsidRPr="00111FE2" w:rsidRDefault="00CE6050" w:rsidP="00CE6050">
      <w:pPr>
        <w:rPr>
          <w:rFonts w:ascii="GHEA Grapalat" w:hAnsi="GHEA Grapalat"/>
        </w:rPr>
      </w:pPr>
      <w:r w:rsidRPr="00111FE2">
        <w:rPr>
          <w:rFonts w:ascii="GHEA Grapalat" w:hAnsi="GHEA Grapalat"/>
          <w:sz w:val="22"/>
          <w:szCs w:val="22"/>
          <w:lang w:val="hy-AM"/>
        </w:rPr>
        <w:t>«</w:t>
      </w:r>
      <w:r w:rsidRPr="00111FE2">
        <w:rPr>
          <w:rFonts w:ascii="GHEA Grapalat" w:hAnsi="GHEA Grapalat"/>
          <w:sz w:val="22"/>
          <w:szCs w:val="22"/>
        </w:rPr>
        <w:t>Осуществл</w:t>
      </w:r>
      <w:r w:rsidRPr="00111FE2">
        <w:rPr>
          <w:rFonts w:ascii="GHEA Grapalat" w:hAnsi="GHEA Grapalat"/>
          <w:sz w:val="22"/>
          <w:szCs w:val="22"/>
          <w:lang w:val="hy-AM"/>
        </w:rPr>
        <w:t xml:space="preserve">ение </w:t>
      </w:r>
      <w:r w:rsidRPr="00DE7927">
        <w:rPr>
          <w:rFonts w:ascii="GHEA Grapalat" w:hAnsi="GHEA Grapalat"/>
          <w:sz w:val="22"/>
          <w:szCs w:val="22"/>
        </w:rPr>
        <w:t>услуг</w:t>
      </w:r>
      <w:r w:rsidRPr="00DE7927">
        <w:rPr>
          <w:rFonts w:ascii="GHEA Grapalat" w:hAnsi="GHEA Grapalat"/>
          <w:sz w:val="22"/>
          <w:szCs w:val="22"/>
          <w:lang w:val="hy-AM"/>
        </w:rPr>
        <w:t xml:space="preserve"> </w:t>
      </w:r>
      <w:r w:rsidRPr="00111FE2">
        <w:rPr>
          <w:rFonts w:ascii="GHEA Grapalat" w:hAnsi="GHEA Grapalat"/>
          <w:sz w:val="22"/>
          <w:szCs w:val="22"/>
          <w:lang w:val="hy-AM"/>
        </w:rPr>
        <w:t>по изучению технического состояния, оценке сейсмического состояния и паспортизации мостовых конструкций, расположенных в административном районе города Еревана Республики Армения»</w:t>
      </w:r>
      <w:r w:rsidRPr="00111FE2">
        <w:rPr>
          <w:rFonts w:ascii="GHEA Grapalat" w:hAnsi="GHEA Grapalat"/>
          <w:sz w:val="22"/>
          <w:szCs w:val="22"/>
        </w:rPr>
        <w:t>.</w:t>
      </w:r>
    </w:p>
    <w:p w14:paraId="2051432A" w14:textId="77777777" w:rsidR="00CE6050" w:rsidRPr="00111FE2" w:rsidRDefault="00CE6050" w:rsidP="00CE6050">
      <w:pPr>
        <w:rPr>
          <w:rFonts w:ascii="GHEA Grapalat" w:hAnsi="GHEA Grapalat"/>
          <w:b/>
          <w:u w:val="single"/>
          <w:lang w:val="hy-AM"/>
        </w:rPr>
      </w:pPr>
    </w:p>
    <w:p w14:paraId="688A780C" w14:textId="77777777" w:rsidR="00CE6050" w:rsidRPr="00111FE2" w:rsidRDefault="00CE6050" w:rsidP="00CE6050">
      <w:pPr>
        <w:rPr>
          <w:rFonts w:ascii="GHEA Grapalat" w:hAnsi="GHEA Grapalat"/>
          <w:b/>
        </w:rPr>
      </w:pPr>
      <w:r w:rsidRPr="00111FE2">
        <w:rPr>
          <w:rFonts w:ascii="GHEA Grapalat" w:hAnsi="GHEA Grapalat"/>
          <w:b/>
          <w:sz w:val="22"/>
          <w:szCs w:val="22"/>
          <w:u w:val="single"/>
          <w:lang w:val="hy-AM"/>
        </w:rPr>
        <w:t xml:space="preserve">II. </w:t>
      </w:r>
      <w:r w:rsidRPr="00111FE2">
        <w:rPr>
          <w:rFonts w:ascii="GHEA Grapalat" w:hAnsi="GHEA Grapalat"/>
          <w:b/>
          <w:sz w:val="22"/>
          <w:szCs w:val="22"/>
          <w:u w:val="single"/>
        </w:rPr>
        <w:t xml:space="preserve"> </w:t>
      </w:r>
      <w:r w:rsidRPr="00111FE2">
        <w:rPr>
          <w:rFonts w:ascii="GHEA Grapalat" w:hAnsi="GHEA Grapalat"/>
          <w:b/>
          <w:sz w:val="22"/>
          <w:szCs w:val="22"/>
          <w:u w:val="single"/>
          <w:lang w:val="hy-AM"/>
        </w:rPr>
        <w:t xml:space="preserve">Инвентаризация/учет существующих мостовых конструкций (далее </w:t>
      </w:r>
      <w:r w:rsidRPr="00111FE2">
        <w:rPr>
          <w:rFonts w:ascii="GHEA Grapalat" w:hAnsi="GHEA Grapalat"/>
          <w:b/>
          <w:sz w:val="22"/>
          <w:szCs w:val="22"/>
          <w:u w:val="single"/>
        </w:rPr>
        <w:t xml:space="preserve">- </w:t>
      </w:r>
      <w:r w:rsidRPr="00111FE2">
        <w:rPr>
          <w:rFonts w:ascii="GHEA Grapalat" w:hAnsi="GHEA Grapalat"/>
          <w:b/>
          <w:sz w:val="22"/>
          <w:szCs w:val="22"/>
          <w:u w:val="single"/>
          <w:lang w:val="hy-AM"/>
        </w:rPr>
        <w:t>конструкция) на территории города Еревана</w:t>
      </w:r>
      <w:r w:rsidRPr="00111FE2">
        <w:rPr>
          <w:rFonts w:ascii="GHEA Grapalat" w:hAnsi="GHEA Grapalat"/>
          <w:b/>
          <w:sz w:val="22"/>
          <w:szCs w:val="22"/>
          <w:u w:val="single"/>
        </w:rPr>
        <w:t>.</w:t>
      </w:r>
    </w:p>
    <w:p w14:paraId="232C63BD" w14:textId="77777777" w:rsidR="00CE6050" w:rsidRPr="00111FE2" w:rsidRDefault="00CE6050" w:rsidP="00CE6050">
      <w:pPr>
        <w:spacing w:line="276" w:lineRule="auto"/>
        <w:ind w:firstLine="709"/>
        <w:rPr>
          <w:rFonts w:ascii="GHEA Grapalat" w:hAnsi="GHEA Grapalat"/>
          <w:b/>
        </w:rPr>
      </w:pPr>
      <w:r w:rsidRPr="00111FE2">
        <w:rPr>
          <w:rFonts w:ascii="GHEA Grapalat" w:hAnsi="GHEA Grapalat"/>
          <w:b/>
          <w:sz w:val="22"/>
          <w:szCs w:val="22"/>
          <w:lang w:val="hy-AM"/>
        </w:rPr>
        <w:t xml:space="preserve">Во время </w:t>
      </w:r>
      <w:r w:rsidRPr="00111FE2">
        <w:rPr>
          <w:rFonts w:ascii="GHEA Grapalat" w:hAnsi="GHEA Grapalat"/>
          <w:b/>
          <w:sz w:val="22"/>
          <w:szCs w:val="22"/>
        </w:rPr>
        <w:t>паспортизации /</w:t>
      </w:r>
      <w:r w:rsidRPr="00111FE2">
        <w:rPr>
          <w:rFonts w:ascii="GHEA Grapalat" w:hAnsi="GHEA Grapalat"/>
          <w:b/>
          <w:sz w:val="22"/>
          <w:szCs w:val="22"/>
          <w:lang w:val="hy-AM"/>
        </w:rPr>
        <w:t>регистрации необходимо выполнить следующие шаги</w:t>
      </w:r>
      <w:r w:rsidRPr="00111FE2">
        <w:rPr>
          <w:rFonts w:ascii="GHEA Grapalat" w:hAnsi="GHEA Grapalat"/>
          <w:b/>
          <w:sz w:val="22"/>
          <w:szCs w:val="22"/>
        </w:rPr>
        <w:t>:</w:t>
      </w:r>
    </w:p>
    <w:p w14:paraId="78FB1B67" w14:textId="77777777" w:rsidR="00CE6050" w:rsidRPr="00111FE2" w:rsidRDefault="00CE6050">
      <w:pPr>
        <w:pStyle w:val="ListParagraph"/>
        <w:numPr>
          <w:ilvl w:val="0"/>
          <w:numId w:val="12"/>
        </w:numPr>
        <w:spacing w:line="276" w:lineRule="auto"/>
        <w:ind w:left="459"/>
        <w:contextualSpacing/>
        <w:jc w:val="both"/>
        <w:rPr>
          <w:rFonts w:ascii="GHEA Grapalat" w:hAnsi="GHEA Grapalat"/>
          <w:lang w:val="hy-AM"/>
        </w:rPr>
      </w:pPr>
      <w:r w:rsidRPr="00111FE2">
        <w:rPr>
          <w:rFonts w:ascii="GHEA Grapalat" w:hAnsi="GHEA Grapalat"/>
          <w:sz w:val="22"/>
          <w:szCs w:val="22"/>
          <w:lang w:val="hy-AM"/>
        </w:rPr>
        <w:t>Провести комплексную инвентаризацию</w:t>
      </w:r>
      <w:r w:rsidRPr="00111FE2">
        <w:rPr>
          <w:rFonts w:ascii="GHEA Grapalat" w:hAnsi="GHEA Grapalat"/>
          <w:sz w:val="22"/>
          <w:szCs w:val="22"/>
        </w:rPr>
        <w:t xml:space="preserve">/учет мостов и </w:t>
      </w:r>
      <w:r w:rsidRPr="00111FE2">
        <w:rPr>
          <w:rFonts w:ascii="GHEA Grapalat" w:hAnsi="GHEA Grapalat"/>
          <w:sz w:val="22"/>
          <w:szCs w:val="22"/>
          <w:lang w:val="hy-AM"/>
        </w:rPr>
        <w:t xml:space="preserve"> мостовых сооружений, расположенных на административной территории города Еревана, и составить перечень всех без исключения сооружений с типами, включенными в «концепцию мостовых сооружений», указанную в тексте обоснования. </w:t>
      </w:r>
      <w:r w:rsidRPr="00111FE2">
        <w:rPr>
          <w:rFonts w:ascii="GHEA Grapalat" w:hAnsi="GHEA Grapalat"/>
          <w:sz w:val="22"/>
          <w:szCs w:val="22"/>
        </w:rPr>
        <w:t>Заказчик</w:t>
      </w:r>
      <w:r w:rsidRPr="00111FE2">
        <w:rPr>
          <w:rFonts w:ascii="GHEA Grapalat" w:hAnsi="GHEA Grapalat"/>
          <w:sz w:val="22"/>
          <w:szCs w:val="22"/>
          <w:lang w:val="hy-AM"/>
        </w:rPr>
        <w:t xml:space="preserve"> предоставит предварительный список мостовых конструкций в Ереване</w:t>
      </w:r>
    </w:p>
    <w:p w14:paraId="54574523" w14:textId="77777777" w:rsidR="00CE6050" w:rsidRPr="00111FE2" w:rsidRDefault="00CE6050" w:rsidP="00CE6050">
      <w:pPr>
        <w:pStyle w:val="ListParagraph"/>
        <w:spacing w:line="276" w:lineRule="auto"/>
        <w:ind w:left="349"/>
        <w:jc w:val="both"/>
        <w:rPr>
          <w:rFonts w:ascii="GHEA Grapalat" w:hAnsi="GHEA Grapalat"/>
          <w:lang w:val="hy-AM"/>
        </w:rPr>
      </w:pPr>
      <w:r w:rsidRPr="00111FE2">
        <w:rPr>
          <w:rFonts w:ascii="GHEA Grapalat" w:hAnsi="GHEA Grapalat"/>
          <w:sz w:val="22"/>
          <w:szCs w:val="22"/>
          <w:lang w:val="hy-AM"/>
        </w:rPr>
        <w:t>Заказчик, а также различные управляющие инфраструктурой (ответственные лица) окажут помощь подрядчику в инвентаризации конструкций непосредственно на месте.</w:t>
      </w:r>
    </w:p>
    <w:p w14:paraId="33044055" w14:textId="77777777" w:rsidR="00CE6050" w:rsidRPr="00111FE2" w:rsidRDefault="00CE6050">
      <w:pPr>
        <w:pStyle w:val="ListParagraph"/>
        <w:numPr>
          <w:ilvl w:val="0"/>
          <w:numId w:val="12"/>
        </w:numPr>
        <w:spacing w:line="276" w:lineRule="auto"/>
        <w:ind w:left="502"/>
        <w:contextualSpacing/>
        <w:jc w:val="both"/>
        <w:rPr>
          <w:rFonts w:ascii="GHEA Grapalat" w:hAnsi="GHEA Grapalat"/>
          <w:lang w:val="hy-AM"/>
        </w:rPr>
      </w:pPr>
      <w:r w:rsidRPr="00111FE2">
        <w:rPr>
          <w:rFonts w:ascii="GHEA Grapalat" w:hAnsi="GHEA Grapalat"/>
          <w:sz w:val="22"/>
          <w:szCs w:val="22"/>
          <w:lang w:val="hy-AM"/>
        </w:rPr>
        <w:t xml:space="preserve">Результаты инвентаризирующих </w:t>
      </w:r>
      <w:r w:rsidRPr="00DE7927">
        <w:rPr>
          <w:rFonts w:ascii="GHEA Grapalat" w:hAnsi="GHEA Grapalat"/>
          <w:sz w:val="22"/>
          <w:szCs w:val="22"/>
        </w:rPr>
        <w:t>услуг</w:t>
      </w:r>
      <w:r w:rsidRPr="00DE7927">
        <w:rPr>
          <w:rFonts w:ascii="GHEA Grapalat" w:hAnsi="GHEA Grapalat"/>
          <w:sz w:val="22"/>
          <w:szCs w:val="22"/>
          <w:lang w:val="hy-AM"/>
        </w:rPr>
        <w:t xml:space="preserve"> </w:t>
      </w:r>
      <w:r w:rsidRPr="00111FE2">
        <w:rPr>
          <w:rFonts w:ascii="GHEA Grapalat" w:hAnsi="GHEA Grapalat"/>
          <w:sz w:val="22"/>
          <w:szCs w:val="22"/>
          <w:lang w:val="hy-AM"/>
        </w:rPr>
        <w:t>подпункта 1 раздела 2 представить для целей взаимной корректировки заказчику не позднее 60-го дня после заключения договора/согласшения о предоставлении финансовых ресурсов.</w:t>
      </w:r>
    </w:p>
    <w:p w14:paraId="4524D6F1" w14:textId="77777777" w:rsidR="00CE6050" w:rsidRPr="00111FE2" w:rsidRDefault="00CE6050">
      <w:pPr>
        <w:pStyle w:val="ListParagraph"/>
        <w:numPr>
          <w:ilvl w:val="0"/>
          <w:numId w:val="12"/>
        </w:numPr>
        <w:spacing w:line="276" w:lineRule="auto"/>
        <w:ind w:left="502"/>
        <w:contextualSpacing/>
        <w:jc w:val="both"/>
        <w:rPr>
          <w:rFonts w:ascii="GHEA Grapalat" w:hAnsi="GHEA Grapalat"/>
          <w:lang w:val="hy-AM"/>
        </w:rPr>
      </w:pPr>
      <w:r w:rsidRPr="00111FE2">
        <w:rPr>
          <w:rFonts w:ascii="GHEA Grapalat" w:hAnsi="GHEA Grapalat"/>
          <w:sz w:val="22"/>
          <w:szCs w:val="22"/>
          <w:lang w:val="hy-AM"/>
        </w:rPr>
        <w:t xml:space="preserve"> На основании окончательных результатов инвентаризации/учета надлежит подготовить и предоставить Заказчику подробную  карту расположения существующих (наличествующих</w:t>
      </w:r>
      <w:r w:rsidRPr="00111FE2">
        <w:rPr>
          <w:rFonts w:ascii="GHEA Grapalat" w:hAnsi="GHEA Grapalat"/>
          <w:sz w:val="22"/>
          <w:szCs w:val="22"/>
        </w:rPr>
        <w:t>)</w:t>
      </w:r>
      <w:r w:rsidRPr="00111FE2">
        <w:rPr>
          <w:rFonts w:ascii="GHEA Grapalat" w:hAnsi="GHEA Grapalat"/>
          <w:sz w:val="22"/>
          <w:szCs w:val="22"/>
          <w:lang w:val="hy-AM"/>
        </w:rPr>
        <w:t xml:space="preserve"> мостовых конструкций в административном районе города Еревана в бумажном и электронном вариантах. Карта должна содержать перечень условных (цветных) обозначений </w:t>
      </w:r>
      <w:r w:rsidRPr="00111FE2">
        <w:rPr>
          <w:rFonts w:ascii="GHEA Grapalat" w:hAnsi="GHEA Grapalat"/>
          <w:sz w:val="22"/>
          <w:szCs w:val="22"/>
        </w:rPr>
        <w:t>– в соответствии с</w:t>
      </w:r>
      <w:r w:rsidRPr="00111FE2">
        <w:rPr>
          <w:rFonts w:ascii="GHEA Grapalat" w:hAnsi="GHEA Grapalat"/>
          <w:sz w:val="22"/>
          <w:szCs w:val="22"/>
          <w:lang w:val="hy-AM"/>
        </w:rPr>
        <w:t xml:space="preserve"> типам сооружений.</w:t>
      </w:r>
    </w:p>
    <w:p w14:paraId="3156C221" w14:textId="77777777" w:rsidR="00CE6050" w:rsidRPr="00111FE2" w:rsidRDefault="00CE6050">
      <w:pPr>
        <w:pStyle w:val="ListParagraph"/>
        <w:numPr>
          <w:ilvl w:val="0"/>
          <w:numId w:val="12"/>
        </w:numPr>
        <w:spacing w:line="276" w:lineRule="auto"/>
        <w:ind w:left="349"/>
        <w:contextualSpacing/>
        <w:jc w:val="both"/>
        <w:rPr>
          <w:rFonts w:ascii="GHEA Grapalat" w:hAnsi="GHEA Grapalat"/>
          <w:lang w:val="hy-AM"/>
        </w:rPr>
      </w:pPr>
      <w:r w:rsidRPr="00111FE2">
        <w:rPr>
          <w:rFonts w:ascii="GHEA Grapalat" w:hAnsi="GHEA Grapalat"/>
          <w:sz w:val="22"/>
          <w:szCs w:val="22"/>
          <w:lang w:val="hy-AM"/>
        </w:rPr>
        <w:t>Геометрический обмер конструкции моста, составление продольных и поперечных разрезов, плана.</w:t>
      </w:r>
    </w:p>
    <w:p w14:paraId="68623903" w14:textId="77777777" w:rsidR="00CE6050" w:rsidRPr="00111FE2" w:rsidRDefault="00CE6050">
      <w:pPr>
        <w:pStyle w:val="ListParagraph"/>
        <w:numPr>
          <w:ilvl w:val="0"/>
          <w:numId w:val="12"/>
        </w:numPr>
        <w:spacing w:line="276" w:lineRule="auto"/>
        <w:ind w:left="349"/>
        <w:contextualSpacing/>
        <w:jc w:val="both"/>
        <w:rPr>
          <w:rFonts w:ascii="GHEA Grapalat" w:hAnsi="GHEA Grapalat"/>
          <w:lang w:val="hy-AM"/>
        </w:rPr>
      </w:pPr>
      <w:r w:rsidRPr="00111FE2">
        <w:rPr>
          <w:rFonts w:ascii="GHEA Grapalat" w:hAnsi="GHEA Grapalat"/>
          <w:sz w:val="22"/>
          <w:szCs w:val="22"/>
          <w:lang w:val="hy-AM"/>
        </w:rPr>
        <w:t>Визуальное и инструментальное</w:t>
      </w:r>
      <w:r w:rsidRPr="00111FE2">
        <w:rPr>
          <w:rFonts w:ascii="GHEA Grapalat" w:hAnsi="GHEA Grapalat"/>
          <w:sz w:val="22"/>
          <w:szCs w:val="22"/>
        </w:rPr>
        <w:t>/техническое</w:t>
      </w:r>
      <w:r w:rsidRPr="00111FE2">
        <w:rPr>
          <w:rFonts w:ascii="GHEA Grapalat" w:hAnsi="GHEA Grapalat"/>
          <w:sz w:val="22"/>
          <w:szCs w:val="22"/>
          <w:lang w:val="hy-AM"/>
        </w:rPr>
        <w:t xml:space="preserve"> обследование конструкции (определение фактической прочности бетона, измерение </w:t>
      </w:r>
      <w:r w:rsidRPr="00111FE2">
        <w:rPr>
          <w:rFonts w:ascii="GHEA Grapalat" w:hAnsi="GHEA Grapalat"/>
          <w:sz w:val="22"/>
          <w:szCs w:val="22"/>
        </w:rPr>
        <w:t>частотности</w:t>
      </w:r>
      <w:r w:rsidRPr="00111FE2">
        <w:rPr>
          <w:rFonts w:ascii="GHEA Grapalat" w:hAnsi="GHEA Grapalat"/>
          <w:sz w:val="22"/>
          <w:szCs w:val="22"/>
          <w:lang w:val="hy-AM"/>
        </w:rPr>
        <w:t xml:space="preserve"> колебаний динамических характеристик и т.п.)</w:t>
      </w:r>
    </w:p>
    <w:p w14:paraId="1B321DCE" w14:textId="77777777" w:rsidR="00CE6050" w:rsidRPr="00111FE2" w:rsidRDefault="00CE6050">
      <w:pPr>
        <w:pStyle w:val="ListParagraph"/>
        <w:numPr>
          <w:ilvl w:val="0"/>
          <w:numId w:val="12"/>
        </w:numPr>
        <w:spacing w:line="276" w:lineRule="auto"/>
        <w:ind w:left="349"/>
        <w:contextualSpacing/>
        <w:jc w:val="both"/>
        <w:rPr>
          <w:rFonts w:ascii="GHEA Grapalat" w:hAnsi="GHEA Grapalat"/>
          <w:lang w:val="hy-AM"/>
        </w:rPr>
      </w:pPr>
      <w:r w:rsidRPr="00111FE2">
        <w:rPr>
          <w:rFonts w:ascii="GHEA Grapalat" w:hAnsi="GHEA Grapalat"/>
          <w:sz w:val="22"/>
          <w:szCs w:val="22"/>
          <w:lang w:val="hy-AM"/>
        </w:rPr>
        <w:t xml:space="preserve">Исходя из необходимости по результатам совместного детального обсуждения с Заказчиком провести инженерно-геологическое, геометрическое обследование сооружений. </w:t>
      </w:r>
    </w:p>
    <w:p w14:paraId="6CAE2905" w14:textId="77777777" w:rsidR="00CE6050" w:rsidRPr="00111FE2" w:rsidRDefault="00CE6050">
      <w:pPr>
        <w:pStyle w:val="ListParagraph"/>
        <w:numPr>
          <w:ilvl w:val="0"/>
          <w:numId w:val="12"/>
        </w:numPr>
        <w:spacing w:line="276" w:lineRule="auto"/>
        <w:ind w:left="349"/>
        <w:contextualSpacing/>
        <w:jc w:val="both"/>
        <w:rPr>
          <w:rFonts w:ascii="GHEA Grapalat" w:hAnsi="GHEA Grapalat"/>
          <w:lang w:val="hy-AM"/>
        </w:rPr>
      </w:pPr>
      <w:r w:rsidRPr="00111FE2">
        <w:rPr>
          <w:rFonts w:ascii="GHEA Grapalat" w:hAnsi="GHEA Grapalat"/>
          <w:sz w:val="22"/>
          <w:szCs w:val="22"/>
        </w:rPr>
        <w:lastRenderedPageBreak/>
        <w:t xml:space="preserve">На основании </w:t>
      </w:r>
      <w:r w:rsidRPr="00111FE2">
        <w:rPr>
          <w:rFonts w:ascii="GHEA Grapalat" w:hAnsi="GHEA Grapalat"/>
          <w:sz w:val="22"/>
          <w:szCs w:val="22"/>
          <w:lang w:val="hy-AM"/>
        </w:rPr>
        <w:t>результатов проведенного визуального и инструментального обследования должна быть дана оценка технического состояния моста, которая также должна быть внесена в разрабатываемый технический паспорт.</w:t>
      </w:r>
    </w:p>
    <w:p w14:paraId="7068A611" w14:textId="77777777" w:rsidR="00CE6050" w:rsidRPr="00111FE2" w:rsidRDefault="00CE6050">
      <w:pPr>
        <w:pStyle w:val="ListParagraph"/>
        <w:numPr>
          <w:ilvl w:val="0"/>
          <w:numId w:val="12"/>
        </w:numPr>
        <w:spacing w:line="276" w:lineRule="auto"/>
        <w:ind w:left="349"/>
        <w:contextualSpacing/>
        <w:jc w:val="both"/>
        <w:rPr>
          <w:rFonts w:ascii="GHEA Grapalat" w:hAnsi="GHEA Grapalat"/>
          <w:lang w:val="hy-AM"/>
        </w:rPr>
      </w:pPr>
      <w:r w:rsidRPr="00111FE2">
        <w:rPr>
          <w:rFonts w:ascii="GHEA Grapalat" w:hAnsi="GHEA Grapalat"/>
          <w:sz w:val="22"/>
          <w:szCs w:val="22"/>
          <w:lang w:val="hy-AM"/>
        </w:rPr>
        <w:t>Определение фактической</w:t>
      </w:r>
      <w:r w:rsidRPr="00111FE2">
        <w:rPr>
          <w:rFonts w:ascii="GHEA Grapalat" w:hAnsi="GHEA Grapalat"/>
          <w:sz w:val="22"/>
          <w:szCs w:val="22"/>
        </w:rPr>
        <w:t xml:space="preserve"> (реальной) характеристики, а именно -</w:t>
      </w:r>
      <w:r w:rsidRPr="00111FE2">
        <w:rPr>
          <w:rFonts w:ascii="GHEA Grapalat" w:hAnsi="GHEA Grapalat"/>
          <w:sz w:val="22"/>
          <w:szCs w:val="22"/>
          <w:lang w:val="hy-AM"/>
        </w:rPr>
        <w:t xml:space="preserve"> несущей способности конструкции аналитическими методами, а также оценка ее потенциальной</w:t>
      </w:r>
      <w:r w:rsidRPr="00111FE2">
        <w:rPr>
          <w:rFonts w:ascii="GHEA Grapalat" w:hAnsi="GHEA Grapalat"/>
          <w:sz w:val="22"/>
          <w:szCs w:val="22"/>
        </w:rPr>
        <w:t xml:space="preserve"> (прогнозируемой)</w:t>
      </w:r>
      <w:r w:rsidRPr="00111FE2">
        <w:rPr>
          <w:rFonts w:ascii="GHEA Grapalat" w:hAnsi="GHEA Grapalat"/>
          <w:sz w:val="22"/>
          <w:szCs w:val="22"/>
          <w:lang w:val="hy-AM"/>
        </w:rPr>
        <w:t xml:space="preserve"> сейсмостойкости.</w:t>
      </w:r>
    </w:p>
    <w:p w14:paraId="79B7C0C0" w14:textId="77777777" w:rsidR="00CE6050" w:rsidRPr="00111FE2" w:rsidRDefault="00CE6050">
      <w:pPr>
        <w:pStyle w:val="ListParagraph"/>
        <w:numPr>
          <w:ilvl w:val="0"/>
          <w:numId w:val="12"/>
        </w:numPr>
        <w:spacing w:line="276" w:lineRule="auto"/>
        <w:ind w:left="349"/>
        <w:contextualSpacing/>
        <w:rPr>
          <w:rFonts w:ascii="GHEA Grapalat" w:hAnsi="GHEA Grapalat"/>
          <w:lang w:val="hy-AM"/>
        </w:rPr>
      </w:pPr>
      <w:r w:rsidRPr="00111FE2">
        <w:rPr>
          <w:rFonts w:ascii="GHEA Grapalat" w:hAnsi="GHEA Grapalat"/>
          <w:sz w:val="22"/>
          <w:szCs w:val="22"/>
          <w:lang w:val="hy-AM"/>
        </w:rPr>
        <w:t>Разработка технического паспорта мостового перехода</w:t>
      </w:r>
      <w:r w:rsidRPr="00111FE2">
        <w:rPr>
          <w:rFonts w:ascii="GHEA Grapalat" w:hAnsi="GHEA Grapalat"/>
          <w:sz w:val="22"/>
          <w:szCs w:val="22"/>
        </w:rPr>
        <w:t xml:space="preserve"> (узла)</w:t>
      </w:r>
      <w:r w:rsidRPr="00111FE2">
        <w:rPr>
          <w:rFonts w:ascii="GHEA Grapalat" w:hAnsi="GHEA Grapalat"/>
          <w:sz w:val="22"/>
          <w:szCs w:val="22"/>
          <w:lang w:val="hy-AM"/>
        </w:rPr>
        <w:t>.</w:t>
      </w:r>
    </w:p>
    <w:p w14:paraId="196A7938" w14:textId="77777777" w:rsidR="00CE6050" w:rsidRPr="00111FE2" w:rsidRDefault="00CE6050">
      <w:pPr>
        <w:pStyle w:val="ListParagraph"/>
        <w:numPr>
          <w:ilvl w:val="0"/>
          <w:numId w:val="12"/>
        </w:numPr>
        <w:spacing w:line="276" w:lineRule="auto"/>
        <w:ind w:left="349"/>
        <w:contextualSpacing/>
        <w:jc w:val="both"/>
        <w:rPr>
          <w:rFonts w:ascii="GHEA Grapalat" w:hAnsi="GHEA Grapalat"/>
          <w:lang w:val="hy-AM"/>
        </w:rPr>
      </w:pPr>
      <w:r w:rsidRPr="00111FE2">
        <w:rPr>
          <w:rFonts w:ascii="GHEA Grapalat" w:hAnsi="GHEA Grapalat"/>
          <w:sz w:val="22"/>
          <w:szCs w:val="22"/>
          <w:lang w:val="hy-AM"/>
        </w:rPr>
        <w:t xml:space="preserve">По результатам выполненных </w:t>
      </w:r>
      <w:r w:rsidRPr="00DE7927">
        <w:rPr>
          <w:rFonts w:ascii="GHEA Grapalat" w:hAnsi="GHEA Grapalat"/>
          <w:sz w:val="22"/>
          <w:szCs w:val="22"/>
        </w:rPr>
        <w:t>услуг</w:t>
      </w:r>
      <w:r w:rsidRPr="00DE7927">
        <w:rPr>
          <w:rFonts w:ascii="GHEA Grapalat" w:hAnsi="GHEA Grapalat"/>
          <w:sz w:val="22"/>
          <w:szCs w:val="22"/>
          <w:lang w:val="hy-AM"/>
        </w:rPr>
        <w:t xml:space="preserve"> </w:t>
      </w:r>
      <w:r w:rsidRPr="00111FE2">
        <w:rPr>
          <w:rFonts w:ascii="GHEA Grapalat" w:hAnsi="GHEA Grapalat"/>
          <w:sz w:val="22"/>
          <w:szCs w:val="22"/>
          <w:lang w:val="hy-AM"/>
        </w:rPr>
        <w:t xml:space="preserve">должен быть составлен подробный отчет </w:t>
      </w:r>
      <w:r w:rsidRPr="00111FE2">
        <w:rPr>
          <w:rFonts w:ascii="GHEA Grapalat" w:hAnsi="GHEA Grapalat"/>
          <w:sz w:val="22"/>
          <w:szCs w:val="22"/>
        </w:rPr>
        <w:t xml:space="preserve">относительно осуществленного </w:t>
      </w:r>
      <w:r w:rsidRPr="00111FE2">
        <w:rPr>
          <w:rFonts w:ascii="GHEA Grapalat" w:hAnsi="GHEA Grapalat"/>
          <w:sz w:val="22"/>
          <w:szCs w:val="22"/>
          <w:lang w:val="hy-AM"/>
        </w:rPr>
        <w:t>обследования мостового перехода.</w:t>
      </w:r>
    </w:p>
    <w:p w14:paraId="24B90960" w14:textId="77777777" w:rsidR="00CE6050" w:rsidRPr="00111FE2" w:rsidRDefault="00CE6050">
      <w:pPr>
        <w:pStyle w:val="ListParagraph"/>
        <w:numPr>
          <w:ilvl w:val="0"/>
          <w:numId w:val="12"/>
        </w:numPr>
        <w:spacing w:line="276" w:lineRule="auto"/>
        <w:ind w:left="349"/>
        <w:contextualSpacing/>
        <w:jc w:val="both"/>
        <w:rPr>
          <w:rFonts w:ascii="GHEA Grapalat" w:hAnsi="GHEA Grapalat"/>
          <w:lang w:val="hy-AM"/>
        </w:rPr>
      </w:pPr>
      <w:r w:rsidRPr="00111FE2">
        <w:rPr>
          <w:rFonts w:ascii="GHEA Grapalat" w:hAnsi="GHEA Grapalat"/>
          <w:sz w:val="22"/>
          <w:szCs w:val="22"/>
          <w:lang w:val="hy-AM"/>
        </w:rPr>
        <w:t xml:space="preserve">При выполнении </w:t>
      </w:r>
      <w:r w:rsidRPr="00DE7927">
        <w:rPr>
          <w:rFonts w:ascii="GHEA Grapalat" w:hAnsi="GHEA Grapalat"/>
          <w:sz w:val="22"/>
          <w:szCs w:val="22"/>
        </w:rPr>
        <w:t>услуг</w:t>
      </w:r>
      <w:r w:rsidRPr="00DE7927">
        <w:rPr>
          <w:rFonts w:ascii="GHEA Grapalat" w:hAnsi="GHEA Grapalat"/>
          <w:sz w:val="22"/>
          <w:szCs w:val="22"/>
          <w:lang w:val="hy-AM"/>
        </w:rPr>
        <w:t xml:space="preserve"> </w:t>
      </w:r>
      <w:r w:rsidRPr="00111FE2">
        <w:rPr>
          <w:rFonts w:ascii="GHEA Grapalat" w:hAnsi="GHEA Grapalat"/>
          <w:sz w:val="22"/>
          <w:szCs w:val="22"/>
          <w:lang w:val="hy-AM"/>
        </w:rPr>
        <w:t>необходимо учитывать нижеследующие условия:</w:t>
      </w:r>
    </w:p>
    <w:p w14:paraId="69A96BE8" w14:textId="77777777" w:rsidR="00CE6050" w:rsidRPr="00111FE2" w:rsidRDefault="00CE6050">
      <w:pPr>
        <w:pStyle w:val="ListParagraph"/>
        <w:numPr>
          <w:ilvl w:val="0"/>
          <w:numId w:val="10"/>
        </w:numPr>
        <w:spacing w:line="276" w:lineRule="auto"/>
        <w:ind w:left="66" w:firstLine="0"/>
        <w:contextualSpacing/>
        <w:jc w:val="both"/>
        <w:rPr>
          <w:rFonts w:ascii="GHEA Grapalat" w:hAnsi="GHEA Grapalat"/>
          <w:lang w:val="hy-AM"/>
        </w:rPr>
      </w:pPr>
      <w:r w:rsidRPr="00111FE2">
        <w:rPr>
          <w:rFonts w:ascii="GHEA Grapalat" w:hAnsi="GHEA Grapalat"/>
          <w:sz w:val="22"/>
          <w:szCs w:val="22"/>
          <w:lang w:val="hy-AM"/>
        </w:rPr>
        <w:t>Технические данные (</w:t>
      </w:r>
      <w:r w:rsidRPr="00111FE2">
        <w:rPr>
          <w:rFonts w:ascii="GHEA Grapalat" w:hAnsi="GHEA Grapalat"/>
          <w:sz w:val="22"/>
          <w:szCs w:val="22"/>
        </w:rPr>
        <w:t>характеристики</w:t>
      </w:r>
      <w:r w:rsidRPr="00111FE2">
        <w:rPr>
          <w:rFonts w:ascii="GHEA Grapalat" w:hAnsi="GHEA Grapalat"/>
          <w:sz w:val="22"/>
          <w:szCs w:val="22"/>
          <w:lang w:val="hy-AM"/>
        </w:rPr>
        <w:t>) и чертежи мостовых конструкций в большинстве случаев не сохранились.</w:t>
      </w:r>
    </w:p>
    <w:p w14:paraId="239DA0CA" w14:textId="77777777" w:rsidR="00CE6050" w:rsidRPr="00111FE2" w:rsidRDefault="00CE6050">
      <w:pPr>
        <w:pStyle w:val="ListParagraph"/>
        <w:numPr>
          <w:ilvl w:val="0"/>
          <w:numId w:val="10"/>
        </w:numPr>
        <w:spacing w:line="276" w:lineRule="auto"/>
        <w:ind w:left="66" w:firstLine="0"/>
        <w:contextualSpacing/>
        <w:jc w:val="both"/>
        <w:rPr>
          <w:rFonts w:ascii="GHEA Grapalat" w:hAnsi="GHEA Grapalat"/>
          <w:lang w:val="hy-AM"/>
        </w:rPr>
      </w:pPr>
      <w:r w:rsidRPr="00111FE2">
        <w:rPr>
          <w:rFonts w:ascii="GHEA Grapalat" w:hAnsi="GHEA Grapalat"/>
          <w:sz w:val="22"/>
          <w:szCs w:val="22"/>
        </w:rPr>
        <w:t>с целью</w:t>
      </w:r>
      <w:r w:rsidRPr="00111FE2">
        <w:rPr>
          <w:rFonts w:ascii="GHEA Grapalat" w:hAnsi="GHEA Grapalat"/>
          <w:sz w:val="22"/>
          <w:szCs w:val="22"/>
          <w:lang w:val="hy-AM"/>
        </w:rPr>
        <w:t xml:space="preserve"> </w:t>
      </w:r>
      <w:r w:rsidRPr="00111FE2">
        <w:rPr>
          <w:rFonts w:ascii="GHEA Grapalat" w:hAnsi="GHEA Grapalat"/>
          <w:sz w:val="22"/>
          <w:szCs w:val="22"/>
        </w:rPr>
        <w:t>осуществления с</w:t>
      </w:r>
      <w:r w:rsidRPr="00111FE2">
        <w:rPr>
          <w:rFonts w:ascii="GHEA Grapalat" w:hAnsi="GHEA Grapalat"/>
          <w:sz w:val="22"/>
          <w:szCs w:val="22"/>
          <w:lang w:val="hy-AM"/>
        </w:rPr>
        <w:t>ближения и измерения элементов конструкций (</w:t>
      </w:r>
      <w:r w:rsidRPr="00111FE2">
        <w:rPr>
          <w:rFonts w:ascii="GHEA Grapalat" w:hAnsi="GHEA Grapalat"/>
          <w:sz w:val="22"/>
          <w:szCs w:val="22"/>
        </w:rPr>
        <w:t>балки, постаменты</w:t>
      </w:r>
      <w:r w:rsidRPr="00111FE2">
        <w:rPr>
          <w:rFonts w:ascii="GHEA Grapalat" w:hAnsi="GHEA Grapalat"/>
          <w:sz w:val="22"/>
          <w:szCs w:val="22"/>
          <w:lang w:val="hy-AM"/>
        </w:rPr>
        <w:t xml:space="preserve"> </w:t>
      </w:r>
      <w:r w:rsidRPr="00111FE2">
        <w:rPr>
          <w:rFonts w:ascii="GHEA Grapalat" w:hAnsi="GHEA Grapalat"/>
          <w:sz w:val="22"/>
          <w:szCs w:val="22"/>
        </w:rPr>
        <w:t>пролетов</w:t>
      </w:r>
      <w:r w:rsidRPr="00111FE2">
        <w:rPr>
          <w:rFonts w:ascii="GHEA Grapalat" w:hAnsi="GHEA Grapalat"/>
          <w:sz w:val="22"/>
          <w:szCs w:val="22"/>
          <w:lang w:val="hy-AM"/>
        </w:rPr>
        <w:t xml:space="preserve"> конструкций, опор, опорных платформ и т. д.) следует учесть и использовать соответствующие методы (вышки, лестницы/ступени и т. д.) </w:t>
      </w:r>
    </w:p>
    <w:p w14:paraId="712E225F" w14:textId="77777777" w:rsidR="00CE6050" w:rsidRPr="00111FE2" w:rsidRDefault="00CE6050">
      <w:pPr>
        <w:pStyle w:val="ListParagraph"/>
        <w:numPr>
          <w:ilvl w:val="0"/>
          <w:numId w:val="10"/>
        </w:numPr>
        <w:spacing w:line="276" w:lineRule="auto"/>
        <w:ind w:left="66" w:firstLine="0"/>
        <w:contextualSpacing/>
        <w:jc w:val="both"/>
        <w:rPr>
          <w:rFonts w:ascii="GHEA Grapalat" w:hAnsi="GHEA Grapalat"/>
          <w:lang w:val="hy-AM"/>
        </w:rPr>
      </w:pPr>
      <w:r w:rsidRPr="00111FE2">
        <w:rPr>
          <w:rFonts w:ascii="GHEA Grapalat" w:hAnsi="GHEA Grapalat"/>
          <w:sz w:val="22"/>
          <w:szCs w:val="22"/>
          <w:lang w:val="hy-AM"/>
        </w:rPr>
        <w:t xml:space="preserve">необходимо учесть, что возможно, потребуется открыть пути доступа к некоторым структурным элементам, </w:t>
      </w:r>
    </w:p>
    <w:p w14:paraId="11E9912C" w14:textId="77777777" w:rsidR="00CE6050" w:rsidRPr="00111FE2" w:rsidRDefault="00CE6050">
      <w:pPr>
        <w:pStyle w:val="ListParagraph"/>
        <w:numPr>
          <w:ilvl w:val="0"/>
          <w:numId w:val="10"/>
        </w:numPr>
        <w:spacing w:line="276" w:lineRule="auto"/>
        <w:ind w:left="66" w:firstLine="0"/>
        <w:contextualSpacing/>
        <w:jc w:val="both"/>
        <w:rPr>
          <w:rFonts w:ascii="GHEA Grapalat" w:hAnsi="GHEA Grapalat"/>
          <w:lang w:val="hy-AM"/>
        </w:rPr>
      </w:pPr>
      <w:r w:rsidRPr="00111FE2">
        <w:rPr>
          <w:rFonts w:ascii="GHEA Grapalat" w:hAnsi="GHEA Grapalat"/>
          <w:sz w:val="22"/>
          <w:szCs w:val="22"/>
          <w:lang w:val="hy-AM"/>
        </w:rPr>
        <w:t xml:space="preserve">при выполнении </w:t>
      </w:r>
      <w:r w:rsidRPr="00DE7927">
        <w:rPr>
          <w:rFonts w:ascii="GHEA Grapalat" w:hAnsi="GHEA Grapalat"/>
          <w:sz w:val="22"/>
          <w:szCs w:val="22"/>
        </w:rPr>
        <w:t>услуг</w:t>
      </w:r>
      <w:r w:rsidRPr="00111FE2">
        <w:rPr>
          <w:rFonts w:ascii="GHEA Grapalat" w:hAnsi="GHEA Grapalat"/>
          <w:sz w:val="22"/>
          <w:szCs w:val="22"/>
          <w:lang w:val="hy-AM"/>
        </w:rPr>
        <w:t xml:space="preserve"> при необходимости необходимо запланировать подготовку и установку подвесных или других видов временных лесов, вышек с целью проведения осмотра </w:t>
      </w:r>
      <w:r w:rsidRPr="00DE7927">
        <w:rPr>
          <w:rFonts w:ascii="GHEA Grapalat" w:hAnsi="GHEA Grapalat"/>
          <w:sz w:val="22"/>
          <w:szCs w:val="22"/>
        </w:rPr>
        <w:t>услуг</w:t>
      </w:r>
      <w:r w:rsidRPr="00DE7927">
        <w:rPr>
          <w:rFonts w:ascii="GHEA Grapalat" w:hAnsi="GHEA Grapalat"/>
          <w:sz w:val="22"/>
          <w:szCs w:val="22"/>
          <w:lang w:val="hy-AM"/>
        </w:rPr>
        <w:t xml:space="preserve"> </w:t>
      </w:r>
      <w:r w:rsidRPr="00111FE2">
        <w:rPr>
          <w:rFonts w:ascii="GHEA Grapalat" w:hAnsi="GHEA Grapalat"/>
          <w:sz w:val="22"/>
          <w:szCs w:val="22"/>
          <w:lang w:val="hy-AM"/>
        </w:rPr>
        <w:t xml:space="preserve">и их демонтаж после окончания </w:t>
      </w:r>
      <w:r w:rsidRPr="00DE7927">
        <w:rPr>
          <w:rFonts w:ascii="GHEA Grapalat" w:hAnsi="GHEA Grapalat"/>
          <w:sz w:val="22"/>
          <w:szCs w:val="22"/>
        </w:rPr>
        <w:t>услуг</w:t>
      </w:r>
      <w:r w:rsidRPr="00111FE2">
        <w:rPr>
          <w:rFonts w:ascii="GHEA Grapalat" w:hAnsi="GHEA Grapalat"/>
          <w:sz w:val="22"/>
          <w:szCs w:val="22"/>
          <w:lang w:val="hy-AM"/>
        </w:rPr>
        <w:t>.</w:t>
      </w:r>
      <w:r w:rsidRPr="00111FE2">
        <w:rPr>
          <w:rFonts w:ascii="GHEA Grapalat" w:hAnsi="GHEA Grapalat"/>
          <w:sz w:val="22"/>
          <w:szCs w:val="22"/>
        </w:rPr>
        <w:t xml:space="preserve"> </w:t>
      </w:r>
    </w:p>
    <w:p w14:paraId="487305CC" w14:textId="77777777" w:rsidR="00CE6050" w:rsidRPr="00111FE2" w:rsidRDefault="00CE6050">
      <w:pPr>
        <w:pStyle w:val="ListParagraph"/>
        <w:numPr>
          <w:ilvl w:val="0"/>
          <w:numId w:val="10"/>
        </w:numPr>
        <w:spacing w:line="276" w:lineRule="auto"/>
        <w:ind w:left="66" w:firstLine="0"/>
        <w:contextualSpacing/>
        <w:jc w:val="both"/>
        <w:rPr>
          <w:rFonts w:ascii="GHEA Grapalat" w:hAnsi="GHEA Grapalat"/>
          <w:lang w:val="hy-AM"/>
        </w:rPr>
      </w:pPr>
      <w:r w:rsidRPr="00111FE2">
        <w:rPr>
          <w:rFonts w:ascii="GHEA Grapalat" w:hAnsi="GHEA Grapalat"/>
          <w:sz w:val="22"/>
          <w:szCs w:val="22"/>
          <w:lang w:val="hy-AM"/>
        </w:rPr>
        <w:t xml:space="preserve">при выполнении </w:t>
      </w:r>
      <w:r w:rsidRPr="00DE7927">
        <w:rPr>
          <w:rFonts w:ascii="GHEA Grapalat" w:hAnsi="GHEA Grapalat"/>
          <w:sz w:val="22"/>
          <w:szCs w:val="22"/>
        </w:rPr>
        <w:t>услуг</w:t>
      </w:r>
      <w:r w:rsidRPr="00DE7927">
        <w:rPr>
          <w:rFonts w:ascii="GHEA Grapalat" w:hAnsi="GHEA Grapalat"/>
          <w:sz w:val="22"/>
          <w:szCs w:val="22"/>
          <w:lang w:val="hy-AM"/>
        </w:rPr>
        <w:t xml:space="preserve"> </w:t>
      </w:r>
      <w:r w:rsidRPr="00111FE2">
        <w:rPr>
          <w:rFonts w:ascii="GHEA Grapalat" w:hAnsi="GHEA Grapalat"/>
          <w:sz w:val="22"/>
          <w:szCs w:val="22"/>
        </w:rPr>
        <w:t xml:space="preserve">на финальной стадии </w:t>
      </w:r>
      <w:r w:rsidRPr="00111FE2">
        <w:rPr>
          <w:rFonts w:ascii="GHEA Grapalat" w:hAnsi="GHEA Grapalat"/>
          <w:sz w:val="22"/>
          <w:szCs w:val="22"/>
          <w:lang w:val="hy-AM"/>
        </w:rPr>
        <w:t xml:space="preserve">должны быть получены схемы инженерных сетей, проходящих через мостовой переход, </w:t>
      </w:r>
      <w:r w:rsidRPr="00111FE2">
        <w:rPr>
          <w:rFonts w:ascii="GHEA Grapalat" w:hAnsi="GHEA Grapalat"/>
          <w:sz w:val="22"/>
          <w:szCs w:val="22"/>
        </w:rPr>
        <w:t>а также детальные</w:t>
      </w:r>
      <w:r w:rsidRPr="00111FE2">
        <w:rPr>
          <w:rFonts w:ascii="GHEA Grapalat" w:hAnsi="GHEA Grapalat"/>
          <w:sz w:val="22"/>
          <w:szCs w:val="22"/>
          <w:lang w:val="hy-AM"/>
        </w:rPr>
        <w:t xml:space="preserve"> сведения</w:t>
      </w:r>
      <w:r w:rsidRPr="00111FE2">
        <w:rPr>
          <w:rFonts w:ascii="GHEA Grapalat" w:hAnsi="GHEA Grapalat"/>
          <w:sz w:val="22"/>
          <w:szCs w:val="22"/>
        </w:rPr>
        <w:t>, касающиеся</w:t>
      </w:r>
      <w:r w:rsidRPr="00111FE2">
        <w:rPr>
          <w:rFonts w:ascii="GHEA Grapalat" w:hAnsi="GHEA Grapalat"/>
          <w:sz w:val="22"/>
          <w:szCs w:val="22"/>
          <w:lang w:val="hy-AM"/>
        </w:rPr>
        <w:t xml:space="preserve"> их технических характеристик,</w:t>
      </w:r>
      <w:r w:rsidRPr="00111FE2">
        <w:rPr>
          <w:rFonts w:ascii="GHEA Grapalat" w:hAnsi="GHEA Grapalat"/>
          <w:sz w:val="22"/>
          <w:szCs w:val="22"/>
        </w:rPr>
        <w:t xml:space="preserve"> учитывая, что</w:t>
      </w:r>
      <w:r w:rsidRPr="00111FE2">
        <w:rPr>
          <w:rFonts w:ascii="GHEA Grapalat" w:hAnsi="GHEA Grapalat"/>
          <w:sz w:val="22"/>
          <w:szCs w:val="22"/>
          <w:lang w:val="hy-AM"/>
        </w:rPr>
        <w:t xml:space="preserve"> эти сведения должны быть включены в разрабатываемый технический паспорт.</w:t>
      </w:r>
    </w:p>
    <w:p w14:paraId="7FB24184" w14:textId="77777777" w:rsidR="00CE6050" w:rsidRPr="00111FE2" w:rsidRDefault="00CE6050">
      <w:pPr>
        <w:pStyle w:val="ListParagraph"/>
        <w:numPr>
          <w:ilvl w:val="0"/>
          <w:numId w:val="10"/>
        </w:numPr>
        <w:spacing w:line="276" w:lineRule="auto"/>
        <w:ind w:left="90"/>
        <w:contextualSpacing/>
        <w:jc w:val="both"/>
        <w:rPr>
          <w:rFonts w:ascii="GHEA Grapalat" w:hAnsi="GHEA Grapalat"/>
          <w:lang w:val="hy-AM"/>
        </w:rPr>
      </w:pPr>
      <w:r w:rsidRPr="00111FE2">
        <w:rPr>
          <w:rFonts w:ascii="GHEA Grapalat" w:hAnsi="GHEA Grapalat"/>
          <w:sz w:val="22"/>
          <w:szCs w:val="22"/>
          <w:lang w:val="hy-AM"/>
        </w:rPr>
        <w:t xml:space="preserve">при выполнении </w:t>
      </w:r>
      <w:r>
        <w:rPr>
          <w:rFonts w:ascii="GHEA Grapalat" w:hAnsi="GHEA Grapalat"/>
          <w:sz w:val="22"/>
          <w:szCs w:val="22"/>
        </w:rPr>
        <w:t>услуг</w:t>
      </w:r>
      <w:r w:rsidRPr="00111FE2">
        <w:rPr>
          <w:rFonts w:ascii="GHEA Grapalat" w:hAnsi="GHEA Grapalat"/>
          <w:sz w:val="22"/>
          <w:szCs w:val="22"/>
        </w:rPr>
        <w:t>,</w:t>
      </w:r>
      <w:r w:rsidRPr="00111FE2">
        <w:rPr>
          <w:rFonts w:ascii="GHEA Grapalat" w:hAnsi="GHEA Grapalat"/>
          <w:sz w:val="22"/>
          <w:szCs w:val="22"/>
          <w:lang w:val="hy-AM"/>
        </w:rPr>
        <w:t xml:space="preserve"> </w:t>
      </w:r>
      <w:r w:rsidRPr="00111FE2">
        <w:rPr>
          <w:rFonts w:ascii="GHEA Grapalat" w:hAnsi="GHEA Grapalat"/>
          <w:sz w:val="22"/>
          <w:szCs w:val="22"/>
        </w:rPr>
        <w:t xml:space="preserve">в случае </w:t>
      </w:r>
      <w:r w:rsidRPr="00111FE2">
        <w:rPr>
          <w:rFonts w:ascii="GHEA Grapalat" w:hAnsi="GHEA Grapalat"/>
          <w:sz w:val="22"/>
          <w:szCs w:val="22"/>
          <w:lang w:val="hy-AM"/>
        </w:rPr>
        <w:t>необходимости</w:t>
      </w:r>
      <w:r w:rsidRPr="00111FE2">
        <w:rPr>
          <w:rFonts w:ascii="GHEA Grapalat" w:hAnsi="GHEA Grapalat"/>
          <w:sz w:val="22"/>
          <w:szCs w:val="22"/>
        </w:rPr>
        <w:t>,</w:t>
      </w:r>
      <w:r w:rsidRPr="00111FE2">
        <w:rPr>
          <w:rFonts w:ascii="GHEA Grapalat" w:hAnsi="GHEA Grapalat"/>
          <w:sz w:val="22"/>
          <w:szCs w:val="22"/>
          <w:lang w:val="hy-AM"/>
        </w:rPr>
        <w:t xml:space="preserve"> </w:t>
      </w:r>
      <w:r w:rsidRPr="00111FE2">
        <w:rPr>
          <w:rFonts w:ascii="GHEA Grapalat" w:hAnsi="GHEA Grapalat"/>
          <w:sz w:val="22"/>
          <w:szCs w:val="22"/>
        </w:rPr>
        <w:t xml:space="preserve">следует предусмотреть и </w:t>
      </w:r>
      <w:r w:rsidRPr="00111FE2">
        <w:rPr>
          <w:rFonts w:ascii="GHEA Grapalat" w:hAnsi="GHEA Grapalat"/>
          <w:sz w:val="22"/>
          <w:szCs w:val="22"/>
          <w:lang w:val="hy-AM"/>
        </w:rPr>
        <w:t>запланировать частичное ограничение движения транспорта на мостовом переходе при монтаже и демонтаже смотровых вышек, при проведении обмерных</w:t>
      </w:r>
      <w:r w:rsidRPr="00111FE2">
        <w:rPr>
          <w:rFonts w:ascii="GHEA Grapalat" w:hAnsi="GHEA Grapalat"/>
          <w:sz w:val="22"/>
          <w:szCs w:val="22"/>
        </w:rPr>
        <w:t xml:space="preserve"> и технических</w:t>
      </w:r>
      <w:r w:rsidRPr="00111FE2">
        <w:rPr>
          <w:rFonts w:ascii="GHEA Grapalat" w:hAnsi="GHEA Grapalat"/>
          <w:sz w:val="22"/>
          <w:szCs w:val="22"/>
          <w:lang w:val="hy-AM"/>
        </w:rPr>
        <w:t xml:space="preserve"> </w:t>
      </w:r>
      <w:r w:rsidRPr="00DE7927">
        <w:rPr>
          <w:rFonts w:ascii="GHEA Grapalat" w:hAnsi="GHEA Grapalat"/>
          <w:sz w:val="22"/>
          <w:szCs w:val="22"/>
          <w:lang w:val="hy-AM"/>
        </w:rPr>
        <w:t>услуг</w:t>
      </w:r>
      <w:r w:rsidRPr="00111FE2">
        <w:rPr>
          <w:rFonts w:ascii="GHEA Grapalat" w:hAnsi="GHEA Grapalat"/>
          <w:sz w:val="22"/>
          <w:szCs w:val="22"/>
          <w:lang w:val="hy-AM"/>
        </w:rPr>
        <w:t>.</w:t>
      </w:r>
    </w:p>
    <w:p w14:paraId="7488600F" w14:textId="77777777" w:rsidR="00CE6050" w:rsidRPr="00111FE2" w:rsidRDefault="00CE6050" w:rsidP="00CE6050">
      <w:pPr>
        <w:rPr>
          <w:rFonts w:ascii="GHEA Grapalat" w:hAnsi="GHEA Grapalat"/>
          <w:u w:val="single"/>
          <w:lang w:val="hy-AM"/>
        </w:rPr>
      </w:pPr>
    </w:p>
    <w:p w14:paraId="2EDA0A13" w14:textId="77777777" w:rsidR="00CE6050" w:rsidRPr="00111FE2" w:rsidRDefault="00CE6050">
      <w:pPr>
        <w:pStyle w:val="ListParagraph"/>
        <w:numPr>
          <w:ilvl w:val="0"/>
          <w:numId w:val="12"/>
        </w:numPr>
        <w:ind w:left="349"/>
        <w:contextualSpacing/>
        <w:jc w:val="both"/>
        <w:rPr>
          <w:rFonts w:ascii="GHEA Grapalat" w:eastAsiaTheme="minorEastAsia" w:hAnsi="GHEA Grapalat" w:cstheme="minorBidi"/>
          <w:lang w:val="hy-AM" w:eastAsia="en-US"/>
        </w:rPr>
      </w:pPr>
      <w:r w:rsidRPr="00111FE2">
        <w:rPr>
          <w:rFonts w:ascii="GHEA Grapalat" w:eastAsiaTheme="minorEastAsia" w:hAnsi="GHEA Grapalat" w:cstheme="minorBidi"/>
          <w:sz w:val="22"/>
          <w:szCs w:val="22"/>
          <w:lang w:val="hy-AM" w:eastAsia="en-US"/>
        </w:rPr>
        <w:t>В каждом отдельном случае, после подготовки технического состояния и сейсмического заключения по каждому сооружению рекомендации, касающиеся  данного сооружения должны быть изложены и зафиксированы в письменной форме.</w:t>
      </w:r>
    </w:p>
    <w:p w14:paraId="7DC140A8" w14:textId="77777777" w:rsidR="00CE6050" w:rsidRPr="00111FE2" w:rsidRDefault="00CE6050">
      <w:pPr>
        <w:pStyle w:val="ListParagraph"/>
        <w:numPr>
          <w:ilvl w:val="0"/>
          <w:numId w:val="12"/>
        </w:numPr>
        <w:ind w:left="349"/>
        <w:contextualSpacing/>
        <w:jc w:val="both"/>
        <w:rPr>
          <w:rFonts w:ascii="GHEA Grapalat" w:eastAsiaTheme="minorEastAsia" w:hAnsi="GHEA Grapalat" w:cstheme="minorBidi"/>
          <w:lang w:val="hy-AM" w:eastAsia="en-US"/>
        </w:rPr>
      </w:pPr>
      <w:r w:rsidRPr="00111FE2">
        <w:rPr>
          <w:rFonts w:ascii="GHEA Grapalat" w:eastAsiaTheme="minorEastAsia" w:hAnsi="GHEA Grapalat" w:cstheme="minorBidi"/>
          <w:sz w:val="22"/>
          <w:szCs w:val="22"/>
          <w:lang w:val="hy-AM" w:eastAsia="en-US"/>
        </w:rPr>
        <w:t xml:space="preserve">Для каждого сооружения должен быть подготовлен детальный отчет о техническом состоянии, а также отдельный подробный отчет о сейсмическом состоянии. </w:t>
      </w:r>
      <w:r w:rsidRPr="00111FE2">
        <w:rPr>
          <w:rFonts w:ascii="GHEA Grapalat" w:eastAsiaTheme="minorEastAsia" w:hAnsi="GHEA Grapalat" w:cstheme="minorBidi"/>
          <w:sz w:val="22"/>
          <w:szCs w:val="22"/>
          <w:lang w:eastAsia="en-US"/>
        </w:rPr>
        <w:t>И</w:t>
      </w:r>
      <w:r w:rsidRPr="00111FE2">
        <w:rPr>
          <w:rFonts w:ascii="GHEA Grapalat" w:eastAsiaTheme="minorEastAsia" w:hAnsi="GHEA Grapalat" w:cstheme="minorBidi"/>
          <w:sz w:val="22"/>
          <w:szCs w:val="22"/>
          <w:lang w:val="hy-AM" w:eastAsia="en-US"/>
        </w:rPr>
        <w:t xml:space="preserve">сследование технического состояния сооружения и подготовку сейсмического заключения </w:t>
      </w:r>
      <w:r w:rsidRPr="00111FE2">
        <w:rPr>
          <w:rFonts w:ascii="GHEA Grapalat" w:eastAsiaTheme="minorEastAsia" w:hAnsi="GHEA Grapalat" w:cstheme="minorBidi"/>
          <w:sz w:val="22"/>
          <w:szCs w:val="22"/>
          <w:lang w:eastAsia="en-US"/>
        </w:rPr>
        <w:t xml:space="preserve">необходимо произвести </w:t>
      </w:r>
      <w:r w:rsidRPr="00111FE2">
        <w:rPr>
          <w:rFonts w:ascii="GHEA Grapalat" w:eastAsiaTheme="minorEastAsia" w:hAnsi="GHEA Grapalat" w:cstheme="minorBidi"/>
          <w:sz w:val="22"/>
          <w:szCs w:val="22"/>
          <w:lang w:val="hy-AM" w:eastAsia="en-US"/>
        </w:rPr>
        <w:t xml:space="preserve">в соответствии с требованиями нормативно-технических документов, определенных законодательством </w:t>
      </w:r>
      <w:r w:rsidRPr="00111FE2">
        <w:rPr>
          <w:rFonts w:ascii="GHEA Grapalat" w:hAnsi="GHEA Grapalat"/>
          <w:sz w:val="22"/>
          <w:szCs w:val="22"/>
          <w:lang w:val="hy-AM"/>
        </w:rPr>
        <w:t>Республики Армения</w:t>
      </w:r>
      <w:r w:rsidRPr="00111FE2">
        <w:rPr>
          <w:rFonts w:ascii="GHEA Grapalat" w:eastAsiaTheme="minorEastAsia" w:hAnsi="GHEA Grapalat" w:cstheme="minorBidi"/>
          <w:sz w:val="22"/>
          <w:szCs w:val="22"/>
          <w:lang w:val="hy-AM" w:eastAsia="en-US"/>
        </w:rPr>
        <w:t>.</w:t>
      </w:r>
    </w:p>
    <w:p w14:paraId="79DA715A" w14:textId="77777777" w:rsidR="00CE6050" w:rsidRPr="00111FE2" w:rsidRDefault="00CE6050">
      <w:pPr>
        <w:pStyle w:val="ListParagraph"/>
        <w:numPr>
          <w:ilvl w:val="0"/>
          <w:numId w:val="12"/>
        </w:numPr>
        <w:ind w:left="349"/>
        <w:contextualSpacing/>
        <w:jc w:val="both"/>
        <w:rPr>
          <w:rFonts w:ascii="GHEA Grapalat" w:eastAsiaTheme="minorEastAsia" w:hAnsi="GHEA Grapalat" w:cstheme="minorBidi"/>
          <w:lang w:val="hy-AM" w:eastAsia="en-US"/>
        </w:rPr>
      </w:pPr>
      <w:r w:rsidRPr="00111FE2">
        <w:rPr>
          <w:rFonts w:ascii="GHEA Grapalat" w:eastAsiaTheme="minorEastAsia" w:hAnsi="GHEA Grapalat" w:cstheme="minorBidi"/>
          <w:sz w:val="22"/>
          <w:szCs w:val="22"/>
          <w:lang w:val="hy-AM" w:eastAsia="en-US"/>
        </w:rPr>
        <w:t xml:space="preserve">В каждом отдельном случае, технические паспорта каждого сооружения должны быть составлены по рекомендуемым формам и </w:t>
      </w:r>
      <w:r w:rsidRPr="00111FE2">
        <w:rPr>
          <w:rFonts w:ascii="GHEA Grapalat" w:hAnsi="GHEA Grapalat"/>
          <w:sz w:val="22"/>
          <w:szCs w:val="22"/>
          <w:lang w:val="hy-AM"/>
        </w:rPr>
        <w:t>структуре</w:t>
      </w:r>
      <w:r w:rsidRPr="00111FE2">
        <w:rPr>
          <w:rFonts w:ascii="GHEA Grapalat" w:eastAsiaTheme="minorEastAsia" w:hAnsi="GHEA Grapalat" w:cstheme="minorBidi"/>
          <w:sz w:val="22"/>
          <w:szCs w:val="22"/>
          <w:lang w:val="hy-AM" w:eastAsia="en-US"/>
        </w:rPr>
        <w:t>, представленным в настоящем задании.</w:t>
      </w:r>
    </w:p>
    <w:p w14:paraId="4C3B8181" w14:textId="77777777" w:rsidR="00CE6050" w:rsidRPr="00111FE2" w:rsidRDefault="00CE6050">
      <w:pPr>
        <w:pStyle w:val="ListParagraph"/>
        <w:numPr>
          <w:ilvl w:val="0"/>
          <w:numId w:val="12"/>
        </w:numPr>
        <w:ind w:left="349"/>
        <w:contextualSpacing/>
        <w:jc w:val="both"/>
        <w:rPr>
          <w:rFonts w:ascii="GHEA Grapalat" w:eastAsiaTheme="minorEastAsia" w:hAnsi="GHEA Grapalat" w:cstheme="minorBidi"/>
          <w:lang w:val="hy-AM" w:eastAsia="en-US"/>
        </w:rPr>
      </w:pPr>
      <w:r w:rsidRPr="00111FE2">
        <w:rPr>
          <w:rFonts w:ascii="GHEA Grapalat" w:eastAsiaTheme="minorEastAsia" w:hAnsi="GHEA Grapalat" w:cstheme="minorBidi"/>
          <w:sz w:val="22"/>
          <w:szCs w:val="22"/>
          <w:lang w:val="hy-AM" w:eastAsia="en-US"/>
        </w:rPr>
        <w:t>Заключения о состоянии и сейсмичности конструкций, а также разработанные на их основе профессиональные рекомендации и технические паспорта должны быть предоставлены Заказчику в семи экземплярах, на бумажном и электронном носителях.</w:t>
      </w:r>
    </w:p>
    <w:p w14:paraId="2666121C" w14:textId="21E41CCA" w:rsidR="001A1D3D" w:rsidRDefault="00CE6050" w:rsidP="00CE6050">
      <w:pPr>
        <w:widowControl w:val="0"/>
        <w:jc w:val="center"/>
        <w:rPr>
          <w:rFonts w:ascii="GHEA Grapalat" w:eastAsiaTheme="minorEastAsia" w:hAnsi="GHEA Grapalat" w:cstheme="minorBidi"/>
          <w:sz w:val="22"/>
          <w:szCs w:val="22"/>
          <w:lang w:eastAsia="en-US"/>
        </w:rPr>
      </w:pPr>
      <w:r>
        <w:rPr>
          <w:rFonts w:ascii="GHEA Grapalat" w:eastAsiaTheme="minorEastAsia" w:hAnsi="GHEA Grapalat" w:cstheme="minorBidi"/>
          <w:sz w:val="22"/>
          <w:szCs w:val="22"/>
          <w:lang w:val="hy-AM" w:eastAsia="en-US"/>
        </w:rPr>
        <w:t xml:space="preserve">* </w:t>
      </w:r>
      <w:r w:rsidRPr="00111FE2">
        <w:rPr>
          <w:rFonts w:ascii="GHEA Grapalat" w:eastAsiaTheme="minorEastAsia" w:hAnsi="GHEA Grapalat" w:cstheme="minorBidi"/>
          <w:sz w:val="22"/>
          <w:szCs w:val="22"/>
          <w:lang w:val="hy-AM" w:eastAsia="en-US"/>
        </w:rPr>
        <w:t xml:space="preserve">Участник </w:t>
      </w:r>
      <w:r w:rsidRPr="00111FE2">
        <w:rPr>
          <w:rFonts w:ascii="GHEA Grapalat" w:eastAsiaTheme="minorEastAsia" w:hAnsi="GHEA Grapalat" w:cstheme="minorBidi"/>
          <w:sz w:val="22"/>
          <w:szCs w:val="22"/>
          <w:lang w:eastAsia="en-US"/>
        </w:rPr>
        <w:t>проекта</w:t>
      </w:r>
      <w:r w:rsidRPr="00111FE2">
        <w:rPr>
          <w:rFonts w:ascii="GHEA Grapalat" w:eastAsiaTheme="minorEastAsia" w:hAnsi="GHEA Grapalat" w:cstheme="minorBidi"/>
          <w:sz w:val="22"/>
          <w:szCs w:val="22"/>
          <w:lang w:val="hy-AM" w:eastAsia="en-US"/>
        </w:rPr>
        <w:t xml:space="preserve"> должен иметь</w:t>
      </w:r>
      <w:r w:rsidRPr="00111FE2">
        <w:rPr>
          <w:rFonts w:ascii="GHEA Grapalat" w:eastAsiaTheme="minorEastAsia" w:hAnsi="GHEA Grapalat" w:cstheme="minorBidi"/>
          <w:sz w:val="22"/>
          <w:szCs w:val="22"/>
          <w:lang w:eastAsia="en-US"/>
        </w:rPr>
        <w:t>/представить</w:t>
      </w:r>
      <w:r w:rsidRPr="00111FE2">
        <w:rPr>
          <w:rFonts w:ascii="GHEA Grapalat" w:eastAsiaTheme="minorEastAsia" w:hAnsi="GHEA Grapalat" w:cstheme="minorBidi"/>
          <w:sz w:val="22"/>
          <w:szCs w:val="22"/>
          <w:lang w:val="hy-AM" w:eastAsia="en-US"/>
        </w:rPr>
        <w:t xml:space="preserve"> необходимую лицензию в соответствующей области.</w:t>
      </w:r>
    </w:p>
    <w:p w14:paraId="39D18F8D" w14:textId="77777777" w:rsidR="00CE6050" w:rsidRDefault="00CE6050" w:rsidP="00CE6050">
      <w:pPr>
        <w:widowControl w:val="0"/>
        <w:jc w:val="center"/>
        <w:rPr>
          <w:rFonts w:ascii="GHEA Grapalat" w:eastAsiaTheme="minorEastAsia" w:hAnsi="GHEA Grapalat" w:cstheme="minorBidi"/>
          <w:sz w:val="22"/>
          <w:szCs w:val="22"/>
          <w:lang w:eastAsia="en-US"/>
        </w:rPr>
      </w:pPr>
    </w:p>
    <w:p w14:paraId="1AA1A4B4" w14:textId="77777777" w:rsidR="00CE6050" w:rsidRPr="002A31C1" w:rsidRDefault="00CE6050" w:rsidP="00CE6050">
      <w:pPr>
        <w:jc w:val="center"/>
        <w:rPr>
          <w:rFonts w:ascii="Sylfaen" w:hAnsi="Sylfaen"/>
          <w:b/>
        </w:rPr>
      </w:pPr>
      <w:r w:rsidRPr="001370EA">
        <w:rPr>
          <w:rFonts w:ascii="Sylfaen" w:hAnsi="Sylfaen"/>
          <w:b/>
          <w:lang w:val="hy-AM"/>
        </w:rPr>
        <w:t>ТЕХНИЧЕСК</w:t>
      </w:r>
      <w:r>
        <w:rPr>
          <w:rFonts w:ascii="Sylfaen" w:hAnsi="Sylfaen"/>
          <w:b/>
        </w:rPr>
        <w:t>ИЙ ПАСПОРТ</w:t>
      </w:r>
      <w:r w:rsidRPr="001370EA">
        <w:rPr>
          <w:rFonts w:ascii="Sylfaen" w:hAnsi="Sylfaen"/>
          <w:b/>
          <w:lang w:val="hy-AM"/>
        </w:rPr>
        <w:t xml:space="preserve"> МОСТОВОЙ КОНСТРУКЦИИ</w:t>
      </w:r>
      <w:r>
        <w:rPr>
          <w:rFonts w:ascii="Sylfaen" w:hAnsi="Sylfaen"/>
          <w:b/>
        </w:rPr>
        <w:t xml:space="preserve"> (СООРУЖЕНИЯ)</w:t>
      </w:r>
    </w:p>
    <w:tbl>
      <w:tblPr>
        <w:tblStyle w:val="TableGrid"/>
        <w:tblW w:w="0" w:type="auto"/>
        <w:tblLook w:val="04A0" w:firstRow="1" w:lastRow="0" w:firstColumn="1" w:lastColumn="0" w:noHBand="0" w:noVBand="1"/>
      </w:tblPr>
      <w:tblGrid>
        <w:gridCol w:w="2678"/>
        <w:gridCol w:w="7438"/>
      </w:tblGrid>
      <w:tr w:rsidR="00CE6050" w14:paraId="68D85909" w14:textId="77777777" w:rsidTr="004525D9">
        <w:tc>
          <w:tcPr>
            <w:tcW w:w="2689" w:type="dxa"/>
          </w:tcPr>
          <w:p w14:paraId="46383F98" w14:textId="77777777" w:rsidR="00CE6050" w:rsidRPr="006264A5" w:rsidRDefault="00CE6050" w:rsidP="004525D9">
            <w:pPr>
              <w:rPr>
                <w:rFonts w:ascii="Sylfaen" w:hAnsi="Sylfaen"/>
              </w:rPr>
            </w:pPr>
            <w:r w:rsidRPr="006264A5">
              <w:rPr>
                <w:rFonts w:ascii="Sylfaen" w:hAnsi="Sylfaen"/>
                <w:lang w:val="af-ZA"/>
              </w:rPr>
              <w:t>Код сооружения</w:t>
            </w:r>
            <w:r>
              <w:rPr>
                <w:rFonts w:ascii="Sylfaen" w:hAnsi="Sylfaen"/>
              </w:rPr>
              <w:t xml:space="preserve"> /</w:t>
            </w:r>
            <w:r w:rsidRPr="006264A5">
              <w:rPr>
                <w:rFonts w:ascii="Sylfaen" w:hAnsi="Sylfaen"/>
                <w:lang w:val="af-ZA"/>
              </w:rPr>
              <w:t xml:space="preserve"> </w:t>
            </w:r>
            <w:r>
              <w:rPr>
                <w:rFonts w:ascii="Sylfaen" w:hAnsi="Sylfaen"/>
              </w:rPr>
              <w:t xml:space="preserve"> </w:t>
            </w:r>
            <w:r>
              <w:rPr>
                <w:rFonts w:ascii="Sylfaen" w:hAnsi="Sylfaen"/>
              </w:rPr>
              <w:lastRenderedPageBreak/>
              <w:t>конструкции</w:t>
            </w:r>
          </w:p>
        </w:tc>
        <w:tc>
          <w:tcPr>
            <w:tcW w:w="7512" w:type="dxa"/>
          </w:tcPr>
          <w:p w14:paraId="76EC7884" w14:textId="77777777" w:rsidR="00CE6050" w:rsidRDefault="00CE6050" w:rsidP="004525D9">
            <w:pPr>
              <w:rPr>
                <w:rFonts w:ascii="Sylfaen" w:hAnsi="Sylfaen"/>
                <w:lang w:val="af-ZA"/>
              </w:rPr>
            </w:pPr>
          </w:p>
        </w:tc>
      </w:tr>
      <w:tr w:rsidR="00CE6050" w14:paraId="2AFAFB4D" w14:textId="77777777" w:rsidTr="004525D9">
        <w:tc>
          <w:tcPr>
            <w:tcW w:w="2689" w:type="dxa"/>
          </w:tcPr>
          <w:p w14:paraId="4EDC9C7D" w14:textId="77777777" w:rsidR="00CE6050" w:rsidRDefault="00CE6050" w:rsidP="004525D9">
            <w:pPr>
              <w:rPr>
                <w:rFonts w:ascii="Sylfaen" w:hAnsi="Sylfaen"/>
                <w:lang w:val="af-ZA"/>
              </w:rPr>
            </w:pPr>
            <w:r w:rsidRPr="006264A5">
              <w:rPr>
                <w:rFonts w:ascii="Sylfaen" w:hAnsi="Sylfaen"/>
                <w:lang w:val="af-ZA"/>
              </w:rPr>
              <w:t>Название сооружения</w:t>
            </w:r>
            <w:r>
              <w:rPr>
                <w:rFonts w:ascii="Sylfaen" w:hAnsi="Sylfaen"/>
              </w:rPr>
              <w:t xml:space="preserve"> /</w:t>
            </w:r>
            <w:r w:rsidRPr="006264A5">
              <w:rPr>
                <w:rFonts w:ascii="Sylfaen" w:hAnsi="Sylfaen"/>
                <w:lang w:val="af-ZA"/>
              </w:rPr>
              <w:t xml:space="preserve"> </w:t>
            </w:r>
            <w:r>
              <w:rPr>
                <w:rFonts w:ascii="Sylfaen" w:hAnsi="Sylfaen"/>
              </w:rPr>
              <w:t xml:space="preserve"> конструкции</w:t>
            </w:r>
          </w:p>
        </w:tc>
        <w:tc>
          <w:tcPr>
            <w:tcW w:w="7512" w:type="dxa"/>
          </w:tcPr>
          <w:p w14:paraId="006C48AC" w14:textId="77777777" w:rsidR="00CE6050" w:rsidRDefault="00CE6050" w:rsidP="004525D9">
            <w:pPr>
              <w:rPr>
                <w:rFonts w:ascii="Sylfaen" w:hAnsi="Sylfaen"/>
                <w:lang w:val="af-ZA"/>
              </w:rPr>
            </w:pPr>
          </w:p>
          <w:p w14:paraId="552C991E" w14:textId="77777777" w:rsidR="00CE6050" w:rsidRDefault="00CE6050" w:rsidP="004525D9">
            <w:pPr>
              <w:rPr>
                <w:rFonts w:ascii="Sylfaen" w:hAnsi="Sylfaen"/>
                <w:lang w:val="af-ZA"/>
              </w:rPr>
            </w:pPr>
          </w:p>
        </w:tc>
      </w:tr>
    </w:tbl>
    <w:p w14:paraId="79879163" w14:textId="77777777" w:rsidR="00CE6050" w:rsidRDefault="00CE6050" w:rsidP="00CE6050">
      <w:pPr>
        <w:rPr>
          <w:rFonts w:ascii="Sylfaen" w:hAnsi="Sylfaen"/>
          <w:lang w:val="af-ZA"/>
        </w:rPr>
      </w:pPr>
    </w:p>
    <w:p w14:paraId="60E169B1" w14:textId="77777777" w:rsidR="00CE6050" w:rsidRDefault="00CE6050" w:rsidP="00CE6050">
      <w:pPr>
        <w:rPr>
          <w:rFonts w:ascii="Sylfaen" w:hAnsi="Sylfaen"/>
          <w:lang w:val="af-ZA"/>
        </w:rPr>
      </w:pPr>
    </w:p>
    <w:p w14:paraId="42A08657" w14:textId="77777777" w:rsidR="00CE6050" w:rsidRPr="006D5458" w:rsidRDefault="00CE6050" w:rsidP="00CE6050">
      <w:pPr>
        <w:jc w:val="center"/>
        <w:rPr>
          <w:rFonts w:ascii="Sylfaen" w:hAnsi="Sylfaen"/>
          <w:sz w:val="28"/>
        </w:rPr>
      </w:pPr>
      <w:r w:rsidRPr="006D5458">
        <w:rPr>
          <w:rFonts w:ascii="Sylfaen" w:hAnsi="Sylfaen"/>
          <w:sz w:val="28"/>
          <w:lang w:val="af-ZA"/>
        </w:rPr>
        <w:t>Состав технического паспорта мостового сооружения</w:t>
      </w:r>
      <w:r w:rsidRPr="006D5458">
        <w:rPr>
          <w:rFonts w:ascii="Sylfaen" w:hAnsi="Sylfaen"/>
          <w:sz w:val="28"/>
        </w:rPr>
        <w:t xml:space="preserve"> /</w:t>
      </w:r>
      <w:r w:rsidRPr="006D5458">
        <w:rPr>
          <w:rFonts w:ascii="Sylfaen" w:hAnsi="Sylfaen"/>
          <w:sz w:val="28"/>
          <w:lang w:val="af-ZA"/>
        </w:rPr>
        <w:t xml:space="preserve"> </w:t>
      </w:r>
      <w:r w:rsidRPr="006D5458">
        <w:rPr>
          <w:rFonts w:ascii="Sylfaen" w:hAnsi="Sylfaen"/>
          <w:sz w:val="28"/>
        </w:rPr>
        <w:t>конструкции</w:t>
      </w:r>
    </w:p>
    <w:tbl>
      <w:tblPr>
        <w:tblStyle w:val="TableGrid"/>
        <w:tblW w:w="0" w:type="auto"/>
        <w:tblLook w:val="04A0" w:firstRow="1" w:lastRow="0" w:firstColumn="1" w:lastColumn="0" w:noHBand="0" w:noVBand="1"/>
      </w:tblPr>
      <w:tblGrid>
        <w:gridCol w:w="8762"/>
        <w:gridCol w:w="1354"/>
      </w:tblGrid>
      <w:tr w:rsidR="00CE6050" w14:paraId="2CC4F88D" w14:textId="77777777" w:rsidTr="004525D9">
        <w:tc>
          <w:tcPr>
            <w:tcW w:w="9067" w:type="dxa"/>
          </w:tcPr>
          <w:p w14:paraId="234E85AF" w14:textId="77777777" w:rsidR="00CE6050" w:rsidRDefault="00CE6050" w:rsidP="004525D9">
            <w:pPr>
              <w:jc w:val="center"/>
              <w:rPr>
                <w:rFonts w:ascii="Sylfaen" w:hAnsi="Sylfaen"/>
                <w:lang w:val="af-ZA"/>
              </w:rPr>
            </w:pPr>
            <w:r w:rsidRPr="006264A5">
              <w:rPr>
                <w:rFonts w:ascii="Sylfaen" w:hAnsi="Sylfaen" w:cs="Arial"/>
                <w:b/>
                <w:szCs w:val="20"/>
                <w:lang w:val="hy-AM"/>
              </w:rPr>
              <w:t>Наименование</w:t>
            </w:r>
          </w:p>
        </w:tc>
        <w:tc>
          <w:tcPr>
            <w:tcW w:w="1134" w:type="dxa"/>
          </w:tcPr>
          <w:p w14:paraId="166B4865" w14:textId="77777777" w:rsidR="00CE6050" w:rsidRDefault="00CE6050" w:rsidP="004525D9">
            <w:pPr>
              <w:jc w:val="center"/>
              <w:rPr>
                <w:rFonts w:ascii="Sylfaen" w:hAnsi="Sylfaen"/>
                <w:lang w:val="af-ZA"/>
              </w:rPr>
            </w:pPr>
            <w:r w:rsidRPr="006264A5">
              <w:rPr>
                <w:rFonts w:ascii="Sylfaen" w:hAnsi="Sylfaen"/>
                <w:lang w:val="af-ZA"/>
              </w:rPr>
              <w:t>Страницы:</w:t>
            </w:r>
          </w:p>
        </w:tc>
      </w:tr>
      <w:tr w:rsidR="00CE6050" w:rsidRPr="00654B3F" w14:paraId="26AD4B3C" w14:textId="77777777" w:rsidTr="004525D9">
        <w:tc>
          <w:tcPr>
            <w:tcW w:w="9067" w:type="dxa"/>
          </w:tcPr>
          <w:p w14:paraId="1B7FF2FF" w14:textId="77777777" w:rsidR="00CE6050" w:rsidRPr="006264A5" w:rsidRDefault="00CE6050" w:rsidP="004525D9">
            <w:pPr>
              <w:rPr>
                <w:rFonts w:ascii="Sylfaen" w:hAnsi="Sylfaen"/>
              </w:rPr>
            </w:pPr>
            <w:r w:rsidRPr="006264A5">
              <w:rPr>
                <w:rFonts w:ascii="Sylfaen" w:hAnsi="Sylfaen"/>
                <w:lang w:val="af-ZA"/>
              </w:rPr>
              <w:t>Форма номер</w:t>
            </w:r>
            <w:r>
              <w:rPr>
                <w:rFonts w:ascii="Sylfaen" w:hAnsi="Sylfaen"/>
              </w:rPr>
              <w:t xml:space="preserve"> </w:t>
            </w:r>
            <w:r w:rsidRPr="002A31C1">
              <w:rPr>
                <w:rFonts w:ascii="Sylfaen" w:hAnsi="Sylfaen"/>
              </w:rPr>
              <w:t xml:space="preserve">1. </w:t>
            </w:r>
            <w:r w:rsidRPr="006264A5">
              <w:rPr>
                <w:rFonts w:ascii="Sylfaen" w:hAnsi="Sylfaen"/>
                <w:lang w:val="af-ZA"/>
              </w:rPr>
              <w:t>Общ</w:t>
            </w:r>
            <w:r>
              <w:rPr>
                <w:rFonts w:ascii="Sylfaen" w:hAnsi="Sylfaen"/>
              </w:rPr>
              <w:t>ие</w:t>
            </w:r>
            <w:r w:rsidRPr="006264A5">
              <w:rPr>
                <w:rFonts w:ascii="Sylfaen" w:hAnsi="Sylfaen"/>
                <w:lang w:val="af-ZA"/>
              </w:rPr>
              <w:t xml:space="preserve"> </w:t>
            </w:r>
            <w:r>
              <w:rPr>
                <w:rFonts w:ascii="Sylfaen" w:hAnsi="Sylfaen"/>
              </w:rPr>
              <w:t>сведения (общая информация).</w:t>
            </w:r>
          </w:p>
        </w:tc>
        <w:tc>
          <w:tcPr>
            <w:tcW w:w="1134" w:type="dxa"/>
          </w:tcPr>
          <w:p w14:paraId="1699D5D7" w14:textId="77777777" w:rsidR="00CE6050" w:rsidRDefault="00CE6050" w:rsidP="004525D9">
            <w:pPr>
              <w:rPr>
                <w:rFonts w:ascii="Sylfaen" w:hAnsi="Sylfaen"/>
                <w:lang w:val="af-ZA"/>
              </w:rPr>
            </w:pPr>
          </w:p>
        </w:tc>
      </w:tr>
      <w:tr w:rsidR="00CE6050" w14:paraId="5AD57EDC" w14:textId="77777777" w:rsidTr="004525D9">
        <w:tc>
          <w:tcPr>
            <w:tcW w:w="9067" w:type="dxa"/>
          </w:tcPr>
          <w:p w14:paraId="612C0420" w14:textId="77777777" w:rsidR="00CE6050" w:rsidRPr="006264A5" w:rsidRDefault="00CE6050" w:rsidP="004525D9">
            <w:pPr>
              <w:rPr>
                <w:rFonts w:ascii="Sylfaen" w:hAnsi="Sylfaen"/>
              </w:rPr>
            </w:pPr>
            <w:r w:rsidRPr="006264A5">
              <w:rPr>
                <w:rFonts w:ascii="Sylfaen" w:hAnsi="Sylfaen"/>
                <w:lang w:val="af-ZA"/>
              </w:rPr>
              <w:t>Форма номер</w:t>
            </w:r>
            <w:r>
              <w:rPr>
                <w:rFonts w:ascii="Sylfaen" w:hAnsi="Sylfaen"/>
              </w:rPr>
              <w:t xml:space="preserve"> 2. </w:t>
            </w:r>
            <w:r w:rsidRPr="006264A5">
              <w:rPr>
                <w:rFonts w:ascii="Sylfaen" w:hAnsi="Sylfaen"/>
              </w:rPr>
              <w:t>Структура п</w:t>
            </w:r>
            <w:r>
              <w:rPr>
                <w:rFonts w:ascii="Sylfaen" w:hAnsi="Sylfaen"/>
              </w:rPr>
              <w:t>р</w:t>
            </w:r>
            <w:r w:rsidRPr="006264A5">
              <w:rPr>
                <w:rFonts w:ascii="Sylfaen" w:hAnsi="Sylfaen"/>
              </w:rPr>
              <w:t>олета</w:t>
            </w:r>
            <w:r>
              <w:rPr>
                <w:rFonts w:ascii="Sylfaen" w:hAnsi="Sylfaen"/>
              </w:rPr>
              <w:t>.</w:t>
            </w:r>
          </w:p>
        </w:tc>
        <w:tc>
          <w:tcPr>
            <w:tcW w:w="1134" w:type="dxa"/>
          </w:tcPr>
          <w:p w14:paraId="70A73CD4" w14:textId="77777777" w:rsidR="00CE6050" w:rsidRDefault="00CE6050" w:rsidP="004525D9">
            <w:pPr>
              <w:rPr>
                <w:rFonts w:ascii="Sylfaen" w:hAnsi="Sylfaen"/>
                <w:lang w:val="af-ZA"/>
              </w:rPr>
            </w:pPr>
          </w:p>
        </w:tc>
      </w:tr>
      <w:tr w:rsidR="00CE6050" w:rsidRPr="00654B3F" w14:paraId="7B78E3CB" w14:textId="77777777" w:rsidTr="004525D9">
        <w:tc>
          <w:tcPr>
            <w:tcW w:w="9067" w:type="dxa"/>
          </w:tcPr>
          <w:p w14:paraId="4B70A2DA" w14:textId="77777777" w:rsidR="00CE6050" w:rsidRPr="009C609B" w:rsidRDefault="00CE6050" w:rsidP="004525D9">
            <w:pPr>
              <w:rPr>
                <w:rFonts w:ascii="Sylfaen" w:hAnsi="Sylfaen"/>
              </w:rPr>
            </w:pPr>
            <w:r w:rsidRPr="006264A5">
              <w:rPr>
                <w:rFonts w:ascii="Sylfaen" w:hAnsi="Sylfaen"/>
                <w:lang w:val="af-ZA"/>
              </w:rPr>
              <w:t>Форма номер</w:t>
            </w:r>
            <w:r>
              <w:rPr>
                <w:rFonts w:ascii="Sylfaen" w:hAnsi="Sylfaen"/>
              </w:rPr>
              <w:t xml:space="preserve"> </w:t>
            </w:r>
            <w:r w:rsidRPr="003759DB">
              <w:rPr>
                <w:rFonts w:ascii="Sylfaen" w:hAnsi="Sylfaen"/>
                <w:lang w:val="af-ZA"/>
              </w:rPr>
              <w:t xml:space="preserve">3. </w:t>
            </w:r>
            <w:r w:rsidRPr="009C609B">
              <w:rPr>
                <w:rFonts w:ascii="Sylfaen" w:hAnsi="Sylfaen"/>
              </w:rPr>
              <w:t>Береговые (краевые) опоры</w:t>
            </w:r>
            <w:r>
              <w:rPr>
                <w:rFonts w:ascii="Sylfaen" w:hAnsi="Sylfaen"/>
              </w:rPr>
              <w:t>.</w:t>
            </w:r>
          </w:p>
        </w:tc>
        <w:tc>
          <w:tcPr>
            <w:tcW w:w="1134" w:type="dxa"/>
          </w:tcPr>
          <w:p w14:paraId="3B24525F" w14:textId="77777777" w:rsidR="00CE6050" w:rsidRDefault="00CE6050" w:rsidP="004525D9">
            <w:pPr>
              <w:rPr>
                <w:rFonts w:ascii="Sylfaen" w:hAnsi="Sylfaen"/>
                <w:lang w:val="af-ZA"/>
              </w:rPr>
            </w:pPr>
          </w:p>
        </w:tc>
      </w:tr>
      <w:tr w:rsidR="00CE6050" w14:paraId="68B456AF" w14:textId="77777777" w:rsidTr="004525D9">
        <w:tc>
          <w:tcPr>
            <w:tcW w:w="9067" w:type="dxa"/>
          </w:tcPr>
          <w:p w14:paraId="67C7E86B" w14:textId="77777777" w:rsidR="00CE6050" w:rsidRPr="009C609B" w:rsidRDefault="00CE6050" w:rsidP="004525D9">
            <w:pPr>
              <w:rPr>
                <w:rFonts w:ascii="Sylfaen" w:hAnsi="Sylfaen"/>
              </w:rPr>
            </w:pPr>
            <w:r w:rsidRPr="006264A5">
              <w:rPr>
                <w:rFonts w:ascii="Sylfaen" w:hAnsi="Sylfaen"/>
                <w:lang w:val="af-ZA"/>
              </w:rPr>
              <w:t>Форма номер</w:t>
            </w:r>
            <w:r>
              <w:rPr>
                <w:rFonts w:ascii="Sylfaen" w:hAnsi="Sylfaen"/>
              </w:rPr>
              <w:t xml:space="preserve"> </w:t>
            </w:r>
            <w:r>
              <w:rPr>
                <w:rFonts w:ascii="Sylfaen" w:hAnsi="Sylfaen"/>
                <w:lang w:val="af-ZA"/>
              </w:rPr>
              <w:t>4</w:t>
            </w:r>
            <w:r w:rsidRPr="003759DB">
              <w:rPr>
                <w:rFonts w:ascii="Sylfaen" w:hAnsi="Sylfaen"/>
                <w:lang w:val="af-ZA"/>
              </w:rPr>
              <w:t>.</w:t>
            </w:r>
            <w:r>
              <w:rPr>
                <w:rFonts w:ascii="Sylfaen" w:hAnsi="Sylfaen"/>
                <w:lang w:val="af-ZA"/>
              </w:rPr>
              <w:t xml:space="preserve"> </w:t>
            </w:r>
            <w:r w:rsidRPr="009C609B">
              <w:rPr>
                <w:rFonts w:ascii="Sylfaen" w:hAnsi="Sylfaen"/>
                <w:lang w:val="af-ZA"/>
              </w:rPr>
              <w:t>Промежуточные опоры</w:t>
            </w:r>
            <w:r>
              <w:rPr>
                <w:rFonts w:ascii="Sylfaen" w:hAnsi="Sylfaen"/>
              </w:rPr>
              <w:t>.</w:t>
            </w:r>
          </w:p>
        </w:tc>
        <w:tc>
          <w:tcPr>
            <w:tcW w:w="1134" w:type="dxa"/>
          </w:tcPr>
          <w:p w14:paraId="7B2C2C81" w14:textId="77777777" w:rsidR="00CE6050" w:rsidRDefault="00CE6050" w:rsidP="004525D9">
            <w:pPr>
              <w:rPr>
                <w:rFonts w:ascii="Sylfaen" w:hAnsi="Sylfaen"/>
                <w:lang w:val="af-ZA"/>
              </w:rPr>
            </w:pPr>
          </w:p>
        </w:tc>
      </w:tr>
      <w:tr w:rsidR="00CE6050" w:rsidRPr="00654B3F" w14:paraId="31F36BEC" w14:textId="77777777" w:rsidTr="004525D9">
        <w:tc>
          <w:tcPr>
            <w:tcW w:w="9067" w:type="dxa"/>
          </w:tcPr>
          <w:p w14:paraId="696E614C" w14:textId="77777777" w:rsidR="00CE6050" w:rsidRPr="00FA1A1D" w:rsidRDefault="00CE6050" w:rsidP="004525D9">
            <w:pPr>
              <w:rPr>
                <w:rFonts w:ascii="Sylfaen" w:hAnsi="Sylfaen"/>
              </w:rPr>
            </w:pPr>
            <w:r w:rsidRPr="006264A5">
              <w:rPr>
                <w:rFonts w:ascii="Sylfaen" w:hAnsi="Sylfaen"/>
                <w:lang w:val="af-ZA"/>
              </w:rPr>
              <w:t>Форма номер</w:t>
            </w:r>
            <w:r w:rsidRPr="00966DDE">
              <w:rPr>
                <w:rFonts w:ascii="Sylfaen" w:hAnsi="Sylfaen"/>
              </w:rPr>
              <w:t xml:space="preserve"> </w:t>
            </w:r>
            <w:r>
              <w:rPr>
                <w:rFonts w:ascii="Sylfaen" w:hAnsi="Sylfaen"/>
                <w:lang w:val="af-ZA"/>
              </w:rPr>
              <w:t>5</w:t>
            </w:r>
            <w:r w:rsidRPr="003759DB">
              <w:rPr>
                <w:rFonts w:ascii="Sylfaen" w:hAnsi="Sylfaen"/>
                <w:lang w:val="af-ZA"/>
              </w:rPr>
              <w:t>.</w:t>
            </w:r>
            <w:r>
              <w:rPr>
                <w:rFonts w:ascii="Sylfaen" w:hAnsi="Sylfaen"/>
                <w:lang w:val="af-ZA"/>
              </w:rPr>
              <w:t xml:space="preserve"> </w:t>
            </w:r>
            <w:r w:rsidRPr="00A27D41">
              <w:rPr>
                <w:rFonts w:ascii="Sylfaen" w:hAnsi="Sylfaen"/>
                <w:lang w:val="af-ZA"/>
              </w:rPr>
              <w:t>Узлы крепления</w:t>
            </w:r>
            <w:r>
              <w:rPr>
                <w:rFonts w:ascii="Sylfaen" w:hAnsi="Sylfaen"/>
              </w:rPr>
              <w:t>/соединения</w:t>
            </w:r>
            <w:r w:rsidRPr="00A27D41">
              <w:rPr>
                <w:rFonts w:ascii="Sylfaen" w:hAnsi="Sylfaen"/>
                <w:lang w:val="af-ZA"/>
              </w:rPr>
              <w:t xml:space="preserve"> с подход</w:t>
            </w:r>
            <w:r>
              <w:rPr>
                <w:rFonts w:ascii="Sylfaen" w:hAnsi="Sylfaen"/>
              </w:rPr>
              <w:t>ами.</w:t>
            </w:r>
          </w:p>
        </w:tc>
        <w:tc>
          <w:tcPr>
            <w:tcW w:w="1134" w:type="dxa"/>
          </w:tcPr>
          <w:p w14:paraId="4A9785C3" w14:textId="77777777" w:rsidR="00CE6050" w:rsidRDefault="00CE6050" w:rsidP="004525D9">
            <w:pPr>
              <w:rPr>
                <w:rFonts w:ascii="Sylfaen" w:hAnsi="Sylfaen"/>
                <w:lang w:val="af-ZA"/>
              </w:rPr>
            </w:pPr>
          </w:p>
        </w:tc>
      </w:tr>
      <w:tr w:rsidR="00CE6050" w:rsidRPr="00A27D41" w14:paraId="3102944E" w14:textId="77777777" w:rsidTr="004525D9">
        <w:tc>
          <w:tcPr>
            <w:tcW w:w="9067" w:type="dxa"/>
          </w:tcPr>
          <w:p w14:paraId="62800DA8" w14:textId="77777777" w:rsidR="00CE6050" w:rsidRPr="00A27D41" w:rsidRDefault="00CE6050" w:rsidP="004525D9">
            <w:pPr>
              <w:rPr>
                <w:rFonts w:ascii="Sylfaen" w:hAnsi="Sylfaen"/>
              </w:rPr>
            </w:pPr>
            <w:r w:rsidRPr="006264A5">
              <w:rPr>
                <w:rFonts w:ascii="Sylfaen" w:hAnsi="Sylfaen"/>
                <w:lang w:val="af-ZA"/>
              </w:rPr>
              <w:t>Форма номер</w:t>
            </w:r>
            <w:r>
              <w:rPr>
                <w:rFonts w:ascii="Sylfaen" w:hAnsi="Sylfaen"/>
              </w:rPr>
              <w:t xml:space="preserve"> </w:t>
            </w:r>
            <w:r>
              <w:rPr>
                <w:rFonts w:ascii="Sylfaen" w:hAnsi="Sylfaen"/>
                <w:lang w:val="af-ZA"/>
              </w:rPr>
              <w:t>6</w:t>
            </w:r>
            <w:r w:rsidRPr="003759DB">
              <w:rPr>
                <w:rFonts w:ascii="Sylfaen" w:hAnsi="Sylfaen"/>
                <w:lang w:val="af-ZA"/>
              </w:rPr>
              <w:t>.</w:t>
            </w:r>
            <w:r>
              <w:rPr>
                <w:rFonts w:ascii="Sylfaen" w:hAnsi="Sylfaen"/>
                <w:lang w:val="af-ZA"/>
              </w:rPr>
              <w:t xml:space="preserve"> </w:t>
            </w:r>
            <w:r>
              <w:rPr>
                <w:rFonts w:ascii="Sylfaen" w:hAnsi="Sylfaen"/>
              </w:rPr>
              <w:t>Проезж</w:t>
            </w:r>
            <w:r w:rsidRPr="00A27D41">
              <w:rPr>
                <w:rFonts w:ascii="Sylfaen" w:hAnsi="Sylfaen"/>
              </w:rPr>
              <w:t>ая часть</w:t>
            </w:r>
            <w:r>
              <w:rPr>
                <w:rFonts w:ascii="Sylfaen" w:hAnsi="Sylfaen"/>
              </w:rPr>
              <w:t>.</w:t>
            </w:r>
          </w:p>
        </w:tc>
        <w:tc>
          <w:tcPr>
            <w:tcW w:w="1134" w:type="dxa"/>
          </w:tcPr>
          <w:p w14:paraId="6598C676" w14:textId="77777777" w:rsidR="00CE6050" w:rsidRDefault="00CE6050" w:rsidP="004525D9">
            <w:pPr>
              <w:rPr>
                <w:rFonts w:ascii="Sylfaen" w:hAnsi="Sylfaen"/>
                <w:lang w:val="af-ZA"/>
              </w:rPr>
            </w:pPr>
          </w:p>
        </w:tc>
      </w:tr>
      <w:tr w:rsidR="00CE6050" w:rsidRPr="00966DDE" w14:paraId="21E5B53B" w14:textId="77777777" w:rsidTr="004525D9">
        <w:tc>
          <w:tcPr>
            <w:tcW w:w="9067" w:type="dxa"/>
          </w:tcPr>
          <w:p w14:paraId="4B003C57" w14:textId="77777777" w:rsidR="00CE6050" w:rsidRDefault="00CE6050" w:rsidP="004525D9">
            <w:pPr>
              <w:rPr>
                <w:rFonts w:ascii="Sylfaen" w:hAnsi="Sylfaen"/>
                <w:lang w:val="af-ZA"/>
              </w:rPr>
            </w:pPr>
            <w:r w:rsidRPr="006264A5">
              <w:rPr>
                <w:rFonts w:ascii="Sylfaen" w:hAnsi="Sylfaen"/>
                <w:lang w:val="af-ZA"/>
              </w:rPr>
              <w:t>Форма номер</w:t>
            </w:r>
            <w:r>
              <w:rPr>
                <w:rFonts w:ascii="Sylfaen" w:hAnsi="Sylfaen"/>
              </w:rPr>
              <w:t xml:space="preserve"> </w:t>
            </w:r>
            <w:r>
              <w:rPr>
                <w:rFonts w:ascii="Sylfaen" w:hAnsi="Sylfaen"/>
                <w:lang w:val="af-ZA"/>
              </w:rPr>
              <w:t>7</w:t>
            </w:r>
            <w:r w:rsidRPr="003759DB">
              <w:rPr>
                <w:rFonts w:ascii="Sylfaen" w:hAnsi="Sylfaen"/>
                <w:lang w:val="af-ZA"/>
              </w:rPr>
              <w:t>.</w:t>
            </w:r>
            <w:r>
              <w:rPr>
                <w:rFonts w:ascii="Sylfaen" w:hAnsi="Sylfaen"/>
                <w:lang w:val="af-ZA"/>
              </w:rPr>
              <w:t xml:space="preserve"> </w:t>
            </w:r>
            <w:r w:rsidRPr="00FA1A1D">
              <w:rPr>
                <w:rFonts w:ascii="Sylfaen" w:hAnsi="Sylfaen"/>
                <w:lang w:val="af-ZA"/>
              </w:rPr>
              <w:t>Регулирующие структуры</w:t>
            </w:r>
            <w:r>
              <w:rPr>
                <w:rFonts w:ascii="Sylfaen" w:hAnsi="Sylfaen"/>
              </w:rPr>
              <w:t>.</w:t>
            </w:r>
            <w:r w:rsidRPr="0056557E">
              <w:t xml:space="preserve"> </w:t>
            </w:r>
          </w:p>
        </w:tc>
        <w:tc>
          <w:tcPr>
            <w:tcW w:w="1134" w:type="dxa"/>
          </w:tcPr>
          <w:p w14:paraId="6317C4CC" w14:textId="77777777" w:rsidR="00CE6050" w:rsidRDefault="00CE6050" w:rsidP="004525D9">
            <w:pPr>
              <w:rPr>
                <w:rFonts w:ascii="Sylfaen" w:hAnsi="Sylfaen"/>
                <w:lang w:val="af-ZA"/>
              </w:rPr>
            </w:pPr>
          </w:p>
        </w:tc>
      </w:tr>
      <w:tr w:rsidR="00CE6050" w:rsidRPr="00654B3F" w14:paraId="46912CEF" w14:textId="77777777" w:rsidTr="004525D9">
        <w:tc>
          <w:tcPr>
            <w:tcW w:w="9067" w:type="dxa"/>
          </w:tcPr>
          <w:p w14:paraId="04665A39" w14:textId="77777777" w:rsidR="00CE6050" w:rsidRPr="0056557E" w:rsidRDefault="00CE6050" w:rsidP="004525D9">
            <w:pPr>
              <w:rPr>
                <w:rFonts w:ascii="Sylfaen" w:hAnsi="Sylfaen"/>
              </w:rPr>
            </w:pPr>
            <w:r w:rsidRPr="006264A5">
              <w:rPr>
                <w:rFonts w:ascii="Sylfaen" w:hAnsi="Sylfaen"/>
                <w:lang w:val="af-ZA"/>
              </w:rPr>
              <w:t>Форма номер</w:t>
            </w:r>
            <w:r>
              <w:rPr>
                <w:rFonts w:ascii="Sylfaen" w:hAnsi="Sylfaen"/>
              </w:rPr>
              <w:t xml:space="preserve"> </w:t>
            </w:r>
            <w:r>
              <w:rPr>
                <w:rFonts w:ascii="Sylfaen" w:hAnsi="Sylfaen"/>
                <w:lang w:val="af-ZA"/>
              </w:rPr>
              <w:t>8</w:t>
            </w:r>
            <w:r w:rsidRPr="003759DB">
              <w:rPr>
                <w:rFonts w:ascii="Sylfaen" w:hAnsi="Sylfaen"/>
                <w:lang w:val="af-ZA"/>
              </w:rPr>
              <w:t>.</w:t>
            </w:r>
            <w:r>
              <w:rPr>
                <w:rFonts w:ascii="Sylfaen" w:hAnsi="Sylfaen"/>
                <w:lang w:val="af-ZA"/>
              </w:rPr>
              <w:t xml:space="preserve"> </w:t>
            </w:r>
            <w:r>
              <w:rPr>
                <w:rFonts w:ascii="Sylfaen" w:hAnsi="Sylfaen"/>
              </w:rPr>
              <w:t xml:space="preserve">Наличествующая </w:t>
            </w:r>
            <w:r w:rsidRPr="0056557E">
              <w:rPr>
                <w:rFonts w:ascii="Sylfaen" w:hAnsi="Sylfaen"/>
                <w:lang w:val="af-ZA"/>
              </w:rPr>
              <w:t>техническая документация</w:t>
            </w:r>
            <w:r>
              <w:rPr>
                <w:rFonts w:ascii="Sylfaen" w:hAnsi="Sylfaen"/>
              </w:rPr>
              <w:t>.</w:t>
            </w:r>
          </w:p>
        </w:tc>
        <w:tc>
          <w:tcPr>
            <w:tcW w:w="1134" w:type="dxa"/>
          </w:tcPr>
          <w:p w14:paraId="65A0029D" w14:textId="77777777" w:rsidR="00CE6050" w:rsidRDefault="00CE6050" w:rsidP="004525D9">
            <w:pPr>
              <w:rPr>
                <w:rFonts w:ascii="Sylfaen" w:hAnsi="Sylfaen"/>
                <w:lang w:val="af-ZA"/>
              </w:rPr>
            </w:pPr>
          </w:p>
        </w:tc>
      </w:tr>
      <w:tr w:rsidR="00CE6050" w:rsidRPr="00654B3F" w14:paraId="557942D7" w14:textId="77777777" w:rsidTr="004525D9">
        <w:tc>
          <w:tcPr>
            <w:tcW w:w="9067" w:type="dxa"/>
          </w:tcPr>
          <w:p w14:paraId="4A7595E1" w14:textId="77777777" w:rsidR="00CE6050" w:rsidRPr="0056557E" w:rsidRDefault="00CE6050" w:rsidP="004525D9">
            <w:pPr>
              <w:rPr>
                <w:rFonts w:ascii="Sylfaen" w:hAnsi="Sylfaen"/>
              </w:rPr>
            </w:pPr>
            <w:r w:rsidRPr="006264A5">
              <w:rPr>
                <w:rFonts w:ascii="Sylfaen" w:hAnsi="Sylfaen"/>
                <w:lang w:val="af-ZA"/>
              </w:rPr>
              <w:t>Форма номер</w:t>
            </w:r>
            <w:r>
              <w:rPr>
                <w:rFonts w:ascii="Sylfaen" w:hAnsi="Sylfaen"/>
              </w:rPr>
              <w:t xml:space="preserve"> </w:t>
            </w:r>
            <w:r>
              <w:rPr>
                <w:rFonts w:ascii="Sylfaen" w:hAnsi="Sylfaen"/>
                <w:lang w:val="af-ZA"/>
              </w:rPr>
              <w:t>9</w:t>
            </w:r>
            <w:r w:rsidRPr="003759DB">
              <w:rPr>
                <w:rFonts w:ascii="Sylfaen" w:hAnsi="Sylfaen"/>
                <w:lang w:val="af-ZA"/>
              </w:rPr>
              <w:t>.</w:t>
            </w:r>
            <w:r>
              <w:rPr>
                <w:rFonts w:ascii="Sylfaen" w:hAnsi="Sylfaen"/>
                <w:lang w:val="af-ZA"/>
              </w:rPr>
              <w:t xml:space="preserve"> </w:t>
            </w:r>
            <w:r w:rsidRPr="0056557E">
              <w:rPr>
                <w:rFonts w:ascii="Sylfaen" w:hAnsi="Sylfaen"/>
                <w:lang w:val="af-ZA"/>
              </w:rPr>
              <w:t>Описание (анализ) повреждений и дефектов</w:t>
            </w:r>
            <w:r>
              <w:rPr>
                <w:rFonts w:ascii="Sylfaen" w:hAnsi="Sylfaen"/>
              </w:rPr>
              <w:t>.</w:t>
            </w:r>
          </w:p>
        </w:tc>
        <w:tc>
          <w:tcPr>
            <w:tcW w:w="1134" w:type="dxa"/>
          </w:tcPr>
          <w:p w14:paraId="1C03B667" w14:textId="77777777" w:rsidR="00CE6050" w:rsidRDefault="00CE6050" w:rsidP="004525D9">
            <w:pPr>
              <w:rPr>
                <w:rFonts w:ascii="Sylfaen" w:hAnsi="Sylfaen"/>
                <w:lang w:val="af-ZA"/>
              </w:rPr>
            </w:pPr>
          </w:p>
        </w:tc>
      </w:tr>
      <w:tr w:rsidR="00CE6050" w:rsidRPr="00654B3F" w14:paraId="4ABD8D58" w14:textId="77777777" w:rsidTr="004525D9">
        <w:tc>
          <w:tcPr>
            <w:tcW w:w="9067" w:type="dxa"/>
          </w:tcPr>
          <w:p w14:paraId="28061F81" w14:textId="77777777" w:rsidR="00CE6050" w:rsidRPr="0056557E" w:rsidRDefault="00CE6050" w:rsidP="004525D9">
            <w:pPr>
              <w:rPr>
                <w:rFonts w:ascii="Sylfaen" w:hAnsi="Sylfaen"/>
                <w:lang w:val="af-ZA"/>
              </w:rPr>
            </w:pPr>
            <w:r w:rsidRPr="006264A5">
              <w:rPr>
                <w:rFonts w:ascii="Sylfaen" w:hAnsi="Sylfaen"/>
                <w:lang w:val="af-ZA"/>
              </w:rPr>
              <w:t>Форма номер</w:t>
            </w:r>
            <w:r w:rsidRPr="0056557E">
              <w:rPr>
                <w:rFonts w:ascii="Sylfaen" w:hAnsi="Sylfaen"/>
                <w:lang w:val="af-ZA"/>
              </w:rPr>
              <w:t xml:space="preserve"> </w:t>
            </w:r>
            <w:r>
              <w:rPr>
                <w:rFonts w:ascii="Sylfaen" w:hAnsi="Sylfaen"/>
                <w:lang w:val="af-ZA"/>
              </w:rPr>
              <w:t>10</w:t>
            </w:r>
            <w:r w:rsidRPr="003759DB">
              <w:rPr>
                <w:rFonts w:ascii="Sylfaen" w:hAnsi="Sylfaen"/>
                <w:lang w:val="af-ZA"/>
              </w:rPr>
              <w:t>.</w:t>
            </w:r>
            <w:r>
              <w:rPr>
                <w:rFonts w:ascii="Sylfaen" w:hAnsi="Sylfaen"/>
                <w:lang w:val="af-ZA"/>
              </w:rPr>
              <w:t xml:space="preserve"> </w:t>
            </w:r>
            <w:r w:rsidRPr="0056557E">
              <w:rPr>
                <w:rFonts w:ascii="Sylfaen" w:hAnsi="Sylfaen"/>
                <w:lang w:val="af-ZA"/>
              </w:rPr>
              <w:t xml:space="preserve">Описание технического состояния моста (путепрохода). </w:t>
            </w:r>
          </w:p>
        </w:tc>
        <w:tc>
          <w:tcPr>
            <w:tcW w:w="1134" w:type="dxa"/>
          </w:tcPr>
          <w:p w14:paraId="0DF352D6" w14:textId="77777777" w:rsidR="00CE6050" w:rsidRDefault="00CE6050" w:rsidP="004525D9">
            <w:pPr>
              <w:rPr>
                <w:rFonts w:ascii="Sylfaen" w:hAnsi="Sylfaen"/>
                <w:lang w:val="af-ZA"/>
              </w:rPr>
            </w:pPr>
          </w:p>
        </w:tc>
      </w:tr>
      <w:tr w:rsidR="00CE6050" w:rsidRPr="00654B3F" w14:paraId="3C78F2A0" w14:textId="77777777" w:rsidTr="004525D9">
        <w:tc>
          <w:tcPr>
            <w:tcW w:w="9067" w:type="dxa"/>
          </w:tcPr>
          <w:p w14:paraId="64E44C3F" w14:textId="77777777" w:rsidR="00CE6050" w:rsidRPr="0056557E" w:rsidRDefault="00CE6050" w:rsidP="004525D9">
            <w:pPr>
              <w:rPr>
                <w:rFonts w:ascii="Sylfaen" w:hAnsi="Sylfaen"/>
                <w:lang w:val="af-ZA"/>
              </w:rPr>
            </w:pPr>
            <w:r w:rsidRPr="006264A5">
              <w:rPr>
                <w:rFonts w:ascii="Sylfaen" w:hAnsi="Sylfaen"/>
                <w:lang w:val="af-ZA"/>
              </w:rPr>
              <w:t>Форма номер</w:t>
            </w:r>
            <w:r w:rsidRPr="0056557E">
              <w:rPr>
                <w:rFonts w:ascii="Sylfaen" w:hAnsi="Sylfaen"/>
                <w:lang w:val="af-ZA"/>
              </w:rPr>
              <w:t xml:space="preserve"> </w:t>
            </w:r>
            <w:r>
              <w:rPr>
                <w:rFonts w:ascii="Sylfaen" w:hAnsi="Sylfaen"/>
                <w:lang w:val="af-ZA"/>
              </w:rPr>
              <w:t>11</w:t>
            </w:r>
            <w:r w:rsidRPr="003759DB">
              <w:rPr>
                <w:rFonts w:ascii="Sylfaen" w:hAnsi="Sylfaen"/>
                <w:lang w:val="af-ZA"/>
              </w:rPr>
              <w:t>.</w:t>
            </w:r>
            <w:r>
              <w:rPr>
                <w:rFonts w:ascii="Sylfaen" w:hAnsi="Sylfaen"/>
                <w:lang w:val="af-ZA"/>
              </w:rPr>
              <w:t xml:space="preserve"> </w:t>
            </w:r>
            <w:r w:rsidRPr="0056557E">
              <w:rPr>
                <w:rFonts w:ascii="Sylfaen" w:hAnsi="Sylfaen"/>
                <w:lang w:val="af-ZA"/>
              </w:rPr>
              <w:t>Предыдущие (проделанные работы по ремонту/реконструкции и укреплению.</w:t>
            </w:r>
          </w:p>
        </w:tc>
        <w:tc>
          <w:tcPr>
            <w:tcW w:w="1134" w:type="dxa"/>
          </w:tcPr>
          <w:p w14:paraId="254E0094" w14:textId="77777777" w:rsidR="00CE6050" w:rsidRDefault="00CE6050" w:rsidP="004525D9">
            <w:pPr>
              <w:rPr>
                <w:rFonts w:ascii="Sylfaen" w:hAnsi="Sylfaen"/>
                <w:lang w:val="af-ZA"/>
              </w:rPr>
            </w:pPr>
          </w:p>
        </w:tc>
      </w:tr>
      <w:tr w:rsidR="00CE6050" w:rsidRPr="00654B3F" w14:paraId="7FC4C0D9" w14:textId="77777777" w:rsidTr="004525D9">
        <w:tc>
          <w:tcPr>
            <w:tcW w:w="9067" w:type="dxa"/>
          </w:tcPr>
          <w:p w14:paraId="0700BB32" w14:textId="77777777" w:rsidR="00CE6050" w:rsidRPr="0056557E" w:rsidRDefault="00CE6050" w:rsidP="004525D9">
            <w:pPr>
              <w:rPr>
                <w:rFonts w:ascii="Sylfaen" w:hAnsi="Sylfaen"/>
              </w:rPr>
            </w:pPr>
            <w:r w:rsidRPr="006264A5">
              <w:rPr>
                <w:rFonts w:ascii="Sylfaen" w:hAnsi="Sylfaen"/>
                <w:lang w:val="af-ZA"/>
              </w:rPr>
              <w:t>Форма номер</w:t>
            </w:r>
            <w:r w:rsidRPr="0056557E">
              <w:rPr>
                <w:rFonts w:ascii="Sylfaen" w:hAnsi="Sylfaen"/>
                <w:lang w:val="af-ZA"/>
              </w:rPr>
              <w:t xml:space="preserve"> </w:t>
            </w:r>
            <w:r>
              <w:rPr>
                <w:rFonts w:ascii="Sylfaen" w:hAnsi="Sylfaen"/>
                <w:lang w:val="af-ZA"/>
              </w:rPr>
              <w:t>12</w:t>
            </w:r>
            <w:r w:rsidRPr="003759DB">
              <w:rPr>
                <w:rFonts w:ascii="Sylfaen" w:hAnsi="Sylfaen"/>
                <w:lang w:val="af-ZA"/>
              </w:rPr>
              <w:t>.</w:t>
            </w:r>
            <w:r>
              <w:rPr>
                <w:rFonts w:ascii="Sylfaen" w:hAnsi="Sylfaen"/>
                <w:lang w:val="af-ZA"/>
              </w:rPr>
              <w:t xml:space="preserve"> </w:t>
            </w:r>
            <w:r w:rsidRPr="0056557E">
              <w:rPr>
                <w:rFonts w:ascii="Sylfaen" w:hAnsi="Sylfaen"/>
                <w:lang w:val="af-ZA"/>
              </w:rPr>
              <w:t>Схемы (общий вид, поперечные разрезы, чертежи/графики опор)</w:t>
            </w:r>
            <w:r>
              <w:rPr>
                <w:rFonts w:ascii="Sylfaen" w:hAnsi="Sylfaen"/>
              </w:rPr>
              <w:t>.</w:t>
            </w:r>
          </w:p>
        </w:tc>
        <w:tc>
          <w:tcPr>
            <w:tcW w:w="1134" w:type="dxa"/>
          </w:tcPr>
          <w:p w14:paraId="421A2330" w14:textId="77777777" w:rsidR="00CE6050" w:rsidRDefault="00CE6050" w:rsidP="004525D9">
            <w:pPr>
              <w:rPr>
                <w:rFonts w:ascii="Sylfaen" w:hAnsi="Sylfaen"/>
                <w:lang w:val="af-ZA"/>
              </w:rPr>
            </w:pPr>
          </w:p>
        </w:tc>
      </w:tr>
      <w:tr w:rsidR="00CE6050" w:rsidRPr="00654B3F" w14:paraId="42AA6B01" w14:textId="77777777" w:rsidTr="004525D9">
        <w:tc>
          <w:tcPr>
            <w:tcW w:w="9067" w:type="dxa"/>
          </w:tcPr>
          <w:p w14:paraId="3A2751EC" w14:textId="77777777" w:rsidR="00CE6050" w:rsidRPr="00FD2D4A" w:rsidRDefault="00CE6050" w:rsidP="004525D9">
            <w:pPr>
              <w:rPr>
                <w:rFonts w:ascii="Sylfaen" w:hAnsi="Sylfaen"/>
              </w:rPr>
            </w:pPr>
            <w:r w:rsidRPr="006264A5">
              <w:rPr>
                <w:rFonts w:ascii="Sylfaen" w:hAnsi="Sylfaen"/>
                <w:lang w:val="af-ZA"/>
              </w:rPr>
              <w:t>Форма номер</w:t>
            </w:r>
            <w:r w:rsidRPr="00FD2D4A">
              <w:rPr>
                <w:rFonts w:ascii="Sylfaen" w:hAnsi="Sylfaen"/>
                <w:lang w:val="af-ZA"/>
              </w:rPr>
              <w:t xml:space="preserve"> </w:t>
            </w:r>
            <w:r>
              <w:rPr>
                <w:rFonts w:ascii="Sylfaen" w:hAnsi="Sylfaen"/>
                <w:lang w:val="af-ZA"/>
              </w:rPr>
              <w:t>13</w:t>
            </w:r>
            <w:r w:rsidRPr="003759DB">
              <w:rPr>
                <w:rFonts w:ascii="Sylfaen" w:hAnsi="Sylfaen"/>
                <w:lang w:val="af-ZA"/>
              </w:rPr>
              <w:t>.</w:t>
            </w:r>
            <w:r>
              <w:rPr>
                <w:rFonts w:ascii="Sylfaen" w:hAnsi="Sylfaen"/>
                <w:lang w:val="af-ZA"/>
              </w:rPr>
              <w:t xml:space="preserve"> </w:t>
            </w:r>
            <w:r w:rsidRPr="00FD2D4A">
              <w:rPr>
                <w:rFonts w:ascii="Sylfaen" w:hAnsi="Sylfaen"/>
                <w:lang w:val="af-ZA"/>
              </w:rPr>
              <w:t>Фотографии (общие тексты)</w:t>
            </w:r>
            <w:r>
              <w:rPr>
                <w:rFonts w:ascii="Sylfaen" w:hAnsi="Sylfaen"/>
              </w:rPr>
              <w:t>.</w:t>
            </w:r>
          </w:p>
        </w:tc>
        <w:tc>
          <w:tcPr>
            <w:tcW w:w="1134" w:type="dxa"/>
          </w:tcPr>
          <w:p w14:paraId="117EA5C7" w14:textId="77777777" w:rsidR="00CE6050" w:rsidRDefault="00CE6050" w:rsidP="004525D9">
            <w:pPr>
              <w:rPr>
                <w:rFonts w:ascii="Sylfaen" w:hAnsi="Sylfaen"/>
                <w:lang w:val="af-ZA"/>
              </w:rPr>
            </w:pPr>
          </w:p>
        </w:tc>
      </w:tr>
      <w:tr w:rsidR="00CE6050" w:rsidRPr="00654B3F" w14:paraId="6ADD459C" w14:textId="77777777" w:rsidTr="004525D9">
        <w:tc>
          <w:tcPr>
            <w:tcW w:w="9067" w:type="dxa"/>
          </w:tcPr>
          <w:p w14:paraId="1ED7E98B" w14:textId="77777777" w:rsidR="00CE6050" w:rsidRPr="00FD2D4A" w:rsidRDefault="00CE6050" w:rsidP="004525D9">
            <w:pPr>
              <w:rPr>
                <w:rFonts w:ascii="Sylfaen" w:hAnsi="Sylfaen"/>
              </w:rPr>
            </w:pPr>
            <w:r w:rsidRPr="006264A5">
              <w:rPr>
                <w:rFonts w:ascii="Sylfaen" w:hAnsi="Sylfaen"/>
                <w:lang w:val="af-ZA"/>
              </w:rPr>
              <w:t>Форма номер</w:t>
            </w:r>
            <w:r>
              <w:rPr>
                <w:rFonts w:ascii="Sylfaen" w:hAnsi="Sylfaen"/>
              </w:rPr>
              <w:t xml:space="preserve"> </w:t>
            </w:r>
            <w:r>
              <w:rPr>
                <w:rFonts w:ascii="Sylfaen" w:hAnsi="Sylfaen"/>
                <w:lang w:val="af-ZA"/>
              </w:rPr>
              <w:t>14</w:t>
            </w:r>
            <w:r w:rsidRPr="003759DB">
              <w:rPr>
                <w:rFonts w:ascii="Sylfaen" w:hAnsi="Sylfaen"/>
                <w:lang w:val="af-ZA"/>
              </w:rPr>
              <w:t>.</w:t>
            </w:r>
            <w:r>
              <w:rPr>
                <w:rFonts w:ascii="Sylfaen" w:hAnsi="Sylfaen"/>
                <w:lang w:val="af-ZA"/>
              </w:rPr>
              <w:t xml:space="preserve"> </w:t>
            </w:r>
            <w:r w:rsidRPr="00FD2D4A">
              <w:rPr>
                <w:rFonts w:ascii="Sylfaen" w:hAnsi="Sylfaen"/>
                <w:lang w:val="af-ZA"/>
              </w:rPr>
              <w:t>Дополнительная информация</w:t>
            </w:r>
            <w:r>
              <w:rPr>
                <w:rFonts w:ascii="Sylfaen" w:hAnsi="Sylfaen"/>
              </w:rPr>
              <w:t xml:space="preserve"> (сведения).</w:t>
            </w:r>
          </w:p>
        </w:tc>
        <w:tc>
          <w:tcPr>
            <w:tcW w:w="1134" w:type="dxa"/>
          </w:tcPr>
          <w:p w14:paraId="5C274DB7" w14:textId="77777777" w:rsidR="00CE6050" w:rsidRDefault="00CE6050" w:rsidP="004525D9">
            <w:pPr>
              <w:rPr>
                <w:rFonts w:ascii="Sylfaen" w:hAnsi="Sylfaen"/>
                <w:lang w:val="af-ZA"/>
              </w:rPr>
            </w:pPr>
          </w:p>
        </w:tc>
      </w:tr>
    </w:tbl>
    <w:p w14:paraId="45C47399" w14:textId="77777777" w:rsidR="00CE6050" w:rsidRDefault="00CE6050" w:rsidP="00CE6050">
      <w:pPr>
        <w:rPr>
          <w:rFonts w:ascii="Sylfaen" w:hAnsi="Sylfaen"/>
          <w:lang w:val="af-ZA"/>
        </w:rPr>
      </w:pPr>
    </w:p>
    <w:p w14:paraId="1C938D3A" w14:textId="77777777" w:rsidR="00CE6050" w:rsidRDefault="00CE6050" w:rsidP="00CE6050">
      <w:pPr>
        <w:rPr>
          <w:rFonts w:ascii="Sylfaen" w:hAnsi="Sylfaen"/>
          <w:lang w:val="af-ZA"/>
        </w:rPr>
      </w:pPr>
    </w:p>
    <w:p w14:paraId="639D98F9" w14:textId="77777777" w:rsidR="00CE6050" w:rsidRDefault="00CE6050" w:rsidP="00CE6050">
      <w:pPr>
        <w:rPr>
          <w:rFonts w:ascii="Sylfaen" w:hAnsi="Sylfaen"/>
          <w:lang w:val="af-ZA"/>
        </w:rPr>
      </w:pPr>
    </w:p>
    <w:p w14:paraId="30027D6C" w14:textId="77777777" w:rsidR="00CE6050" w:rsidRDefault="00CE6050" w:rsidP="00CE6050">
      <w:pPr>
        <w:rPr>
          <w:rFonts w:ascii="Sylfaen" w:hAnsi="Sylfaen"/>
          <w:lang w:val="af-Z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73"/>
        <w:gridCol w:w="510"/>
        <w:gridCol w:w="7933"/>
      </w:tblGrid>
      <w:tr w:rsidR="00CE6050" w14:paraId="36C3AE52" w14:textId="77777777" w:rsidTr="004525D9">
        <w:trPr>
          <w:trHeight w:val="305"/>
        </w:trPr>
        <w:tc>
          <w:tcPr>
            <w:tcW w:w="2174" w:type="dxa"/>
          </w:tcPr>
          <w:p w14:paraId="6A926077" w14:textId="77777777" w:rsidR="00CE6050" w:rsidRDefault="00CE6050" w:rsidP="004525D9">
            <w:pPr>
              <w:rPr>
                <w:rFonts w:ascii="Sylfaen" w:hAnsi="Sylfaen"/>
                <w:lang w:val="af-ZA"/>
              </w:rPr>
            </w:pPr>
            <w:r w:rsidRPr="00FD2D4A">
              <w:rPr>
                <w:rFonts w:ascii="Sylfaen" w:hAnsi="Sylfaen"/>
                <w:lang w:val="af-ZA"/>
              </w:rPr>
              <w:t>П</w:t>
            </w:r>
            <w:r>
              <w:rPr>
                <w:rFonts w:ascii="Sylfaen" w:hAnsi="Sylfaen"/>
              </w:rPr>
              <w:t>аспорт</w:t>
            </w:r>
            <w:r w:rsidRPr="00FD2D4A">
              <w:rPr>
                <w:rFonts w:ascii="Sylfaen" w:hAnsi="Sylfaen"/>
                <w:lang w:val="af-ZA"/>
              </w:rPr>
              <w:t xml:space="preserve"> с</w:t>
            </w:r>
            <w:r>
              <w:rPr>
                <w:rFonts w:ascii="Sylfaen" w:hAnsi="Sylfaen"/>
              </w:rPr>
              <w:t>оставлен</w:t>
            </w:r>
            <w:r w:rsidRPr="00FD2D4A">
              <w:rPr>
                <w:rFonts w:ascii="Sylfaen" w:hAnsi="Sylfaen"/>
                <w:lang w:val="af-ZA"/>
              </w:rPr>
              <w:t>:</w:t>
            </w:r>
          </w:p>
        </w:tc>
        <w:tc>
          <w:tcPr>
            <w:tcW w:w="911" w:type="dxa"/>
          </w:tcPr>
          <w:p w14:paraId="0C8B92F8" w14:textId="77777777" w:rsidR="00CE6050" w:rsidRPr="00F337A6" w:rsidRDefault="00CE6050" w:rsidP="004525D9">
            <w:pPr>
              <w:rPr>
                <w:rFonts w:ascii="Sylfaen" w:hAnsi="Sylfaen"/>
                <w:sz w:val="14"/>
              </w:rPr>
            </w:pPr>
          </w:p>
        </w:tc>
        <w:tc>
          <w:tcPr>
            <w:tcW w:w="8095" w:type="dxa"/>
          </w:tcPr>
          <w:p w14:paraId="6191F07C" w14:textId="77777777" w:rsidR="00CE6050" w:rsidRPr="00F337A6" w:rsidRDefault="00CE6050" w:rsidP="004525D9">
            <w:pPr>
              <w:rPr>
                <w:rFonts w:ascii="Sylfaen" w:hAnsi="Sylfaen"/>
                <w:sz w:val="14"/>
              </w:rPr>
            </w:pPr>
          </w:p>
        </w:tc>
      </w:tr>
      <w:tr w:rsidR="00CE6050" w:rsidRPr="00654B3F" w14:paraId="5E03535A" w14:textId="77777777" w:rsidTr="004525D9">
        <w:tc>
          <w:tcPr>
            <w:tcW w:w="2174" w:type="dxa"/>
          </w:tcPr>
          <w:p w14:paraId="0C036180" w14:textId="77777777" w:rsidR="00CE6050" w:rsidRDefault="00CE6050" w:rsidP="004525D9">
            <w:pPr>
              <w:rPr>
                <w:rFonts w:ascii="Sylfaen" w:hAnsi="Sylfaen"/>
                <w:lang w:val="af-ZA"/>
              </w:rPr>
            </w:pPr>
          </w:p>
        </w:tc>
        <w:tc>
          <w:tcPr>
            <w:tcW w:w="911" w:type="dxa"/>
          </w:tcPr>
          <w:p w14:paraId="78C01994" w14:textId="77777777" w:rsidR="00CE6050" w:rsidRPr="00C45A15" w:rsidRDefault="00CE6050" w:rsidP="004525D9">
            <w:pPr>
              <w:jc w:val="center"/>
              <w:rPr>
                <w:rFonts w:ascii="Sylfaen" w:hAnsi="Sylfaen"/>
                <w:i/>
                <w:vertAlign w:val="superscript"/>
                <w:lang w:val="af-ZA"/>
              </w:rPr>
            </w:pPr>
          </w:p>
        </w:tc>
        <w:tc>
          <w:tcPr>
            <w:tcW w:w="8095" w:type="dxa"/>
          </w:tcPr>
          <w:p w14:paraId="7CA237CD" w14:textId="77777777" w:rsidR="00CE6050" w:rsidRPr="00EB4963" w:rsidRDefault="00CE6050" w:rsidP="004525D9">
            <w:pPr>
              <w:jc w:val="center"/>
              <w:rPr>
                <w:rFonts w:ascii="Sylfaen" w:hAnsi="Sylfaen"/>
                <w:sz w:val="16"/>
              </w:rPr>
            </w:pPr>
            <w:r w:rsidRPr="00EB4963">
              <w:rPr>
                <w:rFonts w:ascii="Sylfaen" w:hAnsi="Sylfaen"/>
                <w:sz w:val="16"/>
              </w:rPr>
              <w:t>__________</w:t>
            </w:r>
            <w:r>
              <w:rPr>
                <w:rFonts w:ascii="Sylfaen" w:hAnsi="Sylfaen"/>
                <w:sz w:val="16"/>
              </w:rPr>
              <w:t>___________________________________________________________________</w:t>
            </w:r>
            <w:r w:rsidRPr="00EB4963">
              <w:rPr>
                <w:rFonts w:ascii="Sylfaen" w:hAnsi="Sylfaen"/>
                <w:sz w:val="16"/>
              </w:rPr>
              <w:t>_________________</w:t>
            </w:r>
          </w:p>
          <w:p w14:paraId="7643A92F" w14:textId="77777777" w:rsidR="00CE6050" w:rsidRDefault="00CE6050" w:rsidP="004525D9">
            <w:pPr>
              <w:jc w:val="center"/>
              <w:rPr>
                <w:rFonts w:ascii="Sylfaen" w:hAnsi="Sylfaen"/>
                <w:i/>
                <w:vertAlign w:val="superscript"/>
                <w:lang w:val="af-ZA"/>
              </w:rPr>
            </w:pPr>
            <w:r w:rsidRPr="00C45A15">
              <w:rPr>
                <w:rFonts w:ascii="Sylfaen" w:hAnsi="Sylfaen"/>
                <w:i/>
                <w:vertAlign w:val="superscript"/>
                <w:lang w:val="af-ZA"/>
              </w:rPr>
              <w:t>/</w:t>
            </w:r>
            <w:r w:rsidRPr="00CA2254">
              <w:t xml:space="preserve"> </w:t>
            </w:r>
            <w:r>
              <w:rPr>
                <w:rFonts w:ascii="Sylfaen" w:hAnsi="Sylfaen"/>
                <w:i/>
                <w:vertAlign w:val="superscript"/>
                <w:lang w:val="af-ZA"/>
              </w:rPr>
              <w:t>Названи</w:t>
            </w:r>
            <w:r>
              <w:rPr>
                <w:rFonts w:ascii="Sylfaen" w:hAnsi="Sylfaen"/>
                <w:i/>
                <w:vertAlign w:val="superscript"/>
              </w:rPr>
              <w:t>е</w:t>
            </w:r>
            <w:r>
              <w:rPr>
                <w:rFonts w:ascii="Sylfaen" w:hAnsi="Sylfaen"/>
                <w:i/>
                <w:vertAlign w:val="superscript"/>
                <w:lang w:val="af-ZA"/>
              </w:rPr>
              <w:t>/наименование</w:t>
            </w:r>
            <w:r w:rsidRPr="00FD2D4A">
              <w:rPr>
                <w:rFonts w:ascii="Sylfaen" w:hAnsi="Sylfaen"/>
                <w:i/>
                <w:vertAlign w:val="superscript"/>
                <w:lang w:val="af-ZA"/>
              </w:rPr>
              <w:t xml:space="preserve"> организации </w:t>
            </w:r>
            <w:r w:rsidRPr="00C45A15">
              <w:rPr>
                <w:rFonts w:ascii="Sylfaen" w:hAnsi="Sylfaen"/>
                <w:i/>
                <w:vertAlign w:val="superscript"/>
                <w:lang w:val="af-ZA"/>
              </w:rPr>
              <w:t>/</w:t>
            </w:r>
          </w:p>
          <w:p w14:paraId="1CBE57B4" w14:textId="77777777" w:rsidR="00CE6050" w:rsidRPr="00EB4963" w:rsidRDefault="00CE6050" w:rsidP="004525D9">
            <w:pPr>
              <w:jc w:val="center"/>
              <w:rPr>
                <w:rFonts w:ascii="Sylfaen" w:hAnsi="Sylfaen"/>
                <w:sz w:val="16"/>
              </w:rPr>
            </w:pPr>
            <w:r w:rsidRPr="00EB4963">
              <w:rPr>
                <w:rFonts w:ascii="Sylfaen" w:hAnsi="Sylfaen"/>
                <w:sz w:val="16"/>
              </w:rPr>
              <w:t>______</w:t>
            </w:r>
            <w:r>
              <w:rPr>
                <w:rFonts w:ascii="Sylfaen" w:hAnsi="Sylfaen"/>
                <w:sz w:val="16"/>
              </w:rPr>
              <w:t>________________________________________________________________</w:t>
            </w:r>
            <w:r w:rsidRPr="00EB4963">
              <w:rPr>
                <w:rFonts w:ascii="Sylfaen" w:hAnsi="Sylfaen"/>
                <w:sz w:val="16"/>
              </w:rPr>
              <w:t>_________________________</w:t>
            </w:r>
          </w:p>
          <w:p w14:paraId="4D374FF5" w14:textId="77777777" w:rsidR="00CE6050" w:rsidRPr="00C45A15" w:rsidRDefault="00CE6050" w:rsidP="004525D9">
            <w:pPr>
              <w:jc w:val="center"/>
              <w:rPr>
                <w:rFonts w:ascii="Sylfaen" w:hAnsi="Sylfaen"/>
                <w:i/>
                <w:vertAlign w:val="superscript"/>
                <w:lang w:val="af-ZA"/>
              </w:rPr>
            </w:pPr>
            <w:r w:rsidRPr="00C45A15">
              <w:rPr>
                <w:rFonts w:ascii="Sylfaen" w:hAnsi="Sylfaen"/>
                <w:i/>
                <w:vertAlign w:val="superscript"/>
                <w:lang w:val="af-ZA"/>
              </w:rPr>
              <w:t>/</w:t>
            </w:r>
            <w:r w:rsidRPr="00FD2D4A">
              <w:t xml:space="preserve"> </w:t>
            </w:r>
            <w:r w:rsidRPr="00FD2D4A">
              <w:rPr>
                <w:rFonts w:ascii="Sylfaen" w:hAnsi="Sylfaen"/>
                <w:i/>
                <w:vertAlign w:val="superscript"/>
                <w:lang w:val="af-ZA"/>
              </w:rPr>
              <w:t>имя, фамилия, должность специалиста</w:t>
            </w:r>
            <w:r>
              <w:rPr>
                <w:rFonts w:ascii="Sylfaen" w:hAnsi="Sylfaen"/>
                <w:i/>
                <w:vertAlign w:val="superscript"/>
              </w:rPr>
              <w:t xml:space="preserve"> (экперта)</w:t>
            </w:r>
            <w:r w:rsidRPr="00FD2D4A">
              <w:rPr>
                <w:rFonts w:ascii="Sylfaen" w:hAnsi="Sylfaen"/>
                <w:i/>
                <w:vertAlign w:val="superscript"/>
                <w:lang w:val="af-ZA"/>
              </w:rPr>
              <w:t>, составившего паспорт</w:t>
            </w:r>
            <w:r>
              <w:rPr>
                <w:rFonts w:ascii="Sylfaen" w:hAnsi="Sylfaen"/>
                <w:i/>
                <w:vertAlign w:val="superscript"/>
              </w:rPr>
              <w:t>/</w:t>
            </w:r>
          </w:p>
        </w:tc>
      </w:tr>
      <w:tr w:rsidR="00CE6050" w:rsidRPr="00654B3F" w14:paraId="3458BF6D" w14:textId="77777777" w:rsidTr="004525D9">
        <w:tc>
          <w:tcPr>
            <w:tcW w:w="2174" w:type="dxa"/>
          </w:tcPr>
          <w:p w14:paraId="40A18C5F" w14:textId="77777777" w:rsidR="00CE6050" w:rsidRDefault="00CE6050" w:rsidP="004525D9">
            <w:pPr>
              <w:rPr>
                <w:rFonts w:ascii="Sylfaen" w:hAnsi="Sylfaen"/>
                <w:lang w:val="af-ZA"/>
              </w:rPr>
            </w:pPr>
          </w:p>
        </w:tc>
        <w:tc>
          <w:tcPr>
            <w:tcW w:w="911" w:type="dxa"/>
          </w:tcPr>
          <w:p w14:paraId="1092E8D7" w14:textId="77777777" w:rsidR="00CE6050" w:rsidRPr="00C45A15" w:rsidRDefault="00CE6050" w:rsidP="004525D9">
            <w:pPr>
              <w:jc w:val="center"/>
              <w:rPr>
                <w:rFonts w:ascii="Sylfaen" w:hAnsi="Sylfaen"/>
                <w:lang w:val="af-ZA"/>
              </w:rPr>
            </w:pPr>
          </w:p>
        </w:tc>
        <w:tc>
          <w:tcPr>
            <w:tcW w:w="8095" w:type="dxa"/>
          </w:tcPr>
          <w:p w14:paraId="6EFB28CA" w14:textId="77777777" w:rsidR="00CE6050" w:rsidRPr="00C45A15" w:rsidRDefault="00CE6050" w:rsidP="004525D9">
            <w:pPr>
              <w:rPr>
                <w:rFonts w:ascii="Sylfaen" w:hAnsi="Sylfaen"/>
                <w:lang w:val="af-ZA"/>
              </w:rPr>
            </w:pPr>
          </w:p>
        </w:tc>
      </w:tr>
      <w:tr w:rsidR="00CE6050" w:rsidRPr="00654B3F" w14:paraId="47251FD3" w14:textId="77777777" w:rsidTr="004525D9">
        <w:tc>
          <w:tcPr>
            <w:tcW w:w="2174" w:type="dxa"/>
          </w:tcPr>
          <w:p w14:paraId="4BB47DC2" w14:textId="77777777" w:rsidR="00CE6050" w:rsidRDefault="00CE6050" w:rsidP="004525D9">
            <w:pPr>
              <w:rPr>
                <w:rFonts w:ascii="Sylfaen" w:hAnsi="Sylfaen"/>
                <w:lang w:val="af-ZA"/>
              </w:rPr>
            </w:pPr>
          </w:p>
        </w:tc>
        <w:tc>
          <w:tcPr>
            <w:tcW w:w="911" w:type="dxa"/>
          </w:tcPr>
          <w:p w14:paraId="6649480D" w14:textId="77777777" w:rsidR="00CE6050" w:rsidRPr="00C45A15" w:rsidRDefault="00CE6050" w:rsidP="004525D9">
            <w:pPr>
              <w:jc w:val="center"/>
              <w:rPr>
                <w:rFonts w:ascii="Sylfaen" w:hAnsi="Sylfaen"/>
                <w:i/>
                <w:vertAlign w:val="superscript"/>
                <w:lang w:val="af-ZA"/>
              </w:rPr>
            </w:pPr>
          </w:p>
        </w:tc>
        <w:tc>
          <w:tcPr>
            <w:tcW w:w="8095" w:type="dxa"/>
          </w:tcPr>
          <w:p w14:paraId="245E0CFE" w14:textId="77777777" w:rsidR="00CE6050" w:rsidRPr="00FD2D4A" w:rsidRDefault="00CE6050" w:rsidP="004525D9">
            <w:pPr>
              <w:jc w:val="center"/>
              <w:rPr>
                <w:rFonts w:ascii="Sylfaen" w:hAnsi="Sylfaen"/>
                <w:i/>
                <w:vertAlign w:val="superscript"/>
              </w:rPr>
            </w:pPr>
          </w:p>
        </w:tc>
      </w:tr>
    </w:tbl>
    <w:p w14:paraId="7642BA4A" w14:textId="77777777" w:rsidR="00CE6050" w:rsidRDefault="00CE6050" w:rsidP="00CE6050">
      <w:pPr>
        <w:rPr>
          <w:rFonts w:ascii="Sylfaen" w:hAnsi="Sylfaen"/>
          <w:lang w:val="af-ZA"/>
        </w:rPr>
      </w:pPr>
    </w:p>
    <w:p w14:paraId="78F1A483" w14:textId="77777777" w:rsidR="00CE6050" w:rsidRDefault="00CE6050" w:rsidP="00CE6050">
      <w:pPr>
        <w:rPr>
          <w:rFonts w:ascii="Sylfaen" w:hAnsi="Sylfaen"/>
          <w:lang w:val="af-ZA"/>
        </w:rPr>
      </w:pPr>
    </w:p>
    <w:p w14:paraId="69412AB3" w14:textId="77777777" w:rsidR="00CE6050" w:rsidRDefault="00CE6050" w:rsidP="00CE6050">
      <w:pPr>
        <w:rPr>
          <w:rFonts w:ascii="Sylfaen" w:hAnsi="Sylfaen"/>
          <w:lang w:val="af-Z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0"/>
        <w:gridCol w:w="4627"/>
        <w:gridCol w:w="706"/>
      </w:tblGrid>
      <w:tr w:rsidR="00CE6050" w14:paraId="2065B419" w14:textId="77777777" w:rsidTr="004525D9">
        <w:trPr>
          <w:gridAfter w:val="1"/>
          <w:wAfter w:w="706" w:type="dxa"/>
        </w:trPr>
        <w:tc>
          <w:tcPr>
            <w:tcW w:w="250" w:type="dxa"/>
          </w:tcPr>
          <w:p w14:paraId="041011A3" w14:textId="77777777" w:rsidR="00CE6050" w:rsidRPr="00CA2254" w:rsidRDefault="00CE6050" w:rsidP="004525D9">
            <w:pPr>
              <w:rPr>
                <w:rFonts w:ascii="Sylfaen" w:hAnsi="Sylfaen"/>
              </w:rPr>
            </w:pPr>
            <w:r w:rsidRPr="00CA2254">
              <w:rPr>
                <w:rFonts w:ascii="Sylfaen" w:hAnsi="Sylfaen"/>
              </w:rPr>
              <w:t xml:space="preserve">        </w:t>
            </w:r>
          </w:p>
        </w:tc>
        <w:tc>
          <w:tcPr>
            <w:tcW w:w="4627" w:type="dxa"/>
          </w:tcPr>
          <w:p w14:paraId="7781504F" w14:textId="77777777" w:rsidR="00CE6050" w:rsidRDefault="00CE6050" w:rsidP="004525D9">
            <w:pPr>
              <w:rPr>
                <w:rFonts w:ascii="Sylfaen" w:hAnsi="Sylfaen"/>
              </w:rPr>
            </w:pPr>
            <w:r>
              <w:rPr>
                <w:rFonts w:ascii="Sylfaen" w:hAnsi="Sylfaen"/>
              </w:rPr>
              <w:t>«</w:t>
            </w:r>
            <w:r w:rsidRPr="00FD2D4A">
              <w:rPr>
                <w:rFonts w:ascii="Sylfaen" w:hAnsi="Sylfaen"/>
                <w:sz w:val="16"/>
              </w:rPr>
              <w:t>_____</w:t>
            </w:r>
            <w:r>
              <w:rPr>
                <w:rFonts w:ascii="Sylfaen" w:hAnsi="Sylfaen"/>
                <w:sz w:val="16"/>
              </w:rPr>
              <w:t>_____</w:t>
            </w:r>
            <w:r w:rsidRPr="00FD2D4A">
              <w:rPr>
                <w:rFonts w:ascii="Sylfaen" w:hAnsi="Sylfaen"/>
                <w:sz w:val="16"/>
              </w:rPr>
              <w:t>___</w:t>
            </w:r>
            <w:r>
              <w:rPr>
                <w:rFonts w:ascii="Sylfaen" w:hAnsi="Sylfaen"/>
              </w:rPr>
              <w:t>»             20</w:t>
            </w:r>
            <w:r w:rsidRPr="00FD2D4A">
              <w:rPr>
                <w:rFonts w:ascii="Sylfaen" w:hAnsi="Sylfaen"/>
                <w:sz w:val="16"/>
              </w:rPr>
              <w:t>___</w:t>
            </w:r>
            <w:r>
              <w:rPr>
                <w:rFonts w:ascii="Sylfaen" w:hAnsi="Sylfaen"/>
                <w:sz w:val="16"/>
              </w:rPr>
              <w:t>_________</w:t>
            </w:r>
            <w:r w:rsidRPr="00FD2D4A">
              <w:rPr>
                <w:rFonts w:ascii="Sylfaen" w:hAnsi="Sylfaen"/>
                <w:sz w:val="16"/>
              </w:rPr>
              <w:t>_______</w:t>
            </w:r>
            <w:r>
              <w:rPr>
                <w:rFonts w:ascii="Sylfaen" w:hAnsi="Sylfaen"/>
              </w:rPr>
              <w:t xml:space="preserve"> года </w:t>
            </w:r>
          </w:p>
          <w:p w14:paraId="36F2EC72" w14:textId="77777777" w:rsidR="00CE6050" w:rsidRPr="00C45A15" w:rsidRDefault="00CE6050" w:rsidP="004525D9">
            <w:pPr>
              <w:rPr>
                <w:rFonts w:ascii="Sylfaen" w:hAnsi="Sylfaen"/>
                <w:lang w:val="af-ZA"/>
              </w:rPr>
            </w:pPr>
            <w:r>
              <w:rPr>
                <w:rFonts w:ascii="Sylfaen" w:hAnsi="Sylfaen"/>
              </w:rPr>
              <w:t xml:space="preserve"> </w:t>
            </w:r>
            <w:r>
              <w:rPr>
                <w:rFonts w:ascii="Sylfaen" w:hAnsi="Sylfaen"/>
                <w:sz w:val="16"/>
              </w:rPr>
              <w:t>______________________________________________________</w:t>
            </w:r>
          </w:p>
        </w:tc>
      </w:tr>
      <w:tr w:rsidR="00CE6050" w14:paraId="340ACF02" w14:textId="77777777" w:rsidTr="004525D9">
        <w:tc>
          <w:tcPr>
            <w:tcW w:w="5583" w:type="dxa"/>
            <w:gridSpan w:val="3"/>
          </w:tcPr>
          <w:p w14:paraId="78BADF06" w14:textId="77777777" w:rsidR="00CE6050" w:rsidRPr="00C45A15" w:rsidRDefault="00CE6050" w:rsidP="004525D9">
            <w:pPr>
              <w:jc w:val="center"/>
              <w:rPr>
                <w:rFonts w:ascii="Sylfaen" w:hAnsi="Sylfaen"/>
                <w:lang w:val="af-ZA"/>
              </w:rPr>
            </w:pPr>
            <w:r w:rsidRPr="00C45A15">
              <w:rPr>
                <w:rFonts w:ascii="Sylfaen" w:hAnsi="Sylfaen"/>
                <w:i/>
                <w:vertAlign w:val="superscript"/>
                <w:lang w:val="af-ZA"/>
              </w:rPr>
              <w:t>/</w:t>
            </w:r>
            <w:r>
              <w:t xml:space="preserve"> </w:t>
            </w:r>
            <w:r w:rsidRPr="00FD2D4A">
              <w:rPr>
                <w:rFonts w:ascii="Sylfaen" w:hAnsi="Sylfaen"/>
                <w:i/>
                <w:vertAlign w:val="superscript"/>
                <w:lang w:val="af-ZA"/>
              </w:rPr>
              <w:t xml:space="preserve">дата составления (оформления) паспорта </w:t>
            </w:r>
            <w:r w:rsidRPr="00C45A15">
              <w:rPr>
                <w:rFonts w:ascii="Sylfaen" w:hAnsi="Sylfaen"/>
                <w:i/>
                <w:vertAlign w:val="superscript"/>
                <w:lang w:val="af-ZA"/>
              </w:rPr>
              <w:t>/</w:t>
            </w:r>
          </w:p>
        </w:tc>
      </w:tr>
    </w:tbl>
    <w:p w14:paraId="1DB453E0" w14:textId="77777777" w:rsidR="00CE6050" w:rsidRDefault="00CE6050" w:rsidP="00CE6050">
      <w:pPr>
        <w:jc w:val="center"/>
        <w:rPr>
          <w:rFonts w:ascii="Sylfaen" w:hAnsi="Sylfaen"/>
          <w:b/>
          <w:lang w:val="af-ZA"/>
        </w:rPr>
      </w:pPr>
    </w:p>
    <w:p w14:paraId="2A026B2E" w14:textId="77777777" w:rsidR="00CE6050" w:rsidRPr="00FD2D4A" w:rsidRDefault="00CE6050" w:rsidP="00CE6050">
      <w:pPr>
        <w:jc w:val="center"/>
        <w:rPr>
          <w:rFonts w:ascii="Sylfaen" w:hAnsi="Sylfaen"/>
          <w:b/>
        </w:rPr>
      </w:pPr>
      <w:r w:rsidRPr="00FD2D4A">
        <w:rPr>
          <w:rFonts w:ascii="Sylfaen" w:hAnsi="Sylfaen"/>
          <w:b/>
          <w:lang w:val="hy-AM"/>
        </w:rPr>
        <w:t>ТЕХНИЧЕСК</w:t>
      </w:r>
      <w:r>
        <w:rPr>
          <w:rFonts w:ascii="Sylfaen" w:hAnsi="Sylfaen"/>
          <w:b/>
        </w:rPr>
        <w:t xml:space="preserve">ИЙ ПАСПОРТ </w:t>
      </w:r>
      <w:r w:rsidRPr="00FD2D4A">
        <w:rPr>
          <w:rFonts w:ascii="Sylfaen" w:hAnsi="Sylfaen"/>
          <w:b/>
          <w:lang w:val="hy-AM"/>
        </w:rPr>
        <w:t xml:space="preserve"> МОСТОВОЙ КОНСТРУКЦИИ</w:t>
      </w:r>
      <w:r>
        <w:rPr>
          <w:rFonts w:ascii="Sylfaen" w:hAnsi="Sylfaen"/>
          <w:b/>
        </w:rPr>
        <w:t xml:space="preserve"> (СООРУЖЕНИЯ)</w:t>
      </w:r>
    </w:p>
    <w:tbl>
      <w:tblPr>
        <w:tblStyle w:val="TableGrid"/>
        <w:tblW w:w="10343" w:type="dxa"/>
        <w:tblLook w:val="04A0" w:firstRow="1" w:lastRow="0" w:firstColumn="1" w:lastColumn="0" w:noHBand="0" w:noVBand="1"/>
      </w:tblPr>
      <w:tblGrid>
        <w:gridCol w:w="2689"/>
        <w:gridCol w:w="7654"/>
      </w:tblGrid>
      <w:tr w:rsidR="00CE6050" w14:paraId="0B7AD509" w14:textId="77777777" w:rsidTr="004525D9">
        <w:tc>
          <w:tcPr>
            <w:tcW w:w="2689" w:type="dxa"/>
          </w:tcPr>
          <w:p w14:paraId="39D67D08" w14:textId="77777777" w:rsidR="00CE6050" w:rsidRDefault="00CE6050" w:rsidP="004525D9">
            <w:pPr>
              <w:rPr>
                <w:rFonts w:ascii="Sylfaen" w:hAnsi="Sylfaen"/>
                <w:lang w:val="af-ZA"/>
              </w:rPr>
            </w:pPr>
            <w:r w:rsidRPr="006264A5">
              <w:rPr>
                <w:rFonts w:ascii="Sylfaen" w:hAnsi="Sylfaen"/>
                <w:lang w:val="af-ZA"/>
              </w:rPr>
              <w:t>Код сооружения</w:t>
            </w:r>
            <w:r>
              <w:rPr>
                <w:rFonts w:ascii="Sylfaen" w:hAnsi="Sylfaen"/>
              </w:rPr>
              <w:t xml:space="preserve"> /</w:t>
            </w:r>
            <w:r w:rsidRPr="006264A5">
              <w:rPr>
                <w:rFonts w:ascii="Sylfaen" w:hAnsi="Sylfaen"/>
                <w:lang w:val="af-ZA"/>
              </w:rPr>
              <w:t xml:space="preserve"> </w:t>
            </w:r>
            <w:r>
              <w:rPr>
                <w:rFonts w:ascii="Sylfaen" w:hAnsi="Sylfaen"/>
              </w:rPr>
              <w:t xml:space="preserve"> конструкции</w:t>
            </w:r>
          </w:p>
        </w:tc>
        <w:tc>
          <w:tcPr>
            <w:tcW w:w="7654" w:type="dxa"/>
          </w:tcPr>
          <w:p w14:paraId="74877405" w14:textId="77777777" w:rsidR="00CE6050" w:rsidRDefault="00CE6050" w:rsidP="004525D9">
            <w:pPr>
              <w:rPr>
                <w:rFonts w:ascii="Sylfaen" w:hAnsi="Sylfaen"/>
                <w:lang w:val="af-ZA"/>
              </w:rPr>
            </w:pPr>
          </w:p>
        </w:tc>
      </w:tr>
      <w:tr w:rsidR="00CE6050" w14:paraId="422A9F30" w14:textId="77777777" w:rsidTr="004525D9">
        <w:tc>
          <w:tcPr>
            <w:tcW w:w="2689" w:type="dxa"/>
          </w:tcPr>
          <w:p w14:paraId="024B7F6F" w14:textId="77777777" w:rsidR="00CE6050" w:rsidRDefault="00CE6050" w:rsidP="004525D9">
            <w:pPr>
              <w:rPr>
                <w:rFonts w:ascii="Sylfaen" w:hAnsi="Sylfaen"/>
                <w:lang w:val="af-ZA"/>
              </w:rPr>
            </w:pPr>
            <w:r w:rsidRPr="006264A5">
              <w:rPr>
                <w:rFonts w:ascii="Sylfaen" w:hAnsi="Sylfaen"/>
                <w:lang w:val="af-ZA"/>
              </w:rPr>
              <w:t>Название сооружения</w:t>
            </w:r>
            <w:r>
              <w:rPr>
                <w:rFonts w:ascii="Sylfaen" w:hAnsi="Sylfaen"/>
              </w:rPr>
              <w:t xml:space="preserve"> /</w:t>
            </w:r>
            <w:r w:rsidRPr="006264A5">
              <w:rPr>
                <w:rFonts w:ascii="Sylfaen" w:hAnsi="Sylfaen"/>
                <w:lang w:val="af-ZA"/>
              </w:rPr>
              <w:t xml:space="preserve"> </w:t>
            </w:r>
            <w:r>
              <w:rPr>
                <w:rFonts w:ascii="Sylfaen" w:hAnsi="Sylfaen"/>
              </w:rPr>
              <w:t xml:space="preserve"> конструкции</w:t>
            </w:r>
          </w:p>
        </w:tc>
        <w:tc>
          <w:tcPr>
            <w:tcW w:w="7654" w:type="dxa"/>
          </w:tcPr>
          <w:p w14:paraId="25646B8A" w14:textId="77777777" w:rsidR="00CE6050" w:rsidRDefault="00CE6050" w:rsidP="004525D9">
            <w:pPr>
              <w:rPr>
                <w:rFonts w:ascii="Sylfaen" w:hAnsi="Sylfaen"/>
                <w:lang w:val="af-ZA"/>
              </w:rPr>
            </w:pPr>
          </w:p>
          <w:p w14:paraId="187E590A" w14:textId="77777777" w:rsidR="00CE6050" w:rsidRDefault="00CE6050" w:rsidP="004525D9">
            <w:pPr>
              <w:rPr>
                <w:rFonts w:ascii="Sylfaen" w:hAnsi="Sylfaen"/>
                <w:lang w:val="af-ZA"/>
              </w:rPr>
            </w:pPr>
          </w:p>
        </w:tc>
      </w:tr>
    </w:tbl>
    <w:p w14:paraId="7829C402" w14:textId="77777777" w:rsidR="00CE6050" w:rsidRDefault="00CE6050" w:rsidP="00CE6050">
      <w:pPr>
        <w:rPr>
          <w:rFonts w:ascii="Sylfaen" w:hAnsi="Sylfaen"/>
          <w:lang w:val="af-ZA"/>
        </w:rPr>
      </w:pPr>
    </w:p>
    <w:p w14:paraId="75517D2E" w14:textId="77777777" w:rsidR="00CE6050" w:rsidRDefault="00CE6050" w:rsidP="00CE6050">
      <w:pPr>
        <w:jc w:val="center"/>
        <w:rPr>
          <w:rFonts w:ascii="Sylfaen" w:hAnsi="Sylfaen"/>
          <w:b/>
          <w:u w:val="single"/>
          <w:lang w:val="af-ZA"/>
        </w:rPr>
      </w:pPr>
      <w:r w:rsidRPr="006264A5">
        <w:rPr>
          <w:rFonts w:ascii="Sylfaen" w:hAnsi="Sylfaen"/>
          <w:b/>
          <w:u w:val="single"/>
          <w:lang w:val="af-ZA"/>
        </w:rPr>
        <w:t>Форма номер</w:t>
      </w:r>
      <w:r w:rsidRPr="002A31C1">
        <w:rPr>
          <w:rFonts w:ascii="Sylfaen" w:hAnsi="Sylfaen"/>
          <w:b/>
          <w:u w:val="single"/>
          <w:lang w:val="af-ZA"/>
        </w:rPr>
        <w:t xml:space="preserve"> 1. </w:t>
      </w:r>
      <w:r w:rsidRPr="005A7C88">
        <w:rPr>
          <w:rFonts w:ascii="Sylfaen" w:hAnsi="Sylfaen"/>
          <w:b/>
          <w:sz w:val="28"/>
          <w:u w:val="single"/>
          <w:lang w:val="af-ZA"/>
        </w:rPr>
        <w:t>Общие сведения (общая информация)</w:t>
      </w:r>
    </w:p>
    <w:p w14:paraId="523C42AC" w14:textId="77777777" w:rsidR="00CE6050" w:rsidRPr="00C45A15" w:rsidRDefault="00CE6050" w:rsidP="00CE6050">
      <w:pPr>
        <w:jc w:val="center"/>
        <w:rPr>
          <w:rFonts w:ascii="Sylfaen" w:hAnsi="Sylfaen"/>
          <w:b/>
          <w:u w:val="single"/>
          <w:lang w:val="af-ZA"/>
        </w:rPr>
      </w:pPr>
    </w:p>
    <w:tbl>
      <w:tblPr>
        <w:tblStyle w:val="TableGrid"/>
        <w:tblW w:w="0" w:type="auto"/>
        <w:tblLook w:val="04A0" w:firstRow="1" w:lastRow="0" w:firstColumn="1" w:lastColumn="0" w:noHBand="0" w:noVBand="1"/>
      </w:tblPr>
      <w:tblGrid>
        <w:gridCol w:w="546"/>
        <w:gridCol w:w="6235"/>
        <w:gridCol w:w="3335"/>
      </w:tblGrid>
      <w:tr w:rsidR="00CE6050" w:rsidRPr="0012371A" w14:paraId="4229A90B" w14:textId="77777777" w:rsidTr="004525D9">
        <w:tc>
          <w:tcPr>
            <w:tcW w:w="562" w:type="dxa"/>
          </w:tcPr>
          <w:p w14:paraId="6CD6AF27"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030A4FE0" w14:textId="77777777" w:rsidR="00CE6050" w:rsidRPr="0012371A" w:rsidRDefault="00CE6050" w:rsidP="004525D9">
            <w:pPr>
              <w:rPr>
                <w:rFonts w:ascii="Sylfaen" w:hAnsi="Sylfaen"/>
              </w:rPr>
            </w:pPr>
            <w:r w:rsidRPr="0012371A">
              <w:rPr>
                <w:rFonts w:ascii="Sylfaen" w:hAnsi="Sylfaen"/>
                <w:lang w:val="af-ZA"/>
              </w:rPr>
              <w:t>Название</w:t>
            </w:r>
            <w:r>
              <w:rPr>
                <w:rFonts w:ascii="Sylfaen" w:hAnsi="Sylfaen"/>
              </w:rPr>
              <w:t xml:space="preserve"> (наименование)</w:t>
            </w:r>
            <w:r w:rsidRPr="0012371A">
              <w:rPr>
                <w:rFonts w:ascii="Sylfaen" w:hAnsi="Sylfaen"/>
                <w:lang w:val="af-ZA"/>
              </w:rPr>
              <w:t xml:space="preserve"> дороги/улицы</w:t>
            </w:r>
            <w:r>
              <w:rPr>
                <w:rFonts w:ascii="Sylfaen" w:hAnsi="Sylfaen"/>
              </w:rPr>
              <w:t>.</w:t>
            </w:r>
          </w:p>
        </w:tc>
        <w:tc>
          <w:tcPr>
            <w:tcW w:w="3475" w:type="dxa"/>
          </w:tcPr>
          <w:p w14:paraId="3DA6FCA6" w14:textId="77777777" w:rsidR="00CE6050" w:rsidRDefault="00CE6050" w:rsidP="004525D9">
            <w:pPr>
              <w:rPr>
                <w:rFonts w:ascii="Sylfaen" w:hAnsi="Sylfaen"/>
                <w:lang w:val="af-ZA"/>
              </w:rPr>
            </w:pPr>
          </w:p>
          <w:p w14:paraId="4A372F98" w14:textId="77777777" w:rsidR="00CE6050" w:rsidRDefault="00CE6050" w:rsidP="004525D9">
            <w:pPr>
              <w:rPr>
                <w:rFonts w:ascii="Sylfaen" w:hAnsi="Sylfaen"/>
                <w:lang w:val="af-ZA"/>
              </w:rPr>
            </w:pPr>
          </w:p>
        </w:tc>
      </w:tr>
      <w:tr w:rsidR="00CE6050" w:rsidRPr="00654B3F" w14:paraId="5CAC3FA5" w14:textId="77777777" w:rsidTr="004525D9">
        <w:tc>
          <w:tcPr>
            <w:tcW w:w="562" w:type="dxa"/>
          </w:tcPr>
          <w:p w14:paraId="5346E822"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624431B9" w14:textId="77777777" w:rsidR="00CE6050" w:rsidRPr="0012371A" w:rsidRDefault="00CE6050" w:rsidP="004525D9">
            <w:pPr>
              <w:rPr>
                <w:rFonts w:ascii="Sylfaen" w:hAnsi="Sylfaen"/>
              </w:rPr>
            </w:pPr>
            <w:r w:rsidRPr="0012371A">
              <w:rPr>
                <w:rFonts w:ascii="Sylfaen" w:hAnsi="Sylfaen"/>
                <w:lang w:val="af-ZA"/>
              </w:rPr>
              <w:t>Название (наименование) пересекающей/разделяющей реки или улицы (дороги).</w:t>
            </w:r>
          </w:p>
        </w:tc>
        <w:tc>
          <w:tcPr>
            <w:tcW w:w="3475" w:type="dxa"/>
          </w:tcPr>
          <w:p w14:paraId="6D346A16" w14:textId="77777777" w:rsidR="00CE6050" w:rsidRDefault="00CE6050" w:rsidP="004525D9">
            <w:pPr>
              <w:rPr>
                <w:rFonts w:ascii="Sylfaen" w:hAnsi="Sylfaen"/>
                <w:lang w:val="af-ZA"/>
              </w:rPr>
            </w:pPr>
          </w:p>
          <w:p w14:paraId="0ED6ACB4" w14:textId="77777777" w:rsidR="00CE6050" w:rsidRDefault="00CE6050" w:rsidP="004525D9">
            <w:pPr>
              <w:rPr>
                <w:rFonts w:ascii="Sylfaen" w:hAnsi="Sylfaen"/>
                <w:lang w:val="af-ZA"/>
              </w:rPr>
            </w:pPr>
          </w:p>
        </w:tc>
      </w:tr>
      <w:tr w:rsidR="00CE6050" w:rsidRPr="00654B3F" w14:paraId="4712BE1D" w14:textId="77777777" w:rsidTr="004525D9">
        <w:tc>
          <w:tcPr>
            <w:tcW w:w="562" w:type="dxa"/>
          </w:tcPr>
          <w:p w14:paraId="57127701"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7A6C47F0" w14:textId="77777777" w:rsidR="00CE6050" w:rsidRPr="0012371A" w:rsidRDefault="00CE6050" w:rsidP="004525D9">
            <w:pPr>
              <w:rPr>
                <w:rFonts w:ascii="Sylfaen" w:hAnsi="Sylfaen"/>
              </w:rPr>
            </w:pPr>
            <w:r w:rsidRPr="0012371A">
              <w:rPr>
                <w:rFonts w:ascii="Sylfaen" w:hAnsi="Sylfaen"/>
                <w:lang w:val="af-ZA"/>
              </w:rPr>
              <w:t>Дата ввода в эксплуатацию моста (путепровода)</w:t>
            </w:r>
            <w:r>
              <w:rPr>
                <w:rFonts w:ascii="Sylfaen" w:hAnsi="Sylfaen"/>
              </w:rPr>
              <w:t>.</w:t>
            </w:r>
          </w:p>
        </w:tc>
        <w:tc>
          <w:tcPr>
            <w:tcW w:w="3475" w:type="dxa"/>
          </w:tcPr>
          <w:p w14:paraId="2710B594" w14:textId="77777777" w:rsidR="00CE6050" w:rsidRDefault="00CE6050" w:rsidP="004525D9">
            <w:pPr>
              <w:rPr>
                <w:rFonts w:ascii="Sylfaen" w:hAnsi="Sylfaen"/>
                <w:lang w:val="af-ZA"/>
              </w:rPr>
            </w:pPr>
          </w:p>
        </w:tc>
      </w:tr>
      <w:tr w:rsidR="00CE6050" w:rsidRPr="00654B3F" w14:paraId="7E4AAA94" w14:textId="77777777" w:rsidTr="004525D9">
        <w:tc>
          <w:tcPr>
            <w:tcW w:w="562" w:type="dxa"/>
          </w:tcPr>
          <w:p w14:paraId="35144616"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65D194E1" w14:textId="77777777" w:rsidR="00CE6050" w:rsidRPr="0012371A" w:rsidRDefault="00CE6050" w:rsidP="004525D9">
            <w:pPr>
              <w:rPr>
                <w:rFonts w:ascii="Sylfaen" w:hAnsi="Sylfaen"/>
              </w:rPr>
            </w:pPr>
            <w:r w:rsidRPr="0012371A">
              <w:rPr>
                <w:rFonts w:ascii="Sylfaen" w:hAnsi="Sylfaen"/>
                <w:lang w:val="af-ZA"/>
              </w:rPr>
              <w:t xml:space="preserve">Количество полос движения на </w:t>
            </w:r>
            <w:r w:rsidRPr="00F337A6">
              <w:rPr>
                <w:rFonts w:ascii="Sylfaen" w:hAnsi="Sylfaen"/>
                <w:lang w:val="af-ZA"/>
              </w:rPr>
              <w:t>проезжей</w:t>
            </w:r>
            <w:r w:rsidRPr="0012371A">
              <w:rPr>
                <w:rFonts w:ascii="Sylfaen" w:hAnsi="Sylfaen"/>
                <w:lang w:val="af-ZA"/>
              </w:rPr>
              <w:t xml:space="preserve"> части</w:t>
            </w:r>
            <w:r>
              <w:rPr>
                <w:rFonts w:ascii="Sylfaen" w:hAnsi="Sylfaen"/>
              </w:rPr>
              <w:t>.</w:t>
            </w:r>
          </w:p>
        </w:tc>
        <w:tc>
          <w:tcPr>
            <w:tcW w:w="3475" w:type="dxa"/>
          </w:tcPr>
          <w:p w14:paraId="3449623E" w14:textId="77777777" w:rsidR="00CE6050" w:rsidRPr="0012371A" w:rsidRDefault="00CE6050" w:rsidP="004525D9">
            <w:pPr>
              <w:rPr>
                <w:rFonts w:ascii="Sylfaen" w:hAnsi="Sylfaen"/>
              </w:rPr>
            </w:pPr>
          </w:p>
        </w:tc>
      </w:tr>
      <w:tr w:rsidR="00CE6050" w14:paraId="06BFDDFE" w14:textId="77777777" w:rsidTr="004525D9">
        <w:tc>
          <w:tcPr>
            <w:tcW w:w="562" w:type="dxa"/>
          </w:tcPr>
          <w:p w14:paraId="117EE99A"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4CD479E8" w14:textId="77777777" w:rsidR="00CE6050" w:rsidRPr="0012371A" w:rsidRDefault="00CE6050" w:rsidP="004525D9">
            <w:pPr>
              <w:rPr>
                <w:rFonts w:ascii="Sylfaen" w:hAnsi="Sylfaen"/>
              </w:rPr>
            </w:pPr>
            <w:r w:rsidRPr="0012371A">
              <w:rPr>
                <w:rFonts w:ascii="Sylfaen" w:hAnsi="Sylfaen"/>
                <w:lang w:val="af-ZA"/>
              </w:rPr>
              <w:t>Ширина</w:t>
            </w:r>
            <w:r>
              <w:rPr>
                <w:rFonts w:ascii="Sylfaen" w:hAnsi="Sylfaen"/>
              </w:rPr>
              <w:t xml:space="preserve"> (размеры/масштаб) полосы/</w:t>
            </w:r>
            <w:r w:rsidRPr="0012371A">
              <w:rPr>
                <w:rFonts w:ascii="Sylfaen" w:hAnsi="Sylfaen"/>
                <w:lang w:val="af-ZA"/>
              </w:rPr>
              <w:t>колеи</w:t>
            </w:r>
            <w:r>
              <w:rPr>
                <w:rFonts w:ascii="Sylfaen" w:hAnsi="Sylfaen"/>
              </w:rPr>
              <w:t xml:space="preserve"> проезжей части.</w:t>
            </w:r>
          </w:p>
        </w:tc>
        <w:tc>
          <w:tcPr>
            <w:tcW w:w="3475" w:type="dxa"/>
          </w:tcPr>
          <w:p w14:paraId="0E55A5A2" w14:textId="77777777" w:rsidR="00CE6050" w:rsidRPr="0012371A" w:rsidRDefault="00CE6050" w:rsidP="004525D9">
            <w:pPr>
              <w:jc w:val="center"/>
              <w:rPr>
                <w:rFonts w:ascii="Sylfaen" w:hAnsi="Sylfaen"/>
              </w:rPr>
            </w:pPr>
            <w:r>
              <w:rPr>
                <w:rFonts w:ascii="Sylfaen" w:hAnsi="Sylfaen"/>
              </w:rPr>
              <w:t>Г-</w:t>
            </w:r>
          </w:p>
        </w:tc>
      </w:tr>
      <w:tr w:rsidR="00CE6050" w:rsidRPr="00654B3F" w14:paraId="335C7A99" w14:textId="77777777" w:rsidTr="004525D9">
        <w:tc>
          <w:tcPr>
            <w:tcW w:w="562" w:type="dxa"/>
          </w:tcPr>
          <w:p w14:paraId="09B41E36"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5DF7B54A" w14:textId="77777777" w:rsidR="00CE6050" w:rsidRPr="00044EFB" w:rsidRDefault="00CE6050" w:rsidP="004525D9">
            <w:pPr>
              <w:rPr>
                <w:rFonts w:ascii="Sylfaen" w:hAnsi="Sylfaen"/>
                <w:lang w:val="af-ZA"/>
              </w:rPr>
            </w:pPr>
            <w:r w:rsidRPr="00044EFB">
              <w:rPr>
                <w:rFonts w:ascii="Sylfaen" w:hAnsi="Sylfaen"/>
                <w:lang w:val="af-ZA"/>
              </w:rPr>
              <w:t>Общая ширина моста (пролета</w:t>
            </w:r>
            <w:r>
              <w:rPr>
                <w:rFonts w:ascii="Sylfaen" w:hAnsi="Sylfaen"/>
              </w:rPr>
              <w:t xml:space="preserve">, </w:t>
            </w:r>
            <w:r w:rsidRPr="0012371A">
              <w:rPr>
                <w:rFonts w:ascii="Sylfaen" w:hAnsi="Sylfaen"/>
                <w:lang w:val="af-ZA"/>
              </w:rPr>
              <w:t>путепровода</w:t>
            </w:r>
            <w:r w:rsidRPr="00044EFB">
              <w:rPr>
                <w:rFonts w:ascii="Sylfaen" w:hAnsi="Sylfaen"/>
                <w:lang w:val="af-ZA"/>
              </w:rPr>
              <w:t>)</w:t>
            </w:r>
            <w:r>
              <w:rPr>
                <w:rFonts w:ascii="Sylfaen" w:hAnsi="Sylfaen"/>
              </w:rPr>
              <w:t xml:space="preserve"> в метрах</w:t>
            </w:r>
            <w:r w:rsidRPr="00044EFB">
              <w:rPr>
                <w:rFonts w:ascii="Sylfaen" w:hAnsi="Sylfaen"/>
                <w:lang w:val="af-ZA"/>
              </w:rPr>
              <w:t>.</w:t>
            </w:r>
          </w:p>
        </w:tc>
        <w:tc>
          <w:tcPr>
            <w:tcW w:w="3475" w:type="dxa"/>
          </w:tcPr>
          <w:p w14:paraId="02F2B027" w14:textId="77777777" w:rsidR="00CE6050" w:rsidRDefault="00CE6050" w:rsidP="004525D9">
            <w:pPr>
              <w:jc w:val="center"/>
              <w:rPr>
                <w:rFonts w:ascii="Sylfaen" w:hAnsi="Sylfaen"/>
                <w:lang w:val="af-ZA"/>
              </w:rPr>
            </w:pPr>
          </w:p>
        </w:tc>
      </w:tr>
      <w:tr w:rsidR="00CE6050" w:rsidRPr="00654B3F" w14:paraId="655F9869" w14:textId="77777777" w:rsidTr="004525D9">
        <w:tc>
          <w:tcPr>
            <w:tcW w:w="562" w:type="dxa"/>
          </w:tcPr>
          <w:p w14:paraId="7DD7FC6C"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61FBBEF5" w14:textId="77777777" w:rsidR="00CE6050" w:rsidRPr="00044EFB" w:rsidRDefault="00CE6050" w:rsidP="004525D9">
            <w:pPr>
              <w:rPr>
                <w:rFonts w:ascii="Sylfaen" w:hAnsi="Sylfaen"/>
                <w:lang w:val="af-ZA"/>
              </w:rPr>
            </w:pPr>
            <w:r w:rsidRPr="00044EFB">
              <w:rPr>
                <w:rFonts w:ascii="Sylfaen" w:hAnsi="Sylfaen"/>
                <w:lang w:val="af-ZA"/>
              </w:rPr>
              <w:t>Ширина тротуаров (односторонняя, двусторонняя) в метрах.</w:t>
            </w:r>
          </w:p>
        </w:tc>
        <w:tc>
          <w:tcPr>
            <w:tcW w:w="3475" w:type="dxa"/>
          </w:tcPr>
          <w:p w14:paraId="11D9A36F" w14:textId="77777777" w:rsidR="00CE6050" w:rsidRDefault="00CE6050" w:rsidP="004525D9">
            <w:pPr>
              <w:rPr>
                <w:rFonts w:ascii="Sylfaen" w:hAnsi="Sylfaen"/>
                <w:lang w:val="af-ZA"/>
              </w:rPr>
            </w:pPr>
          </w:p>
        </w:tc>
      </w:tr>
      <w:tr w:rsidR="00CE6050" w:rsidRPr="00654B3F" w14:paraId="107F2342" w14:textId="77777777" w:rsidTr="004525D9">
        <w:tc>
          <w:tcPr>
            <w:tcW w:w="562" w:type="dxa"/>
          </w:tcPr>
          <w:p w14:paraId="1F66F21A"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4B628FE2" w14:textId="77777777" w:rsidR="00CE6050" w:rsidRPr="00044EFB" w:rsidRDefault="00CE6050" w:rsidP="004525D9">
            <w:pPr>
              <w:rPr>
                <w:rFonts w:ascii="Sylfaen" w:hAnsi="Sylfaen"/>
                <w:lang w:val="af-ZA"/>
              </w:rPr>
            </w:pPr>
            <w:r w:rsidRPr="00044EFB">
              <w:rPr>
                <w:rFonts w:ascii="Sylfaen" w:hAnsi="Sylfaen"/>
                <w:lang w:val="af-ZA"/>
              </w:rPr>
              <w:t>Общая длина моста</w:t>
            </w:r>
            <w:r>
              <w:rPr>
                <w:rFonts w:ascii="Sylfaen" w:hAnsi="Sylfaen"/>
              </w:rPr>
              <w:t xml:space="preserve"> </w:t>
            </w:r>
            <w:r w:rsidRPr="00044EFB">
              <w:rPr>
                <w:rFonts w:ascii="Sylfaen" w:hAnsi="Sylfaen"/>
                <w:lang w:val="af-ZA"/>
              </w:rPr>
              <w:t>(пролета</w:t>
            </w:r>
            <w:r>
              <w:rPr>
                <w:rFonts w:ascii="Sylfaen" w:hAnsi="Sylfaen"/>
              </w:rPr>
              <w:t xml:space="preserve">, </w:t>
            </w:r>
            <w:r w:rsidRPr="0012371A">
              <w:rPr>
                <w:rFonts w:ascii="Sylfaen" w:hAnsi="Sylfaen"/>
                <w:lang w:val="af-ZA"/>
              </w:rPr>
              <w:t>путепровода</w:t>
            </w:r>
            <w:r w:rsidRPr="00044EFB">
              <w:rPr>
                <w:rFonts w:ascii="Sylfaen" w:hAnsi="Sylfaen"/>
                <w:lang w:val="af-ZA"/>
              </w:rPr>
              <w:t>)</w:t>
            </w:r>
            <w:r>
              <w:rPr>
                <w:rFonts w:ascii="Sylfaen" w:hAnsi="Sylfaen"/>
              </w:rPr>
              <w:t xml:space="preserve"> в метрах</w:t>
            </w:r>
            <w:r w:rsidRPr="00044EFB">
              <w:rPr>
                <w:rFonts w:ascii="Sylfaen" w:hAnsi="Sylfaen"/>
                <w:lang w:val="af-ZA"/>
              </w:rPr>
              <w:t>.</w:t>
            </w:r>
          </w:p>
        </w:tc>
        <w:tc>
          <w:tcPr>
            <w:tcW w:w="3475" w:type="dxa"/>
          </w:tcPr>
          <w:p w14:paraId="1F36B309" w14:textId="77777777" w:rsidR="00CE6050" w:rsidRDefault="00CE6050" w:rsidP="004525D9">
            <w:pPr>
              <w:rPr>
                <w:rFonts w:ascii="Sylfaen" w:hAnsi="Sylfaen"/>
                <w:lang w:val="af-ZA"/>
              </w:rPr>
            </w:pPr>
          </w:p>
        </w:tc>
      </w:tr>
      <w:tr w:rsidR="00CE6050" w:rsidRPr="00044EFB" w14:paraId="54736C03" w14:textId="77777777" w:rsidTr="004525D9">
        <w:tc>
          <w:tcPr>
            <w:tcW w:w="562" w:type="dxa"/>
          </w:tcPr>
          <w:p w14:paraId="78785D49"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3C9FB035" w14:textId="77777777" w:rsidR="00CE6050" w:rsidRPr="00044EFB" w:rsidRDefault="00CE6050" w:rsidP="004525D9">
            <w:pPr>
              <w:rPr>
                <w:rFonts w:ascii="Sylfaen" w:hAnsi="Sylfaen"/>
              </w:rPr>
            </w:pPr>
            <w:r w:rsidRPr="00044EFB">
              <w:rPr>
                <w:rFonts w:ascii="Sylfaen" w:hAnsi="Sylfaen"/>
                <w:lang w:val="af-ZA"/>
              </w:rPr>
              <w:t>Схема моста</w:t>
            </w:r>
            <w:r>
              <w:rPr>
                <w:rFonts w:ascii="Sylfaen" w:hAnsi="Sylfaen"/>
              </w:rPr>
              <w:t xml:space="preserve"> </w:t>
            </w:r>
            <w:r w:rsidRPr="00044EFB">
              <w:rPr>
                <w:rFonts w:ascii="Sylfaen" w:hAnsi="Sylfaen"/>
                <w:lang w:val="af-ZA"/>
              </w:rPr>
              <w:t>(пролета</w:t>
            </w:r>
            <w:r>
              <w:rPr>
                <w:rFonts w:ascii="Sylfaen" w:hAnsi="Sylfaen"/>
              </w:rPr>
              <w:t xml:space="preserve">, </w:t>
            </w:r>
            <w:r w:rsidRPr="0012371A">
              <w:rPr>
                <w:rFonts w:ascii="Sylfaen" w:hAnsi="Sylfaen"/>
                <w:lang w:val="af-ZA"/>
              </w:rPr>
              <w:t>путепровода</w:t>
            </w:r>
            <w:r w:rsidRPr="00044EFB">
              <w:rPr>
                <w:rFonts w:ascii="Sylfaen" w:hAnsi="Sylfaen"/>
                <w:lang w:val="af-ZA"/>
              </w:rPr>
              <w:t>)</w:t>
            </w:r>
            <w:r>
              <w:rPr>
                <w:rFonts w:ascii="Sylfaen" w:hAnsi="Sylfaen"/>
              </w:rPr>
              <w:t>.</w:t>
            </w:r>
          </w:p>
        </w:tc>
        <w:tc>
          <w:tcPr>
            <w:tcW w:w="3475" w:type="dxa"/>
          </w:tcPr>
          <w:p w14:paraId="5537B04D" w14:textId="77777777" w:rsidR="00CE6050" w:rsidRDefault="00CE6050" w:rsidP="004525D9">
            <w:pPr>
              <w:rPr>
                <w:rFonts w:ascii="Sylfaen" w:hAnsi="Sylfaen"/>
                <w:lang w:val="af-ZA"/>
              </w:rPr>
            </w:pPr>
          </w:p>
        </w:tc>
      </w:tr>
      <w:tr w:rsidR="00CE6050" w:rsidRPr="00654B3F" w14:paraId="5E13B759" w14:textId="77777777" w:rsidTr="004525D9">
        <w:tc>
          <w:tcPr>
            <w:tcW w:w="562" w:type="dxa"/>
          </w:tcPr>
          <w:p w14:paraId="6B039A76"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044985E0" w14:textId="77777777" w:rsidR="00CE6050" w:rsidRPr="007B52B9" w:rsidRDefault="00CE6050" w:rsidP="004525D9">
            <w:pPr>
              <w:rPr>
                <w:rFonts w:ascii="Sylfaen" w:hAnsi="Sylfaen"/>
                <w:lang w:val="af-ZA"/>
              </w:rPr>
            </w:pPr>
            <w:r w:rsidRPr="007B52B9">
              <w:rPr>
                <w:rFonts w:ascii="Sylfaen" w:hAnsi="Sylfaen"/>
                <w:lang w:val="af-ZA"/>
              </w:rPr>
              <w:t>Конструктивный тип моста</w:t>
            </w:r>
            <w:r>
              <w:rPr>
                <w:rFonts w:ascii="Sylfaen" w:hAnsi="Sylfaen"/>
              </w:rPr>
              <w:t xml:space="preserve"> </w:t>
            </w:r>
            <w:r w:rsidRPr="00044EFB">
              <w:rPr>
                <w:rFonts w:ascii="Sylfaen" w:hAnsi="Sylfaen"/>
                <w:lang w:val="af-ZA"/>
              </w:rPr>
              <w:t>(пролета</w:t>
            </w:r>
            <w:r>
              <w:rPr>
                <w:rFonts w:ascii="Sylfaen" w:hAnsi="Sylfaen"/>
              </w:rPr>
              <w:t xml:space="preserve">, </w:t>
            </w:r>
            <w:r w:rsidRPr="0012371A">
              <w:rPr>
                <w:rFonts w:ascii="Sylfaen" w:hAnsi="Sylfaen"/>
                <w:lang w:val="af-ZA"/>
              </w:rPr>
              <w:t>путепровода</w:t>
            </w:r>
            <w:r w:rsidRPr="00044EFB">
              <w:rPr>
                <w:rFonts w:ascii="Sylfaen" w:hAnsi="Sylfaen"/>
                <w:lang w:val="af-ZA"/>
              </w:rPr>
              <w:t>)</w:t>
            </w:r>
            <w:r>
              <w:rPr>
                <w:rFonts w:ascii="Sylfaen" w:hAnsi="Sylfaen"/>
              </w:rPr>
              <w:t>.</w:t>
            </w:r>
          </w:p>
          <w:p w14:paraId="13A19029" w14:textId="77777777" w:rsidR="00CE6050" w:rsidRPr="00AB7541" w:rsidRDefault="00CE6050" w:rsidP="004525D9">
            <w:pPr>
              <w:rPr>
                <w:rFonts w:ascii="Sylfaen" w:hAnsi="Sylfaen"/>
                <w:vertAlign w:val="subscript"/>
                <w:lang w:val="af-ZA"/>
              </w:rPr>
            </w:pPr>
            <w:r w:rsidRPr="00AB7541">
              <w:rPr>
                <w:rFonts w:ascii="Sylfaen" w:hAnsi="Sylfaen"/>
                <w:vertAlign w:val="subscript"/>
                <w:lang w:val="af-ZA"/>
              </w:rPr>
              <w:t>(</w:t>
            </w:r>
            <w:r w:rsidRPr="00B60550">
              <w:rPr>
                <w:rFonts w:ascii="Sylfaen" w:hAnsi="Sylfaen"/>
                <w:vertAlign w:val="subscript"/>
                <w:lang w:val="af-ZA"/>
              </w:rPr>
              <w:t xml:space="preserve">балочно пересекаемый, балочно </w:t>
            </w:r>
            <w:r>
              <w:rPr>
                <w:rFonts w:ascii="Sylfaen" w:hAnsi="Sylfaen"/>
                <w:vertAlign w:val="subscript"/>
              </w:rPr>
              <w:t>не</w:t>
            </w:r>
            <w:r w:rsidRPr="00B60550">
              <w:rPr>
                <w:rFonts w:ascii="Sylfaen" w:hAnsi="Sylfaen"/>
                <w:vertAlign w:val="subscript"/>
                <w:lang w:val="af-ZA"/>
              </w:rPr>
              <w:t xml:space="preserve">пересекаемый, </w:t>
            </w:r>
            <w:r>
              <w:rPr>
                <w:rFonts w:ascii="Sylfaen" w:hAnsi="Sylfaen"/>
                <w:vertAlign w:val="subscript"/>
              </w:rPr>
              <w:t>арочный</w:t>
            </w:r>
            <w:r w:rsidRPr="00B60550">
              <w:rPr>
                <w:rFonts w:ascii="Sylfaen" w:hAnsi="Sylfaen"/>
                <w:vertAlign w:val="subscript"/>
                <w:lang w:val="af-ZA"/>
              </w:rPr>
              <w:t xml:space="preserve">, </w:t>
            </w:r>
            <w:r w:rsidRPr="00B60550">
              <w:rPr>
                <w:rFonts w:ascii="Arial" w:hAnsi="Arial" w:cs="Arial"/>
                <w:color w:val="333333"/>
                <w:sz w:val="20"/>
                <w:szCs w:val="20"/>
                <w:shd w:val="clear" w:color="auto" w:fill="FFFFFF"/>
                <w:vertAlign w:val="subscript"/>
              </w:rPr>
              <w:t>вантовые</w:t>
            </w:r>
            <w:r>
              <w:rPr>
                <w:rFonts w:ascii="Arial" w:hAnsi="Arial" w:cs="Arial"/>
                <w:color w:val="333333"/>
                <w:sz w:val="20"/>
                <w:szCs w:val="20"/>
                <w:shd w:val="clear" w:color="auto" w:fill="FFFFFF"/>
                <w:vertAlign w:val="subscript"/>
              </w:rPr>
              <w:t>й</w:t>
            </w:r>
            <w:r w:rsidRPr="00B60550">
              <w:rPr>
                <w:rFonts w:ascii="Sylfaen" w:hAnsi="Sylfaen"/>
                <w:vertAlign w:val="subscript"/>
                <w:lang w:val="af-ZA"/>
              </w:rPr>
              <w:t>, рам</w:t>
            </w:r>
            <w:r>
              <w:rPr>
                <w:rFonts w:ascii="Sylfaen" w:hAnsi="Sylfaen"/>
                <w:vertAlign w:val="subscript"/>
              </w:rPr>
              <w:t>очный</w:t>
            </w:r>
            <w:r w:rsidRPr="00B60550">
              <w:rPr>
                <w:rFonts w:ascii="Sylfaen" w:hAnsi="Sylfaen"/>
                <w:vertAlign w:val="subscript"/>
                <w:lang w:val="af-ZA"/>
              </w:rPr>
              <w:t>, терморазрываемый</w:t>
            </w:r>
            <w:r w:rsidRPr="00AB7541">
              <w:rPr>
                <w:rFonts w:ascii="Sylfaen" w:hAnsi="Sylfaen"/>
                <w:vertAlign w:val="subscript"/>
                <w:lang w:val="af-ZA"/>
              </w:rPr>
              <w:t>)</w:t>
            </w:r>
          </w:p>
        </w:tc>
        <w:tc>
          <w:tcPr>
            <w:tcW w:w="3475" w:type="dxa"/>
          </w:tcPr>
          <w:p w14:paraId="382427B2" w14:textId="77777777" w:rsidR="00CE6050" w:rsidRDefault="00CE6050" w:rsidP="004525D9">
            <w:pPr>
              <w:rPr>
                <w:rFonts w:ascii="Sylfaen" w:hAnsi="Sylfaen"/>
                <w:lang w:val="af-ZA"/>
              </w:rPr>
            </w:pPr>
          </w:p>
        </w:tc>
      </w:tr>
      <w:tr w:rsidR="00CE6050" w:rsidRPr="00654B3F" w14:paraId="61C86822" w14:textId="77777777" w:rsidTr="004525D9">
        <w:tc>
          <w:tcPr>
            <w:tcW w:w="562" w:type="dxa"/>
          </w:tcPr>
          <w:p w14:paraId="356DA973"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4B0A6BA1" w14:textId="77777777" w:rsidR="00CE6050" w:rsidRDefault="00CE6050" w:rsidP="004525D9">
            <w:pPr>
              <w:rPr>
                <w:rFonts w:ascii="Sylfaen" w:hAnsi="Sylfaen"/>
                <w:vertAlign w:val="subscript"/>
                <w:lang w:val="af-ZA"/>
              </w:rPr>
            </w:pPr>
            <w:r>
              <w:rPr>
                <w:rFonts w:ascii="Sylfaen" w:hAnsi="Sylfaen"/>
              </w:rPr>
              <w:t>Габариты нижней части</w:t>
            </w:r>
            <w:r w:rsidRPr="00044EFB">
              <w:rPr>
                <w:rFonts w:ascii="Sylfaen" w:hAnsi="Sylfaen"/>
                <w:lang w:val="af-ZA"/>
              </w:rPr>
              <w:t xml:space="preserve"> моста (пролета</w:t>
            </w:r>
            <w:r>
              <w:rPr>
                <w:rFonts w:ascii="Sylfaen" w:hAnsi="Sylfaen"/>
              </w:rPr>
              <w:t xml:space="preserve">, </w:t>
            </w:r>
            <w:r w:rsidRPr="0012371A">
              <w:rPr>
                <w:rFonts w:ascii="Sylfaen" w:hAnsi="Sylfaen"/>
                <w:lang w:val="af-ZA"/>
              </w:rPr>
              <w:t>путепровода</w:t>
            </w:r>
            <w:r w:rsidRPr="00044EFB">
              <w:rPr>
                <w:rFonts w:ascii="Sylfaen" w:hAnsi="Sylfaen"/>
                <w:lang w:val="af-ZA"/>
              </w:rPr>
              <w:t>)</w:t>
            </w:r>
            <w:r>
              <w:rPr>
                <w:rFonts w:ascii="Sylfaen" w:hAnsi="Sylfaen"/>
              </w:rPr>
              <w:t xml:space="preserve"> в метрах</w:t>
            </w:r>
            <w:r w:rsidRPr="00044EFB">
              <w:rPr>
                <w:rFonts w:ascii="Sylfaen" w:hAnsi="Sylfaen"/>
                <w:lang w:val="af-ZA"/>
              </w:rPr>
              <w:t>.</w:t>
            </w:r>
            <w:r w:rsidRPr="00AB7541">
              <w:rPr>
                <w:rFonts w:ascii="Sylfaen" w:hAnsi="Sylfaen"/>
                <w:vertAlign w:val="subscript"/>
                <w:lang w:val="af-ZA"/>
              </w:rPr>
              <w:t xml:space="preserve"> </w:t>
            </w:r>
          </w:p>
          <w:p w14:paraId="69CFEAEF" w14:textId="77777777" w:rsidR="00CE6050" w:rsidRPr="00AB7541" w:rsidRDefault="00CE6050" w:rsidP="004525D9">
            <w:pPr>
              <w:rPr>
                <w:rFonts w:ascii="Sylfaen" w:hAnsi="Sylfaen"/>
                <w:lang w:val="af-ZA"/>
              </w:rPr>
            </w:pPr>
            <w:r w:rsidRPr="00B60550">
              <w:rPr>
                <w:rFonts w:ascii="Sylfaen" w:hAnsi="Sylfaen"/>
                <w:vertAlign w:val="subscript"/>
                <w:lang w:val="af-ZA"/>
              </w:rPr>
              <w:t>(расстояние от горизонтальной линии воды, от поверхности проходящей под ним дороги до нижней зоны пролетного сооружения)</w:t>
            </w:r>
          </w:p>
        </w:tc>
        <w:tc>
          <w:tcPr>
            <w:tcW w:w="3475" w:type="dxa"/>
          </w:tcPr>
          <w:p w14:paraId="6874BECB" w14:textId="77777777" w:rsidR="00CE6050" w:rsidRDefault="00CE6050" w:rsidP="004525D9">
            <w:pPr>
              <w:rPr>
                <w:rFonts w:ascii="Sylfaen" w:hAnsi="Sylfaen"/>
                <w:lang w:val="af-ZA"/>
              </w:rPr>
            </w:pPr>
          </w:p>
        </w:tc>
      </w:tr>
      <w:tr w:rsidR="00CE6050" w:rsidRPr="0032638A" w14:paraId="31748A2C" w14:textId="77777777" w:rsidTr="004525D9">
        <w:tc>
          <w:tcPr>
            <w:tcW w:w="562" w:type="dxa"/>
          </w:tcPr>
          <w:p w14:paraId="604FB9E4"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6D9B3BFD" w14:textId="77777777" w:rsidR="00CE6050" w:rsidRPr="00EB4963" w:rsidRDefault="00CE6050" w:rsidP="004525D9">
            <w:pPr>
              <w:rPr>
                <w:rFonts w:ascii="Sylfaen" w:hAnsi="Sylfaen"/>
              </w:rPr>
            </w:pPr>
            <w:r w:rsidRPr="005A7C88">
              <w:rPr>
                <w:rFonts w:ascii="Sylfaen" w:hAnsi="Sylfaen"/>
                <w:lang w:val="af-ZA"/>
              </w:rPr>
              <w:t>Расположение шлагбаума на виде</w:t>
            </w:r>
            <w:r>
              <w:rPr>
                <w:rFonts w:ascii="Sylfaen" w:hAnsi="Sylfaen"/>
              </w:rPr>
              <w:t xml:space="preserve"> (</w:t>
            </w:r>
            <w:r w:rsidRPr="005A7C88">
              <w:rPr>
                <w:rFonts w:ascii="Sylfaen" w:hAnsi="Sylfaen"/>
                <w:lang w:val="af-ZA"/>
              </w:rPr>
              <w:t>в плане</w:t>
            </w:r>
            <w:r>
              <w:rPr>
                <w:rFonts w:ascii="Sylfaen" w:hAnsi="Sylfaen"/>
              </w:rPr>
              <w:t>).</w:t>
            </w:r>
          </w:p>
          <w:p w14:paraId="775942C8" w14:textId="77777777" w:rsidR="00CE6050" w:rsidRPr="00AB7541" w:rsidRDefault="00CE6050" w:rsidP="004525D9">
            <w:pPr>
              <w:rPr>
                <w:rFonts w:ascii="Sylfaen" w:hAnsi="Sylfaen"/>
                <w:lang w:val="af-ZA"/>
              </w:rPr>
            </w:pPr>
            <w:r w:rsidRPr="005A7C88">
              <w:rPr>
                <w:rFonts w:ascii="Sylfaen" w:hAnsi="Sylfaen"/>
                <w:vertAlign w:val="subscript"/>
                <w:lang w:val="af-ZA"/>
              </w:rPr>
              <w:t>(на повороте, косой перекрёсток)</w:t>
            </w:r>
          </w:p>
        </w:tc>
        <w:tc>
          <w:tcPr>
            <w:tcW w:w="3475" w:type="dxa"/>
          </w:tcPr>
          <w:p w14:paraId="3663E5D2" w14:textId="77777777" w:rsidR="00CE6050" w:rsidRDefault="00CE6050" w:rsidP="004525D9">
            <w:pPr>
              <w:rPr>
                <w:rFonts w:ascii="Sylfaen" w:hAnsi="Sylfaen"/>
                <w:lang w:val="af-ZA"/>
              </w:rPr>
            </w:pPr>
          </w:p>
        </w:tc>
      </w:tr>
      <w:tr w:rsidR="00CE6050" w14:paraId="5CE4B853" w14:textId="77777777" w:rsidTr="004525D9">
        <w:tc>
          <w:tcPr>
            <w:tcW w:w="562" w:type="dxa"/>
          </w:tcPr>
          <w:p w14:paraId="5EE58E80"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2798C082" w14:textId="77777777" w:rsidR="00CE6050" w:rsidRPr="00EB4963" w:rsidRDefault="00CE6050" w:rsidP="004525D9">
            <w:pPr>
              <w:rPr>
                <w:rFonts w:ascii="Sylfaen" w:hAnsi="Sylfaen"/>
              </w:rPr>
            </w:pPr>
            <w:r w:rsidRPr="005A7C88">
              <w:rPr>
                <w:rFonts w:ascii="Sylfaen" w:hAnsi="Sylfaen"/>
                <w:lang w:val="af-ZA"/>
              </w:rPr>
              <w:t xml:space="preserve">Продольный </w:t>
            </w:r>
            <w:r>
              <w:rPr>
                <w:rFonts w:ascii="Sylfaen" w:hAnsi="Sylfaen"/>
              </w:rPr>
              <w:t xml:space="preserve">(по длине) </w:t>
            </w:r>
            <w:r w:rsidRPr="005A7C88">
              <w:rPr>
                <w:rFonts w:ascii="Sylfaen" w:hAnsi="Sylfaen"/>
                <w:lang w:val="af-ZA"/>
              </w:rPr>
              <w:t>уклон</w:t>
            </w:r>
            <w:r>
              <w:rPr>
                <w:rFonts w:ascii="Sylfaen" w:hAnsi="Sylfaen"/>
                <w:lang w:val="af-ZA"/>
              </w:rPr>
              <w:t xml:space="preserve">, </w:t>
            </w:r>
            <w:r>
              <w:rPr>
                <w:rFonts w:ascii="Sylfaen" w:hAnsi="Sylfaen"/>
              </w:rPr>
              <w:t>%.</w:t>
            </w:r>
          </w:p>
        </w:tc>
        <w:tc>
          <w:tcPr>
            <w:tcW w:w="3475" w:type="dxa"/>
          </w:tcPr>
          <w:p w14:paraId="2A1E064E" w14:textId="77777777" w:rsidR="00CE6050" w:rsidRDefault="00CE6050" w:rsidP="004525D9">
            <w:pPr>
              <w:rPr>
                <w:rFonts w:ascii="Sylfaen" w:hAnsi="Sylfaen"/>
                <w:lang w:val="af-ZA"/>
              </w:rPr>
            </w:pPr>
          </w:p>
        </w:tc>
      </w:tr>
      <w:tr w:rsidR="00CE6050" w14:paraId="5E8A752C" w14:textId="77777777" w:rsidTr="004525D9">
        <w:tc>
          <w:tcPr>
            <w:tcW w:w="562" w:type="dxa"/>
          </w:tcPr>
          <w:p w14:paraId="4D8027C3"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488234FD" w14:textId="77777777" w:rsidR="00CE6050" w:rsidRPr="005A7C88" w:rsidRDefault="00CE6050" w:rsidP="004525D9">
            <w:pPr>
              <w:rPr>
                <w:rFonts w:ascii="Sylfaen" w:hAnsi="Sylfaen"/>
              </w:rPr>
            </w:pPr>
            <w:r w:rsidRPr="005A7C88">
              <w:rPr>
                <w:rFonts w:ascii="Sylfaen" w:hAnsi="Sylfaen"/>
                <w:lang w:val="af-ZA"/>
              </w:rPr>
              <w:t>Ширина подход</w:t>
            </w:r>
            <w:r>
              <w:rPr>
                <w:rFonts w:ascii="Sylfaen" w:hAnsi="Sylfaen"/>
              </w:rPr>
              <w:t>ных/подъездных путей.</w:t>
            </w:r>
          </w:p>
        </w:tc>
        <w:tc>
          <w:tcPr>
            <w:tcW w:w="3475" w:type="dxa"/>
          </w:tcPr>
          <w:p w14:paraId="46379CE2" w14:textId="77777777" w:rsidR="00CE6050" w:rsidRDefault="00CE6050" w:rsidP="004525D9">
            <w:pPr>
              <w:rPr>
                <w:rFonts w:ascii="Sylfaen" w:hAnsi="Sylfaen"/>
                <w:lang w:val="af-ZA"/>
              </w:rPr>
            </w:pPr>
          </w:p>
        </w:tc>
      </w:tr>
      <w:tr w:rsidR="00CE6050" w:rsidRPr="000A44B6" w14:paraId="04A10C55" w14:textId="77777777" w:rsidTr="004525D9">
        <w:trPr>
          <w:trHeight w:val="527"/>
        </w:trPr>
        <w:tc>
          <w:tcPr>
            <w:tcW w:w="562" w:type="dxa"/>
          </w:tcPr>
          <w:p w14:paraId="00BE087B"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155814F4" w14:textId="77777777" w:rsidR="00CE6050" w:rsidRPr="005A7C88" w:rsidRDefault="00CE6050" w:rsidP="004525D9">
            <w:pPr>
              <w:rPr>
                <w:rFonts w:ascii="Sylfaen" w:hAnsi="Sylfaen"/>
              </w:rPr>
            </w:pPr>
            <w:r w:rsidRPr="005A7C88">
              <w:rPr>
                <w:rFonts w:ascii="Sylfaen" w:hAnsi="Sylfaen"/>
              </w:rPr>
              <w:t>Наличие регулирующих структур</w:t>
            </w:r>
            <w:r>
              <w:rPr>
                <w:rFonts w:ascii="Sylfaen" w:hAnsi="Sylfaen"/>
              </w:rPr>
              <w:t>.</w:t>
            </w:r>
          </w:p>
          <w:p w14:paraId="6F2885F1" w14:textId="77777777" w:rsidR="00CE6050" w:rsidRPr="000E4A18" w:rsidRDefault="00CE6050" w:rsidP="004525D9">
            <w:pPr>
              <w:rPr>
                <w:rFonts w:ascii="Sylfaen" w:hAnsi="Sylfaen"/>
                <w:vertAlign w:val="superscript"/>
                <w:lang w:val="af-ZA"/>
              </w:rPr>
            </w:pPr>
            <w:r w:rsidRPr="005A7C88">
              <w:rPr>
                <w:rFonts w:ascii="Sylfaen" w:hAnsi="Sylfaen"/>
                <w:vertAlign w:val="superscript"/>
                <w:lang w:val="af-ZA"/>
              </w:rPr>
              <w:t>(направляющие стены, защита навесов бетонными решетками, габионами)</w:t>
            </w:r>
          </w:p>
        </w:tc>
        <w:tc>
          <w:tcPr>
            <w:tcW w:w="3475" w:type="dxa"/>
          </w:tcPr>
          <w:p w14:paraId="00A767D4" w14:textId="77777777" w:rsidR="00CE6050" w:rsidRDefault="00CE6050" w:rsidP="004525D9">
            <w:pPr>
              <w:rPr>
                <w:rFonts w:ascii="Sylfaen" w:hAnsi="Sylfaen"/>
                <w:lang w:val="af-ZA"/>
              </w:rPr>
            </w:pPr>
          </w:p>
          <w:p w14:paraId="3146CFDD" w14:textId="77777777" w:rsidR="00CE6050" w:rsidRDefault="00CE6050" w:rsidP="004525D9">
            <w:pPr>
              <w:rPr>
                <w:rFonts w:ascii="Sylfaen" w:hAnsi="Sylfaen"/>
                <w:lang w:val="af-ZA"/>
              </w:rPr>
            </w:pPr>
          </w:p>
        </w:tc>
      </w:tr>
      <w:tr w:rsidR="00CE6050" w:rsidRPr="000A44B6" w14:paraId="005E11FA" w14:textId="77777777" w:rsidTr="004525D9">
        <w:trPr>
          <w:trHeight w:val="527"/>
        </w:trPr>
        <w:tc>
          <w:tcPr>
            <w:tcW w:w="562" w:type="dxa"/>
          </w:tcPr>
          <w:p w14:paraId="3162DCF4" w14:textId="77777777" w:rsidR="00CE6050" w:rsidRPr="007C5CD3" w:rsidRDefault="00CE6050">
            <w:pPr>
              <w:pStyle w:val="ListParagraph"/>
              <w:numPr>
                <w:ilvl w:val="0"/>
                <w:numId w:val="13"/>
              </w:numPr>
              <w:contextualSpacing/>
              <w:rPr>
                <w:rFonts w:ascii="Sylfaen" w:hAnsi="Sylfaen"/>
                <w:lang w:val="af-ZA"/>
              </w:rPr>
            </w:pPr>
          </w:p>
        </w:tc>
        <w:tc>
          <w:tcPr>
            <w:tcW w:w="6379" w:type="dxa"/>
          </w:tcPr>
          <w:p w14:paraId="38C34416" w14:textId="77777777" w:rsidR="00CE6050" w:rsidRPr="005A7C88" w:rsidRDefault="00CE6050" w:rsidP="004525D9">
            <w:pPr>
              <w:rPr>
                <w:rFonts w:ascii="Sylfaen" w:hAnsi="Sylfaen"/>
              </w:rPr>
            </w:pPr>
            <w:r w:rsidRPr="005A7C88">
              <w:rPr>
                <w:rFonts w:ascii="Sylfaen" w:hAnsi="Sylfaen"/>
              </w:rPr>
              <w:t>Наличие инженерных сетей</w:t>
            </w:r>
            <w:r>
              <w:rPr>
                <w:rFonts w:ascii="Sylfaen" w:hAnsi="Sylfaen"/>
              </w:rPr>
              <w:t>.</w:t>
            </w:r>
          </w:p>
          <w:p w14:paraId="3617CE1B" w14:textId="77777777" w:rsidR="00CE6050" w:rsidRDefault="00CE6050" w:rsidP="004525D9">
            <w:pPr>
              <w:rPr>
                <w:rFonts w:ascii="Sylfaen" w:hAnsi="Sylfaen"/>
                <w:lang w:val="af-ZA"/>
              </w:rPr>
            </w:pPr>
            <w:r w:rsidRPr="005A7C88">
              <w:rPr>
                <w:rFonts w:ascii="Sylfaen" w:hAnsi="Sylfaen"/>
                <w:vertAlign w:val="superscript"/>
                <w:lang w:val="af-ZA"/>
              </w:rPr>
              <w:t>(электрические кабели, кабели связи, водопроводные трубы, газо</w:t>
            </w:r>
            <w:r>
              <w:rPr>
                <w:rFonts w:ascii="Sylfaen" w:hAnsi="Sylfaen"/>
                <w:vertAlign w:val="superscript"/>
              </w:rPr>
              <w:t>проводн</w:t>
            </w:r>
            <w:r w:rsidRPr="005A7C88">
              <w:rPr>
                <w:rFonts w:ascii="Sylfaen" w:hAnsi="Sylfaen"/>
                <w:vertAlign w:val="superscript"/>
                <w:lang w:val="af-ZA"/>
              </w:rPr>
              <w:t>ые трубы)</w:t>
            </w:r>
          </w:p>
        </w:tc>
        <w:tc>
          <w:tcPr>
            <w:tcW w:w="3475" w:type="dxa"/>
          </w:tcPr>
          <w:p w14:paraId="4A4AB654" w14:textId="77777777" w:rsidR="00CE6050" w:rsidRDefault="00CE6050" w:rsidP="004525D9">
            <w:pPr>
              <w:rPr>
                <w:rFonts w:ascii="Sylfaen" w:hAnsi="Sylfaen"/>
                <w:lang w:val="af-ZA"/>
              </w:rPr>
            </w:pPr>
          </w:p>
          <w:p w14:paraId="2F418A29" w14:textId="77777777" w:rsidR="00CE6050" w:rsidRDefault="00CE6050" w:rsidP="004525D9">
            <w:pPr>
              <w:rPr>
                <w:rFonts w:ascii="Sylfaen" w:hAnsi="Sylfaen"/>
                <w:lang w:val="af-ZA"/>
              </w:rPr>
            </w:pPr>
          </w:p>
        </w:tc>
      </w:tr>
    </w:tbl>
    <w:p w14:paraId="33E45772" w14:textId="77777777" w:rsidR="00CE6050" w:rsidRDefault="00CE6050" w:rsidP="00CE6050">
      <w:pPr>
        <w:jc w:val="center"/>
        <w:rPr>
          <w:rFonts w:ascii="Sylfaen" w:hAnsi="Sylfaen"/>
        </w:rPr>
      </w:pPr>
      <w:r>
        <w:rPr>
          <w:rFonts w:ascii="Sylfaen" w:hAnsi="Sylfaen"/>
        </w:rPr>
        <w:t xml:space="preserve"> </w:t>
      </w:r>
    </w:p>
    <w:p w14:paraId="59FB9006" w14:textId="77777777" w:rsidR="00CE6050" w:rsidRPr="00FC38FA" w:rsidRDefault="00CE6050" w:rsidP="00CE6050">
      <w:pPr>
        <w:jc w:val="center"/>
        <w:rPr>
          <w:rFonts w:ascii="Sylfaen" w:hAnsi="Sylfaen"/>
          <w:b/>
        </w:rPr>
      </w:pPr>
      <w:r w:rsidRPr="00FC38FA">
        <w:rPr>
          <w:rFonts w:ascii="Sylfaen" w:hAnsi="Sylfaen"/>
          <w:b/>
        </w:rPr>
        <w:t>ТЕХНИЧЕСК</w:t>
      </w:r>
      <w:r>
        <w:rPr>
          <w:rFonts w:ascii="Sylfaen" w:hAnsi="Sylfaen"/>
          <w:b/>
        </w:rPr>
        <w:t>ИЙ ПАСПОРТ</w:t>
      </w:r>
      <w:r w:rsidRPr="00FC38FA">
        <w:rPr>
          <w:rFonts w:ascii="Sylfaen" w:hAnsi="Sylfaen"/>
          <w:b/>
        </w:rPr>
        <w:t xml:space="preserve"> МОСТОВОЙ КОНСТРУКЦИИ</w:t>
      </w:r>
      <w:r>
        <w:rPr>
          <w:rFonts w:ascii="Sylfaen" w:hAnsi="Sylfaen"/>
          <w:b/>
        </w:rPr>
        <w:t xml:space="preserve"> (СООРУЖЕНИЯ)</w:t>
      </w:r>
    </w:p>
    <w:tbl>
      <w:tblPr>
        <w:tblStyle w:val="TableGrid"/>
        <w:tblW w:w="10343" w:type="dxa"/>
        <w:tblLook w:val="04A0" w:firstRow="1" w:lastRow="0" w:firstColumn="1" w:lastColumn="0" w:noHBand="0" w:noVBand="1"/>
      </w:tblPr>
      <w:tblGrid>
        <w:gridCol w:w="2689"/>
        <w:gridCol w:w="7654"/>
      </w:tblGrid>
      <w:tr w:rsidR="00CE6050" w14:paraId="4E70417D" w14:textId="77777777" w:rsidTr="004525D9">
        <w:tc>
          <w:tcPr>
            <w:tcW w:w="2689" w:type="dxa"/>
          </w:tcPr>
          <w:p w14:paraId="22D115B7" w14:textId="77777777" w:rsidR="00CE6050" w:rsidRDefault="00CE6050" w:rsidP="004525D9">
            <w:pPr>
              <w:rPr>
                <w:rFonts w:ascii="Sylfaen" w:hAnsi="Sylfaen"/>
                <w:lang w:val="af-ZA"/>
              </w:rPr>
            </w:pPr>
            <w:r w:rsidRPr="006264A5">
              <w:rPr>
                <w:rFonts w:ascii="Sylfaen" w:hAnsi="Sylfaen"/>
                <w:lang w:val="af-ZA"/>
              </w:rPr>
              <w:t>Код сооружения</w:t>
            </w:r>
            <w:r>
              <w:rPr>
                <w:rFonts w:ascii="Sylfaen" w:hAnsi="Sylfaen"/>
              </w:rPr>
              <w:t xml:space="preserve"> /</w:t>
            </w:r>
            <w:r w:rsidRPr="006264A5">
              <w:rPr>
                <w:rFonts w:ascii="Sylfaen" w:hAnsi="Sylfaen"/>
                <w:lang w:val="af-ZA"/>
              </w:rPr>
              <w:t xml:space="preserve"> </w:t>
            </w:r>
            <w:r>
              <w:rPr>
                <w:rFonts w:ascii="Sylfaen" w:hAnsi="Sylfaen"/>
              </w:rPr>
              <w:t xml:space="preserve"> конструкции</w:t>
            </w:r>
          </w:p>
        </w:tc>
        <w:tc>
          <w:tcPr>
            <w:tcW w:w="7654" w:type="dxa"/>
          </w:tcPr>
          <w:p w14:paraId="4A3AD7A9" w14:textId="77777777" w:rsidR="00CE6050" w:rsidRDefault="00CE6050" w:rsidP="004525D9">
            <w:pPr>
              <w:rPr>
                <w:rFonts w:ascii="Sylfaen" w:hAnsi="Sylfaen"/>
                <w:lang w:val="af-ZA"/>
              </w:rPr>
            </w:pPr>
          </w:p>
        </w:tc>
      </w:tr>
      <w:tr w:rsidR="00CE6050" w14:paraId="4803B479" w14:textId="77777777" w:rsidTr="004525D9">
        <w:tc>
          <w:tcPr>
            <w:tcW w:w="2689" w:type="dxa"/>
          </w:tcPr>
          <w:p w14:paraId="438D431C" w14:textId="77777777" w:rsidR="00CE6050" w:rsidRDefault="00CE6050" w:rsidP="004525D9">
            <w:pPr>
              <w:rPr>
                <w:rFonts w:ascii="Sylfaen" w:hAnsi="Sylfaen"/>
                <w:lang w:val="af-ZA"/>
              </w:rPr>
            </w:pPr>
            <w:r w:rsidRPr="006264A5">
              <w:rPr>
                <w:rFonts w:ascii="Sylfaen" w:hAnsi="Sylfaen"/>
                <w:lang w:val="af-ZA"/>
              </w:rPr>
              <w:t>Название сооружения</w:t>
            </w:r>
            <w:r>
              <w:rPr>
                <w:rFonts w:ascii="Sylfaen" w:hAnsi="Sylfaen"/>
              </w:rPr>
              <w:t xml:space="preserve"> /</w:t>
            </w:r>
            <w:r w:rsidRPr="006264A5">
              <w:rPr>
                <w:rFonts w:ascii="Sylfaen" w:hAnsi="Sylfaen"/>
                <w:lang w:val="af-ZA"/>
              </w:rPr>
              <w:t xml:space="preserve"> </w:t>
            </w:r>
            <w:r>
              <w:rPr>
                <w:rFonts w:ascii="Sylfaen" w:hAnsi="Sylfaen"/>
              </w:rPr>
              <w:t xml:space="preserve"> конструкции</w:t>
            </w:r>
          </w:p>
        </w:tc>
        <w:tc>
          <w:tcPr>
            <w:tcW w:w="7654" w:type="dxa"/>
          </w:tcPr>
          <w:p w14:paraId="1D5455D3" w14:textId="77777777" w:rsidR="00CE6050" w:rsidRDefault="00CE6050" w:rsidP="004525D9">
            <w:pPr>
              <w:rPr>
                <w:rFonts w:ascii="Sylfaen" w:hAnsi="Sylfaen"/>
                <w:lang w:val="af-ZA"/>
              </w:rPr>
            </w:pPr>
          </w:p>
          <w:p w14:paraId="476D5286" w14:textId="77777777" w:rsidR="00CE6050" w:rsidRDefault="00CE6050" w:rsidP="004525D9">
            <w:pPr>
              <w:rPr>
                <w:rFonts w:ascii="Sylfaen" w:hAnsi="Sylfaen"/>
                <w:lang w:val="af-ZA"/>
              </w:rPr>
            </w:pPr>
          </w:p>
        </w:tc>
      </w:tr>
    </w:tbl>
    <w:p w14:paraId="512F5EF9" w14:textId="77777777" w:rsidR="00CE6050" w:rsidRDefault="00CE6050" w:rsidP="00CE6050">
      <w:pPr>
        <w:rPr>
          <w:rFonts w:ascii="Sylfaen" w:hAnsi="Sylfaen"/>
          <w:lang w:val="af-ZA"/>
        </w:rPr>
      </w:pPr>
    </w:p>
    <w:p w14:paraId="215B4835" w14:textId="77777777" w:rsidR="00CE6050" w:rsidRPr="005A7C88" w:rsidRDefault="00CE6050" w:rsidP="00CE6050">
      <w:pPr>
        <w:jc w:val="center"/>
        <w:rPr>
          <w:rFonts w:ascii="Sylfaen" w:hAnsi="Sylfaen"/>
          <w:b/>
          <w:u w:val="single"/>
        </w:rPr>
      </w:pPr>
      <w:r w:rsidRPr="006264A5">
        <w:rPr>
          <w:rFonts w:ascii="Sylfaen" w:hAnsi="Sylfaen"/>
          <w:b/>
          <w:u w:val="single"/>
          <w:lang w:val="af-ZA"/>
        </w:rPr>
        <w:t>Форма номер</w:t>
      </w:r>
      <w:r>
        <w:rPr>
          <w:rFonts w:ascii="Sylfaen" w:hAnsi="Sylfaen"/>
          <w:b/>
          <w:u w:val="single"/>
        </w:rPr>
        <w:t xml:space="preserve"> </w:t>
      </w:r>
      <w:r w:rsidRPr="005A7C88">
        <w:rPr>
          <w:rFonts w:ascii="Sylfaen" w:hAnsi="Sylfaen"/>
          <w:b/>
          <w:u w:val="single"/>
        </w:rPr>
        <w:t xml:space="preserve">2. </w:t>
      </w:r>
      <w:r w:rsidRPr="005A7C88">
        <w:rPr>
          <w:rFonts w:ascii="Sylfaen" w:hAnsi="Sylfaen"/>
          <w:b/>
          <w:sz w:val="28"/>
          <w:u w:val="single"/>
          <w:lang w:val="af-ZA"/>
        </w:rPr>
        <w:t>Структура/конструкция пролета</w:t>
      </w:r>
      <w:r w:rsidRPr="005A7C88">
        <w:rPr>
          <w:rFonts w:ascii="Sylfaen" w:hAnsi="Sylfaen"/>
          <w:b/>
          <w:u w:val="single"/>
          <w:lang w:val="af-ZA"/>
        </w:rPr>
        <w:t>.</w:t>
      </w:r>
    </w:p>
    <w:tbl>
      <w:tblPr>
        <w:tblStyle w:val="TableGrid"/>
        <w:tblW w:w="0" w:type="auto"/>
        <w:tblLook w:val="04A0" w:firstRow="1" w:lastRow="0" w:firstColumn="1" w:lastColumn="0" w:noHBand="0" w:noVBand="1"/>
      </w:tblPr>
      <w:tblGrid>
        <w:gridCol w:w="548"/>
        <w:gridCol w:w="6231"/>
        <w:gridCol w:w="3337"/>
      </w:tblGrid>
      <w:tr w:rsidR="00CE6050" w:rsidRPr="000A44B6" w14:paraId="2260E178" w14:textId="77777777" w:rsidTr="004525D9">
        <w:tc>
          <w:tcPr>
            <w:tcW w:w="562" w:type="dxa"/>
          </w:tcPr>
          <w:p w14:paraId="45EDD340" w14:textId="77777777" w:rsidR="00CE6050" w:rsidRDefault="00CE6050" w:rsidP="004525D9">
            <w:pPr>
              <w:rPr>
                <w:rFonts w:ascii="Sylfaen" w:hAnsi="Sylfaen"/>
                <w:lang w:val="af-ZA"/>
              </w:rPr>
            </w:pPr>
          </w:p>
        </w:tc>
        <w:tc>
          <w:tcPr>
            <w:tcW w:w="6382" w:type="dxa"/>
          </w:tcPr>
          <w:p w14:paraId="4FCE085A" w14:textId="77777777" w:rsidR="00CE6050" w:rsidRPr="00FC38FA" w:rsidRDefault="00CE6050" w:rsidP="004525D9">
            <w:pPr>
              <w:rPr>
                <w:rFonts w:ascii="Sylfaen" w:hAnsi="Sylfaen"/>
              </w:rPr>
            </w:pPr>
            <w:r w:rsidRPr="00044EFB">
              <w:rPr>
                <w:rFonts w:ascii="Sylfaen" w:hAnsi="Sylfaen"/>
                <w:lang w:val="af-ZA"/>
              </w:rPr>
              <w:t xml:space="preserve">Схема </w:t>
            </w:r>
            <w:r>
              <w:rPr>
                <w:rFonts w:ascii="Sylfaen" w:hAnsi="Sylfaen"/>
              </w:rPr>
              <w:t>пролетной конструкции (сооружения).</w:t>
            </w:r>
          </w:p>
          <w:p w14:paraId="2E235730" w14:textId="77777777" w:rsidR="00CE6050" w:rsidRPr="003D13AC" w:rsidRDefault="00CE6050" w:rsidP="004525D9">
            <w:pPr>
              <w:rPr>
                <w:rFonts w:ascii="Sylfaen" w:hAnsi="Sylfaen"/>
                <w:vertAlign w:val="superscript"/>
                <w:lang w:val="af-ZA"/>
              </w:rPr>
            </w:pPr>
            <w:r w:rsidRPr="003D13AC">
              <w:rPr>
                <w:rFonts w:ascii="Sylfaen" w:hAnsi="Sylfaen"/>
                <w:vertAlign w:val="superscript"/>
                <w:lang w:val="af-ZA"/>
              </w:rPr>
              <w:t>(</w:t>
            </w:r>
            <w:r>
              <w:rPr>
                <w:rFonts w:ascii="Sylfaen" w:hAnsi="Sylfaen"/>
                <w:vertAlign w:val="superscript"/>
              </w:rPr>
              <w:t>опорно-балочный</w:t>
            </w:r>
            <w:r w:rsidRPr="00AA2C97">
              <w:rPr>
                <w:rFonts w:ascii="Sylfaen" w:hAnsi="Sylfaen"/>
                <w:vertAlign w:val="superscript"/>
                <w:lang w:val="af-ZA"/>
              </w:rPr>
              <w:t xml:space="preserve">, </w:t>
            </w:r>
            <w:r>
              <w:rPr>
                <w:rFonts w:ascii="Sylfaen" w:hAnsi="Sylfaen"/>
                <w:vertAlign w:val="superscript"/>
              </w:rPr>
              <w:t>плиточный</w:t>
            </w:r>
            <w:r w:rsidRPr="00AA2C97">
              <w:rPr>
                <w:rFonts w:ascii="Sylfaen" w:hAnsi="Sylfaen"/>
                <w:vertAlign w:val="superscript"/>
                <w:lang w:val="af-ZA"/>
              </w:rPr>
              <w:t xml:space="preserve">, </w:t>
            </w:r>
            <w:r>
              <w:rPr>
                <w:rFonts w:ascii="Sylfaen" w:hAnsi="Sylfaen"/>
                <w:vertAlign w:val="superscript"/>
              </w:rPr>
              <w:t>фермы</w:t>
            </w:r>
            <w:r w:rsidRPr="00AA2C97">
              <w:rPr>
                <w:rFonts w:ascii="Sylfaen" w:hAnsi="Sylfaen"/>
                <w:vertAlign w:val="superscript"/>
                <w:lang w:val="af-ZA"/>
              </w:rPr>
              <w:t xml:space="preserve">, </w:t>
            </w:r>
            <w:r>
              <w:rPr>
                <w:rFonts w:ascii="Sylfaen" w:hAnsi="Sylfaen"/>
                <w:vertAlign w:val="superscript"/>
              </w:rPr>
              <w:t>коробочный</w:t>
            </w:r>
            <w:r w:rsidRPr="003D13AC">
              <w:rPr>
                <w:rFonts w:ascii="Sylfaen" w:hAnsi="Sylfaen"/>
                <w:vertAlign w:val="superscript"/>
                <w:lang w:val="af-ZA"/>
              </w:rPr>
              <w:t>)</w:t>
            </w:r>
          </w:p>
        </w:tc>
        <w:tc>
          <w:tcPr>
            <w:tcW w:w="3472" w:type="dxa"/>
          </w:tcPr>
          <w:p w14:paraId="1CD494E5" w14:textId="77777777" w:rsidR="00CE6050" w:rsidRDefault="00CE6050" w:rsidP="004525D9">
            <w:pPr>
              <w:rPr>
                <w:rFonts w:ascii="Sylfaen" w:hAnsi="Sylfaen"/>
                <w:lang w:val="af-ZA"/>
              </w:rPr>
            </w:pPr>
          </w:p>
        </w:tc>
      </w:tr>
      <w:tr w:rsidR="00CE6050" w:rsidRPr="000A44B6" w14:paraId="26EB6685" w14:textId="77777777" w:rsidTr="004525D9">
        <w:tc>
          <w:tcPr>
            <w:tcW w:w="562" w:type="dxa"/>
          </w:tcPr>
          <w:p w14:paraId="79B68EFC" w14:textId="77777777" w:rsidR="00CE6050" w:rsidRDefault="00CE6050" w:rsidP="004525D9">
            <w:pPr>
              <w:rPr>
                <w:rFonts w:ascii="Sylfaen" w:hAnsi="Sylfaen"/>
                <w:lang w:val="af-ZA"/>
              </w:rPr>
            </w:pPr>
          </w:p>
        </w:tc>
        <w:tc>
          <w:tcPr>
            <w:tcW w:w="6382" w:type="dxa"/>
          </w:tcPr>
          <w:p w14:paraId="6B9843F1" w14:textId="77777777" w:rsidR="00CE6050" w:rsidRPr="00FC38FA" w:rsidRDefault="00CE6050" w:rsidP="004525D9">
            <w:pPr>
              <w:rPr>
                <w:rFonts w:ascii="Sylfaen" w:hAnsi="Sylfaen"/>
              </w:rPr>
            </w:pPr>
            <w:r w:rsidRPr="00FC38FA">
              <w:rPr>
                <w:rFonts w:ascii="Sylfaen" w:hAnsi="Sylfaen"/>
                <w:lang w:val="af-ZA"/>
              </w:rPr>
              <w:t xml:space="preserve">Материал основных опорных конструкций по </w:t>
            </w:r>
            <w:r>
              <w:rPr>
                <w:rFonts w:ascii="Sylfaen" w:hAnsi="Sylfaen"/>
              </w:rPr>
              <w:t>пролетам.</w:t>
            </w:r>
          </w:p>
        </w:tc>
        <w:tc>
          <w:tcPr>
            <w:tcW w:w="3472" w:type="dxa"/>
          </w:tcPr>
          <w:p w14:paraId="4B73720E" w14:textId="77777777" w:rsidR="00CE6050" w:rsidRDefault="00CE6050" w:rsidP="004525D9">
            <w:pPr>
              <w:rPr>
                <w:rFonts w:ascii="Sylfaen" w:hAnsi="Sylfaen"/>
                <w:lang w:val="af-ZA"/>
              </w:rPr>
            </w:pPr>
          </w:p>
        </w:tc>
      </w:tr>
      <w:tr w:rsidR="00CE6050" w:rsidRPr="000A44B6" w14:paraId="356A366B" w14:textId="77777777" w:rsidTr="004525D9">
        <w:tc>
          <w:tcPr>
            <w:tcW w:w="562" w:type="dxa"/>
          </w:tcPr>
          <w:p w14:paraId="2FC8B138" w14:textId="77777777" w:rsidR="00CE6050" w:rsidRDefault="00CE6050" w:rsidP="004525D9">
            <w:pPr>
              <w:rPr>
                <w:rFonts w:ascii="Sylfaen" w:hAnsi="Sylfaen"/>
                <w:lang w:val="af-ZA"/>
              </w:rPr>
            </w:pPr>
          </w:p>
        </w:tc>
        <w:tc>
          <w:tcPr>
            <w:tcW w:w="6382" w:type="dxa"/>
          </w:tcPr>
          <w:p w14:paraId="41436DF6" w14:textId="77777777" w:rsidR="00CE6050" w:rsidRPr="00FC38FA" w:rsidRDefault="00CE6050" w:rsidP="004525D9">
            <w:pPr>
              <w:rPr>
                <w:rFonts w:ascii="Sylfaen" w:hAnsi="Sylfaen"/>
                <w:lang w:val="af-ZA"/>
              </w:rPr>
            </w:pPr>
            <w:r w:rsidRPr="00FC38FA">
              <w:rPr>
                <w:rFonts w:ascii="Sylfaen" w:hAnsi="Sylfaen"/>
                <w:lang w:val="af-ZA"/>
              </w:rPr>
              <w:t xml:space="preserve">Построение/реализация базовых балок (опор) </w:t>
            </w:r>
            <w:r>
              <w:rPr>
                <w:rFonts w:ascii="Sylfaen" w:hAnsi="Sylfaen"/>
              </w:rPr>
              <w:t>по</w:t>
            </w:r>
            <w:r w:rsidRPr="00FC38FA">
              <w:rPr>
                <w:rFonts w:ascii="Sylfaen" w:hAnsi="Sylfaen"/>
                <w:lang w:val="af-ZA"/>
              </w:rPr>
              <w:t xml:space="preserve"> пролетам. </w:t>
            </w:r>
          </w:p>
        </w:tc>
        <w:tc>
          <w:tcPr>
            <w:tcW w:w="3472" w:type="dxa"/>
          </w:tcPr>
          <w:p w14:paraId="52DE4E2F" w14:textId="77777777" w:rsidR="00CE6050" w:rsidRDefault="00CE6050" w:rsidP="004525D9">
            <w:pPr>
              <w:rPr>
                <w:rFonts w:ascii="Sylfaen" w:hAnsi="Sylfaen"/>
                <w:lang w:val="af-ZA"/>
              </w:rPr>
            </w:pPr>
          </w:p>
        </w:tc>
      </w:tr>
      <w:tr w:rsidR="00CE6050" w:rsidRPr="00FC38FA" w14:paraId="2E501399" w14:textId="77777777" w:rsidTr="004525D9">
        <w:tc>
          <w:tcPr>
            <w:tcW w:w="562" w:type="dxa"/>
          </w:tcPr>
          <w:p w14:paraId="46B67C70" w14:textId="77777777" w:rsidR="00CE6050" w:rsidRDefault="00CE6050" w:rsidP="004525D9">
            <w:pPr>
              <w:rPr>
                <w:rFonts w:ascii="Sylfaen" w:hAnsi="Sylfaen"/>
                <w:lang w:val="af-ZA"/>
              </w:rPr>
            </w:pPr>
          </w:p>
        </w:tc>
        <w:tc>
          <w:tcPr>
            <w:tcW w:w="6382" w:type="dxa"/>
          </w:tcPr>
          <w:p w14:paraId="61D0BF29" w14:textId="77777777" w:rsidR="00CE6050" w:rsidRDefault="00CE6050" w:rsidP="004525D9">
            <w:pPr>
              <w:rPr>
                <w:rFonts w:ascii="Sylfaen" w:hAnsi="Sylfaen"/>
                <w:lang w:val="af-ZA"/>
              </w:rPr>
            </w:pPr>
            <w:r w:rsidRPr="00FC38FA">
              <w:rPr>
                <w:rFonts w:ascii="Sylfaen" w:hAnsi="Sylfaen"/>
                <w:lang w:val="af-ZA"/>
              </w:rPr>
              <w:t>Железобетонн</w:t>
            </w:r>
            <w:r>
              <w:rPr>
                <w:rFonts w:ascii="Sylfaen" w:hAnsi="Sylfaen"/>
              </w:rPr>
              <w:t>ая конструкция</w:t>
            </w:r>
            <w:r w:rsidRPr="00FC38FA">
              <w:rPr>
                <w:rFonts w:ascii="Sylfaen" w:hAnsi="Sylfaen"/>
                <w:lang w:val="af-ZA"/>
              </w:rPr>
              <w:t>: сборн</w:t>
            </w:r>
            <w:r>
              <w:rPr>
                <w:rFonts w:ascii="Sylfaen" w:hAnsi="Sylfaen"/>
              </w:rPr>
              <w:t>ая</w:t>
            </w:r>
            <w:r w:rsidRPr="00FC38FA">
              <w:rPr>
                <w:rFonts w:ascii="Sylfaen" w:hAnsi="Sylfaen"/>
                <w:lang w:val="af-ZA"/>
              </w:rPr>
              <w:t>, монолитн</w:t>
            </w:r>
            <w:r>
              <w:rPr>
                <w:rFonts w:ascii="Sylfaen" w:hAnsi="Sylfaen"/>
              </w:rPr>
              <w:t>ая</w:t>
            </w:r>
            <w:r w:rsidRPr="00FC38FA">
              <w:rPr>
                <w:rFonts w:ascii="Sylfaen" w:hAnsi="Sylfaen"/>
                <w:lang w:val="af-ZA"/>
              </w:rPr>
              <w:t>.</w:t>
            </w:r>
          </w:p>
        </w:tc>
        <w:tc>
          <w:tcPr>
            <w:tcW w:w="3472" w:type="dxa"/>
          </w:tcPr>
          <w:p w14:paraId="20426602" w14:textId="77777777" w:rsidR="00CE6050" w:rsidRDefault="00CE6050" w:rsidP="004525D9">
            <w:pPr>
              <w:rPr>
                <w:rFonts w:ascii="Sylfaen" w:hAnsi="Sylfaen"/>
                <w:lang w:val="af-ZA"/>
              </w:rPr>
            </w:pPr>
          </w:p>
        </w:tc>
      </w:tr>
      <w:tr w:rsidR="00CE6050" w:rsidRPr="000A44B6" w14:paraId="432365B8" w14:textId="77777777" w:rsidTr="004525D9">
        <w:tc>
          <w:tcPr>
            <w:tcW w:w="562" w:type="dxa"/>
          </w:tcPr>
          <w:p w14:paraId="510CA940" w14:textId="77777777" w:rsidR="00CE6050" w:rsidRDefault="00CE6050" w:rsidP="004525D9">
            <w:pPr>
              <w:rPr>
                <w:rFonts w:ascii="Sylfaen" w:hAnsi="Sylfaen"/>
                <w:lang w:val="af-ZA"/>
              </w:rPr>
            </w:pPr>
          </w:p>
        </w:tc>
        <w:tc>
          <w:tcPr>
            <w:tcW w:w="6382" w:type="dxa"/>
          </w:tcPr>
          <w:p w14:paraId="6DC5DFD4" w14:textId="77777777" w:rsidR="00CE6050" w:rsidRPr="00FC38FA" w:rsidRDefault="00CE6050" w:rsidP="004525D9">
            <w:pPr>
              <w:rPr>
                <w:rFonts w:ascii="Sylfaen" w:hAnsi="Sylfaen"/>
                <w:lang w:val="af-ZA"/>
              </w:rPr>
            </w:pPr>
            <w:r w:rsidRPr="00FC38FA">
              <w:rPr>
                <w:lang w:val="af-ZA"/>
              </w:rPr>
              <w:t>Металл</w:t>
            </w:r>
            <w:r w:rsidRPr="00EB509D">
              <w:rPr>
                <w:lang w:val="af-ZA"/>
              </w:rPr>
              <w:t>ические скрепы</w:t>
            </w:r>
            <w:r w:rsidRPr="00FC38FA">
              <w:rPr>
                <w:lang w:val="af-ZA"/>
              </w:rPr>
              <w:t>: соединения заклепками, кирпичом, свар</w:t>
            </w:r>
            <w:r>
              <w:t>очным методом</w:t>
            </w:r>
            <w:r w:rsidRPr="00FC38FA">
              <w:rPr>
                <w:lang w:val="af-ZA"/>
              </w:rPr>
              <w:t>.</w:t>
            </w:r>
          </w:p>
        </w:tc>
        <w:tc>
          <w:tcPr>
            <w:tcW w:w="3472" w:type="dxa"/>
          </w:tcPr>
          <w:p w14:paraId="5B28B137" w14:textId="77777777" w:rsidR="00CE6050" w:rsidRDefault="00CE6050" w:rsidP="004525D9">
            <w:pPr>
              <w:rPr>
                <w:rFonts w:ascii="Sylfaen" w:hAnsi="Sylfaen"/>
                <w:lang w:val="af-ZA"/>
              </w:rPr>
            </w:pPr>
          </w:p>
        </w:tc>
      </w:tr>
      <w:tr w:rsidR="00CE6050" w:rsidRPr="000A44B6" w14:paraId="40B1A64C" w14:textId="77777777" w:rsidTr="004525D9">
        <w:tc>
          <w:tcPr>
            <w:tcW w:w="562" w:type="dxa"/>
          </w:tcPr>
          <w:p w14:paraId="40021C69" w14:textId="77777777" w:rsidR="00CE6050" w:rsidRDefault="00CE6050" w:rsidP="004525D9">
            <w:pPr>
              <w:rPr>
                <w:rFonts w:ascii="Sylfaen" w:hAnsi="Sylfaen"/>
                <w:lang w:val="af-ZA"/>
              </w:rPr>
            </w:pPr>
          </w:p>
        </w:tc>
        <w:tc>
          <w:tcPr>
            <w:tcW w:w="6382" w:type="dxa"/>
          </w:tcPr>
          <w:p w14:paraId="2C08B672" w14:textId="77777777" w:rsidR="00CE6050" w:rsidRDefault="00CE6050" w:rsidP="004525D9">
            <w:pPr>
              <w:rPr>
                <w:rFonts w:ascii="Sylfaen" w:hAnsi="Sylfaen"/>
                <w:lang w:val="af-ZA"/>
              </w:rPr>
            </w:pPr>
            <w:r w:rsidRPr="00FC38FA">
              <w:rPr>
                <w:rFonts w:ascii="Sylfaen" w:hAnsi="Sylfaen"/>
                <w:lang w:val="af-ZA"/>
              </w:rPr>
              <w:t xml:space="preserve">Построение/реализация базовых балок (опор) </w:t>
            </w:r>
            <w:r w:rsidRPr="00EB509D">
              <w:rPr>
                <w:rFonts w:ascii="Sylfaen" w:hAnsi="Sylfaen"/>
                <w:lang w:val="af-ZA"/>
              </w:rPr>
              <w:t>по</w:t>
            </w:r>
            <w:r>
              <w:rPr>
                <w:rFonts w:ascii="Sylfaen" w:hAnsi="Sylfaen"/>
              </w:rPr>
              <w:t xml:space="preserve"> мостовым</w:t>
            </w:r>
            <w:r w:rsidRPr="00FC38FA">
              <w:rPr>
                <w:rFonts w:ascii="Sylfaen" w:hAnsi="Sylfaen"/>
                <w:lang w:val="af-ZA"/>
              </w:rPr>
              <w:t xml:space="preserve"> пролетам.</w:t>
            </w:r>
          </w:p>
          <w:p w14:paraId="654C0622" w14:textId="77777777" w:rsidR="00CE6050" w:rsidRPr="00AA2C97" w:rsidRDefault="00CE6050" w:rsidP="004525D9">
            <w:pPr>
              <w:rPr>
                <w:rFonts w:ascii="Sylfaen" w:hAnsi="Sylfaen"/>
                <w:vertAlign w:val="superscript"/>
                <w:lang w:val="af-ZA"/>
              </w:rPr>
            </w:pPr>
            <w:r w:rsidRPr="00EB509D">
              <w:rPr>
                <w:rFonts w:ascii="Sylfaen" w:hAnsi="Sylfaen"/>
                <w:vertAlign w:val="superscript"/>
                <w:lang w:val="af-ZA"/>
              </w:rPr>
              <w:t>(типовой – указать типовой проект, индивидуальный</w:t>
            </w:r>
            <w:r>
              <w:rPr>
                <w:rFonts w:ascii="Sylfaen" w:hAnsi="Sylfaen"/>
                <w:vertAlign w:val="superscript"/>
              </w:rPr>
              <w:t>/оригинальный</w:t>
            </w:r>
            <w:r w:rsidRPr="00EB509D">
              <w:rPr>
                <w:rFonts w:ascii="Sylfaen" w:hAnsi="Sylfaen"/>
                <w:vertAlign w:val="superscript"/>
                <w:lang w:val="af-ZA"/>
              </w:rPr>
              <w:t>)</w:t>
            </w:r>
          </w:p>
        </w:tc>
        <w:tc>
          <w:tcPr>
            <w:tcW w:w="3472" w:type="dxa"/>
          </w:tcPr>
          <w:p w14:paraId="30943493" w14:textId="77777777" w:rsidR="00CE6050" w:rsidRDefault="00CE6050" w:rsidP="004525D9">
            <w:pPr>
              <w:rPr>
                <w:rFonts w:ascii="Sylfaen" w:hAnsi="Sylfaen"/>
                <w:lang w:val="af-ZA"/>
              </w:rPr>
            </w:pPr>
          </w:p>
        </w:tc>
      </w:tr>
      <w:tr w:rsidR="00CE6050" w:rsidRPr="000A44B6" w14:paraId="4FF3270B" w14:textId="77777777" w:rsidTr="004525D9">
        <w:trPr>
          <w:trHeight w:val="503"/>
        </w:trPr>
        <w:tc>
          <w:tcPr>
            <w:tcW w:w="562" w:type="dxa"/>
          </w:tcPr>
          <w:p w14:paraId="7A45829B" w14:textId="77777777" w:rsidR="00CE6050" w:rsidRDefault="00CE6050" w:rsidP="004525D9">
            <w:pPr>
              <w:rPr>
                <w:rFonts w:ascii="Sylfaen" w:hAnsi="Sylfaen"/>
                <w:lang w:val="af-ZA"/>
              </w:rPr>
            </w:pPr>
          </w:p>
        </w:tc>
        <w:tc>
          <w:tcPr>
            <w:tcW w:w="6382" w:type="dxa"/>
          </w:tcPr>
          <w:p w14:paraId="57B05BB5" w14:textId="77777777" w:rsidR="00CE6050" w:rsidRPr="00EB509D" w:rsidRDefault="00CE6050" w:rsidP="004525D9">
            <w:pPr>
              <w:rPr>
                <w:rFonts w:ascii="Sylfaen" w:hAnsi="Sylfaen"/>
              </w:rPr>
            </w:pPr>
            <w:r w:rsidRPr="00EB509D">
              <w:rPr>
                <w:rFonts w:ascii="Sylfaen" w:hAnsi="Sylfaen"/>
                <w:lang w:val="af-ZA"/>
              </w:rPr>
              <w:t>Вид опорных частей и схема установки</w:t>
            </w:r>
            <w:r>
              <w:rPr>
                <w:rFonts w:ascii="Sylfaen" w:hAnsi="Sylfaen"/>
              </w:rPr>
              <w:t xml:space="preserve"> (сборки)</w:t>
            </w:r>
            <w:r w:rsidRPr="00EB509D">
              <w:rPr>
                <w:rFonts w:ascii="Sylfaen" w:hAnsi="Sylfaen"/>
                <w:lang w:val="af-ZA"/>
              </w:rPr>
              <w:t xml:space="preserve"> по пролетам</w:t>
            </w:r>
            <w:r>
              <w:rPr>
                <w:rFonts w:ascii="Sylfaen" w:hAnsi="Sylfaen"/>
              </w:rPr>
              <w:t>.</w:t>
            </w:r>
          </w:p>
        </w:tc>
        <w:tc>
          <w:tcPr>
            <w:tcW w:w="3472" w:type="dxa"/>
          </w:tcPr>
          <w:p w14:paraId="23BB2212" w14:textId="77777777" w:rsidR="00CE6050" w:rsidRDefault="00CE6050" w:rsidP="004525D9">
            <w:pPr>
              <w:rPr>
                <w:rFonts w:ascii="Sylfaen" w:hAnsi="Sylfaen"/>
                <w:lang w:val="af-ZA"/>
              </w:rPr>
            </w:pPr>
          </w:p>
          <w:p w14:paraId="5D16D4EB" w14:textId="77777777" w:rsidR="00CE6050" w:rsidRDefault="00CE6050" w:rsidP="004525D9">
            <w:pPr>
              <w:rPr>
                <w:rFonts w:ascii="Sylfaen" w:hAnsi="Sylfaen"/>
                <w:lang w:val="af-ZA"/>
              </w:rPr>
            </w:pPr>
          </w:p>
        </w:tc>
      </w:tr>
      <w:tr w:rsidR="00CE6050" w:rsidRPr="000A44B6" w14:paraId="2E9993C2" w14:textId="77777777" w:rsidTr="004525D9">
        <w:tc>
          <w:tcPr>
            <w:tcW w:w="562" w:type="dxa"/>
          </w:tcPr>
          <w:p w14:paraId="3E2DAB83" w14:textId="77777777" w:rsidR="00CE6050" w:rsidRDefault="00CE6050" w:rsidP="004525D9">
            <w:pPr>
              <w:rPr>
                <w:rFonts w:ascii="Sylfaen" w:hAnsi="Sylfaen"/>
                <w:lang w:val="af-ZA"/>
              </w:rPr>
            </w:pPr>
          </w:p>
        </w:tc>
        <w:tc>
          <w:tcPr>
            <w:tcW w:w="6382" w:type="dxa"/>
          </w:tcPr>
          <w:p w14:paraId="7919843F" w14:textId="77777777" w:rsidR="00CE6050" w:rsidRPr="00EB509D" w:rsidRDefault="00CE6050" w:rsidP="004525D9">
            <w:pPr>
              <w:rPr>
                <w:rFonts w:ascii="Sylfaen" w:hAnsi="Sylfaen"/>
              </w:rPr>
            </w:pPr>
            <w:r w:rsidRPr="00EB509D">
              <w:rPr>
                <w:rFonts w:ascii="Sylfaen" w:hAnsi="Sylfaen"/>
                <w:lang w:val="af-ZA"/>
              </w:rPr>
              <w:t>Материал/тип протекторной плиты</w:t>
            </w:r>
            <w:r>
              <w:rPr>
                <w:rFonts w:ascii="Sylfaen" w:hAnsi="Sylfaen"/>
              </w:rPr>
              <w:t xml:space="preserve"> (защиты)</w:t>
            </w:r>
            <w:r w:rsidRPr="00EB509D">
              <w:rPr>
                <w:rFonts w:ascii="Sylfaen" w:hAnsi="Sylfaen"/>
                <w:lang w:val="af-ZA"/>
              </w:rPr>
              <w:t xml:space="preserve"> по пролетам</w:t>
            </w:r>
            <w:r>
              <w:rPr>
                <w:rFonts w:ascii="Sylfaen" w:hAnsi="Sylfaen"/>
              </w:rPr>
              <w:t>.</w:t>
            </w:r>
          </w:p>
        </w:tc>
        <w:tc>
          <w:tcPr>
            <w:tcW w:w="3472" w:type="dxa"/>
          </w:tcPr>
          <w:p w14:paraId="62F365E9" w14:textId="77777777" w:rsidR="00CE6050" w:rsidRDefault="00CE6050" w:rsidP="004525D9">
            <w:pPr>
              <w:rPr>
                <w:rFonts w:ascii="Sylfaen" w:hAnsi="Sylfaen"/>
                <w:lang w:val="af-ZA"/>
              </w:rPr>
            </w:pPr>
          </w:p>
        </w:tc>
      </w:tr>
      <w:tr w:rsidR="00CE6050" w:rsidRPr="000A44B6" w14:paraId="6D35FE01" w14:textId="77777777" w:rsidTr="004525D9">
        <w:tc>
          <w:tcPr>
            <w:tcW w:w="562" w:type="dxa"/>
          </w:tcPr>
          <w:p w14:paraId="54C63378" w14:textId="77777777" w:rsidR="00CE6050" w:rsidRDefault="00CE6050" w:rsidP="004525D9">
            <w:pPr>
              <w:rPr>
                <w:rFonts w:ascii="Sylfaen" w:hAnsi="Sylfaen"/>
                <w:lang w:val="af-ZA"/>
              </w:rPr>
            </w:pPr>
          </w:p>
        </w:tc>
        <w:tc>
          <w:tcPr>
            <w:tcW w:w="6382" w:type="dxa"/>
          </w:tcPr>
          <w:p w14:paraId="52B1730F" w14:textId="77777777" w:rsidR="00CE6050" w:rsidRPr="00EB509D" w:rsidRDefault="00CE6050" w:rsidP="004525D9">
            <w:pPr>
              <w:rPr>
                <w:rFonts w:ascii="Sylfaen" w:hAnsi="Sylfaen"/>
                <w:lang w:val="af-ZA"/>
              </w:rPr>
            </w:pPr>
            <w:r w:rsidRPr="00EB509D">
              <w:rPr>
                <w:rFonts w:ascii="Sylfaen" w:hAnsi="Sylfaen"/>
                <w:lang w:val="af-ZA"/>
              </w:rPr>
              <w:t>Толщина материала/тип протекторной плиты (защиты) по пролетам.</w:t>
            </w:r>
          </w:p>
        </w:tc>
        <w:tc>
          <w:tcPr>
            <w:tcW w:w="3472" w:type="dxa"/>
          </w:tcPr>
          <w:p w14:paraId="7C97F8F0" w14:textId="77777777" w:rsidR="00CE6050" w:rsidRDefault="00CE6050" w:rsidP="004525D9">
            <w:pPr>
              <w:rPr>
                <w:rFonts w:ascii="Sylfaen" w:hAnsi="Sylfaen"/>
                <w:lang w:val="af-ZA"/>
              </w:rPr>
            </w:pPr>
          </w:p>
        </w:tc>
      </w:tr>
      <w:tr w:rsidR="00CE6050" w:rsidRPr="000A44B6" w14:paraId="77F7A7F9" w14:textId="77777777" w:rsidTr="004525D9">
        <w:tc>
          <w:tcPr>
            <w:tcW w:w="562" w:type="dxa"/>
          </w:tcPr>
          <w:p w14:paraId="4B5E5F14" w14:textId="77777777" w:rsidR="00CE6050" w:rsidRDefault="00CE6050" w:rsidP="004525D9">
            <w:pPr>
              <w:rPr>
                <w:rFonts w:ascii="Sylfaen" w:hAnsi="Sylfaen"/>
                <w:lang w:val="af-ZA"/>
              </w:rPr>
            </w:pPr>
          </w:p>
        </w:tc>
        <w:tc>
          <w:tcPr>
            <w:tcW w:w="6382" w:type="dxa"/>
          </w:tcPr>
          <w:p w14:paraId="7E725FB3" w14:textId="77777777" w:rsidR="00CE6050" w:rsidRPr="00EB509D" w:rsidRDefault="00CE6050" w:rsidP="004525D9">
            <w:pPr>
              <w:rPr>
                <w:rFonts w:ascii="Sylfaen" w:hAnsi="Sylfaen"/>
                <w:lang w:val="af-ZA"/>
              </w:rPr>
            </w:pPr>
            <w:r w:rsidRPr="00EB509D">
              <w:rPr>
                <w:rFonts w:ascii="Sylfaen" w:hAnsi="Sylfaen"/>
                <w:lang w:val="af-ZA"/>
              </w:rPr>
              <w:t>Вид деформационных швов по пролетам.</w:t>
            </w:r>
          </w:p>
        </w:tc>
        <w:tc>
          <w:tcPr>
            <w:tcW w:w="3472" w:type="dxa"/>
          </w:tcPr>
          <w:p w14:paraId="04CE4347" w14:textId="77777777" w:rsidR="00CE6050" w:rsidRDefault="00CE6050" w:rsidP="004525D9">
            <w:pPr>
              <w:rPr>
                <w:rFonts w:ascii="Sylfaen" w:hAnsi="Sylfaen"/>
                <w:lang w:val="af-ZA"/>
              </w:rPr>
            </w:pPr>
          </w:p>
        </w:tc>
      </w:tr>
    </w:tbl>
    <w:p w14:paraId="72F3E999" w14:textId="77777777" w:rsidR="00CE6050" w:rsidRDefault="00CE6050" w:rsidP="00CE6050">
      <w:pPr>
        <w:rPr>
          <w:rFonts w:ascii="Sylfaen" w:hAnsi="Sylfaen"/>
          <w:lang w:val="af-ZA"/>
        </w:rPr>
      </w:pPr>
    </w:p>
    <w:p w14:paraId="12559363" w14:textId="77777777" w:rsidR="00CE6050" w:rsidRPr="006264A5" w:rsidRDefault="00CE6050" w:rsidP="00CE6050">
      <w:pPr>
        <w:jc w:val="center"/>
        <w:rPr>
          <w:rFonts w:ascii="Sylfaen" w:hAnsi="Sylfaen"/>
          <w:b/>
          <w:u w:val="single"/>
          <w:lang w:val="af-ZA"/>
        </w:rPr>
      </w:pPr>
      <w:r w:rsidRPr="006264A5">
        <w:rPr>
          <w:rFonts w:ascii="Sylfaen" w:hAnsi="Sylfaen"/>
          <w:b/>
          <w:u w:val="single"/>
          <w:lang w:val="af-ZA"/>
        </w:rPr>
        <w:t xml:space="preserve">Форма номер 3. </w:t>
      </w:r>
      <w:r w:rsidRPr="00EB509D">
        <w:rPr>
          <w:rFonts w:ascii="Sylfaen" w:hAnsi="Sylfaen"/>
          <w:b/>
          <w:u w:val="single"/>
          <w:lang w:val="af-ZA"/>
        </w:rPr>
        <w:t>Береговые (краевые) опоры.</w:t>
      </w:r>
    </w:p>
    <w:p w14:paraId="7803F9BB" w14:textId="77777777" w:rsidR="00CE6050" w:rsidRPr="006264A5" w:rsidRDefault="00CE6050" w:rsidP="00CE6050">
      <w:pPr>
        <w:jc w:val="center"/>
        <w:rPr>
          <w:rFonts w:ascii="Sylfaen" w:hAnsi="Sylfaen"/>
          <w:b/>
          <w:u w:val="single"/>
          <w:lang w:val="af-ZA"/>
        </w:rPr>
      </w:pPr>
    </w:p>
    <w:tbl>
      <w:tblPr>
        <w:tblStyle w:val="TableGrid"/>
        <w:tblW w:w="0" w:type="auto"/>
        <w:tblLook w:val="04A0" w:firstRow="1" w:lastRow="0" w:firstColumn="1" w:lastColumn="0" w:noHBand="0" w:noVBand="1"/>
      </w:tblPr>
      <w:tblGrid>
        <w:gridCol w:w="548"/>
        <w:gridCol w:w="6232"/>
        <w:gridCol w:w="3336"/>
      </w:tblGrid>
      <w:tr w:rsidR="00CE6050" w:rsidRPr="00644CEA" w14:paraId="225E37A4" w14:textId="77777777" w:rsidTr="004525D9">
        <w:tc>
          <w:tcPr>
            <w:tcW w:w="562" w:type="dxa"/>
          </w:tcPr>
          <w:p w14:paraId="4B9060B0" w14:textId="77777777" w:rsidR="00CE6050" w:rsidRDefault="00CE6050" w:rsidP="004525D9">
            <w:pPr>
              <w:rPr>
                <w:rFonts w:ascii="Sylfaen" w:hAnsi="Sylfaen"/>
                <w:lang w:val="af-ZA"/>
              </w:rPr>
            </w:pPr>
          </w:p>
        </w:tc>
        <w:tc>
          <w:tcPr>
            <w:tcW w:w="6382" w:type="dxa"/>
          </w:tcPr>
          <w:p w14:paraId="7CDA0D2F" w14:textId="77777777" w:rsidR="00CE6050" w:rsidRPr="00644CEA" w:rsidRDefault="00CE6050" w:rsidP="004525D9">
            <w:pPr>
              <w:rPr>
                <w:rFonts w:ascii="Sylfaen" w:hAnsi="Sylfaen"/>
                <w:lang w:val="af-ZA"/>
              </w:rPr>
            </w:pPr>
            <w:r w:rsidRPr="00644CEA">
              <w:rPr>
                <w:rFonts w:ascii="Sylfaen" w:hAnsi="Sylfaen"/>
                <w:lang w:val="af-ZA"/>
              </w:rPr>
              <w:t xml:space="preserve">Для опоры. </w:t>
            </w:r>
          </w:p>
        </w:tc>
        <w:tc>
          <w:tcPr>
            <w:tcW w:w="3472" w:type="dxa"/>
          </w:tcPr>
          <w:p w14:paraId="5438CEB1" w14:textId="77777777" w:rsidR="00CE6050" w:rsidRDefault="00CE6050" w:rsidP="004525D9">
            <w:pPr>
              <w:rPr>
                <w:rFonts w:ascii="Sylfaen" w:hAnsi="Sylfaen"/>
                <w:lang w:val="af-ZA"/>
              </w:rPr>
            </w:pPr>
          </w:p>
        </w:tc>
      </w:tr>
      <w:tr w:rsidR="00CE6050" w:rsidRPr="000A44B6" w14:paraId="76CBBE75" w14:textId="77777777" w:rsidTr="004525D9">
        <w:tc>
          <w:tcPr>
            <w:tcW w:w="562" w:type="dxa"/>
          </w:tcPr>
          <w:p w14:paraId="1389522B" w14:textId="77777777" w:rsidR="00CE6050" w:rsidRDefault="00CE6050" w:rsidP="004525D9">
            <w:pPr>
              <w:rPr>
                <w:rFonts w:ascii="Sylfaen" w:hAnsi="Sylfaen"/>
                <w:lang w:val="af-ZA"/>
              </w:rPr>
            </w:pPr>
          </w:p>
        </w:tc>
        <w:tc>
          <w:tcPr>
            <w:tcW w:w="6382" w:type="dxa"/>
          </w:tcPr>
          <w:p w14:paraId="1621E8F5" w14:textId="77777777" w:rsidR="00CE6050" w:rsidRPr="00644CEA" w:rsidRDefault="00CE6050" w:rsidP="004525D9">
            <w:pPr>
              <w:rPr>
                <w:rFonts w:ascii="Sylfaen" w:hAnsi="Sylfaen"/>
              </w:rPr>
            </w:pPr>
            <w:r w:rsidRPr="00644CEA">
              <w:rPr>
                <w:rFonts w:ascii="Sylfaen" w:hAnsi="Sylfaen"/>
                <w:lang w:val="af-ZA"/>
              </w:rPr>
              <w:t>Схема</w:t>
            </w:r>
            <w:r>
              <w:rPr>
                <w:rFonts w:ascii="Sylfaen" w:hAnsi="Sylfaen"/>
              </w:rPr>
              <w:t>/конструкция</w:t>
            </w:r>
            <w:r w:rsidRPr="00644CEA">
              <w:rPr>
                <w:rFonts w:ascii="Sylfaen" w:hAnsi="Sylfaen"/>
                <w:lang w:val="af-ZA"/>
              </w:rPr>
              <w:t xml:space="preserve"> опоры</w:t>
            </w:r>
            <w:r>
              <w:rPr>
                <w:rFonts w:ascii="Sylfaen" w:hAnsi="Sylfaen"/>
              </w:rPr>
              <w:t>.</w:t>
            </w:r>
          </w:p>
          <w:p w14:paraId="2DF2AE5C" w14:textId="77777777" w:rsidR="00CE6050" w:rsidRPr="00644CEA" w:rsidRDefault="00CE6050" w:rsidP="004525D9">
            <w:pPr>
              <w:rPr>
                <w:rFonts w:ascii="Sylfaen" w:hAnsi="Sylfaen"/>
              </w:rPr>
            </w:pPr>
            <w:r w:rsidRPr="00644CEA">
              <w:rPr>
                <w:rFonts w:ascii="Sylfaen" w:hAnsi="Sylfaen"/>
                <w:vertAlign w:val="superscript"/>
              </w:rPr>
              <w:t>(массивный, вертикальный)</w:t>
            </w:r>
          </w:p>
        </w:tc>
        <w:tc>
          <w:tcPr>
            <w:tcW w:w="3472" w:type="dxa"/>
          </w:tcPr>
          <w:p w14:paraId="5217D178" w14:textId="77777777" w:rsidR="00CE6050" w:rsidRDefault="00CE6050" w:rsidP="004525D9">
            <w:pPr>
              <w:rPr>
                <w:rFonts w:ascii="Sylfaen" w:hAnsi="Sylfaen"/>
                <w:lang w:val="af-ZA"/>
              </w:rPr>
            </w:pPr>
          </w:p>
        </w:tc>
      </w:tr>
      <w:tr w:rsidR="00CE6050" w:rsidRPr="00644CEA" w14:paraId="14429332" w14:textId="77777777" w:rsidTr="004525D9">
        <w:tc>
          <w:tcPr>
            <w:tcW w:w="562" w:type="dxa"/>
          </w:tcPr>
          <w:p w14:paraId="015694DB" w14:textId="77777777" w:rsidR="00CE6050" w:rsidRDefault="00CE6050" w:rsidP="004525D9">
            <w:pPr>
              <w:rPr>
                <w:rFonts w:ascii="Sylfaen" w:hAnsi="Sylfaen"/>
                <w:lang w:val="af-ZA"/>
              </w:rPr>
            </w:pPr>
          </w:p>
        </w:tc>
        <w:tc>
          <w:tcPr>
            <w:tcW w:w="6382" w:type="dxa"/>
          </w:tcPr>
          <w:p w14:paraId="71993CE5" w14:textId="77777777" w:rsidR="00CE6050" w:rsidRDefault="00CE6050" w:rsidP="004525D9">
            <w:pPr>
              <w:rPr>
                <w:rFonts w:ascii="Sylfaen" w:hAnsi="Sylfaen"/>
                <w:lang w:val="af-ZA"/>
              </w:rPr>
            </w:pPr>
            <w:r w:rsidRPr="00644CEA">
              <w:rPr>
                <w:rFonts w:ascii="Sylfaen" w:hAnsi="Sylfaen"/>
                <w:lang w:val="af-ZA"/>
              </w:rPr>
              <w:t>Материал</w:t>
            </w:r>
            <w:r>
              <w:rPr>
                <w:rFonts w:ascii="Sylfaen" w:hAnsi="Sylfaen"/>
              </w:rPr>
              <w:t xml:space="preserve"> конструкции</w:t>
            </w:r>
            <w:r w:rsidRPr="00644CEA">
              <w:rPr>
                <w:rFonts w:ascii="Sylfaen" w:hAnsi="Sylfaen"/>
                <w:lang w:val="af-ZA"/>
              </w:rPr>
              <w:t xml:space="preserve"> опоры</w:t>
            </w:r>
          </w:p>
        </w:tc>
        <w:tc>
          <w:tcPr>
            <w:tcW w:w="3472" w:type="dxa"/>
          </w:tcPr>
          <w:p w14:paraId="1EC204E5" w14:textId="77777777" w:rsidR="00CE6050" w:rsidRDefault="00CE6050" w:rsidP="004525D9">
            <w:pPr>
              <w:rPr>
                <w:rFonts w:ascii="Sylfaen" w:hAnsi="Sylfaen"/>
                <w:lang w:val="af-ZA"/>
              </w:rPr>
            </w:pPr>
          </w:p>
        </w:tc>
      </w:tr>
      <w:tr w:rsidR="00CE6050" w:rsidRPr="00644CEA" w14:paraId="066F6FEE" w14:textId="77777777" w:rsidTr="004525D9">
        <w:tc>
          <w:tcPr>
            <w:tcW w:w="562" w:type="dxa"/>
          </w:tcPr>
          <w:p w14:paraId="59159C03" w14:textId="77777777" w:rsidR="00CE6050" w:rsidRDefault="00CE6050" w:rsidP="004525D9">
            <w:pPr>
              <w:rPr>
                <w:rFonts w:ascii="Sylfaen" w:hAnsi="Sylfaen"/>
                <w:lang w:val="af-ZA"/>
              </w:rPr>
            </w:pPr>
          </w:p>
        </w:tc>
        <w:tc>
          <w:tcPr>
            <w:tcW w:w="6382" w:type="dxa"/>
          </w:tcPr>
          <w:p w14:paraId="2D0EF76F" w14:textId="77777777" w:rsidR="00CE6050" w:rsidRPr="007026CB" w:rsidRDefault="00CE6050" w:rsidP="004525D9">
            <w:pPr>
              <w:rPr>
                <w:rFonts w:ascii="Sylfaen" w:hAnsi="Sylfaen"/>
                <w:lang w:val="af-ZA"/>
              </w:rPr>
            </w:pPr>
            <w:r w:rsidRPr="007026CB">
              <w:rPr>
                <w:rFonts w:ascii="Sylfaen" w:hAnsi="Sylfaen"/>
                <w:lang w:val="af-ZA"/>
              </w:rPr>
              <w:t xml:space="preserve">Сооружение (реализация) опоры.   </w:t>
            </w:r>
          </w:p>
        </w:tc>
        <w:tc>
          <w:tcPr>
            <w:tcW w:w="3472" w:type="dxa"/>
          </w:tcPr>
          <w:p w14:paraId="323716B8" w14:textId="77777777" w:rsidR="00CE6050" w:rsidRDefault="00CE6050" w:rsidP="004525D9">
            <w:pPr>
              <w:rPr>
                <w:rFonts w:ascii="Sylfaen" w:hAnsi="Sylfaen"/>
                <w:lang w:val="af-ZA"/>
              </w:rPr>
            </w:pPr>
          </w:p>
        </w:tc>
      </w:tr>
      <w:tr w:rsidR="00CE6050" w:rsidRPr="00644CEA" w14:paraId="1A949446" w14:textId="77777777" w:rsidTr="004525D9">
        <w:tc>
          <w:tcPr>
            <w:tcW w:w="562" w:type="dxa"/>
          </w:tcPr>
          <w:p w14:paraId="7C25C431" w14:textId="77777777" w:rsidR="00CE6050" w:rsidRDefault="00CE6050" w:rsidP="004525D9">
            <w:pPr>
              <w:rPr>
                <w:rFonts w:ascii="Sylfaen" w:hAnsi="Sylfaen"/>
                <w:lang w:val="af-ZA"/>
              </w:rPr>
            </w:pPr>
          </w:p>
        </w:tc>
        <w:tc>
          <w:tcPr>
            <w:tcW w:w="6382" w:type="dxa"/>
          </w:tcPr>
          <w:p w14:paraId="4FE4779F" w14:textId="77777777" w:rsidR="00CE6050" w:rsidRPr="007026CB" w:rsidRDefault="00CE6050" w:rsidP="004525D9">
            <w:pPr>
              <w:rPr>
                <w:rFonts w:ascii="Sylfaen" w:hAnsi="Sylfaen"/>
              </w:rPr>
            </w:pPr>
            <w:r w:rsidRPr="007026CB">
              <w:rPr>
                <w:rFonts w:ascii="Sylfaen" w:hAnsi="Sylfaen"/>
                <w:lang w:val="af-ZA"/>
              </w:rPr>
              <w:t xml:space="preserve">Железобетонная конструкция - </w:t>
            </w:r>
            <w:r>
              <w:rPr>
                <w:rFonts w:ascii="Sylfaen" w:hAnsi="Sylfaen"/>
              </w:rPr>
              <w:t>сборная</w:t>
            </w:r>
            <w:r w:rsidRPr="007026CB">
              <w:rPr>
                <w:rFonts w:ascii="Sylfaen" w:hAnsi="Sylfaen"/>
                <w:lang w:val="af-ZA"/>
              </w:rPr>
              <w:t>, монолитн</w:t>
            </w:r>
            <w:r>
              <w:rPr>
                <w:rFonts w:ascii="Sylfaen" w:hAnsi="Sylfaen"/>
              </w:rPr>
              <w:t>ая.</w:t>
            </w:r>
          </w:p>
        </w:tc>
        <w:tc>
          <w:tcPr>
            <w:tcW w:w="3472" w:type="dxa"/>
          </w:tcPr>
          <w:p w14:paraId="0ACDF74A" w14:textId="77777777" w:rsidR="00CE6050" w:rsidRDefault="00CE6050" w:rsidP="004525D9">
            <w:pPr>
              <w:rPr>
                <w:rFonts w:ascii="Sylfaen" w:hAnsi="Sylfaen"/>
                <w:lang w:val="af-ZA"/>
              </w:rPr>
            </w:pPr>
          </w:p>
        </w:tc>
      </w:tr>
      <w:tr w:rsidR="00CE6050" w:rsidRPr="000A44B6" w14:paraId="35C49D3D" w14:textId="77777777" w:rsidTr="004525D9">
        <w:tc>
          <w:tcPr>
            <w:tcW w:w="562" w:type="dxa"/>
          </w:tcPr>
          <w:p w14:paraId="5108F25B" w14:textId="77777777" w:rsidR="00CE6050" w:rsidRDefault="00CE6050" w:rsidP="004525D9">
            <w:pPr>
              <w:rPr>
                <w:rFonts w:ascii="Sylfaen" w:hAnsi="Sylfaen"/>
                <w:lang w:val="af-ZA"/>
              </w:rPr>
            </w:pPr>
          </w:p>
        </w:tc>
        <w:tc>
          <w:tcPr>
            <w:tcW w:w="6382" w:type="dxa"/>
          </w:tcPr>
          <w:p w14:paraId="5F467E59" w14:textId="77777777" w:rsidR="00CE6050" w:rsidRPr="007026CB" w:rsidRDefault="00CE6050" w:rsidP="004525D9">
            <w:pPr>
              <w:rPr>
                <w:rFonts w:ascii="Sylfaen" w:hAnsi="Sylfaen"/>
                <w:lang w:val="af-ZA"/>
              </w:rPr>
            </w:pPr>
            <w:r w:rsidRPr="007026CB">
              <w:rPr>
                <w:rFonts w:ascii="Sylfaen" w:hAnsi="Sylfaen"/>
                <w:lang w:val="af-ZA"/>
              </w:rPr>
              <w:t>Металлическая сборка: соединения заклепками, кирпичом, сваркой.</w:t>
            </w:r>
          </w:p>
        </w:tc>
        <w:tc>
          <w:tcPr>
            <w:tcW w:w="3472" w:type="dxa"/>
          </w:tcPr>
          <w:p w14:paraId="2E6A0EC0" w14:textId="77777777" w:rsidR="00CE6050" w:rsidRDefault="00CE6050" w:rsidP="004525D9">
            <w:pPr>
              <w:rPr>
                <w:rFonts w:ascii="Sylfaen" w:hAnsi="Sylfaen"/>
                <w:lang w:val="af-ZA"/>
              </w:rPr>
            </w:pPr>
          </w:p>
        </w:tc>
      </w:tr>
      <w:tr w:rsidR="00CE6050" w:rsidRPr="000A44B6" w14:paraId="73A20534" w14:textId="77777777" w:rsidTr="004525D9">
        <w:tc>
          <w:tcPr>
            <w:tcW w:w="562" w:type="dxa"/>
          </w:tcPr>
          <w:p w14:paraId="52D0FD8F" w14:textId="77777777" w:rsidR="00CE6050" w:rsidRDefault="00CE6050" w:rsidP="004525D9">
            <w:pPr>
              <w:rPr>
                <w:rFonts w:ascii="Sylfaen" w:hAnsi="Sylfaen"/>
                <w:lang w:val="af-ZA"/>
              </w:rPr>
            </w:pPr>
          </w:p>
        </w:tc>
        <w:tc>
          <w:tcPr>
            <w:tcW w:w="6382" w:type="dxa"/>
          </w:tcPr>
          <w:p w14:paraId="369C2CF8" w14:textId="77777777" w:rsidR="00CE6050" w:rsidRPr="007026CB" w:rsidRDefault="00CE6050" w:rsidP="004525D9">
            <w:pPr>
              <w:rPr>
                <w:rFonts w:ascii="Sylfaen" w:hAnsi="Sylfaen"/>
              </w:rPr>
            </w:pPr>
            <w:r>
              <w:rPr>
                <w:rFonts w:ascii="Sylfaen" w:hAnsi="Sylfaen"/>
              </w:rPr>
              <w:t>Проект реализации/сооружения опоры.</w:t>
            </w:r>
          </w:p>
          <w:p w14:paraId="2075EDA7" w14:textId="77777777" w:rsidR="00CE6050" w:rsidRPr="00AA2C97" w:rsidRDefault="00CE6050" w:rsidP="004525D9">
            <w:pPr>
              <w:rPr>
                <w:rFonts w:ascii="Sylfaen" w:hAnsi="Sylfaen"/>
                <w:vertAlign w:val="superscript"/>
                <w:lang w:val="af-ZA"/>
              </w:rPr>
            </w:pPr>
            <w:r w:rsidRPr="007026CB">
              <w:rPr>
                <w:rFonts w:ascii="Sylfaen" w:hAnsi="Sylfaen"/>
                <w:vertAlign w:val="superscript"/>
                <w:lang w:val="af-ZA"/>
              </w:rPr>
              <w:t>(типовой – указать типовой проект, индивидуальный/оригинальный)</w:t>
            </w:r>
          </w:p>
        </w:tc>
        <w:tc>
          <w:tcPr>
            <w:tcW w:w="3472" w:type="dxa"/>
          </w:tcPr>
          <w:p w14:paraId="672AE50D" w14:textId="77777777" w:rsidR="00CE6050" w:rsidRDefault="00CE6050" w:rsidP="004525D9">
            <w:pPr>
              <w:rPr>
                <w:rFonts w:ascii="Sylfaen" w:hAnsi="Sylfaen"/>
                <w:lang w:val="af-ZA"/>
              </w:rPr>
            </w:pPr>
          </w:p>
        </w:tc>
      </w:tr>
      <w:tr w:rsidR="00CE6050" w:rsidRPr="000A44B6" w14:paraId="21281BC7" w14:textId="77777777" w:rsidTr="004525D9">
        <w:tc>
          <w:tcPr>
            <w:tcW w:w="562" w:type="dxa"/>
          </w:tcPr>
          <w:p w14:paraId="29AE81CB" w14:textId="77777777" w:rsidR="00CE6050" w:rsidRDefault="00CE6050" w:rsidP="004525D9">
            <w:pPr>
              <w:rPr>
                <w:rFonts w:ascii="Sylfaen" w:hAnsi="Sylfaen"/>
                <w:lang w:val="af-ZA"/>
              </w:rPr>
            </w:pPr>
          </w:p>
        </w:tc>
        <w:tc>
          <w:tcPr>
            <w:tcW w:w="6382" w:type="dxa"/>
          </w:tcPr>
          <w:p w14:paraId="26B623C9" w14:textId="77777777" w:rsidR="00CE6050" w:rsidRDefault="00CE6050" w:rsidP="004525D9">
            <w:pPr>
              <w:rPr>
                <w:rFonts w:ascii="Sylfaen" w:hAnsi="Sylfaen"/>
                <w:lang w:val="af-ZA"/>
              </w:rPr>
            </w:pPr>
            <w:r w:rsidRPr="007026CB">
              <w:rPr>
                <w:rFonts w:ascii="Sylfaen" w:hAnsi="Sylfaen"/>
                <w:lang w:val="af-ZA"/>
              </w:rPr>
              <w:t>Тип опорного фундамента</w:t>
            </w:r>
          </w:p>
          <w:p w14:paraId="3487A419" w14:textId="77777777" w:rsidR="00CE6050" w:rsidRDefault="00CE6050" w:rsidP="004525D9">
            <w:pPr>
              <w:rPr>
                <w:rFonts w:ascii="Sylfaen" w:hAnsi="Sylfaen"/>
                <w:lang w:val="af-ZA"/>
              </w:rPr>
            </w:pPr>
            <w:r w:rsidRPr="00C3536A">
              <w:rPr>
                <w:rFonts w:ascii="Sylfaen" w:hAnsi="Sylfaen"/>
                <w:vertAlign w:val="superscript"/>
                <w:lang w:val="af-ZA"/>
              </w:rPr>
              <w:t>(низкая/неглубокая установка на естественном фундаменте, глубокая установка, ниппель, опускающиеся колодцы)</w:t>
            </w:r>
          </w:p>
        </w:tc>
        <w:tc>
          <w:tcPr>
            <w:tcW w:w="3472" w:type="dxa"/>
          </w:tcPr>
          <w:p w14:paraId="52AF10E6" w14:textId="77777777" w:rsidR="00CE6050" w:rsidRDefault="00CE6050" w:rsidP="004525D9">
            <w:pPr>
              <w:rPr>
                <w:rFonts w:ascii="Sylfaen" w:hAnsi="Sylfaen"/>
                <w:lang w:val="af-ZA"/>
              </w:rPr>
            </w:pPr>
          </w:p>
        </w:tc>
      </w:tr>
    </w:tbl>
    <w:p w14:paraId="1ABE5B11" w14:textId="77777777" w:rsidR="00CE6050" w:rsidRPr="00C3536A" w:rsidRDefault="00CE6050" w:rsidP="00CE6050"/>
    <w:p w14:paraId="13B85061" w14:textId="77777777" w:rsidR="00CE6050" w:rsidRDefault="00CE6050" w:rsidP="00CE6050">
      <w:pPr>
        <w:jc w:val="center"/>
        <w:rPr>
          <w:rFonts w:ascii="Sylfaen" w:hAnsi="Sylfaen"/>
          <w:b/>
          <w:u w:val="single"/>
        </w:rPr>
      </w:pPr>
      <w:r w:rsidRPr="006264A5">
        <w:rPr>
          <w:rFonts w:ascii="Sylfaen" w:hAnsi="Sylfaen"/>
          <w:b/>
          <w:u w:val="single"/>
        </w:rPr>
        <w:t>Форма номер</w:t>
      </w:r>
      <w:r w:rsidRPr="00717D8B">
        <w:rPr>
          <w:rFonts w:ascii="Sylfaen" w:hAnsi="Sylfaen"/>
          <w:b/>
          <w:u w:val="single"/>
        </w:rPr>
        <w:t xml:space="preserve"> </w:t>
      </w:r>
      <w:r>
        <w:rPr>
          <w:rFonts w:ascii="Sylfaen" w:hAnsi="Sylfaen"/>
          <w:b/>
          <w:u w:val="single"/>
        </w:rPr>
        <w:t>4</w:t>
      </w:r>
      <w:r w:rsidRPr="003D13AC">
        <w:rPr>
          <w:rFonts w:ascii="Sylfaen" w:hAnsi="Sylfaen"/>
          <w:b/>
          <w:u w:val="single"/>
        </w:rPr>
        <w:t xml:space="preserve">. </w:t>
      </w:r>
      <w:r w:rsidRPr="00717D8B">
        <w:rPr>
          <w:rFonts w:ascii="Sylfaen" w:hAnsi="Sylfaen"/>
          <w:b/>
          <w:u w:val="single"/>
        </w:rPr>
        <w:t>Промежуточные опоры.</w:t>
      </w:r>
    </w:p>
    <w:p w14:paraId="20F04B5E" w14:textId="77777777" w:rsidR="00CE6050" w:rsidRPr="003D13AC" w:rsidRDefault="00CE6050" w:rsidP="00CE6050">
      <w:pPr>
        <w:jc w:val="center"/>
        <w:rPr>
          <w:rFonts w:ascii="Sylfaen" w:hAnsi="Sylfaen"/>
          <w:b/>
          <w:u w:val="single"/>
        </w:rPr>
      </w:pPr>
    </w:p>
    <w:tbl>
      <w:tblPr>
        <w:tblStyle w:val="TableGrid"/>
        <w:tblW w:w="0" w:type="auto"/>
        <w:tblLook w:val="04A0" w:firstRow="1" w:lastRow="0" w:firstColumn="1" w:lastColumn="0" w:noHBand="0" w:noVBand="1"/>
      </w:tblPr>
      <w:tblGrid>
        <w:gridCol w:w="548"/>
        <w:gridCol w:w="6232"/>
        <w:gridCol w:w="3336"/>
      </w:tblGrid>
      <w:tr w:rsidR="00CE6050" w:rsidRPr="003D13AC" w14:paraId="56716C75" w14:textId="77777777" w:rsidTr="004525D9">
        <w:tc>
          <w:tcPr>
            <w:tcW w:w="562" w:type="dxa"/>
          </w:tcPr>
          <w:p w14:paraId="3D881C7B" w14:textId="77777777" w:rsidR="00CE6050" w:rsidRDefault="00CE6050" w:rsidP="004525D9">
            <w:pPr>
              <w:rPr>
                <w:rFonts w:ascii="Sylfaen" w:hAnsi="Sylfaen"/>
                <w:lang w:val="af-ZA"/>
              </w:rPr>
            </w:pPr>
          </w:p>
        </w:tc>
        <w:tc>
          <w:tcPr>
            <w:tcW w:w="6382" w:type="dxa"/>
          </w:tcPr>
          <w:p w14:paraId="29B97187" w14:textId="77777777" w:rsidR="00CE6050" w:rsidRPr="003D13AC" w:rsidRDefault="00CE6050" w:rsidP="004525D9">
            <w:pPr>
              <w:rPr>
                <w:rFonts w:ascii="Sylfaen" w:hAnsi="Sylfaen"/>
                <w:lang w:val="af-ZA"/>
              </w:rPr>
            </w:pPr>
            <w:r w:rsidRPr="00644CEA">
              <w:rPr>
                <w:rFonts w:ascii="Sylfaen" w:hAnsi="Sylfaen"/>
                <w:lang w:val="af-ZA"/>
              </w:rPr>
              <w:t xml:space="preserve">Для опоры. </w:t>
            </w:r>
          </w:p>
        </w:tc>
        <w:tc>
          <w:tcPr>
            <w:tcW w:w="3472" w:type="dxa"/>
          </w:tcPr>
          <w:p w14:paraId="4A450F86" w14:textId="77777777" w:rsidR="00CE6050" w:rsidRDefault="00CE6050" w:rsidP="004525D9">
            <w:pPr>
              <w:rPr>
                <w:rFonts w:ascii="Sylfaen" w:hAnsi="Sylfaen"/>
                <w:lang w:val="af-ZA"/>
              </w:rPr>
            </w:pPr>
          </w:p>
        </w:tc>
      </w:tr>
      <w:tr w:rsidR="00CE6050" w:rsidRPr="000A44B6" w14:paraId="7FA91178" w14:textId="77777777" w:rsidTr="004525D9">
        <w:tc>
          <w:tcPr>
            <w:tcW w:w="562" w:type="dxa"/>
          </w:tcPr>
          <w:p w14:paraId="585AAA1B" w14:textId="77777777" w:rsidR="00CE6050" w:rsidRDefault="00CE6050" w:rsidP="004525D9">
            <w:pPr>
              <w:rPr>
                <w:rFonts w:ascii="Sylfaen" w:hAnsi="Sylfaen"/>
                <w:lang w:val="af-ZA"/>
              </w:rPr>
            </w:pPr>
          </w:p>
        </w:tc>
        <w:tc>
          <w:tcPr>
            <w:tcW w:w="6382" w:type="dxa"/>
          </w:tcPr>
          <w:p w14:paraId="293CB357" w14:textId="77777777" w:rsidR="00CE6050" w:rsidRPr="00644CEA" w:rsidRDefault="00CE6050" w:rsidP="004525D9">
            <w:pPr>
              <w:rPr>
                <w:rFonts w:ascii="Sylfaen" w:hAnsi="Sylfaen"/>
              </w:rPr>
            </w:pPr>
            <w:r w:rsidRPr="00644CEA">
              <w:rPr>
                <w:rFonts w:ascii="Sylfaen" w:hAnsi="Sylfaen"/>
                <w:lang w:val="af-ZA"/>
              </w:rPr>
              <w:t>Схема</w:t>
            </w:r>
            <w:r>
              <w:rPr>
                <w:rFonts w:ascii="Sylfaen" w:hAnsi="Sylfaen"/>
              </w:rPr>
              <w:t>/конструкция</w:t>
            </w:r>
            <w:r w:rsidRPr="00644CEA">
              <w:rPr>
                <w:rFonts w:ascii="Sylfaen" w:hAnsi="Sylfaen"/>
                <w:lang w:val="af-ZA"/>
              </w:rPr>
              <w:t xml:space="preserve"> опоры</w:t>
            </w:r>
            <w:r>
              <w:rPr>
                <w:rFonts w:ascii="Sylfaen" w:hAnsi="Sylfaen"/>
              </w:rPr>
              <w:t>.</w:t>
            </w:r>
          </w:p>
          <w:p w14:paraId="18B8C8CE" w14:textId="77777777" w:rsidR="00CE6050" w:rsidRDefault="00CE6050" w:rsidP="004525D9">
            <w:pPr>
              <w:rPr>
                <w:rFonts w:ascii="Sylfaen" w:hAnsi="Sylfaen"/>
                <w:lang w:val="af-ZA"/>
              </w:rPr>
            </w:pPr>
            <w:r w:rsidRPr="00644CEA">
              <w:rPr>
                <w:rFonts w:ascii="Sylfaen" w:hAnsi="Sylfaen"/>
                <w:vertAlign w:val="superscript"/>
              </w:rPr>
              <w:t>(массивный, вертикальный)</w:t>
            </w:r>
          </w:p>
        </w:tc>
        <w:tc>
          <w:tcPr>
            <w:tcW w:w="3472" w:type="dxa"/>
          </w:tcPr>
          <w:p w14:paraId="03FC4328" w14:textId="77777777" w:rsidR="00CE6050" w:rsidRDefault="00CE6050" w:rsidP="004525D9">
            <w:pPr>
              <w:rPr>
                <w:rFonts w:ascii="Sylfaen" w:hAnsi="Sylfaen"/>
                <w:lang w:val="af-ZA"/>
              </w:rPr>
            </w:pPr>
          </w:p>
        </w:tc>
      </w:tr>
      <w:tr w:rsidR="00CE6050" w14:paraId="0879F1EC" w14:textId="77777777" w:rsidTr="004525D9">
        <w:tc>
          <w:tcPr>
            <w:tcW w:w="562" w:type="dxa"/>
          </w:tcPr>
          <w:p w14:paraId="141034CA" w14:textId="77777777" w:rsidR="00CE6050" w:rsidRDefault="00CE6050" w:rsidP="004525D9">
            <w:pPr>
              <w:rPr>
                <w:rFonts w:ascii="Sylfaen" w:hAnsi="Sylfaen"/>
                <w:lang w:val="af-ZA"/>
              </w:rPr>
            </w:pPr>
          </w:p>
        </w:tc>
        <w:tc>
          <w:tcPr>
            <w:tcW w:w="6382" w:type="dxa"/>
          </w:tcPr>
          <w:p w14:paraId="4CC5D72A" w14:textId="77777777" w:rsidR="00CE6050" w:rsidRDefault="00CE6050" w:rsidP="004525D9">
            <w:pPr>
              <w:rPr>
                <w:rFonts w:ascii="Sylfaen" w:hAnsi="Sylfaen"/>
                <w:lang w:val="af-ZA"/>
              </w:rPr>
            </w:pPr>
            <w:r w:rsidRPr="00644CEA">
              <w:rPr>
                <w:rFonts w:ascii="Sylfaen" w:hAnsi="Sylfaen"/>
                <w:lang w:val="af-ZA"/>
              </w:rPr>
              <w:t>Материал</w:t>
            </w:r>
            <w:r>
              <w:rPr>
                <w:rFonts w:ascii="Sylfaen" w:hAnsi="Sylfaen"/>
              </w:rPr>
              <w:t xml:space="preserve"> конструкции</w:t>
            </w:r>
            <w:r w:rsidRPr="00644CEA">
              <w:rPr>
                <w:rFonts w:ascii="Sylfaen" w:hAnsi="Sylfaen"/>
                <w:lang w:val="af-ZA"/>
              </w:rPr>
              <w:t xml:space="preserve"> опоры</w:t>
            </w:r>
          </w:p>
        </w:tc>
        <w:tc>
          <w:tcPr>
            <w:tcW w:w="3472" w:type="dxa"/>
          </w:tcPr>
          <w:p w14:paraId="5CDC3F6C" w14:textId="77777777" w:rsidR="00CE6050" w:rsidRDefault="00CE6050" w:rsidP="004525D9">
            <w:pPr>
              <w:rPr>
                <w:rFonts w:ascii="Sylfaen" w:hAnsi="Sylfaen"/>
                <w:lang w:val="af-ZA"/>
              </w:rPr>
            </w:pPr>
          </w:p>
        </w:tc>
      </w:tr>
      <w:tr w:rsidR="00CE6050" w14:paraId="72BB4DFD" w14:textId="77777777" w:rsidTr="004525D9">
        <w:tc>
          <w:tcPr>
            <w:tcW w:w="562" w:type="dxa"/>
          </w:tcPr>
          <w:p w14:paraId="49429C7D" w14:textId="77777777" w:rsidR="00CE6050" w:rsidRDefault="00CE6050" w:rsidP="004525D9">
            <w:pPr>
              <w:rPr>
                <w:rFonts w:ascii="Sylfaen" w:hAnsi="Sylfaen"/>
                <w:lang w:val="af-ZA"/>
              </w:rPr>
            </w:pPr>
          </w:p>
        </w:tc>
        <w:tc>
          <w:tcPr>
            <w:tcW w:w="6382" w:type="dxa"/>
          </w:tcPr>
          <w:p w14:paraId="1B7A3244" w14:textId="77777777" w:rsidR="00CE6050" w:rsidRDefault="00CE6050" w:rsidP="004525D9">
            <w:pPr>
              <w:rPr>
                <w:rFonts w:ascii="Sylfaen" w:hAnsi="Sylfaen"/>
                <w:lang w:val="af-ZA"/>
              </w:rPr>
            </w:pPr>
            <w:r w:rsidRPr="007026CB">
              <w:rPr>
                <w:rFonts w:ascii="Sylfaen" w:hAnsi="Sylfaen"/>
                <w:lang w:val="af-ZA"/>
              </w:rPr>
              <w:t xml:space="preserve">Сооружение (реализация) опоры.   </w:t>
            </w:r>
          </w:p>
        </w:tc>
        <w:tc>
          <w:tcPr>
            <w:tcW w:w="3472" w:type="dxa"/>
          </w:tcPr>
          <w:p w14:paraId="39E71FCA" w14:textId="77777777" w:rsidR="00CE6050" w:rsidRDefault="00CE6050" w:rsidP="004525D9">
            <w:pPr>
              <w:rPr>
                <w:rFonts w:ascii="Sylfaen" w:hAnsi="Sylfaen"/>
                <w:lang w:val="af-ZA"/>
              </w:rPr>
            </w:pPr>
          </w:p>
        </w:tc>
      </w:tr>
      <w:tr w:rsidR="00CE6050" w:rsidRPr="00B65FD2" w14:paraId="6DD1489A" w14:textId="77777777" w:rsidTr="004525D9">
        <w:tc>
          <w:tcPr>
            <w:tcW w:w="562" w:type="dxa"/>
          </w:tcPr>
          <w:p w14:paraId="16ABD94D" w14:textId="77777777" w:rsidR="00CE6050" w:rsidRDefault="00CE6050" w:rsidP="004525D9">
            <w:pPr>
              <w:rPr>
                <w:rFonts w:ascii="Sylfaen" w:hAnsi="Sylfaen"/>
                <w:lang w:val="af-ZA"/>
              </w:rPr>
            </w:pPr>
          </w:p>
        </w:tc>
        <w:tc>
          <w:tcPr>
            <w:tcW w:w="6382" w:type="dxa"/>
          </w:tcPr>
          <w:p w14:paraId="59BC1226" w14:textId="77777777" w:rsidR="00CE6050" w:rsidRDefault="00CE6050" w:rsidP="004525D9">
            <w:pPr>
              <w:rPr>
                <w:rFonts w:ascii="Sylfaen" w:hAnsi="Sylfaen"/>
                <w:lang w:val="af-ZA"/>
              </w:rPr>
            </w:pPr>
            <w:r w:rsidRPr="007026CB">
              <w:rPr>
                <w:rFonts w:ascii="Sylfaen" w:hAnsi="Sylfaen"/>
                <w:lang w:val="af-ZA"/>
              </w:rPr>
              <w:t xml:space="preserve">Железобетонная конструкция - </w:t>
            </w:r>
            <w:r>
              <w:rPr>
                <w:rFonts w:ascii="Sylfaen" w:hAnsi="Sylfaen"/>
              </w:rPr>
              <w:t>сборная</w:t>
            </w:r>
            <w:r w:rsidRPr="007026CB">
              <w:rPr>
                <w:rFonts w:ascii="Sylfaen" w:hAnsi="Sylfaen"/>
                <w:lang w:val="af-ZA"/>
              </w:rPr>
              <w:t>, монолитн</w:t>
            </w:r>
            <w:r>
              <w:rPr>
                <w:rFonts w:ascii="Sylfaen" w:hAnsi="Sylfaen"/>
              </w:rPr>
              <w:t>ая.</w:t>
            </w:r>
          </w:p>
        </w:tc>
        <w:tc>
          <w:tcPr>
            <w:tcW w:w="3472" w:type="dxa"/>
          </w:tcPr>
          <w:p w14:paraId="1F1117F8" w14:textId="77777777" w:rsidR="00CE6050" w:rsidRDefault="00CE6050" w:rsidP="004525D9">
            <w:pPr>
              <w:rPr>
                <w:rFonts w:ascii="Sylfaen" w:hAnsi="Sylfaen"/>
                <w:lang w:val="af-ZA"/>
              </w:rPr>
            </w:pPr>
          </w:p>
        </w:tc>
      </w:tr>
      <w:tr w:rsidR="00CE6050" w:rsidRPr="000A44B6" w14:paraId="0B9A44DD" w14:textId="77777777" w:rsidTr="004525D9">
        <w:tc>
          <w:tcPr>
            <w:tcW w:w="562" w:type="dxa"/>
          </w:tcPr>
          <w:p w14:paraId="10DB2F0A" w14:textId="77777777" w:rsidR="00CE6050" w:rsidRDefault="00CE6050" w:rsidP="004525D9">
            <w:pPr>
              <w:rPr>
                <w:rFonts w:ascii="Sylfaen" w:hAnsi="Sylfaen"/>
                <w:lang w:val="af-ZA"/>
              </w:rPr>
            </w:pPr>
          </w:p>
        </w:tc>
        <w:tc>
          <w:tcPr>
            <w:tcW w:w="6382" w:type="dxa"/>
          </w:tcPr>
          <w:p w14:paraId="43A8461C" w14:textId="77777777" w:rsidR="00CE6050" w:rsidRDefault="00CE6050" w:rsidP="004525D9">
            <w:pPr>
              <w:rPr>
                <w:rFonts w:ascii="Sylfaen" w:hAnsi="Sylfaen"/>
                <w:lang w:val="af-ZA"/>
              </w:rPr>
            </w:pPr>
            <w:r w:rsidRPr="007026CB">
              <w:rPr>
                <w:rFonts w:ascii="Sylfaen" w:hAnsi="Sylfaen"/>
                <w:lang w:val="af-ZA"/>
              </w:rPr>
              <w:t>Металлическая сборка: соединения заклепками, кирпичом, сваркой.</w:t>
            </w:r>
          </w:p>
        </w:tc>
        <w:tc>
          <w:tcPr>
            <w:tcW w:w="3472" w:type="dxa"/>
          </w:tcPr>
          <w:p w14:paraId="299671D8" w14:textId="77777777" w:rsidR="00CE6050" w:rsidRDefault="00CE6050" w:rsidP="004525D9">
            <w:pPr>
              <w:rPr>
                <w:rFonts w:ascii="Sylfaen" w:hAnsi="Sylfaen"/>
                <w:lang w:val="af-ZA"/>
              </w:rPr>
            </w:pPr>
          </w:p>
        </w:tc>
      </w:tr>
      <w:tr w:rsidR="00CE6050" w:rsidRPr="000A44B6" w14:paraId="5E60A8B4" w14:textId="77777777" w:rsidTr="004525D9">
        <w:tc>
          <w:tcPr>
            <w:tcW w:w="562" w:type="dxa"/>
          </w:tcPr>
          <w:p w14:paraId="38507A26" w14:textId="77777777" w:rsidR="00CE6050" w:rsidRDefault="00CE6050" w:rsidP="004525D9">
            <w:pPr>
              <w:rPr>
                <w:rFonts w:ascii="Sylfaen" w:hAnsi="Sylfaen"/>
                <w:lang w:val="af-ZA"/>
              </w:rPr>
            </w:pPr>
          </w:p>
        </w:tc>
        <w:tc>
          <w:tcPr>
            <w:tcW w:w="6382" w:type="dxa"/>
          </w:tcPr>
          <w:p w14:paraId="026ACF90" w14:textId="77777777" w:rsidR="00CE6050" w:rsidRPr="007026CB" w:rsidRDefault="00CE6050" w:rsidP="004525D9">
            <w:pPr>
              <w:rPr>
                <w:rFonts w:ascii="Sylfaen" w:hAnsi="Sylfaen"/>
              </w:rPr>
            </w:pPr>
            <w:r>
              <w:rPr>
                <w:rFonts w:ascii="Sylfaen" w:hAnsi="Sylfaen"/>
              </w:rPr>
              <w:t>Проект реализации/сооружения опоры.</w:t>
            </w:r>
          </w:p>
          <w:p w14:paraId="56A96CED" w14:textId="77777777" w:rsidR="00CE6050" w:rsidRPr="00AA2C97" w:rsidRDefault="00CE6050" w:rsidP="004525D9">
            <w:pPr>
              <w:rPr>
                <w:rFonts w:ascii="Sylfaen" w:hAnsi="Sylfaen"/>
                <w:vertAlign w:val="superscript"/>
                <w:lang w:val="af-ZA"/>
              </w:rPr>
            </w:pPr>
            <w:r w:rsidRPr="007026CB">
              <w:rPr>
                <w:rFonts w:ascii="Sylfaen" w:hAnsi="Sylfaen"/>
                <w:vertAlign w:val="superscript"/>
                <w:lang w:val="af-ZA"/>
              </w:rPr>
              <w:t>(типовой – указать типовой проект, индивидуальный/оригинальный)</w:t>
            </w:r>
          </w:p>
        </w:tc>
        <w:tc>
          <w:tcPr>
            <w:tcW w:w="3472" w:type="dxa"/>
          </w:tcPr>
          <w:p w14:paraId="3CC4A0FC" w14:textId="77777777" w:rsidR="00CE6050" w:rsidRDefault="00CE6050" w:rsidP="004525D9">
            <w:pPr>
              <w:rPr>
                <w:rFonts w:ascii="Sylfaen" w:hAnsi="Sylfaen"/>
                <w:lang w:val="af-ZA"/>
              </w:rPr>
            </w:pPr>
          </w:p>
        </w:tc>
      </w:tr>
      <w:tr w:rsidR="00CE6050" w:rsidRPr="000A44B6" w14:paraId="1609DB8F" w14:textId="77777777" w:rsidTr="004525D9">
        <w:tc>
          <w:tcPr>
            <w:tcW w:w="562" w:type="dxa"/>
          </w:tcPr>
          <w:p w14:paraId="3D34F455" w14:textId="77777777" w:rsidR="00CE6050" w:rsidRDefault="00CE6050" w:rsidP="004525D9">
            <w:pPr>
              <w:rPr>
                <w:rFonts w:ascii="Sylfaen" w:hAnsi="Sylfaen"/>
                <w:lang w:val="af-ZA"/>
              </w:rPr>
            </w:pPr>
          </w:p>
        </w:tc>
        <w:tc>
          <w:tcPr>
            <w:tcW w:w="6382" w:type="dxa"/>
          </w:tcPr>
          <w:p w14:paraId="338E2CC8" w14:textId="77777777" w:rsidR="00CE6050" w:rsidRPr="00EB4963" w:rsidRDefault="00CE6050" w:rsidP="004525D9">
            <w:pPr>
              <w:rPr>
                <w:rFonts w:ascii="Sylfaen" w:hAnsi="Sylfaen"/>
              </w:rPr>
            </w:pPr>
            <w:r w:rsidRPr="007026CB">
              <w:rPr>
                <w:rFonts w:ascii="Sylfaen" w:hAnsi="Sylfaen"/>
                <w:lang w:val="af-ZA"/>
              </w:rPr>
              <w:t>Тип опорного фундамента</w:t>
            </w:r>
            <w:r>
              <w:rPr>
                <w:rFonts w:ascii="Sylfaen" w:hAnsi="Sylfaen"/>
              </w:rPr>
              <w:t>.</w:t>
            </w:r>
          </w:p>
          <w:p w14:paraId="7058CE91" w14:textId="77777777" w:rsidR="00CE6050" w:rsidRDefault="00CE6050" w:rsidP="004525D9">
            <w:pPr>
              <w:rPr>
                <w:rFonts w:ascii="Sylfaen" w:hAnsi="Sylfaen"/>
                <w:lang w:val="af-ZA"/>
              </w:rPr>
            </w:pPr>
            <w:r w:rsidRPr="00C3536A">
              <w:rPr>
                <w:rFonts w:ascii="Sylfaen" w:hAnsi="Sylfaen"/>
                <w:vertAlign w:val="superscript"/>
                <w:lang w:val="af-ZA"/>
              </w:rPr>
              <w:t>(низкая/неглубокая установка на естественном фундаменте, глубокая установка, ниппель, опускающиеся колодцы)</w:t>
            </w:r>
          </w:p>
        </w:tc>
        <w:tc>
          <w:tcPr>
            <w:tcW w:w="3472" w:type="dxa"/>
          </w:tcPr>
          <w:p w14:paraId="19F98FAF" w14:textId="77777777" w:rsidR="00CE6050" w:rsidRDefault="00CE6050" w:rsidP="004525D9">
            <w:pPr>
              <w:rPr>
                <w:rFonts w:ascii="Sylfaen" w:hAnsi="Sylfaen"/>
                <w:lang w:val="af-ZA"/>
              </w:rPr>
            </w:pPr>
          </w:p>
        </w:tc>
      </w:tr>
    </w:tbl>
    <w:p w14:paraId="1338AC28" w14:textId="77777777" w:rsidR="00CE6050" w:rsidRDefault="00CE6050" w:rsidP="00CE6050">
      <w:pPr>
        <w:rPr>
          <w:rFonts w:ascii="Sylfaen" w:hAnsi="Sylfaen"/>
          <w:lang w:val="af-ZA"/>
        </w:rPr>
      </w:pPr>
    </w:p>
    <w:p w14:paraId="00313EA5" w14:textId="77777777" w:rsidR="00CE6050" w:rsidRPr="00717D8B" w:rsidRDefault="00CE6050" w:rsidP="00CE6050">
      <w:pPr>
        <w:jc w:val="center"/>
        <w:rPr>
          <w:rFonts w:ascii="Sylfaen" w:hAnsi="Sylfaen"/>
          <w:b/>
          <w:u w:val="single"/>
        </w:rPr>
      </w:pPr>
      <w:r w:rsidRPr="00717D8B">
        <w:rPr>
          <w:rFonts w:ascii="Sylfaen" w:hAnsi="Sylfaen"/>
          <w:b/>
          <w:u w:val="single"/>
        </w:rPr>
        <w:t>Форма номер</w:t>
      </w:r>
      <w:r>
        <w:rPr>
          <w:rFonts w:ascii="Sylfaen" w:hAnsi="Sylfaen"/>
          <w:b/>
          <w:u w:val="single"/>
        </w:rPr>
        <w:t xml:space="preserve"> </w:t>
      </w:r>
      <w:r w:rsidRPr="00717D8B">
        <w:rPr>
          <w:rFonts w:ascii="Sylfaen" w:hAnsi="Sylfaen"/>
          <w:b/>
          <w:u w:val="single"/>
        </w:rPr>
        <w:t xml:space="preserve">5. Узлы крепления/соединения </w:t>
      </w:r>
      <w:r>
        <w:rPr>
          <w:rFonts w:ascii="Sylfaen" w:hAnsi="Sylfaen"/>
          <w:b/>
          <w:u w:val="single"/>
        </w:rPr>
        <w:t>подходов</w:t>
      </w:r>
      <w:r w:rsidRPr="00717D8B">
        <w:rPr>
          <w:rFonts w:ascii="Sylfaen" w:hAnsi="Sylfaen"/>
          <w:b/>
          <w:u w:val="single"/>
        </w:rPr>
        <w:t>.</w:t>
      </w:r>
    </w:p>
    <w:p w14:paraId="7C3CF7AF" w14:textId="77777777" w:rsidR="00CE6050" w:rsidRPr="00134369" w:rsidRDefault="00CE6050" w:rsidP="00CE6050">
      <w:pPr>
        <w:jc w:val="center"/>
        <w:rPr>
          <w:rFonts w:ascii="Sylfaen" w:hAnsi="Sylfaen"/>
          <w:b/>
          <w:u w:val="single"/>
          <w:lang w:val="af-ZA"/>
        </w:rPr>
      </w:pPr>
    </w:p>
    <w:tbl>
      <w:tblPr>
        <w:tblStyle w:val="TableGrid"/>
        <w:tblW w:w="0" w:type="auto"/>
        <w:tblLook w:val="04A0" w:firstRow="1" w:lastRow="0" w:firstColumn="1" w:lastColumn="0" w:noHBand="0" w:noVBand="1"/>
      </w:tblPr>
      <w:tblGrid>
        <w:gridCol w:w="550"/>
        <w:gridCol w:w="6212"/>
        <w:gridCol w:w="3354"/>
      </w:tblGrid>
      <w:tr w:rsidR="00CE6050" w:rsidRPr="00C3536A" w14:paraId="5BCCDEFC" w14:textId="77777777" w:rsidTr="004525D9">
        <w:tc>
          <w:tcPr>
            <w:tcW w:w="562" w:type="dxa"/>
          </w:tcPr>
          <w:p w14:paraId="49F6FA2C" w14:textId="77777777" w:rsidR="00CE6050" w:rsidRDefault="00CE6050" w:rsidP="004525D9">
            <w:pPr>
              <w:rPr>
                <w:rFonts w:ascii="Sylfaen" w:hAnsi="Sylfaen"/>
                <w:lang w:val="af-ZA"/>
              </w:rPr>
            </w:pPr>
          </w:p>
        </w:tc>
        <w:tc>
          <w:tcPr>
            <w:tcW w:w="6382" w:type="dxa"/>
          </w:tcPr>
          <w:p w14:paraId="22E84D1E" w14:textId="77777777" w:rsidR="00CE6050" w:rsidRPr="00C3536A" w:rsidRDefault="00CE6050" w:rsidP="004525D9">
            <w:pPr>
              <w:rPr>
                <w:rFonts w:ascii="Sylfaen" w:hAnsi="Sylfaen"/>
                <w:lang w:val="af-ZA"/>
              </w:rPr>
            </w:pPr>
            <w:r w:rsidRPr="00C3536A">
              <w:rPr>
                <w:rFonts w:ascii="Sylfaen" w:hAnsi="Sylfaen"/>
                <w:lang w:val="af-ZA"/>
              </w:rPr>
              <w:t>Для береговой (краевой) опоры.</w:t>
            </w:r>
          </w:p>
        </w:tc>
        <w:tc>
          <w:tcPr>
            <w:tcW w:w="3472" w:type="dxa"/>
          </w:tcPr>
          <w:p w14:paraId="44E3374A" w14:textId="77777777" w:rsidR="00CE6050" w:rsidRDefault="00CE6050" w:rsidP="004525D9">
            <w:pPr>
              <w:rPr>
                <w:rFonts w:ascii="Sylfaen" w:hAnsi="Sylfaen"/>
                <w:lang w:val="af-ZA"/>
              </w:rPr>
            </w:pPr>
          </w:p>
        </w:tc>
      </w:tr>
      <w:tr w:rsidR="00CE6050" w:rsidRPr="0032638A" w14:paraId="74095CFE" w14:textId="77777777" w:rsidTr="004525D9">
        <w:tc>
          <w:tcPr>
            <w:tcW w:w="562" w:type="dxa"/>
          </w:tcPr>
          <w:p w14:paraId="5D933FDD" w14:textId="77777777" w:rsidR="00CE6050" w:rsidRDefault="00CE6050" w:rsidP="004525D9">
            <w:pPr>
              <w:rPr>
                <w:rFonts w:ascii="Sylfaen" w:hAnsi="Sylfaen"/>
                <w:lang w:val="af-ZA"/>
              </w:rPr>
            </w:pPr>
          </w:p>
        </w:tc>
        <w:tc>
          <w:tcPr>
            <w:tcW w:w="6382" w:type="dxa"/>
          </w:tcPr>
          <w:p w14:paraId="7505E4B6" w14:textId="77777777" w:rsidR="00CE6050" w:rsidRPr="00C3536A" w:rsidRDefault="00CE6050" w:rsidP="004525D9">
            <w:pPr>
              <w:rPr>
                <w:rFonts w:ascii="Sylfaen" w:hAnsi="Sylfaen"/>
              </w:rPr>
            </w:pPr>
            <w:r w:rsidRPr="00C3536A">
              <w:rPr>
                <w:rFonts w:ascii="Sylfaen" w:hAnsi="Sylfaen"/>
                <w:lang w:val="af-ZA"/>
              </w:rPr>
              <w:t>Наличие переходной пластины</w:t>
            </w:r>
            <w:r>
              <w:rPr>
                <w:rFonts w:ascii="Sylfaen" w:hAnsi="Sylfaen"/>
              </w:rPr>
              <w:t xml:space="preserve"> (плиток для переходов).</w:t>
            </w:r>
          </w:p>
          <w:p w14:paraId="7E241BBD" w14:textId="77777777" w:rsidR="00CE6050" w:rsidRPr="00B47F4A" w:rsidRDefault="00CE6050" w:rsidP="004525D9">
            <w:pPr>
              <w:rPr>
                <w:rFonts w:ascii="Sylfaen" w:hAnsi="Sylfaen"/>
              </w:rPr>
            </w:pPr>
            <w:r w:rsidRPr="00AA2C97">
              <w:rPr>
                <w:rFonts w:ascii="Sylfaen" w:hAnsi="Sylfaen"/>
                <w:vertAlign w:val="superscript"/>
                <w:lang w:val="af-ZA"/>
              </w:rPr>
              <w:t>(</w:t>
            </w:r>
            <w:r>
              <w:rPr>
                <w:rFonts w:ascii="Sylfaen" w:hAnsi="Sylfaen"/>
                <w:vertAlign w:val="superscript"/>
              </w:rPr>
              <w:t>да/нет</w:t>
            </w:r>
            <w:r w:rsidRPr="00AA2C97">
              <w:rPr>
                <w:rFonts w:ascii="Sylfaen" w:hAnsi="Sylfaen"/>
                <w:vertAlign w:val="superscript"/>
                <w:lang w:val="af-ZA"/>
              </w:rPr>
              <w:t>)</w:t>
            </w:r>
            <w:r>
              <w:rPr>
                <w:rFonts w:ascii="Sylfaen" w:hAnsi="Sylfaen"/>
                <w:vertAlign w:val="superscript"/>
              </w:rPr>
              <w:t>.</w:t>
            </w:r>
          </w:p>
        </w:tc>
        <w:tc>
          <w:tcPr>
            <w:tcW w:w="3472" w:type="dxa"/>
          </w:tcPr>
          <w:p w14:paraId="4A492B27" w14:textId="77777777" w:rsidR="00CE6050" w:rsidRDefault="00CE6050" w:rsidP="004525D9">
            <w:pPr>
              <w:rPr>
                <w:rFonts w:ascii="Sylfaen" w:hAnsi="Sylfaen"/>
                <w:lang w:val="af-ZA"/>
              </w:rPr>
            </w:pPr>
          </w:p>
        </w:tc>
      </w:tr>
      <w:tr w:rsidR="00CE6050" w:rsidRPr="00C3536A" w14:paraId="6DDAAE26" w14:textId="77777777" w:rsidTr="004525D9">
        <w:tc>
          <w:tcPr>
            <w:tcW w:w="562" w:type="dxa"/>
          </w:tcPr>
          <w:p w14:paraId="264176B5" w14:textId="77777777" w:rsidR="00CE6050" w:rsidRDefault="00CE6050" w:rsidP="004525D9">
            <w:pPr>
              <w:rPr>
                <w:rFonts w:ascii="Sylfaen" w:hAnsi="Sylfaen"/>
                <w:lang w:val="af-ZA"/>
              </w:rPr>
            </w:pPr>
          </w:p>
        </w:tc>
        <w:tc>
          <w:tcPr>
            <w:tcW w:w="6382" w:type="dxa"/>
          </w:tcPr>
          <w:p w14:paraId="3873D01A" w14:textId="77777777" w:rsidR="00CE6050" w:rsidRDefault="00CE6050" w:rsidP="004525D9">
            <w:pPr>
              <w:rPr>
                <w:rFonts w:ascii="Sylfaen" w:hAnsi="Sylfaen"/>
                <w:lang w:val="af-ZA"/>
              </w:rPr>
            </w:pPr>
            <w:r>
              <w:rPr>
                <w:rFonts w:ascii="Sylfaen" w:hAnsi="Sylfaen"/>
              </w:rPr>
              <w:t>Длина</w:t>
            </w:r>
            <w:r w:rsidRPr="00EB509D">
              <w:rPr>
                <w:rFonts w:ascii="Sylfaen" w:hAnsi="Sylfaen"/>
                <w:lang w:val="af-ZA"/>
              </w:rPr>
              <w:t xml:space="preserve"> </w:t>
            </w:r>
            <w:r>
              <w:rPr>
                <w:rFonts w:ascii="Sylfaen" w:hAnsi="Sylfaen"/>
              </w:rPr>
              <w:t xml:space="preserve"> </w:t>
            </w:r>
            <w:r w:rsidRPr="00EB509D">
              <w:rPr>
                <w:rFonts w:ascii="Sylfaen" w:hAnsi="Sylfaen"/>
                <w:lang w:val="af-ZA"/>
              </w:rPr>
              <w:t xml:space="preserve"> протекторной плиты (защиты).</w:t>
            </w:r>
          </w:p>
        </w:tc>
        <w:tc>
          <w:tcPr>
            <w:tcW w:w="3472" w:type="dxa"/>
          </w:tcPr>
          <w:p w14:paraId="4E0340D3" w14:textId="77777777" w:rsidR="00CE6050" w:rsidRDefault="00CE6050" w:rsidP="004525D9">
            <w:pPr>
              <w:rPr>
                <w:rFonts w:ascii="Sylfaen" w:hAnsi="Sylfaen"/>
                <w:lang w:val="af-ZA"/>
              </w:rPr>
            </w:pPr>
          </w:p>
        </w:tc>
      </w:tr>
      <w:tr w:rsidR="00CE6050" w:rsidRPr="000A44B6" w14:paraId="5C2E6683" w14:textId="77777777" w:rsidTr="004525D9">
        <w:tc>
          <w:tcPr>
            <w:tcW w:w="562" w:type="dxa"/>
          </w:tcPr>
          <w:p w14:paraId="7957DD4A" w14:textId="77777777" w:rsidR="00CE6050" w:rsidRDefault="00CE6050" w:rsidP="004525D9">
            <w:pPr>
              <w:rPr>
                <w:rFonts w:ascii="Sylfaen" w:hAnsi="Sylfaen"/>
                <w:lang w:val="af-ZA"/>
              </w:rPr>
            </w:pPr>
          </w:p>
        </w:tc>
        <w:tc>
          <w:tcPr>
            <w:tcW w:w="6382" w:type="dxa"/>
          </w:tcPr>
          <w:p w14:paraId="3AD158E5" w14:textId="77777777" w:rsidR="00CE6050" w:rsidRPr="00B65FD2" w:rsidRDefault="00CE6050" w:rsidP="004525D9">
            <w:pPr>
              <w:rPr>
                <w:rFonts w:ascii="Sylfaen" w:hAnsi="Sylfaen"/>
              </w:rPr>
            </w:pPr>
            <w:r w:rsidRPr="00B65FD2">
              <w:rPr>
                <w:rFonts w:ascii="Sylfaen" w:hAnsi="Sylfaen"/>
                <w:lang w:val="af-ZA"/>
              </w:rPr>
              <w:t xml:space="preserve">Наличие </w:t>
            </w:r>
            <w:r>
              <w:rPr>
                <w:rFonts w:ascii="Sylfaen" w:hAnsi="Sylfaen"/>
                <w:lang w:val="af-ZA"/>
              </w:rPr>
              <w:t>крепления ступицы</w:t>
            </w:r>
            <w:r w:rsidRPr="00B65FD2">
              <w:rPr>
                <w:rFonts w:ascii="Sylfaen" w:hAnsi="Sylfaen"/>
                <w:lang w:val="af-ZA"/>
              </w:rPr>
              <w:t xml:space="preserve"> конуса. Тип</w:t>
            </w:r>
            <w:r>
              <w:rPr>
                <w:rFonts w:ascii="Sylfaen" w:hAnsi="Sylfaen"/>
                <w:lang w:val="af-ZA"/>
              </w:rPr>
              <w:t xml:space="preserve"> крепления ступицы</w:t>
            </w:r>
            <w:r w:rsidRPr="00B65FD2">
              <w:rPr>
                <w:rFonts w:ascii="Sylfaen" w:hAnsi="Sylfaen"/>
                <w:lang w:val="af-ZA"/>
              </w:rPr>
              <w:t xml:space="preserve"> конуса. </w:t>
            </w:r>
            <w:r>
              <w:rPr>
                <w:rFonts w:ascii="Sylfaen" w:hAnsi="Sylfaen"/>
              </w:rPr>
              <w:t xml:space="preserve"> </w:t>
            </w:r>
          </w:p>
        </w:tc>
        <w:tc>
          <w:tcPr>
            <w:tcW w:w="3472" w:type="dxa"/>
          </w:tcPr>
          <w:p w14:paraId="0C4C0A28" w14:textId="77777777" w:rsidR="00CE6050" w:rsidRDefault="00CE6050" w:rsidP="004525D9">
            <w:pPr>
              <w:rPr>
                <w:rFonts w:ascii="Sylfaen" w:hAnsi="Sylfaen"/>
                <w:lang w:val="af-ZA"/>
              </w:rPr>
            </w:pPr>
          </w:p>
        </w:tc>
      </w:tr>
    </w:tbl>
    <w:p w14:paraId="7B1FA274" w14:textId="77777777" w:rsidR="00CE6050" w:rsidRDefault="00CE6050" w:rsidP="00CE6050">
      <w:pPr>
        <w:rPr>
          <w:rFonts w:ascii="Sylfaen" w:hAnsi="Sylfaen"/>
          <w:lang w:val="af-ZA"/>
        </w:rPr>
      </w:pPr>
    </w:p>
    <w:p w14:paraId="07A82771" w14:textId="77777777" w:rsidR="00CE6050" w:rsidRPr="007C5CD3" w:rsidRDefault="00CE6050" w:rsidP="00CE6050">
      <w:pPr>
        <w:jc w:val="center"/>
        <w:rPr>
          <w:rFonts w:ascii="Sylfaen" w:hAnsi="Sylfaen"/>
          <w:b/>
          <w:u w:val="single"/>
        </w:rPr>
      </w:pPr>
      <w:r w:rsidRPr="006264A5">
        <w:rPr>
          <w:rFonts w:ascii="Sylfaen" w:hAnsi="Sylfaen"/>
          <w:b/>
          <w:u w:val="single"/>
        </w:rPr>
        <w:t>Форма номер</w:t>
      </w:r>
      <w:r>
        <w:rPr>
          <w:rFonts w:ascii="Sylfaen" w:hAnsi="Sylfaen"/>
          <w:b/>
          <w:u w:val="single"/>
        </w:rPr>
        <w:t xml:space="preserve"> </w:t>
      </w:r>
      <w:r w:rsidRPr="007C5CD3">
        <w:rPr>
          <w:rFonts w:ascii="Sylfaen" w:hAnsi="Sylfaen"/>
          <w:b/>
          <w:u w:val="single"/>
        </w:rPr>
        <w:t xml:space="preserve">6. </w:t>
      </w:r>
      <w:r w:rsidRPr="00F42CCB">
        <w:rPr>
          <w:rFonts w:ascii="Sylfaen" w:hAnsi="Sylfaen"/>
          <w:b/>
          <w:u w:val="single"/>
        </w:rPr>
        <w:t>Проезжая</w:t>
      </w:r>
      <w:r w:rsidRPr="00717D8B">
        <w:rPr>
          <w:rFonts w:ascii="Sylfaen" w:hAnsi="Sylfaen"/>
          <w:b/>
          <w:u w:val="single"/>
        </w:rPr>
        <w:t xml:space="preserve"> часть.</w:t>
      </w:r>
    </w:p>
    <w:tbl>
      <w:tblPr>
        <w:tblStyle w:val="TableGrid"/>
        <w:tblW w:w="0" w:type="auto"/>
        <w:tblLook w:val="04A0" w:firstRow="1" w:lastRow="0" w:firstColumn="1" w:lastColumn="0" w:noHBand="0" w:noVBand="1"/>
      </w:tblPr>
      <w:tblGrid>
        <w:gridCol w:w="547"/>
        <w:gridCol w:w="6234"/>
        <w:gridCol w:w="3335"/>
      </w:tblGrid>
      <w:tr w:rsidR="00CE6050" w:rsidRPr="00966DDE" w14:paraId="74C98793" w14:textId="77777777" w:rsidTr="004525D9">
        <w:tc>
          <w:tcPr>
            <w:tcW w:w="562" w:type="dxa"/>
          </w:tcPr>
          <w:p w14:paraId="58FDD1B9" w14:textId="77777777" w:rsidR="00CE6050" w:rsidRDefault="00CE6050" w:rsidP="004525D9">
            <w:pPr>
              <w:rPr>
                <w:rFonts w:ascii="Sylfaen" w:hAnsi="Sylfaen"/>
                <w:lang w:val="af-ZA"/>
              </w:rPr>
            </w:pPr>
          </w:p>
        </w:tc>
        <w:tc>
          <w:tcPr>
            <w:tcW w:w="6379" w:type="dxa"/>
          </w:tcPr>
          <w:p w14:paraId="1C637E7A" w14:textId="77777777" w:rsidR="00CE6050" w:rsidRPr="00B47F4A" w:rsidRDefault="00CE6050" w:rsidP="004525D9">
            <w:pPr>
              <w:rPr>
                <w:rFonts w:ascii="Sylfaen" w:hAnsi="Sylfaen"/>
              </w:rPr>
            </w:pPr>
            <w:r w:rsidRPr="00966DDE">
              <w:rPr>
                <w:rFonts w:ascii="Sylfaen" w:hAnsi="Sylfaen"/>
                <w:lang w:val="af-ZA"/>
              </w:rPr>
              <w:t xml:space="preserve">Тип покрытия </w:t>
            </w:r>
            <w:r w:rsidRPr="00F42CCB">
              <w:rPr>
                <w:rFonts w:ascii="Sylfaen" w:hAnsi="Sylfaen"/>
              </w:rPr>
              <w:t>по п</w:t>
            </w:r>
            <w:r>
              <w:rPr>
                <w:rFonts w:ascii="Sylfaen" w:hAnsi="Sylfaen"/>
              </w:rPr>
              <w:t>ешеходной</w:t>
            </w:r>
            <w:r w:rsidRPr="00966DDE">
              <w:rPr>
                <w:rFonts w:ascii="Sylfaen" w:hAnsi="Sylfaen"/>
                <w:lang w:val="af-ZA"/>
              </w:rPr>
              <w:t xml:space="preserve"> части</w:t>
            </w:r>
            <w:r>
              <w:rPr>
                <w:rFonts w:ascii="Sylfaen" w:hAnsi="Sylfaen"/>
              </w:rPr>
              <w:t>.</w:t>
            </w:r>
          </w:p>
          <w:p w14:paraId="2FF7C0C0" w14:textId="77777777" w:rsidR="00CE6050" w:rsidRPr="00B47F4A" w:rsidRDefault="00CE6050" w:rsidP="004525D9">
            <w:pPr>
              <w:rPr>
                <w:rFonts w:ascii="Sylfaen" w:hAnsi="Sylfaen"/>
              </w:rPr>
            </w:pPr>
            <w:r w:rsidRPr="00966DDE">
              <w:rPr>
                <w:rFonts w:ascii="Sylfaen" w:hAnsi="Sylfaen"/>
                <w:vertAlign w:val="subscript"/>
                <w:lang w:val="af-ZA"/>
              </w:rPr>
              <w:t>(асфальтобетон, бетон)</w:t>
            </w:r>
            <w:r>
              <w:rPr>
                <w:rFonts w:ascii="Sylfaen" w:hAnsi="Sylfaen"/>
                <w:vertAlign w:val="subscript"/>
              </w:rPr>
              <w:t>.</w:t>
            </w:r>
          </w:p>
        </w:tc>
        <w:tc>
          <w:tcPr>
            <w:tcW w:w="3475" w:type="dxa"/>
          </w:tcPr>
          <w:p w14:paraId="4EAA4297" w14:textId="77777777" w:rsidR="00CE6050" w:rsidRDefault="00CE6050" w:rsidP="004525D9">
            <w:pPr>
              <w:rPr>
                <w:rFonts w:ascii="Sylfaen" w:hAnsi="Sylfaen"/>
                <w:lang w:val="af-ZA"/>
              </w:rPr>
            </w:pPr>
          </w:p>
        </w:tc>
      </w:tr>
      <w:tr w:rsidR="00CE6050" w:rsidRPr="000A44B6" w14:paraId="08E3E6A9" w14:textId="77777777" w:rsidTr="004525D9">
        <w:tc>
          <w:tcPr>
            <w:tcW w:w="562" w:type="dxa"/>
          </w:tcPr>
          <w:p w14:paraId="726301BE" w14:textId="77777777" w:rsidR="00CE6050" w:rsidRDefault="00CE6050" w:rsidP="004525D9">
            <w:pPr>
              <w:rPr>
                <w:rFonts w:ascii="Sylfaen" w:hAnsi="Sylfaen"/>
                <w:lang w:val="af-ZA"/>
              </w:rPr>
            </w:pPr>
          </w:p>
        </w:tc>
        <w:tc>
          <w:tcPr>
            <w:tcW w:w="6379" w:type="dxa"/>
          </w:tcPr>
          <w:p w14:paraId="5B46D33A" w14:textId="77777777" w:rsidR="00CE6050" w:rsidRDefault="00CE6050" w:rsidP="004525D9">
            <w:pPr>
              <w:rPr>
                <w:rFonts w:ascii="Sylfaen" w:hAnsi="Sylfaen"/>
                <w:lang w:val="af-ZA"/>
              </w:rPr>
            </w:pPr>
            <w:r w:rsidRPr="00F42CCB">
              <w:rPr>
                <w:rFonts w:ascii="Sylfaen" w:hAnsi="Sylfaen"/>
                <w:lang w:val="af-ZA"/>
              </w:rPr>
              <w:t>Количество слоев движения проезжей части, их толщина и описание/характеристика.</w:t>
            </w:r>
          </w:p>
        </w:tc>
        <w:tc>
          <w:tcPr>
            <w:tcW w:w="3475" w:type="dxa"/>
          </w:tcPr>
          <w:p w14:paraId="472245FD" w14:textId="77777777" w:rsidR="00CE6050" w:rsidRDefault="00CE6050" w:rsidP="004525D9">
            <w:pPr>
              <w:rPr>
                <w:rFonts w:ascii="Sylfaen" w:hAnsi="Sylfaen"/>
                <w:lang w:val="af-ZA"/>
              </w:rPr>
            </w:pPr>
          </w:p>
        </w:tc>
      </w:tr>
      <w:tr w:rsidR="00CE6050" w:rsidRPr="00966DDE" w14:paraId="5A804157" w14:textId="77777777" w:rsidTr="004525D9">
        <w:tc>
          <w:tcPr>
            <w:tcW w:w="562" w:type="dxa"/>
          </w:tcPr>
          <w:p w14:paraId="2A149C84" w14:textId="77777777" w:rsidR="00CE6050" w:rsidRDefault="00CE6050" w:rsidP="004525D9">
            <w:pPr>
              <w:rPr>
                <w:rFonts w:ascii="Sylfaen" w:hAnsi="Sylfaen"/>
                <w:lang w:val="af-ZA"/>
              </w:rPr>
            </w:pPr>
          </w:p>
        </w:tc>
        <w:tc>
          <w:tcPr>
            <w:tcW w:w="6379" w:type="dxa"/>
          </w:tcPr>
          <w:p w14:paraId="73C5337D" w14:textId="77777777" w:rsidR="00CE6050" w:rsidRPr="00B47F4A" w:rsidRDefault="00CE6050" w:rsidP="004525D9">
            <w:pPr>
              <w:rPr>
                <w:rFonts w:ascii="Sylfaen" w:hAnsi="Sylfaen"/>
              </w:rPr>
            </w:pPr>
            <w:r w:rsidRPr="00966DDE">
              <w:rPr>
                <w:rFonts w:ascii="Sylfaen" w:hAnsi="Sylfaen"/>
                <w:lang w:val="af-ZA"/>
              </w:rPr>
              <w:t xml:space="preserve">Тип покрытия </w:t>
            </w:r>
            <w:r w:rsidRPr="00F42CCB">
              <w:rPr>
                <w:rFonts w:ascii="Sylfaen" w:hAnsi="Sylfaen"/>
                <w:lang w:val="af-ZA"/>
              </w:rPr>
              <w:t>тротуаров (</w:t>
            </w:r>
            <w:r>
              <w:rPr>
                <w:rFonts w:ascii="Sylfaen" w:hAnsi="Sylfaen"/>
              </w:rPr>
              <w:t>пешеходной части</w:t>
            </w:r>
            <w:r w:rsidRPr="00F42CCB">
              <w:rPr>
                <w:rFonts w:ascii="Sylfaen" w:hAnsi="Sylfaen"/>
                <w:lang w:val="af-ZA"/>
              </w:rPr>
              <w:t>)</w:t>
            </w:r>
            <w:r>
              <w:rPr>
                <w:rFonts w:ascii="Sylfaen" w:hAnsi="Sylfaen"/>
              </w:rPr>
              <w:t>.</w:t>
            </w:r>
          </w:p>
          <w:p w14:paraId="6F5543CF" w14:textId="77777777" w:rsidR="00CE6050" w:rsidRPr="00B47F4A" w:rsidRDefault="00CE6050" w:rsidP="004525D9">
            <w:pPr>
              <w:rPr>
                <w:rFonts w:ascii="Sylfaen" w:hAnsi="Sylfaen"/>
              </w:rPr>
            </w:pPr>
            <w:r w:rsidRPr="00966DDE">
              <w:rPr>
                <w:rFonts w:ascii="Sylfaen" w:hAnsi="Sylfaen"/>
                <w:vertAlign w:val="subscript"/>
                <w:lang w:val="af-ZA"/>
              </w:rPr>
              <w:t>(асфальтобетон, бетон)</w:t>
            </w:r>
            <w:r>
              <w:rPr>
                <w:rFonts w:ascii="Sylfaen" w:hAnsi="Sylfaen"/>
                <w:vertAlign w:val="subscript"/>
              </w:rPr>
              <w:t>.</w:t>
            </w:r>
          </w:p>
        </w:tc>
        <w:tc>
          <w:tcPr>
            <w:tcW w:w="3475" w:type="dxa"/>
          </w:tcPr>
          <w:p w14:paraId="351750B7" w14:textId="77777777" w:rsidR="00CE6050" w:rsidRDefault="00CE6050" w:rsidP="004525D9">
            <w:pPr>
              <w:rPr>
                <w:rFonts w:ascii="Sylfaen" w:hAnsi="Sylfaen"/>
                <w:lang w:val="af-ZA"/>
              </w:rPr>
            </w:pPr>
          </w:p>
        </w:tc>
      </w:tr>
      <w:tr w:rsidR="00CE6050" w:rsidRPr="000A44B6" w14:paraId="3372E91E" w14:textId="77777777" w:rsidTr="004525D9">
        <w:tc>
          <w:tcPr>
            <w:tcW w:w="562" w:type="dxa"/>
          </w:tcPr>
          <w:p w14:paraId="05577DAD" w14:textId="77777777" w:rsidR="00CE6050" w:rsidRDefault="00CE6050" w:rsidP="004525D9">
            <w:pPr>
              <w:rPr>
                <w:rFonts w:ascii="Sylfaen" w:hAnsi="Sylfaen"/>
                <w:lang w:val="af-ZA"/>
              </w:rPr>
            </w:pPr>
          </w:p>
        </w:tc>
        <w:tc>
          <w:tcPr>
            <w:tcW w:w="6379" w:type="dxa"/>
          </w:tcPr>
          <w:p w14:paraId="087D0BE0" w14:textId="77777777" w:rsidR="00CE6050" w:rsidRPr="00B47F4A" w:rsidRDefault="00CE6050" w:rsidP="004525D9">
            <w:pPr>
              <w:rPr>
                <w:rFonts w:ascii="Sylfaen" w:hAnsi="Sylfaen"/>
              </w:rPr>
            </w:pPr>
            <w:r w:rsidRPr="00F42CCB">
              <w:rPr>
                <w:rFonts w:ascii="Sylfaen" w:hAnsi="Sylfaen"/>
                <w:lang w:val="af-ZA"/>
              </w:rPr>
              <w:t>Тип и высота держателя/блокиратора (</w:t>
            </w:r>
            <w:r>
              <w:rPr>
                <w:rFonts w:ascii="Sylfaen" w:hAnsi="Sylfaen"/>
              </w:rPr>
              <w:t>т</w:t>
            </w:r>
            <w:r w:rsidRPr="00F42CCB">
              <w:rPr>
                <w:rFonts w:ascii="Sylfaen" w:hAnsi="Sylfaen"/>
                <w:lang w:val="af-ZA"/>
              </w:rPr>
              <w:t>, м)</w:t>
            </w:r>
            <w:r>
              <w:rPr>
                <w:rFonts w:ascii="Sylfaen" w:hAnsi="Sylfaen"/>
              </w:rPr>
              <w:t>.</w:t>
            </w:r>
          </w:p>
          <w:p w14:paraId="403D426D" w14:textId="77777777" w:rsidR="00CE6050" w:rsidRPr="00B47F4A" w:rsidRDefault="00CE6050" w:rsidP="004525D9">
            <w:pPr>
              <w:rPr>
                <w:rFonts w:ascii="Sylfaen" w:hAnsi="Sylfaen"/>
              </w:rPr>
            </w:pPr>
            <w:r w:rsidRPr="00F42CCB">
              <w:rPr>
                <w:rFonts w:ascii="Sylfaen" w:hAnsi="Sylfaen"/>
                <w:vertAlign w:val="subscript"/>
                <w:lang w:val="af-ZA"/>
              </w:rPr>
              <w:t>(металлический, на металлическом парапете, бетонный парапет)</w:t>
            </w:r>
            <w:r>
              <w:rPr>
                <w:rFonts w:ascii="Sylfaen" w:hAnsi="Sylfaen"/>
                <w:vertAlign w:val="subscript"/>
              </w:rPr>
              <w:t>.</w:t>
            </w:r>
          </w:p>
        </w:tc>
        <w:tc>
          <w:tcPr>
            <w:tcW w:w="3475" w:type="dxa"/>
          </w:tcPr>
          <w:p w14:paraId="092A3654" w14:textId="77777777" w:rsidR="00CE6050" w:rsidRDefault="00CE6050" w:rsidP="004525D9">
            <w:pPr>
              <w:rPr>
                <w:rFonts w:ascii="Sylfaen" w:hAnsi="Sylfaen"/>
                <w:lang w:val="af-ZA"/>
              </w:rPr>
            </w:pPr>
          </w:p>
        </w:tc>
      </w:tr>
      <w:tr w:rsidR="00CE6050" w:rsidRPr="000A44B6" w14:paraId="0EA7859A" w14:textId="77777777" w:rsidTr="004525D9">
        <w:tc>
          <w:tcPr>
            <w:tcW w:w="562" w:type="dxa"/>
          </w:tcPr>
          <w:p w14:paraId="5A65EB01" w14:textId="77777777" w:rsidR="00CE6050" w:rsidRDefault="00CE6050" w:rsidP="004525D9">
            <w:pPr>
              <w:rPr>
                <w:rFonts w:ascii="Sylfaen" w:hAnsi="Sylfaen"/>
                <w:lang w:val="af-ZA"/>
              </w:rPr>
            </w:pPr>
          </w:p>
        </w:tc>
        <w:tc>
          <w:tcPr>
            <w:tcW w:w="6379" w:type="dxa"/>
          </w:tcPr>
          <w:p w14:paraId="12F56DAB" w14:textId="77777777" w:rsidR="00CE6050" w:rsidRPr="00B47F4A" w:rsidRDefault="00CE6050" w:rsidP="004525D9">
            <w:pPr>
              <w:rPr>
                <w:rFonts w:ascii="Sylfaen" w:hAnsi="Sylfaen"/>
              </w:rPr>
            </w:pPr>
            <w:r w:rsidRPr="00F42CCB">
              <w:rPr>
                <w:rFonts w:ascii="Sylfaen" w:hAnsi="Sylfaen"/>
                <w:lang w:val="af-ZA"/>
              </w:rPr>
              <w:t>Высота балюстрады (ограждения, перил)   (т, м)</w:t>
            </w:r>
            <w:r>
              <w:rPr>
                <w:rFonts w:ascii="Sylfaen" w:hAnsi="Sylfaen"/>
              </w:rPr>
              <w:t>.</w:t>
            </w:r>
          </w:p>
        </w:tc>
        <w:tc>
          <w:tcPr>
            <w:tcW w:w="3475" w:type="dxa"/>
          </w:tcPr>
          <w:p w14:paraId="6C7CE69A" w14:textId="77777777" w:rsidR="00CE6050" w:rsidRDefault="00CE6050" w:rsidP="004525D9">
            <w:pPr>
              <w:rPr>
                <w:rFonts w:ascii="Sylfaen" w:hAnsi="Sylfaen"/>
                <w:lang w:val="af-ZA"/>
              </w:rPr>
            </w:pPr>
          </w:p>
        </w:tc>
      </w:tr>
      <w:tr w:rsidR="00CE6050" w:rsidRPr="00B47F4A" w14:paraId="1A65128B" w14:textId="77777777" w:rsidTr="004525D9">
        <w:tc>
          <w:tcPr>
            <w:tcW w:w="562" w:type="dxa"/>
          </w:tcPr>
          <w:p w14:paraId="4BBD2EE6" w14:textId="77777777" w:rsidR="00CE6050" w:rsidRDefault="00CE6050" w:rsidP="004525D9">
            <w:pPr>
              <w:rPr>
                <w:rFonts w:ascii="Sylfaen" w:hAnsi="Sylfaen"/>
                <w:lang w:val="af-ZA"/>
              </w:rPr>
            </w:pPr>
          </w:p>
        </w:tc>
        <w:tc>
          <w:tcPr>
            <w:tcW w:w="6379" w:type="dxa"/>
          </w:tcPr>
          <w:p w14:paraId="33BD121C" w14:textId="77777777" w:rsidR="00CE6050" w:rsidRPr="00B47F4A" w:rsidRDefault="00CE6050" w:rsidP="004525D9">
            <w:pPr>
              <w:rPr>
                <w:rFonts w:ascii="Sylfaen" w:hAnsi="Sylfaen"/>
              </w:rPr>
            </w:pPr>
            <w:r w:rsidRPr="00B47F4A">
              <w:rPr>
                <w:rFonts w:ascii="Sylfaen" w:hAnsi="Sylfaen"/>
                <w:lang w:val="af-ZA"/>
              </w:rPr>
              <w:t>Дренажная</w:t>
            </w:r>
            <w:r>
              <w:rPr>
                <w:rFonts w:ascii="Sylfaen" w:hAnsi="Sylfaen"/>
              </w:rPr>
              <w:t xml:space="preserve"> (водоотводная)</w:t>
            </w:r>
            <w:r w:rsidRPr="00B47F4A">
              <w:rPr>
                <w:rFonts w:ascii="Sylfaen" w:hAnsi="Sylfaen"/>
                <w:lang w:val="af-ZA"/>
              </w:rPr>
              <w:t xml:space="preserve"> система</w:t>
            </w:r>
            <w:r>
              <w:rPr>
                <w:rFonts w:ascii="Sylfaen" w:hAnsi="Sylfaen"/>
              </w:rPr>
              <w:t>.</w:t>
            </w:r>
          </w:p>
        </w:tc>
        <w:tc>
          <w:tcPr>
            <w:tcW w:w="3475" w:type="dxa"/>
          </w:tcPr>
          <w:p w14:paraId="776C8CDE" w14:textId="77777777" w:rsidR="00CE6050" w:rsidRDefault="00CE6050" w:rsidP="004525D9">
            <w:pPr>
              <w:rPr>
                <w:rFonts w:ascii="Sylfaen" w:hAnsi="Sylfaen"/>
                <w:lang w:val="af-ZA"/>
              </w:rPr>
            </w:pPr>
          </w:p>
        </w:tc>
      </w:tr>
      <w:tr w:rsidR="00CE6050" w:rsidRPr="00B47F4A" w14:paraId="635B2732" w14:textId="77777777" w:rsidTr="004525D9">
        <w:tc>
          <w:tcPr>
            <w:tcW w:w="562" w:type="dxa"/>
          </w:tcPr>
          <w:p w14:paraId="32851592" w14:textId="77777777" w:rsidR="00CE6050" w:rsidRDefault="00CE6050" w:rsidP="004525D9">
            <w:pPr>
              <w:rPr>
                <w:rFonts w:ascii="Sylfaen" w:hAnsi="Sylfaen"/>
                <w:lang w:val="af-ZA"/>
              </w:rPr>
            </w:pPr>
          </w:p>
        </w:tc>
        <w:tc>
          <w:tcPr>
            <w:tcW w:w="6379" w:type="dxa"/>
          </w:tcPr>
          <w:p w14:paraId="369948EC" w14:textId="77777777" w:rsidR="00CE6050" w:rsidRDefault="00CE6050" w:rsidP="004525D9">
            <w:pPr>
              <w:rPr>
                <w:rFonts w:ascii="Sylfaen" w:hAnsi="Sylfaen"/>
                <w:lang w:val="af-ZA"/>
              </w:rPr>
            </w:pPr>
            <w:r w:rsidRPr="00B47F4A">
              <w:rPr>
                <w:rFonts w:ascii="Sylfaen" w:hAnsi="Sylfaen"/>
                <w:lang w:val="af-ZA"/>
              </w:rPr>
              <w:t xml:space="preserve">Количество деформационных швов </w:t>
            </w:r>
            <w:r w:rsidRPr="00F42CCB">
              <w:rPr>
                <w:rFonts w:ascii="Sylfaen" w:hAnsi="Sylfaen"/>
                <w:lang w:val="af-ZA"/>
              </w:rPr>
              <w:t>(</w:t>
            </w:r>
            <w:r>
              <w:rPr>
                <w:rFonts w:ascii="Sylfaen" w:hAnsi="Sylfaen"/>
              </w:rPr>
              <w:t>штука</w:t>
            </w:r>
            <w:r w:rsidRPr="00F42CCB">
              <w:rPr>
                <w:rFonts w:ascii="Sylfaen" w:hAnsi="Sylfaen"/>
                <w:lang w:val="af-ZA"/>
              </w:rPr>
              <w:t>)</w:t>
            </w:r>
            <w:r w:rsidRPr="00B47F4A">
              <w:rPr>
                <w:rFonts w:ascii="Sylfaen" w:hAnsi="Sylfaen"/>
                <w:lang w:val="af-ZA"/>
              </w:rPr>
              <w:t>.</w:t>
            </w:r>
          </w:p>
        </w:tc>
        <w:tc>
          <w:tcPr>
            <w:tcW w:w="3475" w:type="dxa"/>
          </w:tcPr>
          <w:p w14:paraId="318F5921" w14:textId="77777777" w:rsidR="00CE6050" w:rsidRDefault="00CE6050" w:rsidP="004525D9">
            <w:pPr>
              <w:rPr>
                <w:rFonts w:ascii="Sylfaen" w:hAnsi="Sylfaen"/>
                <w:lang w:val="af-ZA"/>
              </w:rPr>
            </w:pPr>
          </w:p>
        </w:tc>
      </w:tr>
      <w:tr w:rsidR="00CE6050" w:rsidRPr="00B47F4A" w14:paraId="7FD6EA23" w14:textId="77777777" w:rsidTr="004525D9">
        <w:tc>
          <w:tcPr>
            <w:tcW w:w="562" w:type="dxa"/>
          </w:tcPr>
          <w:p w14:paraId="3AFB8BB2" w14:textId="77777777" w:rsidR="00CE6050" w:rsidRDefault="00CE6050" w:rsidP="004525D9">
            <w:pPr>
              <w:rPr>
                <w:rFonts w:ascii="Sylfaen" w:hAnsi="Sylfaen"/>
                <w:lang w:val="af-ZA"/>
              </w:rPr>
            </w:pPr>
          </w:p>
        </w:tc>
        <w:tc>
          <w:tcPr>
            <w:tcW w:w="6379" w:type="dxa"/>
          </w:tcPr>
          <w:p w14:paraId="5F2B0008" w14:textId="77777777" w:rsidR="00CE6050" w:rsidRPr="00B47F4A" w:rsidRDefault="00CE6050" w:rsidP="004525D9">
            <w:pPr>
              <w:rPr>
                <w:rFonts w:ascii="Sylfaen" w:hAnsi="Sylfaen"/>
              </w:rPr>
            </w:pPr>
            <w:r w:rsidRPr="00B47F4A">
              <w:rPr>
                <w:rFonts w:ascii="Sylfaen" w:hAnsi="Sylfaen"/>
                <w:lang w:val="af-ZA"/>
              </w:rPr>
              <w:t xml:space="preserve">Количество осветительных </w:t>
            </w:r>
            <w:r>
              <w:rPr>
                <w:rFonts w:ascii="Sylfaen" w:hAnsi="Sylfaen"/>
              </w:rPr>
              <w:t xml:space="preserve">(фонарных) </w:t>
            </w:r>
            <w:r w:rsidRPr="00B47F4A">
              <w:rPr>
                <w:rFonts w:ascii="Sylfaen" w:hAnsi="Sylfaen"/>
                <w:lang w:val="af-ZA"/>
              </w:rPr>
              <w:t>стоек</w:t>
            </w:r>
            <w:r>
              <w:rPr>
                <w:rFonts w:ascii="Sylfaen" w:hAnsi="Sylfaen"/>
              </w:rPr>
              <w:t>.</w:t>
            </w:r>
          </w:p>
        </w:tc>
        <w:tc>
          <w:tcPr>
            <w:tcW w:w="3475" w:type="dxa"/>
          </w:tcPr>
          <w:p w14:paraId="0FAD20FB" w14:textId="77777777" w:rsidR="00CE6050" w:rsidRDefault="00CE6050" w:rsidP="004525D9">
            <w:pPr>
              <w:rPr>
                <w:rFonts w:ascii="Sylfaen" w:hAnsi="Sylfaen"/>
                <w:lang w:val="af-ZA"/>
              </w:rPr>
            </w:pPr>
          </w:p>
        </w:tc>
      </w:tr>
      <w:tr w:rsidR="00CE6050" w:rsidRPr="000A44B6" w14:paraId="62C4DAB1" w14:textId="77777777" w:rsidTr="004525D9">
        <w:tc>
          <w:tcPr>
            <w:tcW w:w="562" w:type="dxa"/>
          </w:tcPr>
          <w:p w14:paraId="72E14051" w14:textId="77777777" w:rsidR="00CE6050" w:rsidRDefault="00CE6050" w:rsidP="004525D9">
            <w:pPr>
              <w:rPr>
                <w:rFonts w:ascii="Sylfaen" w:hAnsi="Sylfaen"/>
                <w:lang w:val="af-ZA"/>
              </w:rPr>
            </w:pPr>
          </w:p>
        </w:tc>
        <w:tc>
          <w:tcPr>
            <w:tcW w:w="6379" w:type="dxa"/>
          </w:tcPr>
          <w:p w14:paraId="466D4A27" w14:textId="77777777" w:rsidR="00CE6050" w:rsidRPr="00B47F4A" w:rsidRDefault="00CE6050" w:rsidP="004525D9">
            <w:pPr>
              <w:rPr>
                <w:rFonts w:ascii="Sylfaen" w:hAnsi="Sylfaen"/>
                <w:lang w:val="af-ZA"/>
              </w:rPr>
            </w:pPr>
            <w:r w:rsidRPr="00B47F4A">
              <w:rPr>
                <w:rFonts w:ascii="Sylfaen" w:hAnsi="Sylfaen"/>
                <w:lang w:val="af-ZA"/>
              </w:rPr>
              <w:t xml:space="preserve">Наличие троллейбусных линий. </w:t>
            </w:r>
          </w:p>
          <w:p w14:paraId="69C29534" w14:textId="77777777" w:rsidR="00CE6050" w:rsidRPr="000E4A18" w:rsidRDefault="00CE6050" w:rsidP="004525D9">
            <w:pPr>
              <w:rPr>
                <w:rFonts w:ascii="Sylfaen" w:hAnsi="Sylfaen"/>
                <w:vertAlign w:val="superscript"/>
                <w:lang w:val="af-ZA"/>
              </w:rPr>
            </w:pPr>
            <w:r w:rsidRPr="00B47F4A">
              <w:rPr>
                <w:rFonts w:ascii="Sylfaen" w:hAnsi="Sylfaen"/>
                <w:vertAlign w:val="superscript"/>
                <w:lang w:val="af-ZA"/>
              </w:rPr>
              <w:t>(на проезжей части, под полетом)</w:t>
            </w:r>
          </w:p>
        </w:tc>
        <w:tc>
          <w:tcPr>
            <w:tcW w:w="3475" w:type="dxa"/>
          </w:tcPr>
          <w:p w14:paraId="68E2E054" w14:textId="77777777" w:rsidR="00CE6050" w:rsidRDefault="00CE6050" w:rsidP="004525D9">
            <w:pPr>
              <w:rPr>
                <w:rFonts w:ascii="Sylfaen" w:hAnsi="Sylfaen"/>
                <w:lang w:val="af-ZA"/>
              </w:rPr>
            </w:pPr>
          </w:p>
        </w:tc>
      </w:tr>
    </w:tbl>
    <w:p w14:paraId="3506B2E2" w14:textId="77777777" w:rsidR="00CE6050" w:rsidRDefault="00CE6050" w:rsidP="00CE6050">
      <w:pPr>
        <w:rPr>
          <w:rFonts w:ascii="Sylfaen" w:hAnsi="Sylfaen"/>
          <w:lang w:val="af-ZA"/>
        </w:rPr>
      </w:pPr>
    </w:p>
    <w:p w14:paraId="5D09683C" w14:textId="77777777" w:rsidR="00CE6050" w:rsidRPr="00717D8B" w:rsidRDefault="00CE6050" w:rsidP="00CE6050">
      <w:pPr>
        <w:jc w:val="center"/>
        <w:rPr>
          <w:rFonts w:ascii="Sylfaen" w:hAnsi="Sylfaen"/>
          <w:b/>
          <w:u w:val="single"/>
        </w:rPr>
      </w:pPr>
      <w:r w:rsidRPr="00717D8B">
        <w:rPr>
          <w:rFonts w:ascii="Sylfaen" w:hAnsi="Sylfaen"/>
          <w:b/>
          <w:u w:val="single"/>
        </w:rPr>
        <w:t>Форма номер</w:t>
      </w:r>
      <w:r>
        <w:rPr>
          <w:rFonts w:ascii="Sylfaen" w:hAnsi="Sylfaen"/>
          <w:b/>
          <w:u w:val="single"/>
        </w:rPr>
        <w:t xml:space="preserve"> </w:t>
      </w:r>
      <w:r w:rsidRPr="00717D8B">
        <w:rPr>
          <w:rFonts w:ascii="Sylfaen" w:hAnsi="Sylfaen"/>
          <w:b/>
          <w:u w:val="single"/>
        </w:rPr>
        <w:t>7. Регулирующие структуры.</w:t>
      </w:r>
    </w:p>
    <w:p w14:paraId="4CF0A15C" w14:textId="77777777" w:rsidR="00CE6050" w:rsidRPr="00717D8B" w:rsidRDefault="00CE6050" w:rsidP="00CE6050">
      <w:pPr>
        <w:jc w:val="center"/>
        <w:rPr>
          <w:rFonts w:ascii="Sylfaen" w:hAnsi="Sylfaen"/>
          <w:b/>
          <w:u w:val="single"/>
        </w:rPr>
      </w:pPr>
    </w:p>
    <w:tbl>
      <w:tblPr>
        <w:tblStyle w:val="TableGrid"/>
        <w:tblW w:w="0" w:type="auto"/>
        <w:tblLook w:val="04A0" w:firstRow="1" w:lastRow="0" w:firstColumn="1" w:lastColumn="0" w:noHBand="0" w:noVBand="1"/>
      </w:tblPr>
      <w:tblGrid>
        <w:gridCol w:w="548"/>
        <w:gridCol w:w="6229"/>
        <w:gridCol w:w="3339"/>
      </w:tblGrid>
      <w:tr w:rsidR="00CE6050" w:rsidRPr="00B47F4A" w14:paraId="67549142" w14:textId="77777777" w:rsidTr="004525D9">
        <w:tc>
          <w:tcPr>
            <w:tcW w:w="562" w:type="dxa"/>
          </w:tcPr>
          <w:p w14:paraId="466B1EEA" w14:textId="77777777" w:rsidR="00CE6050" w:rsidRDefault="00CE6050" w:rsidP="004525D9">
            <w:pPr>
              <w:rPr>
                <w:rFonts w:ascii="Sylfaen" w:hAnsi="Sylfaen"/>
                <w:lang w:val="af-ZA"/>
              </w:rPr>
            </w:pPr>
          </w:p>
        </w:tc>
        <w:tc>
          <w:tcPr>
            <w:tcW w:w="6382" w:type="dxa"/>
          </w:tcPr>
          <w:p w14:paraId="168DBE58" w14:textId="77777777" w:rsidR="00CE6050" w:rsidRPr="00B47F4A" w:rsidRDefault="00CE6050" w:rsidP="004525D9">
            <w:pPr>
              <w:rPr>
                <w:rFonts w:ascii="Sylfaen" w:hAnsi="Sylfaen"/>
                <w:lang w:val="af-ZA"/>
              </w:rPr>
            </w:pPr>
            <w:r w:rsidRPr="00B47F4A">
              <w:rPr>
                <w:rFonts w:ascii="Sylfaen" w:hAnsi="Sylfaen"/>
                <w:lang w:val="af-ZA"/>
              </w:rPr>
              <w:t xml:space="preserve">Для береговой (краевой) опоры. </w:t>
            </w:r>
          </w:p>
        </w:tc>
        <w:tc>
          <w:tcPr>
            <w:tcW w:w="3472" w:type="dxa"/>
          </w:tcPr>
          <w:p w14:paraId="56CBE672" w14:textId="77777777" w:rsidR="00CE6050" w:rsidRDefault="00CE6050" w:rsidP="004525D9">
            <w:pPr>
              <w:rPr>
                <w:rFonts w:ascii="Sylfaen" w:hAnsi="Sylfaen"/>
                <w:lang w:val="af-ZA"/>
              </w:rPr>
            </w:pPr>
          </w:p>
        </w:tc>
      </w:tr>
      <w:tr w:rsidR="00CE6050" w:rsidRPr="000A44B6" w14:paraId="45145749" w14:textId="77777777" w:rsidTr="004525D9">
        <w:tc>
          <w:tcPr>
            <w:tcW w:w="562" w:type="dxa"/>
          </w:tcPr>
          <w:p w14:paraId="325575C2" w14:textId="77777777" w:rsidR="00CE6050" w:rsidRDefault="00CE6050" w:rsidP="004525D9">
            <w:pPr>
              <w:rPr>
                <w:rFonts w:ascii="Sylfaen" w:hAnsi="Sylfaen"/>
                <w:lang w:val="af-ZA"/>
              </w:rPr>
            </w:pPr>
          </w:p>
        </w:tc>
        <w:tc>
          <w:tcPr>
            <w:tcW w:w="6382" w:type="dxa"/>
          </w:tcPr>
          <w:p w14:paraId="139352B8" w14:textId="77777777" w:rsidR="00CE6050" w:rsidRPr="00B47F4A" w:rsidRDefault="00CE6050" w:rsidP="004525D9">
            <w:pPr>
              <w:rPr>
                <w:rFonts w:ascii="Sylfaen" w:hAnsi="Sylfaen"/>
                <w:lang w:val="af-ZA"/>
              </w:rPr>
            </w:pPr>
            <w:r w:rsidRPr="00B47F4A">
              <w:rPr>
                <w:rFonts w:ascii="Sylfaen" w:hAnsi="Sylfaen"/>
                <w:lang w:val="af-ZA"/>
              </w:rPr>
              <w:t>Тип конструкции регулирующих</w:t>
            </w:r>
            <w:r>
              <w:rPr>
                <w:rFonts w:ascii="Sylfaen" w:hAnsi="Sylfaen"/>
              </w:rPr>
              <w:t xml:space="preserve"> </w:t>
            </w:r>
            <w:r w:rsidRPr="00B47F4A">
              <w:rPr>
                <w:rFonts w:ascii="Sylfaen" w:hAnsi="Sylfaen"/>
                <w:lang w:val="af-ZA"/>
              </w:rPr>
              <w:t>сооружений/</w:t>
            </w:r>
            <w:r>
              <w:rPr>
                <w:rFonts w:ascii="Sylfaen" w:hAnsi="Sylfaen"/>
              </w:rPr>
              <w:t>строен</w:t>
            </w:r>
            <w:r w:rsidRPr="00B47F4A">
              <w:rPr>
                <w:rFonts w:ascii="Sylfaen" w:hAnsi="Sylfaen"/>
                <w:lang w:val="af-ZA"/>
              </w:rPr>
              <w:t>ий.</w:t>
            </w:r>
          </w:p>
        </w:tc>
        <w:tc>
          <w:tcPr>
            <w:tcW w:w="3472" w:type="dxa"/>
          </w:tcPr>
          <w:p w14:paraId="15D91C03" w14:textId="77777777" w:rsidR="00CE6050" w:rsidRDefault="00CE6050" w:rsidP="004525D9">
            <w:pPr>
              <w:rPr>
                <w:rFonts w:ascii="Sylfaen" w:hAnsi="Sylfaen"/>
                <w:lang w:val="af-ZA"/>
              </w:rPr>
            </w:pPr>
          </w:p>
        </w:tc>
      </w:tr>
      <w:tr w:rsidR="00CE6050" w:rsidRPr="000A44B6" w14:paraId="07590E54" w14:textId="77777777" w:rsidTr="004525D9">
        <w:tc>
          <w:tcPr>
            <w:tcW w:w="562" w:type="dxa"/>
          </w:tcPr>
          <w:p w14:paraId="38656E33" w14:textId="77777777" w:rsidR="00CE6050" w:rsidRDefault="00CE6050" w:rsidP="004525D9">
            <w:pPr>
              <w:rPr>
                <w:rFonts w:ascii="Sylfaen" w:hAnsi="Sylfaen"/>
                <w:lang w:val="af-ZA"/>
              </w:rPr>
            </w:pPr>
          </w:p>
        </w:tc>
        <w:tc>
          <w:tcPr>
            <w:tcW w:w="6382" w:type="dxa"/>
          </w:tcPr>
          <w:p w14:paraId="26417CD6" w14:textId="77777777" w:rsidR="00CE6050" w:rsidRDefault="00CE6050" w:rsidP="004525D9">
            <w:pPr>
              <w:rPr>
                <w:rFonts w:ascii="Sylfaen" w:hAnsi="Sylfaen"/>
                <w:lang w:val="af-ZA"/>
              </w:rPr>
            </w:pPr>
            <w:r w:rsidRPr="00B47F4A">
              <w:rPr>
                <w:rFonts w:ascii="Sylfaen" w:hAnsi="Sylfaen"/>
                <w:lang w:val="af-ZA"/>
              </w:rPr>
              <w:t>Материал конструкции регулирующих сооружений/строений.</w:t>
            </w:r>
          </w:p>
        </w:tc>
        <w:tc>
          <w:tcPr>
            <w:tcW w:w="3472" w:type="dxa"/>
          </w:tcPr>
          <w:p w14:paraId="395EDD35" w14:textId="77777777" w:rsidR="00CE6050" w:rsidRDefault="00CE6050" w:rsidP="004525D9">
            <w:pPr>
              <w:rPr>
                <w:rFonts w:ascii="Sylfaen" w:hAnsi="Sylfaen"/>
                <w:lang w:val="af-ZA"/>
              </w:rPr>
            </w:pPr>
          </w:p>
        </w:tc>
      </w:tr>
      <w:tr w:rsidR="00CE6050" w:rsidRPr="000A44B6" w14:paraId="47C296E1" w14:textId="77777777" w:rsidTr="004525D9">
        <w:tc>
          <w:tcPr>
            <w:tcW w:w="562" w:type="dxa"/>
          </w:tcPr>
          <w:p w14:paraId="7E875858" w14:textId="77777777" w:rsidR="00CE6050" w:rsidRDefault="00CE6050" w:rsidP="004525D9">
            <w:pPr>
              <w:rPr>
                <w:rFonts w:ascii="Sylfaen" w:hAnsi="Sylfaen"/>
                <w:lang w:val="af-ZA"/>
              </w:rPr>
            </w:pPr>
          </w:p>
        </w:tc>
        <w:tc>
          <w:tcPr>
            <w:tcW w:w="6382" w:type="dxa"/>
          </w:tcPr>
          <w:p w14:paraId="29553223" w14:textId="77777777" w:rsidR="00CE6050" w:rsidRDefault="00CE6050" w:rsidP="004525D9">
            <w:pPr>
              <w:rPr>
                <w:rFonts w:ascii="Sylfaen" w:hAnsi="Sylfaen"/>
                <w:lang w:val="af-ZA"/>
              </w:rPr>
            </w:pPr>
            <w:r>
              <w:rPr>
                <w:rFonts w:ascii="Sylfaen" w:hAnsi="Sylfaen"/>
              </w:rPr>
              <w:t>Длина</w:t>
            </w:r>
            <w:r w:rsidRPr="00B47F4A">
              <w:rPr>
                <w:rFonts w:ascii="Sylfaen" w:hAnsi="Sylfaen"/>
                <w:lang w:val="af-ZA"/>
              </w:rPr>
              <w:t xml:space="preserve"> конструкции регулирующих сооружений/строений.</w:t>
            </w:r>
          </w:p>
        </w:tc>
        <w:tc>
          <w:tcPr>
            <w:tcW w:w="3472" w:type="dxa"/>
          </w:tcPr>
          <w:p w14:paraId="44714075" w14:textId="77777777" w:rsidR="00CE6050" w:rsidRDefault="00CE6050" w:rsidP="004525D9">
            <w:pPr>
              <w:rPr>
                <w:rFonts w:ascii="Sylfaen" w:hAnsi="Sylfaen"/>
                <w:lang w:val="af-ZA"/>
              </w:rPr>
            </w:pPr>
          </w:p>
        </w:tc>
      </w:tr>
    </w:tbl>
    <w:p w14:paraId="0F230F6E" w14:textId="77777777" w:rsidR="00CE6050" w:rsidRDefault="00CE6050" w:rsidP="00CE6050">
      <w:pPr>
        <w:rPr>
          <w:rFonts w:ascii="Sylfaen" w:hAnsi="Sylfaen"/>
          <w:lang w:val="af-ZA"/>
        </w:rPr>
      </w:pPr>
    </w:p>
    <w:p w14:paraId="4F13B2B2" w14:textId="77777777" w:rsidR="00CE6050" w:rsidRPr="00134369" w:rsidRDefault="00CE6050" w:rsidP="00CE6050">
      <w:pPr>
        <w:jc w:val="center"/>
        <w:rPr>
          <w:rFonts w:ascii="Sylfaen" w:hAnsi="Sylfaen"/>
          <w:b/>
          <w:u w:val="single"/>
          <w:lang w:val="af-ZA"/>
        </w:rPr>
      </w:pPr>
      <w:r w:rsidRPr="006264A5">
        <w:rPr>
          <w:rFonts w:ascii="Sylfaen" w:hAnsi="Sylfaen"/>
          <w:b/>
          <w:u w:val="single"/>
          <w:lang w:val="af-ZA"/>
        </w:rPr>
        <w:t xml:space="preserve">Форма номер </w:t>
      </w:r>
      <w:r w:rsidRPr="00134369">
        <w:rPr>
          <w:rFonts w:ascii="Sylfaen" w:hAnsi="Sylfaen"/>
          <w:b/>
          <w:u w:val="single"/>
          <w:lang w:val="af-ZA"/>
        </w:rPr>
        <w:t xml:space="preserve">8. </w:t>
      </w:r>
      <w:r w:rsidRPr="00717D8B">
        <w:rPr>
          <w:rFonts w:ascii="Sylfaen" w:hAnsi="Sylfaen"/>
          <w:b/>
          <w:u w:val="single"/>
          <w:lang w:val="af-ZA"/>
        </w:rPr>
        <w:t>Наличествующая техническая документация.</w:t>
      </w:r>
    </w:p>
    <w:p w14:paraId="41BB384C" w14:textId="77777777" w:rsidR="00CE6050" w:rsidRDefault="00CE6050" w:rsidP="00CE6050">
      <w:pPr>
        <w:rPr>
          <w:rFonts w:ascii="Sylfaen" w:hAnsi="Sylfaen"/>
          <w:lang w:val="af-ZA"/>
        </w:rPr>
      </w:pPr>
      <w:r>
        <w:rPr>
          <w:rFonts w:ascii="Sylfaen" w:hAnsi="Sylfaen"/>
        </w:rPr>
        <w:t xml:space="preserve"> </w:t>
      </w:r>
      <w:r w:rsidRPr="00B47F4A">
        <w:rPr>
          <w:rFonts w:ascii="Sylfaen" w:hAnsi="Sylfaen"/>
          <w:lang w:val="af-ZA"/>
        </w:rPr>
        <w:t>Наличествующая техническая документация.</w:t>
      </w:r>
    </w:p>
    <w:p w14:paraId="466B8916" w14:textId="77777777" w:rsidR="00CE6050" w:rsidRPr="00717D8B" w:rsidRDefault="00CE6050" w:rsidP="00CE6050">
      <w:pPr>
        <w:jc w:val="center"/>
        <w:rPr>
          <w:rFonts w:ascii="Sylfaen" w:hAnsi="Sylfaen"/>
          <w:b/>
          <w:u w:val="single"/>
        </w:rPr>
      </w:pPr>
      <w:r w:rsidRPr="00966DDE">
        <w:rPr>
          <w:rFonts w:ascii="Sylfaen" w:hAnsi="Sylfaen"/>
          <w:b/>
          <w:u w:val="single"/>
          <w:lang w:val="af-ZA"/>
        </w:rPr>
        <w:t xml:space="preserve">Форма номер 9. </w:t>
      </w:r>
      <w:r w:rsidRPr="00717D8B">
        <w:rPr>
          <w:rFonts w:ascii="Sylfaen" w:hAnsi="Sylfaen"/>
          <w:b/>
          <w:u w:val="single"/>
        </w:rPr>
        <w:t>Описание (анализ) повреждений и дефектов.</w:t>
      </w:r>
    </w:p>
    <w:tbl>
      <w:tblPr>
        <w:tblStyle w:val="TableGrid"/>
        <w:tblW w:w="0" w:type="auto"/>
        <w:tblInd w:w="-176" w:type="dxa"/>
        <w:tblLayout w:type="fixed"/>
        <w:tblLook w:val="04A0" w:firstRow="1" w:lastRow="0" w:firstColumn="1" w:lastColumn="0" w:noHBand="0" w:noVBand="1"/>
      </w:tblPr>
      <w:tblGrid>
        <w:gridCol w:w="1985"/>
        <w:gridCol w:w="2127"/>
        <w:gridCol w:w="2126"/>
        <w:gridCol w:w="2126"/>
        <w:gridCol w:w="2552"/>
      </w:tblGrid>
      <w:tr w:rsidR="00CE6050" w:rsidRPr="000A44B6" w14:paraId="6A2136FD" w14:textId="77777777" w:rsidTr="004525D9">
        <w:tc>
          <w:tcPr>
            <w:tcW w:w="1985" w:type="dxa"/>
          </w:tcPr>
          <w:p w14:paraId="2676E3CA" w14:textId="77777777" w:rsidR="00CE6050" w:rsidRPr="00B47F4A" w:rsidRDefault="00CE6050" w:rsidP="004525D9">
            <w:pPr>
              <w:rPr>
                <w:rFonts w:ascii="Sylfaen" w:hAnsi="Sylfaen"/>
              </w:rPr>
            </w:pPr>
            <w:r w:rsidRPr="00B47F4A">
              <w:rPr>
                <w:rFonts w:ascii="Sylfaen" w:hAnsi="Sylfaen"/>
                <w:lang w:val="af-ZA"/>
              </w:rPr>
              <w:t xml:space="preserve">Название и место </w:t>
            </w:r>
            <w:r>
              <w:rPr>
                <w:rFonts w:ascii="Sylfaen" w:hAnsi="Sylfaen"/>
              </w:rPr>
              <w:t xml:space="preserve">расположения </w:t>
            </w:r>
            <w:r w:rsidRPr="00B47F4A">
              <w:rPr>
                <w:rFonts w:ascii="Sylfaen" w:hAnsi="Sylfaen"/>
                <w:lang w:val="af-ZA"/>
              </w:rPr>
              <w:t>постройки</w:t>
            </w:r>
            <w:r>
              <w:rPr>
                <w:rFonts w:ascii="Sylfaen" w:hAnsi="Sylfaen"/>
              </w:rPr>
              <w:t>/конструкции.</w:t>
            </w:r>
          </w:p>
        </w:tc>
        <w:tc>
          <w:tcPr>
            <w:tcW w:w="2127" w:type="dxa"/>
          </w:tcPr>
          <w:p w14:paraId="3A0D8B35" w14:textId="77777777" w:rsidR="00CE6050" w:rsidRPr="00B47F4A" w:rsidRDefault="00CE6050" w:rsidP="004525D9">
            <w:pPr>
              <w:ind w:right="-109"/>
              <w:rPr>
                <w:rFonts w:ascii="Sylfaen" w:hAnsi="Sylfaen"/>
              </w:rPr>
            </w:pPr>
            <w:r w:rsidRPr="00B47F4A">
              <w:rPr>
                <w:rFonts w:ascii="Sylfaen" w:hAnsi="Sylfaen"/>
                <w:lang w:val="af-ZA"/>
              </w:rPr>
              <w:t>Описание</w:t>
            </w:r>
            <w:r>
              <w:rPr>
                <w:rFonts w:ascii="Sylfaen" w:hAnsi="Sylfaen"/>
              </w:rPr>
              <w:t>/характеристика</w:t>
            </w:r>
            <w:r w:rsidRPr="00B47F4A">
              <w:rPr>
                <w:rFonts w:ascii="Sylfaen" w:hAnsi="Sylfaen"/>
                <w:lang w:val="af-ZA"/>
              </w:rPr>
              <w:t xml:space="preserve"> </w:t>
            </w:r>
            <w:r>
              <w:rPr>
                <w:rFonts w:ascii="Sylfaen" w:hAnsi="Sylfaen"/>
              </w:rPr>
              <w:t>повреждения/поломки.</w:t>
            </w:r>
          </w:p>
        </w:tc>
        <w:tc>
          <w:tcPr>
            <w:tcW w:w="2126" w:type="dxa"/>
          </w:tcPr>
          <w:p w14:paraId="34A24D64" w14:textId="77777777" w:rsidR="00CE6050" w:rsidRDefault="00CE6050" w:rsidP="004525D9">
            <w:pPr>
              <w:ind w:right="-80"/>
              <w:rPr>
                <w:rFonts w:ascii="Sylfaen" w:hAnsi="Sylfaen"/>
                <w:lang w:val="af-ZA"/>
              </w:rPr>
            </w:pPr>
            <w:r w:rsidRPr="00B47F4A">
              <w:rPr>
                <w:rFonts w:ascii="Sylfaen" w:hAnsi="Sylfaen"/>
                <w:lang w:val="af-ZA"/>
              </w:rPr>
              <w:t>Место</w:t>
            </w:r>
            <w:r>
              <w:rPr>
                <w:rFonts w:ascii="Sylfaen" w:hAnsi="Sylfaen"/>
              </w:rPr>
              <w:t xml:space="preserve"> расположения</w:t>
            </w:r>
            <w:r w:rsidRPr="00B47F4A">
              <w:rPr>
                <w:rFonts w:ascii="Sylfaen" w:hAnsi="Sylfaen"/>
                <w:lang w:val="af-ZA"/>
              </w:rPr>
              <w:t xml:space="preserve"> </w:t>
            </w:r>
            <w:r>
              <w:rPr>
                <w:rFonts w:ascii="Sylfaen" w:hAnsi="Sylfaen"/>
              </w:rPr>
              <w:t>повреждения/поломки.</w:t>
            </w:r>
          </w:p>
        </w:tc>
        <w:tc>
          <w:tcPr>
            <w:tcW w:w="2126" w:type="dxa"/>
          </w:tcPr>
          <w:p w14:paraId="517FC6B3" w14:textId="77777777" w:rsidR="00CE6050" w:rsidRPr="00AE4137" w:rsidRDefault="00CE6050" w:rsidP="004525D9">
            <w:pPr>
              <w:rPr>
                <w:rFonts w:ascii="Sylfaen" w:hAnsi="Sylfaen"/>
                <w:lang w:val="af-ZA"/>
              </w:rPr>
            </w:pPr>
            <w:r w:rsidRPr="00AE4137">
              <w:rPr>
                <w:rFonts w:ascii="Sylfaen" w:hAnsi="Sylfaen"/>
                <w:lang w:val="af-ZA"/>
              </w:rPr>
              <w:t>Размеры</w:t>
            </w:r>
            <w:r>
              <w:rPr>
                <w:rFonts w:ascii="Sylfaen" w:hAnsi="Sylfaen"/>
              </w:rPr>
              <w:t>/объем</w:t>
            </w:r>
            <w:r w:rsidRPr="00AE4137">
              <w:rPr>
                <w:rFonts w:ascii="Sylfaen" w:hAnsi="Sylfaen"/>
                <w:lang w:val="af-ZA"/>
              </w:rPr>
              <w:t xml:space="preserve"> повреждения/поломки (длина, глубина).</w:t>
            </w:r>
          </w:p>
        </w:tc>
        <w:tc>
          <w:tcPr>
            <w:tcW w:w="2552" w:type="dxa"/>
          </w:tcPr>
          <w:p w14:paraId="2DF6A4E8" w14:textId="77777777" w:rsidR="00CE6050" w:rsidRDefault="00CE6050" w:rsidP="004525D9">
            <w:pPr>
              <w:rPr>
                <w:rFonts w:ascii="Sylfaen" w:hAnsi="Sylfaen"/>
                <w:lang w:val="af-ZA"/>
              </w:rPr>
            </w:pPr>
            <w:r w:rsidRPr="00AE4137">
              <w:rPr>
                <w:rFonts w:ascii="Sylfaen" w:hAnsi="Sylfaen"/>
                <w:lang w:val="af-ZA"/>
              </w:rPr>
              <w:t>Влияние повреждений на функциональность</w:t>
            </w:r>
            <w:r>
              <w:rPr>
                <w:rFonts w:ascii="Sylfaen" w:hAnsi="Sylfaen"/>
                <w:lang w:val="af-ZA"/>
              </w:rPr>
              <w:t>/свойст</w:t>
            </w:r>
            <w:r w:rsidRPr="00AE4137">
              <w:rPr>
                <w:rFonts w:ascii="Sylfaen" w:hAnsi="Sylfaen"/>
                <w:lang w:val="af-ZA"/>
              </w:rPr>
              <w:t>ва элемента и моста</w:t>
            </w:r>
          </w:p>
        </w:tc>
      </w:tr>
      <w:tr w:rsidR="00CE6050" w:rsidRPr="000A44B6" w14:paraId="0029E751" w14:textId="77777777" w:rsidTr="004525D9">
        <w:tc>
          <w:tcPr>
            <w:tcW w:w="1985" w:type="dxa"/>
          </w:tcPr>
          <w:p w14:paraId="17477888" w14:textId="77777777" w:rsidR="00CE6050" w:rsidRDefault="00CE6050" w:rsidP="004525D9">
            <w:pPr>
              <w:rPr>
                <w:rFonts w:ascii="Sylfaen" w:hAnsi="Sylfaen"/>
                <w:lang w:val="af-ZA"/>
              </w:rPr>
            </w:pPr>
          </w:p>
        </w:tc>
        <w:tc>
          <w:tcPr>
            <w:tcW w:w="2127" w:type="dxa"/>
          </w:tcPr>
          <w:p w14:paraId="2BE7AD1C" w14:textId="77777777" w:rsidR="00CE6050" w:rsidRDefault="00CE6050" w:rsidP="004525D9">
            <w:pPr>
              <w:rPr>
                <w:rFonts w:ascii="Sylfaen" w:hAnsi="Sylfaen"/>
                <w:lang w:val="af-ZA"/>
              </w:rPr>
            </w:pPr>
          </w:p>
        </w:tc>
        <w:tc>
          <w:tcPr>
            <w:tcW w:w="2126" w:type="dxa"/>
          </w:tcPr>
          <w:p w14:paraId="71E8CB62" w14:textId="77777777" w:rsidR="00CE6050" w:rsidRDefault="00CE6050" w:rsidP="004525D9">
            <w:pPr>
              <w:rPr>
                <w:rFonts w:ascii="Sylfaen" w:hAnsi="Sylfaen"/>
                <w:lang w:val="af-ZA"/>
              </w:rPr>
            </w:pPr>
          </w:p>
        </w:tc>
        <w:tc>
          <w:tcPr>
            <w:tcW w:w="2126" w:type="dxa"/>
          </w:tcPr>
          <w:p w14:paraId="0ACF61FF" w14:textId="77777777" w:rsidR="00CE6050" w:rsidRDefault="00CE6050" w:rsidP="004525D9">
            <w:pPr>
              <w:rPr>
                <w:rFonts w:ascii="Sylfaen" w:hAnsi="Sylfaen"/>
                <w:lang w:val="af-ZA"/>
              </w:rPr>
            </w:pPr>
          </w:p>
        </w:tc>
        <w:tc>
          <w:tcPr>
            <w:tcW w:w="2552" w:type="dxa"/>
          </w:tcPr>
          <w:p w14:paraId="50EF1C9F" w14:textId="77777777" w:rsidR="00CE6050" w:rsidRDefault="00CE6050" w:rsidP="004525D9">
            <w:pPr>
              <w:rPr>
                <w:rFonts w:ascii="Sylfaen" w:hAnsi="Sylfaen"/>
                <w:lang w:val="af-ZA"/>
              </w:rPr>
            </w:pPr>
          </w:p>
        </w:tc>
      </w:tr>
    </w:tbl>
    <w:p w14:paraId="629BC2F3" w14:textId="77777777" w:rsidR="00CE6050" w:rsidRDefault="00CE6050" w:rsidP="00CE6050">
      <w:pPr>
        <w:rPr>
          <w:rFonts w:ascii="Sylfaen" w:hAnsi="Sylfaen"/>
          <w:lang w:val="af-ZA"/>
        </w:rPr>
      </w:pPr>
    </w:p>
    <w:p w14:paraId="0C92CAC9" w14:textId="77777777" w:rsidR="00CE6050" w:rsidRDefault="00CE6050" w:rsidP="00CE6050">
      <w:pPr>
        <w:jc w:val="center"/>
        <w:rPr>
          <w:rFonts w:ascii="Sylfaen" w:hAnsi="Sylfaen"/>
          <w:lang w:val="af-ZA"/>
        </w:rPr>
      </w:pPr>
      <w:r w:rsidRPr="00717D8B">
        <w:rPr>
          <w:rFonts w:ascii="Sylfaen" w:hAnsi="Sylfaen"/>
          <w:b/>
          <w:u w:val="single"/>
        </w:rPr>
        <w:t>Форма номер</w:t>
      </w:r>
      <w:r>
        <w:rPr>
          <w:rFonts w:ascii="Sylfaen" w:hAnsi="Sylfaen"/>
          <w:b/>
          <w:u w:val="single"/>
        </w:rPr>
        <w:t xml:space="preserve"> </w:t>
      </w:r>
      <w:r w:rsidRPr="00717D8B">
        <w:rPr>
          <w:rFonts w:ascii="Sylfaen" w:hAnsi="Sylfaen"/>
          <w:b/>
          <w:u w:val="single"/>
        </w:rPr>
        <w:t>10. Описание технического состояния моста (путепрохода).</w:t>
      </w:r>
      <w:r>
        <w:rPr>
          <w:rFonts w:ascii="Sylfaen" w:hAnsi="Sylfaen"/>
          <w:b/>
          <w:u w:val="single"/>
        </w:rPr>
        <w:t xml:space="preserve"> </w:t>
      </w:r>
    </w:p>
    <w:p w14:paraId="767A2F19" w14:textId="77777777" w:rsidR="00CE6050" w:rsidRDefault="00CE6050" w:rsidP="00CE6050">
      <w:pPr>
        <w:ind w:firstLine="567"/>
        <w:rPr>
          <w:rFonts w:ascii="Sylfaen" w:hAnsi="Sylfaen"/>
        </w:rPr>
      </w:pPr>
      <w:r>
        <w:rPr>
          <w:rFonts w:ascii="Sylfaen" w:hAnsi="Sylfaen"/>
        </w:rPr>
        <w:t>П</w:t>
      </w:r>
      <w:r w:rsidRPr="00E90EE7">
        <w:rPr>
          <w:rFonts w:ascii="Sylfaen" w:hAnsi="Sylfaen"/>
          <w:lang w:val="af-ZA"/>
        </w:rPr>
        <w:t>одробное</w:t>
      </w:r>
      <w:r>
        <w:rPr>
          <w:rFonts w:ascii="Sylfaen" w:hAnsi="Sylfaen"/>
        </w:rPr>
        <w:t xml:space="preserve"> (иллюстрированное,</w:t>
      </w:r>
      <w:r w:rsidRPr="00E90EE7">
        <w:rPr>
          <w:rFonts w:ascii="Sylfaen" w:hAnsi="Sylfaen"/>
          <w:lang w:val="af-ZA"/>
        </w:rPr>
        <w:t xml:space="preserve"> с фотографиями</w:t>
      </w:r>
      <w:r>
        <w:rPr>
          <w:rFonts w:ascii="Sylfaen" w:hAnsi="Sylfaen"/>
        </w:rPr>
        <w:t>)</w:t>
      </w:r>
      <w:r w:rsidRPr="00E90EE7">
        <w:rPr>
          <w:rFonts w:ascii="Sylfaen" w:hAnsi="Sylfaen"/>
          <w:lang w:val="af-ZA"/>
        </w:rPr>
        <w:t xml:space="preserve"> описание технического состояния всех элементов моста </w:t>
      </w:r>
      <w:r>
        <w:rPr>
          <w:rFonts w:ascii="Sylfaen" w:hAnsi="Sylfaen"/>
        </w:rPr>
        <w:t xml:space="preserve">(свободного стиля) </w:t>
      </w:r>
      <w:r w:rsidRPr="00E90EE7">
        <w:rPr>
          <w:rFonts w:ascii="Sylfaen" w:hAnsi="Sylfaen"/>
          <w:lang w:val="af-ZA"/>
        </w:rPr>
        <w:t>на момент паспортирования</w:t>
      </w:r>
      <w:r>
        <w:rPr>
          <w:rFonts w:ascii="Sylfaen" w:hAnsi="Sylfaen"/>
        </w:rPr>
        <w:t>.</w:t>
      </w:r>
    </w:p>
    <w:p w14:paraId="486DC71F" w14:textId="77777777" w:rsidR="00CE6050" w:rsidRPr="00E90EE7" w:rsidRDefault="00CE6050" w:rsidP="00CE6050">
      <w:pPr>
        <w:ind w:firstLine="567"/>
        <w:rPr>
          <w:rFonts w:ascii="Sylfaen" w:hAnsi="Sylfaen"/>
        </w:rPr>
      </w:pPr>
    </w:p>
    <w:p w14:paraId="367CBF9D" w14:textId="77777777" w:rsidR="00CE6050" w:rsidRPr="00134369" w:rsidRDefault="00CE6050" w:rsidP="00CE6050">
      <w:pPr>
        <w:jc w:val="center"/>
        <w:rPr>
          <w:rFonts w:ascii="Sylfaen" w:hAnsi="Sylfaen"/>
          <w:b/>
          <w:u w:val="single"/>
          <w:lang w:val="af-ZA"/>
        </w:rPr>
      </w:pPr>
      <w:r w:rsidRPr="00717D8B">
        <w:rPr>
          <w:rFonts w:ascii="Sylfaen" w:hAnsi="Sylfaen"/>
          <w:b/>
          <w:u w:val="single"/>
        </w:rPr>
        <w:t>Форма номер</w:t>
      </w:r>
      <w:r>
        <w:rPr>
          <w:rFonts w:ascii="Sylfaen" w:hAnsi="Sylfaen"/>
          <w:b/>
          <w:u w:val="single"/>
        </w:rPr>
        <w:t xml:space="preserve"> </w:t>
      </w:r>
      <w:r w:rsidRPr="00717D8B">
        <w:rPr>
          <w:rFonts w:ascii="Sylfaen" w:hAnsi="Sylfaen"/>
          <w:b/>
          <w:u w:val="single"/>
        </w:rPr>
        <w:t>11. Предыдущие (проделанные работы по ремонту/реконструкции и укреплению.</w:t>
      </w:r>
    </w:p>
    <w:tbl>
      <w:tblPr>
        <w:tblStyle w:val="TableGrid"/>
        <w:tblW w:w="0" w:type="auto"/>
        <w:tblLook w:val="04A0" w:firstRow="1" w:lastRow="0" w:firstColumn="1" w:lastColumn="0" w:noHBand="0" w:noVBand="1"/>
      </w:tblPr>
      <w:tblGrid>
        <w:gridCol w:w="222"/>
        <w:gridCol w:w="2667"/>
        <w:gridCol w:w="2817"/>
        <w:gridCol w:w="1743"/>
        <w:gridCol w:w="2667"/>
      </w:tblGrid>
      <w:tr w:rsidR="00CE6050" w:rsidRPr="000A44B6" w14:paraId="4DAD1F70" w14:textId="77777777" w:rsidTr="004525D9">
        <w:tc>
          <w:tcPr>
            <w:tcW w:w="223" w:type="dxa"/>
          </w:tcPr>
          <w:p w14:paraId="6ACFAB38" w14:textId="77777777" w:rsidR="00CE6050" w:rsidRDefault="00CE6050" w:rsidP="004525D9">
            <w:pPr>
              <w:rPr>
                <w:rFonts w:ascii="Sylfaen" w:hAnsi="Sylfaen"/>
                <w:lang w:val="af-ZA"/>
              </w:rPr>
            </w:pPr>
          </w:p>
        </w:tc>
        <w:tc>
          <w:tcPr>
            <w:tcW w:w="2796" w:type="dxa"/>
          </w:tcPr>
          <w:p w14:paraId="3BE88498" w14:textId="77777777" w:rsidR="00CE6050" w:rsidRPr="00E90EE7" w:rsidRDefault="00CE6050" w:rsidP="004525D9">
            <w:pPr>
              <w:rPr>
                <w:rFonts w:ascii="Sylfaen" w:hAnsi="Sylfaen"/>
              </w:rPr>
            </w:pPr>
            <w:r w:rsidRPr="00E90EE7">
              <w:rPr>
                <w:rFonts w:ascii="Sylfaen" w:hAnsi="Sylfaen"/>
                <w:lang w:val="af-ZA"/>
              </w:rPr>
              <w:t>Название</w:t>
            </w:r>
            <w:r>
              <w:rPr>
                <w:rFonts w:ascii="Sylfaen" w:hAnsi="Sylfaen"/>
              </w:rPr>
              <w:t>/наименование</w:t>
            </w:r>
            <w:r w:rsidRPr="00E90EE7">
              <w:rPr>
                <w:rFonts w:ascii="Sylfaen" w:hAnsi="Sylfaen"/>
                <w:lang w:val="af-ZA"/>
              </w:rPr>
              <w:t xml:space="preserve"> элемента моста</w:t>
            </w:r>
            <w:r>
              <w:rPr>
                <w:rFonts w:ascii="Sylfaen" w:hAnsi="Sylfaen"/>
              </w:rPr>
              <w:t>.</w:t>
            </w:r>
          </w:p>
        </w:tc>
        <w:tc>
          <w:tcPr>
            <w:tcW w:w="3185" w:type="dxa"/>
          </w:tcPr>
          <w:p w14:paraId="6233A1CB" w14:textId="77777777" w:rsidR="00CE6050" w:rsidRPr="00E90EE7" w:rsidRDefault="00CE6050" w:rsidP="004525D9">
            <w:pPr>
              <w:rPr>
                <w:rFonts w:ascii="Sylfaen" w:hAnsi="Sylfaen"/>
              </w:rPr>
            </w:pPr>
            <w:r>
              <w:rPr>
                <w:rFonts w:ascii="Sylfaen" w:hAnsi="Sylfaen"/>
              </w:rPr>
              <w:t>О</w:t>
            </w:r>
            <w:r w:rsidRPr="00E90EE7">
              <w:rPr>
                <w:rFonts w:ascii="Sylfaen" w:hAnsi="Sylfaen"/>
                <w:lang w:val="af-ZA"/>
              </w:rPr>
              <w:t>писание</w:t>
            </w:r>
            <w:r>
              <w:rPr>
                <w:rFonts w:ascii="Sylfaen" w:hAnsi="Sylfaen"/>
              </w:rPr>
              <w:t xml:space="preserve"> (характеристика)</w:t>
            </w:r>
            <w:r w:rsidRPr="00E90EE7">
              <w:rPr>
                <w:rFonts w:ascii="Sylfaen" w:hAnsi="Sylfaen"/>
                <w:lang w:val="af-ZA"/>
              </w:rPr>
              <w:t xml:space="preserve"> работ по обновлению</w:t>
            </w:r>
            <w:r>
              <w:rPr>
                <w:rFonts w:ascii="Sylfaen" w:hAnsi="Sylfaen"/>
              </w:rPr>
              <w:t xml:space="preserve"> (ремонту</w:t>
            </w:r>
            <w:r w:rsidRPr="00E90EE7">
              <w:rPr>
                <w:rFonts w:ascii="Sylfaen" w:hAnsi="Sylfaen"/>
                <w:lang w:val="af-ZA"/>
              </w:rPr>
              <w:t>/реконструкции</w:t>
            </w:r>
            <w:r>
              <w:rPr>
                <w:rFonts w:ascii="Sylfaen" w:hAnsi="Sylfaen"/>
              </w:rPr>
              <w:t>)</w:t>
            </w:r>
            <w:r w:rsidRPr="00E90EE7">
              <w:rPr>
                <w:rFonts w:ascii="Sylfaen" w:hAnsi="Sylfaen"/>
                <w:lang w:val="af-ZA"/>
              </w:rPr>
              <w:t xml:space="preserve"> и укреплению</w:t>
            </w:r>
            <w:r>
              <w:rPr>
                <w:rFonts w:ascii="Sylfaen" w:hAnsi="Sylfaen"/>
              </w:rPr>
              <w:t xml:space="preserve"> моста.</w:t>
            </w:r>
          </w:p>
        </w:tc>
        <w:tc>
          <w:tcPr>
            <w:tcW w:w="2883" w:type="dxa"/>
          </w:tcPr>
          <w:p w14:paraId="71D2DC22" w14:textId="77777777" w:rsidR="00CE6050" w:rsidRPr="00E90EE7" w:rsidRDefault="00CE6050" w:rsidP="004525D9">
            <w:pPr>
              <w:rPr>
                <w:rFonts w:ascii="Sylfaen" w:hAnsi="Sylfaen"/>
              </w:rPr>
            </w:pPr>
            <w:r>
              <w:rPr>
                <w:rFonts w:ascii="Sylfaen" w:hAnsi="Sylfaen"/>
              </w:rPr>
              <w:t>Дата/г</w:t>
            </w:r>
            <w:r w:rsidRPr="00E90EE7">
              <w:rPr>
                <w:rFonts w:ascii="Sylfaen" w:hAnsi="Sylfaen"/>
                <w:lang w:val="af-ZA"/>
              </w:rPr>
              <w:t xml:space="preserve">од </w:t>
            </w:r>
            <w:r>
              <w:rPr>
                <w:rFonts w:ascii="Sylfaen" w:hAnsi="Sylfaen"/>
              </w:rPr>
              <w:t>осуществл</w:t>
            </w:r>
            <w:r w:rsidRPr="00E90EE7">
              <w:rPr>
                <w:rFonts w:ascii="Sylfaen" w:hAnsi="Sylfaen"/>
                <w:lang w:val="af-ZA"/>
              </w:rPr>
              <w:t>ения работ</w:t>
            </w:r>
            <w:r>
              <w:rPr>
                <w:rFonts w:ascii="Sylfaen" w:hAnsi="Sylfaen"/>
              </w:rPr>
              <w:t>.</w:t>
            </w:r>
          </w:p>
        </w:tc>
        <w:tc>
          <w:tcPr>
            <w:tcW w:w="2093" w:type="dxa"/>
          </w:tcPr>
          <w:p w14:paraId="4153FA10" w14:textId="77777777" w:rsidR="00CE6050" w:rsidRPr="00E90EE7" w:rsidRDefault="00CE6050" w:rsidP="004525D9">
            <w:pPr>
              <w:rPr>
                <w:rFonts w:ascii="Sylfaen" w:hAnsi="Sylfaen"/>
              </w:rPr>
            </w:pPr>
            <w:r w:rsidRPr="00E90EE7">
              <w:rPr>
                <w:rFonts w:ascii="Sylfaen" w:hAnsi="Sylfaen"/>
                <w:lang w:val="af-ZA"/>
              </w:rPr>
              <w:t>Название</w:t>
            </w:r>
            <w:r>
              <w:rPr>
                <w:rFonts w:ascii="Sylfaen" w:hAnsi="Sylfaen"/>
              </w:rPr>
              <w:t>/наименование</w:t>
            </w:r>
            <w:r w:rsidRPr="00E90EE7">
              <w:rPr>
                <w:rFonts w:ascii="Sylfaen" w:hAnsi="Sylfaen"/>
                <w:lang w:val="af-ZA"/>
              </w:rPr>
              <w:t xml:space="preserve"> документа, подтверждающего</w:t>
            </w:r>
            <w:r>
              <w:rPr>
                <w:rFonts w:ascii="Sylfaen" w:hAnsi="Sylfaen"/>
              </w:rPr>
              <w:t xml:space="preserve"> осуществл</w:t>
            </w:r>
            <w:r w:rsidRPr="00E90EE7">
              <w:rPr>
                <w:rFonts w:ascii="Sylfaen" w:hAnsi="Sylfaen"/>
                <w:lang w:val="af-ZA"/>
              </w:rPr>
              <w:t>ени</w:t>
            </w:r>
            <w:r>
              <w:rPr>
                <w:rFonts w:ascii="Sylfaen" w:hAnsi="Sylfaen"/>
              </w:rPr>
              <w:t>е</w:t>
            </w:r>
            <w:r w:rsidRPr="00E90EE7">
              <w:rPr>
                <w:rFonts w:ascii="Sylfaen" w:hAnsi="Sylfaen"/>
                <w:lang w:val="af-ZA"/>
              </w:rPr>
              <w:t xml:space="preserve"> работ</w:t>
            </w:r>
            <w:r>
              <w:rPr>
                <w:rFonts w:ascii="Sylfaen" w:hAnsi="Sylfaen"/>
              </w:rPr>
              <w:t>.</w:t>
            </w:r>
          </w:p>
        </w:tc>
      </w:tr>
      <w:tr w:rsidR="00CE6050" w:rsidRPr="000A44B6" w14:paraId="16BE8DFA" w14:textId="77777777" w:rsidTr="004525D9">
        <w:tc>
          <w:tcPr>
            <w:tcW w:w="223" w:type="dxa"/>
          </w:tcPr>
          <w:p w14:paraId="059BED8C" w14:textId="77777777" w:rsidR="00CE6050" w:rsidRDefault="00CE6050" w:rsidP="004525D9">
            <w:pPr>
              <w:rPr>
                <w:rFonts w:ascii="Sylfaen" w:hAnsi="Sylfaen"/>
                <w:lang w:val="af-ZA"/>
              </w:rPr>
            </w:pPr>
          </w:p>
        </w:tc>
        <w:tc>
          <w:tcPr>
            <w:tcW w:w="2796" w:type="dxa"/>
          </w:tcPr>
          <w:p w14:paraId="49F4CFE0" w14:textId="77777777" w:rsidR="00CE6050" w:rsidRDefault="00CE6050" w:rsidP="004525D9">
            <w:pPr>
              <w:rPr>
                <w:rFonts w:ascii="Sylfaen" w:hAnsi="Sylfaen"/>
                <w:lang w:val="af-ZA"/>
              </w:rPr>
            </w:pPr>
          </w:p>
        </w:tc>
        <w:tc>
          <w:tcPr>
            <w:tcW w:w="3185" w:type="dxa"/>
          </w:tcPr>
          <w:p w14:paraId="4FD7B12C" w14:textId="77777777" w:rsidR="00CE6050" w:rsidRDefault="00CE6050" w:rsidP="004525D9">
            <w:pPr>
              <w:rPr>
                <w:rFonts w:ascii="Sylfaen" w:hAnsi="Sylfaen"/>
                <w:lang w:val="af-ZA"/>
              </w:rPr>
            </w:pPr>
          </w:p>
        </w:tc>
        <w:tc>
          <w:tcPr>
            <w:tcW w:w="2883" w:type="dxa"/>
          </w:tcPr>
          <w:p w14:paraId="20B4B4EF" w14:textId="77777777" w:rsidR="00CE6050" w:rsidRDefault="00CE6050" w:rsidP="004525D9">
            <w:pPr>
              <w:rPr>
                <w:rFonts w:ascii="Sylfaen" w:hAnsi="Sylfaen"/>
                <w:lang w:val="af-ZA"/>
              </w:rPr>
            </w:pPr>
          </w:p>
        </w:tc>
        <w:tc>
          <w:tcPr>
            <w:tcW w:w="2093" w:type="dxa"/>
          </w:tcPr>
          <w:p w14:paraId="4F8E0765" w14:textId="77777777" w:rsidR="00CE6050" w:rsidRDefault="00CE6050" w:rsidP="004525D9">
            <w:pPr>
              <w:rPr>
                <w:rFonts w:ascii="Sylfaen" w:hAnsi="Sylfaen"/>
                <w:lang w:val="af-ZA"/>
              </w:rPr>
            </w:pPr>
          </w:p>
        </w:tc>
      </w:tr>
    </w:tbl>
    <w:p w14:paraId="275972F5" w14:textId="77777777" w:rsidR="00CE6050" w:rsidRDefault="00CE6050" w:rsidP="00CE6050">
      <w:pPr>
        <w:rPr>
          <w:rFonts w:ascii="Sylfaen" w:hAnsi="Sylfaen"/>
          <w:lang w:val="af-ZA"/>
        </w:rPr>
      </w:pPr>
    </w:p>
    <w:p w14:paraId="2D9BF141" w14:textId="77777777" w:rsidR="00CE6050" w:rsidRDefault="00CE6050" w:rsidP="00CE6050">
      <w:pPr>
        <w:jc w:val="center"/>
        <w:rPr>
          <w:rFonts w:ascii="Sylfaen" w:hAnsi="Sylfaen"/>
          <w:lang w:val="af-ZA"/>
        </w:rPr>
      </w:pPr>
      <w:r w:rsidRPr="00717D8B">
        <w:rPr>
          <w:rFonts w:ascii="Sylfaen" w:hAnsi="Sylfaen"/>
          <w:b/>
          <w:u w:val="single"/>
        </w:rPr>
        <w:t>Форма номер</w:t>
      </w:r>
      <w:r>
        <w:rPr>
          <w:rFonts w:ascii="Sylfaen" w:hAnsi="Sylfaen"/>
          <w:b/>
          <w:u w:val="single"/>
        </w:rPr>
        <w:t xml:space="preserve"> </w:t>
      </w:r>
      <w:r w:rsidRPr="00717D8B">
        <w:rPr>
          <w:rFonts w:ascii="Sylfaen" w:hAnsi="Sylfaen"/>
          <w:b/>
          <w:u w:val="single"/>
        </w:rPr>
        <w:t>12. Схемы (общий вид, поперечные разрезы, чертежи/графики опор).</w:t>
      </w:r>
      <w:r>
        <w:rPr>
          <w:rFonts w:ascii="Sylfaen" w:hAnsi="Sylfaen"/>
          <w:b/>
          <w:u w:val="single"/>
        </w:rPr>
        <w:t xml:space="preserve"> </w:t>
      </w:r>
    </w:p>
    <w:p w14:paraId="528312B2" w14:textId="77777777" w:rsidR="00CE6050" w:rsidRDefault="00CE6050" w:rsidP="00CE6050">
      <w:pPr>
        <w:rPr>
          <w:rFonts w:ascii="Sylfaen" w:hAnsi="Sylfaen"/>
          <w:lang w:val="af-ZA"/>
        </w:rPr>
      </w:pPr>
      <w:r w:rsidRPr="00C4542E">
        <w:rPr>
          <w:rFonts w:ascii="Sylfaen" w:hAnsi="Sylfaen"/>
          <w:lang w:val="af-ZA"/>
        </w:rPr>
        <w:t>Подробные чертежи</w:t>
      </w:r>
      <w:r>
        <w:rPr>
          <w:rFonts w:ascii="Sylfaen" w:hAnsi="Sylfaen"/>
        </w:rPr>
        <w:t xml:space="preserve"> (планы)</w:t>
      </w:r>
      <w:r w:rsidRPr="00C4542E">
        <w:rPr>
          <w:rFonts w:ascii="Sylfaen" w:hAnsi="Sylfaen"/>
          <w:lang w:val="af-ZA"/>
        </w:rPr>
        <w:t xml:space="preserve"> общего вида, поперечных разрезов, опор</w:t>
      </w:r>
      <w:r>
        <w:rPr>
          <w:rFonts w:ascii="Sylfaen" w:hAnsi="Sylfaen"/>
        </w:rPr>
        <w:t>/постаментов</w:t>
      </w:r>
      <w:r w:rsidRPr="00C4542E">
        <w:rPr>
          <w:rFonts w:ascii="Sylfaen" w:hAnsi="Sylfaen"/>
          <w:lang w:val="af-ZA"/>
        </w:rPr>
        <w:t xml:space="preserve"> моста, на которых должны быть отражены все основные размеры</w:t>
      </w:r>
      <w:r>
        <w:rPr>
          <w:rFonts w:ascii="Sylfaen" w:hAnsi="Sylfaen"/>
        </w:rPr>
        <w:t>/разметки</w:t>
      </w:r>
      <w:r w:rsidRPr="00C4542E">
        <w:rPr>
          <w:rFonts w:ascii="Sylfaen" w:hAnsi="Sylfaen"/>
          <w:lang w:val="af-ZA"/>
        </w:rPr>
        <w:t xml:space="preserve"> и </w:t>
      </w:r>
      <w:r>
        <w:rPr>
          <w:rFonts w:ascii="Sylfaen" w:hAnsi="Sylfaen"/>
        </w:rPr>
        <w:t>отметки</w:t>
      </w:r>
      <w:r w:rsidRPr="00C4542E">
        <w:rPr>
          <w:rFonts w:ascii="Sylfaen" w:hAnsi="Sylfaen"/>
          <w:lang w:val="af-ZA"/>
        </w:rPr>
        <w:t>.</w:t>
      </w:r>
    </w:p>
    <w:p w14:paraId="09710677" w14:textId="77777777" w:rsidR="00CE6050" w:rsidRDefault="00CE6050" w:rsidP="00CE6050">
      <w:pPr>
        <w:rPr>
          <w:rFonts w:ascii="Sylfaen" w:hAnsi="Sylfaen"/>
          <w:lang w:val="af-ZA"/>
        </w:rPr>
      </w:pPr>
    </w:p>
    <w:p w14:paraId="5011C7DD" w14:textId="77777777" w:rsidR="00CE6050" w:rsidRPr="00717D8B" w:rsidRDefault="00CE6050" w:rsidP="00CE6050">
      <w:pPr>
        <w:jc w:val="center"/>
        <w:rPr>
          <w:rFonts w:ascii="Sylfaen" w:hAnsi="Sylfaen"/>
          <w:b/>
          <w:u w:val="single"/>
        </w:rPr>
      </w:pPr>
      <w:r w:rsidRPr="00717D8B">
        <w:rPr>
          <w:rFonts w:ascii="Sylfaen" w:hAnsi="Sylfaen"/>
          <w:b/>
          <w:u w:val="single"/>
        </w:rPr>
        <w:t>Форма номер</w:t>
      </w:r>
      <w:r>
        <w:rPr>
          <w:rFonts w:ascii="Sylfaen" w:hAnsi="Sylfaen"/>
          <w:b/>
          <w:u w:val="single"/>
        </w:rPr>
        <w:t xml:space="preserve"> </w:t>
      </w:r>
      <w:r w:rsidRPr="00717D8B">
        <w:rPr>
          <w:rFonts w:ascii="Sylfaen" w:hAnsi="Sylfaen"/>
          <w:b/>
          <w:u w:val="single"/>
        </w:rPr>
        <w:t>13. Фотографии (общие тексты).</w:t>
      </w:r>
    </w:p>
    <w:p w14:paraId="552D51CF" w14:textId="77777777" w:rsidR="00CE6050" w:rsidRDefault="00CE6050" w:rsidP="00CE6050">
      <w:pPr>
        <w:jc w:val="center"/>
        <w:rPr>
          <w:rFonts w:ascii="Sylfaen" w:hAnsi="Sylfaen"/>
          <w:lang w:val="af-ZA"/>
        </w:rPr>
      </w:pPr>
      <w:r w:rsidRPr="00E36E3D">
        <w:rPr>
          <w:rFonts w:ascii="Sylfaen" w:hAnsi="Sylfaen"/>
          <w:lang w:val="af-ZA"/>
        </w:rPr>
        <w:t xml:space="preserve">Все фотографии должны иметь описание, </w:t>
      </w:r>
      <w:r>
        <w:rPr>
          <w:rFonts w:ascii="Sylfaen" w:hAnsi="Sylfaen"/>
        </w:rPr>
        <w:t xml:space="preserve">точную </w:t>
      </w:r>
      <w:r w:rsidRPr="00E36E3D">
        <w:rPr>
          <w:rFonts w:ascii="Sylfaen" w:hAnsi="Sylfaen"/>
          <w:lang w:val="af-ZA"/>
        </w:rPr>
        <w:t>дату</w:t>
      </w:r>
      <w:r>
        <w:rPr>
          <w:rFonts w:ascii="Sylfaen" w:hAnsi="Sylfaen"/>
        </w:rPr>
        <w:t xml:space="preserve"> установки</w:t>
      </w:r>
      <w:r w:rsidRPr="00E36E3D">
        <w:rPr>
          <w:rFonts w:ascii="Sylfaen" w:hAnsi="Sylfaen"/>
          <w:lang w:val="af-ZA"/>
        </w:rPr>
        <w:t xml:space="preserve"> и координаты места.</w:t>
      </w:r>
    </w:p>
    <w:p w14:paraId="46A85AF3" w14:textId="77777777" w:rsidR="00CE6050" w:rsidRDefault="00CE6050" w:rsidP="00CE6050">
      <w:pPr>
        <w:rPr>
          <w:rFonts w:ascii="Sylfaen" w:hAnsi="Sylfaen"/>
          <w:lang w:val="af-ZA"/>
        </w:rPr>
      </w:pPr>
    </w:p>
    <w:p w14:paraId="43B5F392" w14:textId="77777777" w:rsidR="00CE6050" w:rsidRPr="00717D8B" w:rsidRDefault="00CE6050" w:rsidP="00CE6050">
      <w:pPr>
        <w:jc w:val="center"/>
        <w:rPr>
          <w:rFonts w:ascii="Sylfaen" w:hAnsi="Sylfaen"/>
          <w:b/>
          <w:u w:val="single"/>
        </w:rPr>
      </w:pPr>
      <w:r w:rsidRPr="00717D8B">
        <w:rPr>
          <w:rFonts w:ascii="Sylfaen" w:hAnsi="Sylfaen"/>
          <w:b/>
          <w:u w:val="single"/>
        </w:rPr>
        <w:t>Форма номер</w:t>
      </w:r>
      <w:r>
        <w:rPr>
          <w:rFonts w:ascii="Sylfaen" w:hAnsi="Sylfaen"/>
          <w:b/>
          <w:u w:val="single"/>
        </w:rPr>
        <w:t xml:space="preserve"> </w:t>
      </w:r>
      <w:r w:rsidRPr="00717D8B">
        <w:rPr>
          <w:rFonts w:ascii="Sylfaen" w:hAnsi="Sylfaen"/>
          <w:b/>
          <w:u w:val="single"/>
        </w:rPr>
        <w:t>14. Дополнительная информация (сведения).</w:t>
      </w:r>
    </w:p>
    <w:p w14:paraId="364DF2F8" w14:textId="77777777" w:rsidR="00CE6050" w:rsidRDefault="00CE6050" w:rsidP="00CE6050">
      <w:pPr>
        <w:rPr>
          <w:rFonts w:ascii="Sylfaen" w:hAnsi="Sylfaen"/>
          <w:lang w:val="af-ZA"/>
        </w:rPr>
      </w:pPr>
      <w:r>
        <w:t xml:space="preserve">В случае, </w:t>
      </w:r>
      <w:r>
        <w:rPr>
          <w:rFonts w:ascii="Sylfaen" w:hAnsi="Sylfaen"/>
        </w:rPr>
        <w:t>е</w:t>
      </w:r>
      <w:r w:rsidRPr="00E36E3D">
        <w:rPr>
          <w:rFonts w:ascii="Sylfaen" w:hAnsi="Sylfaen"/>
          <w:lang w:val="af-ZA"/>
        </w:rPr>
        <w:t>сли имеется</w:t>
      </w:r>
      <w:r>
        <w:rPr>
          <w:rFonts w:ascii="Sylfaen" w:hAnsi="Sylfaen"/>
        </w:rPr>
        <w:t>/наличествует</w:t>
      </w:r>
      <w:r w:rsidRPr="00E36E3D">
        <w:rPr>
          <w:rFonts w:ascii="Sylfaen" w:hAnsi="Sylfaen"/>
          <w:lang w:val="af-ZA"/>
        </w:rPr>
        <w:t xml:space="preserve"> </w:t>
      </w:r>
      <w:r>
        <w:rPr>
          <w:rFonts w:ascii="Sylfaen" w:hAnsi="Sylfaen"/>
        </w:rPr>
        <w:t xml:space="preserve">какая-либо </w:t>
      </w:r>
      <w:r w:rsidRPr="00E36E3D">
        <w:rPr>
          <w:rFonts w:ascii="Sylfaen" w:hAnsi="Sylfaen"/>
          <w:lang w:val="af-ZA"/>
        </w:rPr>
        <w:t xml:space="preserve">иная информация, она </w:t>
      </w:r>
      <w:r>
        <w:rPr>
          <w:rFonts w:ascii="Sylfaen" w:hAnsi="Sylfaen"/>
        </w:rPr>
        <w:t xml:space="preserve">должна быть </w:t>
      </w:r>
      <w:r w:rsidRPr="00E36E3D">
        <w:rPr>
          <w:rFonts w:ascii="Sylfaen" w:hAnsi="Sylfaen"/>
          <w:lang w:val="af-ZA"/>
        </w:rPr>
        <w:t xml:space="preserve">представлена </w:t>
      </w:r>
      <w:r w:rsidRPr="00E36E3D">
        <w:rPr>
          <w:lang w:val="af-ZA"/>
        </w:rPr>
        <w:t>​​</w:t>
      </w:r>
      <w:r w:rsidRPr="00E36E3D">
        <w:rPr>
          <w:rFonts w:ascii="Sylfaen" w:hAnsi="Sylfaen" w:cs="Sylfaen"/>
          <w:lang w:val="af-ZA"/>
        </w:rPr>
        <w:t>в</w:t>
      </w:r>
      <w:r w:rsidRPr="00E36E3D">
        <w:rPr>
          <w:rFonts w:ascii="Sylfaen" w:hAnsi="Sylfaen"/>
          <w:lang w:val="af-ZA"/>
        </w:rPr>
        <w:t xml:space="preserve"> </w:t>
      </w:r>
      <w:r w:rsidRPr="00E36E3D">
        <w:rPr>
          <w:rFonts w:ascii="Sylfaen" w:hAnsi="Sylfaen" w:cs="Sylfaen"/>
          <w:lang w:val="af-ZA"/>
        </w:rPr>
        <w:t>произвольном</w:t>
      </w:r>
      <w:r w:rsidRPr="00E36E3D">
        <w:rPr>
          <w:rFonts w:ascii="Sylfaen" w:hAnsi="Sylfaen"/>
          <w:lang w:val="af-ZA"/>
        </w:rPr>
        <w:t xml:space="preserve"> </w:t>
      </w:r>
      <w:r w:rsidRPr="00E36E3D">
        <w:rPr>
          <w:rFonts w:ascii="Sylfaen" w:hAnsi="Sylfaen" w:cs="Sylfaen"/>
          <w:lang w:val="af-ZA"/>
        </w:rPr>
        <w:t>стил</w:t>
      </w:r>
      <w:r w:rsidRPr="00E36E3D">
        <w:rPr>
          <w:rFonts w:ascii="Sylfaen" w:hAnsi="Sylfaen"/>
          <w:lang w:val="af-ZA"/>
        </w:rPr>
        <w:t>е.</w:t>
      </w:r>
    </w:p>
    <w:p w14:paraId="676EE025" w14:textId="77777777" w:rsidR="00CE6050" w:rsidRDefault="00CE6050" w:rsidP="00CE6050">
      <w:pPr>
        <w:rPr>
          <w:rFonts w:ascii="Sylfaen" w:hAnsi="Sylfaen"/>
          <w:lang w:val="af-ZA"/>
        </w:rPr>
      </w:pPr>
    </w:p>
    <w:p w14:paraId="2399D34B" w14:textId="77777777" w:rsidR="00CE6050" w:rsidRPr="00E36E3D" w:rsidRDefault="00CE6050" w:rsidP="00CE6050">
      <w:pPr>
        <w:rPr>
          <w:rFonts w:ascii="Sylfaen" w:hAnsi="Sylfaen"/>
          <w:lang w:val="af-ZA"/>
        </w:rPr>
      </w:pPr>
    </w:p>
    <w:p w14:paraId="2CAA9EC9" w14:textId="77777777" w:rsidR="001A1D3D" w:rsidRPr="00AC53A8" w:rsidRDefault="001A1D3D" w:rsidP="00EE54EE">
      <w:pPr>
        <w:widowControl w:val="0"/>
        <w:jc w:val="center"/>
        <w:rPr>
          <w:rFonts w:ascii="GHEA Grapalat" w:hAnsi="GHEA Grapalat"/>
          <w:lang w:val="hy-AM"/>
        </w:rPr>
      </w:pPr>
    </w:p>
    <w:p w14:paraId="016C6452" w14:textId="77777777" w:rsidR="0008386A" w:rsidRPr="00AC53A8" w:rsidRDefault="0008386A" w:rsidP="00EE54EE">
      <w:pPr>
        <w:widowControl w:val="0"/>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97506D2" w14:textId="77777777" w:rsidTr="005B7138">
        <w:trPr>
          <w:jc w:val="center"/>
        </w:trPr>
        <w:tc>
          <w:tcPr>
            <w:tcW w:w="4536" w:type="dxa"/>
          </w:tcPr>
          <w:p w14:paraId="2B94B51B"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ЗАКАЗЧИК</w:t>
            </w:r>
          </w:p>
          <w:p w14:paraId="02F495B8"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___________________________</w:t>
            </w:r>
          </w:p>
          <w:p w14:paraId="7C205D33"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00A477ED"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c>
          <w:tcPr>
            <w:tcW w:w="760" w:type="dxa"/>
          </w:tcPr>
          <w:p w14:paraId="40997605" w14:textId="77777777" w:rsidR="003B2F27" w:rsidRPr="00AD29CE" w:rsidRDefault="003B2F27" w:rsidP="00EE54EE">
            <w:pPr>
              <w:widowControl w:val="0"/>
              <w:jc w:val="center"/>
              <w:rPr>
                <w:rFonts w:ascii="GHEA Grapalat" w:hAnsi="GHEA Grapalat"/>
              </w:rPr>
            </w:pPr>
          </w:p>
        </w:tc>
        <w:tc>
          <w:tcPr>
            <w:tcW w:w="4343" w:type="dxa"/>
          </w:tcPr>
          <w:p w14:paraId="5A517D20"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ИСПОЛНИТЕЛЬ</w:t>
            </w:r>
          </w:p>
          <w:p w14:paraId="033A1BBB"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w:t>
            </w:r>
          </w:p>
          <w:p w14:paraId="67468602"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178FF9F6"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r>
    </w:tbl>
    <w:p w14:paraId="69935F75" w14:textId="77777777" w:rsidR="003B2F27" w:rsidRPr="00AD29CE" w:rsidRDefault="003B2F27" w:rsidP="00EE54EE">
      <w:pPr>
        <w:widowControl w:val="0"/>
        <w:jc w:val="center"/>
        <w:rPr>
          <w:rFonts w:ascii="GHEA Grapalat" w:hAnsi="GHEA Grapalat"/>
        </w:rPr>
      </w:pPr>
      <w:r w:rsidRPr="00AD29CE">
        <w:rPr>
          <w:rFonts w:ascii="GHEA Grapalat" w:hAnsi="GHEA Grapalat"/>
        </w:rPr>
        <w:br w:type="page"/>
      </w:r>
    </w:p>
    <w:p w14:paraId="55C1FC0C" w14:textId="77777777" w:rsidR="00554D44" w:rsidRDefault="00554D44" w:rsidP="00EE54EE">
      <w:pPr>
        <w:widowControl w:val="0"/>
        <w:ind w:firstLine="567"/>
        <w:jc w:val="right"/>
        <w:rPr>
          <w:rFonts w:ascii="GHEA Grapalat" w:hAnsi="GHEA Grapalat"/>
          <w:i/>
        </w:rPr>
      </w:pPr>
    </w:p>
    <w:p w14:paraId="0DEF2B75" w14:textId="77777777" w:rsidR="003B2F27" w:rsidRPr="00AD29CE" w:rsidRDefault="003B2F27" w:rsidP="00EE54EE">
      <w:pPr>
        <w:widowControl w:val="0"/>
        <w:jc w:val="right"/>
        <w:rPr>
          <w:rFonts w:ascii="GHEA Grapalat" w:hAnsi="GHEA Grapalat"/>
          <w:i/>
        </w:rPr>
      </w:pPr>
      <w:r w:rsidRPr="00AD29CE">
        <w:rPr>
          <w:rFonts w:ascii="GHEA Grapalat" w:hAnsi="GHEA Grapalat"/>
          <w:i/>
        </w:rPr>
        <w:t>Приложение № 2</w:t>
      </w:r>
    </w:p>
    <w:p w14:paraId="2B62EBD7" w14:textId="77777777" w:rsidR="003B2F27" w:rsidRPr="00AD29CE" w:rsidRDefault="003B2F27" w:rsidP="00EE54E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CFE63C3" w14:textId="77777777" w:rsidR="003B2F27" w:rsidRPr="00AD29CE" w:rsidRDefault="003B2F27" w:rsidP="00EE54EE">
      <w:pPr>
        <w:widowControl w:val="0"/>
        <w:tabs>
          <w:tab w:val="left" w:pos="9540"/>
        </w:tabs>
        <w:jc w:val="center"/>
        <w:rPr>
          <w:rFonts w:ascii="GHEA Grapalat" w:hAnsi="GHEA Grapalat"/>
        </w:rPr>
      </w:pPr>
    </w:p>
    <w:p w14:paraId="1645DC5A" w14:textId="77777777" w:rsidR="003B2F27" w:rsidRPr="00CA2754" w:rsidRDefault="003B2F27" w:rsidP="00EE54EE">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14:paraId="11231821" w14:textId="77777777" w:rsidR="003B2F27" w:rsidRPr="00AD29CE" w:rsidRDefault="003B2F27" w:rsidP="00EE54EE">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542BD153" w14:textId="77777777" w:rsidTr="005B7138">
        <w:trPr>
          <w:trHeight w:val="363"/>
          <w:jc w:val="center"/>
        </w:trPr>
        <w:tc>
          <w:tcPr>
            <w:tcW w:w="11627" w:type="dxa"/>
            <w:gridSpan w:val="16"/>
          </w:tcPr>
          <w:p w14:paraId="0A615CA5"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Услуги</w:t>
            </w:r>
          </w:p>
        </w:tc>
      </w:tr>
      <w:tr w:rsidR="003B2F27" w:rsidRPr="00F412AC" w14:paraId="6434972A" w14:textId="77777777" w:rsidTr="005B7138">
        <w:trPr>
          <w:trHeight w:val="1781"/>
          <w:jc w:val="center"/>
        </w:trPr>
        <w:tc>
          <w:tcPr>
            <w:tcW w:w="1006" w:type="dxa"/>
            <w:vAlign w:val="center"/>
          </w:tcPr>
          <w:p w14:paraId="300A3D83"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13E694B2"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0FE33CCB"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BA00034" w14:textId="37297FDB" w:rsidR="003B2F27" w:rsidRPr="00CA2754" w:rsidRDefault="003B2F27" w:rsidP="00EE54EE">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sidR="00764224">
              <w:rPr>
                <w:rFonts w:ascii="GHEA Grapalat" w:hAnsi="GHEA Grapalat"/>
                <w:sz w:val="16"/>
              </w:rPr>
              <w:t>едусматривается произвести в 202</w:t>
            </w:r>
            <w:r w:rsidR="00921107">
              <w:rPr>
                <w:rFonts w:ascii="GHEA Grapalat" w:hAnsi="GHEA Grapalat"/>
                <w:sz w:val="16"/>
              </w:rPr>
              <w:t>4</w:t>
            </w:r>
            <w:r>
              <w:rPr>
                <w:rFonts w:ascii="GHEA Grapalat" w:hAnsi="GHEA Grapalat"/>
                <w:sz w:val="16"/>
              </w:rPr>
              <w:t>г., по месяцам, в том числе</w:t>
            </w:r>
            <w:r>
              <w:rPr>
                <w:rStyle w:val="FootnoteReference"/>
                <w:rFonts w:ascii="GHEA Grapalat" w:hAnsi="GHEA Grapalat"/>
                <w:sz w:val="16"/>
              </w:rPr>
              <w:footnoteReference w:customMarkFollows="1" w:id="17"/>
              <w:t>**</w:t>
            </w:r>
          </w:p>
        </w:tc>
      </w:tr>
      <w:tr w:rsidR="003B2F27" w:rsidRPr="00F412AC" w14:paraId="4D3B4530" w14:textId="77777777" w:rsidTr="005B7138">
        <w:trPr>
          <w:trHeight w:val="742"/>
          <w:jc w:val="center"/>
        </w:trPr>
        <w:tc>
          <w:tcPr>
            <w:tcW w:w="1006" w:type="dxa"/>
          </w:tcPr>
          <w:p w14:paraId="50982303" w14:textId="1E42DC15" w:rsidR="003B2F27" w:rsidRPr="00764224" w:rsidRDefault="003B2F27" w:rsidP="00EE54EE">
            <w:pPr>
              <w:widowControl w:val="0"/>
              <w:jc w:val="center"/>
              <w:rPr>
                <w:rFonts w:ascii="GHEA Grapalat" w:hAnsi="GHEA Grapalat"/>
                <w:sz w:val="16"/>
                <w:lang w:val="hy-AM"/>
              </w:rPr>
            </w:pPr>
          </w:p>
        </w:tc>
        <w:tc>
          <w:tcPr>
            <w:tcW w:w="1212" w:type="dxa"/>
          </w:tcPr>
          <w:p w14:paraId="7784147C" w14:textId="73FAB5CC" w:rsidR="003B2F27" w:rsidRPr="00F412AC" w:rsidRDefault="003B2F27" w:rsidP="00EE54EE">
            <w:pPr>
              <w:widowControl w:val="0"/>
              <w:jc w:val="center"/>
              <w:rPr>
                <w:rFonts w:ascii="GHEA Grapalat" w:hAnsi="GHEA Grapalat"/>
                <w:sz w:val="16"/>
              </w:rPr>
            </w:pPr>
          </w:p>
        </w:tc>
        <w:tc>
          <w:tcPr>
            <w:tcW w:w="843" w:type="dxa"/>
          </w:tcPr>
          <w:p w14:paraId="2112D68E" w14:textId="77777777" w:rsidR="003B2F27" w:rsidRPr="00F412AC" w:rsidRDefault="003B2F27" w:rsidP="00EE54EE">
            <w:pPr>
              <w:widowControl w:val="0"/>
              <w:jc w:val="center"/>
              <w:rPr>
                <w:rFonts w:ascii="GHEA Grapalat" w:hAnsi="GHEA Grapalat"/>
                <w:sz w:val="16"/>
              </w:rPr>
            </w:pPr>
          </w:p>
        </w:tc>
        <w:tc>
          <w:tcPr>
            <w:tcW w:w="682" w:type="dxa"/>
            <w:vAlign w:val="center"/>
          </w:tcPr>
          <w:p w14:paraId="6ABDC2A6" w14:textId="77777777" w:rsidR="003B2F27" w:rsidRPr="00F412AC" w:rsidRDefault="003B2F27" w:rsidP="00EE54EE">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CE15BEF" w14:textId="77777777" w:rsidR="003B2F27" w:rsidRPr="00F412AC" w:rsidRDefault="003B2F27" w:rsidP="00EE54EE">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3C909C71" w14:textId="77777777" w:rsidR="003B2F27" w:rsidRPr="00F412AC" w:rsidRDefault="003B2F27" w:rsidP="00EE54EE">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12CE72DF" w14:textId="77777777" w:rsidR="003B2F27" w:rsidRPr="00F412AC" w:rsidRDefault="003B2F27" w:rsidP="00EE54EE">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51983FF" w14:textId="77777777" w:rsidR="003B2F27" w:rsidRPr="00F412AC" w:rsidRDefault="003B2F27" w:rsidP="00EE54EE">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EE97CD8" w14:textId="77777777" w:rsidR="003B2F27" w:rsidRPr="00F412AC" w:rsidRDefault="003B2F27" w:rsidP="00EE54EE">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E672E94" w14:textId="77777777" w:rsidR="003B2F27" w:rsidRPr="00F412AC" w:rsidRDefault="003B2F27" w:rsidP="00EE54EE">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4772C1E0" w14:textId="77777777" w:rsidR="003B2F27" w:rsidRPr="00F412AC" w:rsidRDefault="003B2F27" w:rsidP="00EE54EE">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8848D9D" w14:textId="77777777" w:rsidR="003B2F27" w:rsidRPr="00F412AC" w:rsidRDefault="003B2F27" w:rsidP="00EE54EE">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30396E58" w14:textId="77777777" w:rsidR="003B2F27" w:rsidRPr="00F412AC" w:rsidRDefault="003B2F27" w:rsidP="00EE54EE">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64AE330" w14:textId="77777777" w:rsidR="003B2F27" w:rsidRPr="00F412AC" w:rsidRDefault="003B2F27" w:rsidP="00EE54EE">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1FA6B47" w14:textId="77777777" w:rsidR="003B2F27" w:rsidRPr="00F412AC" w:rsidRDefault="003B2F27" w:rsidP="00EE54EE">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1EF2372C" w14:textId="77777777" w:rsidR="003B2F27" w:rsidRPr="00764224" w:rsidRDefault="003B2F27" w:rsidP="00EE54EE">
            <w:pPr>
              <w:widowControl w:val="0"/>
              <w:ind w:right="-1"/>
              <w:jc w:val="center"/>
              <w:rPr>
                <w:rFonts w:ascii="GHEA Grapalat" w:hAnsi="GHEA Grapalat"/>
                <w:sz w:val="16"/>
              </w:rPr>
            </w:pPr>
            <w:r w:rsidRPr="00F412AC">
              <w:rPr>
                <w:rFonts w:ascii="GHEA Grapalat" w:hAnsi="GHEA Grapalat"/>
                <w:sz w:val="16"/>
              </w:rPr>
              <w:t>Всего</w:t>
            </w:r>
          </w:p>
        </w:tc>
      </w:tr>
      <w:tr w:rsidR="0055208F" w:rsidRPr="00F412AC" w14:paraId="78DD4341" w14:textId="77777777" w:rsidTr="00210328">
        <w:trPr>
          <w:trHeight w:val="742"/>
          <w:jc w:val="center"/>
        </w:trPr>
        <w:tc>
          <w:tcPr>
            <w:tcW w:w="1006" w:type="dxa"/>
          </w:tcPr>
          <w:p w14:paraId="75DA10BC" w14:textId="0601DEF5" w:rsidR="0055208F" w:rsidRDefault="0055208F" w:rsidP="0055208F">
            <w:pPr>
              <w:widowControl w:val="0"/>
              <w:jc w:val="center"/>
              <w:rPr>
                <w:rFonts w:ascii="GHEA Grapalat" w:hAnsi="GHEA Grapalat"/>
                <w:sz w:val="16"/>
                <w:lang w:val="hy-AM"/>
              </w:rPr>
            </w:pPr>
            <w:r>
              <w:rPr>
                <w:rFonts w:ascii="GHEA Grapalat" w:hAnsi="GHEA Grapalat"/>
                <w:sz w:val="16"/>
                <w:lang w:val="hy-AM"/>
              </w:rPr>
              <w:t>1</w:t>
            </w:r>
          </w:p>
        </w:tc>
        <w:tc>
          <w:tcPr>
            <w:tcW w:w="1212" w:type="dxa"/>
          </w:tcPr>
          <w:p w14:paraId="49C0F561" w14:textId="367F9ECB" w:rsidR="0055208F" w:rsidRPr="00FF1138" w:rsidRDefault="0055208F" w:rsidP="0055208F">
            <w:pPr>
              <w:widowControl w:val="0"/>
              <w:jc w:val="center"/>
              <w:rPr>
                <w:rFonts w:ascii="GHEA Grapalat" w:hAnsi="GHEA Grapalat"/>
                <w:b/>
                <w:sz w:val="20"/>
                <w:szCs w:val="20"/>
              </w:rPr>
            </w:pPr>
            <w:r w:rsidRPr="00797BD5">
              <w:rPr>
                <w:rFonts w:ascii="GHEA Grapalat" w:hAnsi="GHEA Grapalat"/>
                <w:sz w:val="20"/>
                <w:szCs w:val="20"/>
                <w:lang w:val="hy-AM"/>
              </w:rPr>
              <w:t>71241200/104</w:t>
            </w:r>
          </w:p>
        </w:tc>
        <w:tc>
          <w:tcPr>
            <w:tcW w:w="843" w:type="dxa"/>
          </w:tcPr>
          <w:p w14:paraId="0A927876" w14:textId="40421692" w:rsidR="0055208F" w:rsidRPr="00AE79F3" w:rsidRDefault="0055208F" w:rsidP="0055208F">
            <w:pPr>
              <w:widowControl w:val="0"/>
              <w:jc w:val="center"/>
              <w:rPr>
                <w:rFonts w:ascii="GHEA Grapalat" w:hAnsi="GHEA Grapalat"/>
                <w:sz w:val="16"/>
                <w:szCs w:val="16"/>
              </w:rPr>
            </w:pPr>
            <w:r w:rsidRPr="00AE79F3">
              <w:rPr>
                <w:rFonts w:ascii="GHEA Grapalat" w:hAnsi="GHEA Grapalat"/>
                <w:sz w:val="16"/>
                <w:szCs w:val="16"/>
              </w:rPr>
              <w:t>приобретение услуг</w:t>
            </w:r>
            <w:r w:rsidRPr="00AE79F3">
              <w:rPr>
                <w:rFonts w:ascii="GHEA Grapalat" w:hAnsi="GHEA Grapalat"/>
                <w:sz w:val="16"/>
                <w:szCs w:val="16"/>
                <w:lang w:val="hy-AM"/>
              </w:rPr>
              <w:t xml:space="preserve"> </w:t>
            </w:r>
            <w:r w:rsidRPr="00AE79F3">
              <w:rPr>
                <w:rFonts w:ascii="GHEA Grapalat" w:hAnsi="GHEA Grapalat"/>
                <w:sz w:val="16"/>
                <w:szCs w:val="16"/>
              </w:rPr>
              <w:t>по исследованию технического состояния, оценке сейсмического состояния и паспортизации мостовых конструкций, расположенных на административной территории города Еревана</w:t>
            </w:r>
          </w:p>
        </w:tc>
        <w:tc>
          <w:tcPr>
            <w:tcW w:w="682" w:type="dxa"/>
          </w:tcPr>
          <w:p w14:paraId="6EE132BD" w14:textId="77777777" w:rsidR="0055208F" w:rsidRPr="00683171" w:rsidRDefault="0055208F" w:rsidP="0055208F">
            <w:pPr>
              <w:jc w:val="center"/>
              <w:rPr>
                <w:rFonts w:ascii="GHEA Grapalat" w:hAnsi="GHEA Grapalat"/>
                <w:sz w:val="16"/>
                <w:szCs w:val="16"/>
                <w:lang w:val="pt-BR"/>
              </w:rPr>
            </w:pPr>
          </w:p>
          <w:p w14:paraId="50646722" w14:textId="77777777" w:rsidR="0055208F" w:rsidRPr="00683171" w:rsidRDefault="0055208F" w:rsidP="0055208F">
            <w:pPr>
              <w:jc w:val="center"/>
              <w:rPr>
                <w:rFonts w:ascii="GHEA Grapalat" w:hAnsi="GHEA Grapalat"/>
                <w:sz w:val="16"/>
                <w:szCs w:val="16"/>
                <w:lang w:val="pt-BR"/>
              </w:rPr>
            </w:pPr>
          </w:p>
          <w:p w14:paraId="302401C3" w14:textId="36D5618A" w:rsidR="0055208F" w:rsidRPr="00F412AC" w:rsidRDefault="0055208F" w:rsidP="0055208F">
            <w:pPr>
              <w:widowControl w:val="0"/>
              <w:ind w:left="-161" w:right="-148"/>
              <w:jc w:val="center"/>
              <w:rPr>
                <w:rFonts w:ascii="GHEA Grapalat" w:hAnsi="GHEA Grapalat"/>
                <w:sz w:val="16"/>
              </w:rPr>
            </w:pPr>
            <w:r w:rsidRPr="00683171">
              <w:rPr>
                <w:rFonts w:ascii="GHEA Grapalat" w:hAnsi="GHEA Grapalat"/>
                <w:sz w:val="16"/>
                <w:szCs w:val="16"/>
                <w:lang w:val="pt-BR"/>
              </w:rPr>
              <w:t>... %</w:t>
            </w:r>
          </w:p>
        </w:tc>
        <w:tc>
          <w:tcPr>
            <w:tcW w:w="813" w:type="dxa"/>
          </w:tcPr>
          <w:p w14:paraId="61AAE301" w14:textId="77777777" w:rsidR="0055208F" w:rsidRPr="00683171" w:rsidRDefault="0055208F" w:rsidP="0055208F">
            <w:pPr>
              <w:jc w:val="center"/>
              <w:rPr>
                <w:rFonts w:ascii="GHEA Grapalat" w:hAnsi="GHEA Grapalat"/>
                <w:sz w:val="16"/>
                <w:szCs w:val="16"/>
                <w:lang w:val="pt-BR"/>
              </w:rPr>
            </w:pPr>
          </w:p>
          <w:p w14:paraId="73D38151" w14:textId="77777777" w:rsidR="0055208F" w:rsidRPr="00683171" w:rsidRDefault="0055208F" w:rsidP="0055208F">
            <w:pPr>
              <w:jc w:val="center"/>
              <w:rPr>
                <w:rFonts w:ascii="GHEA Grapalat" w:hAnsi="GHEA Grapalat"/>
                <w:sz w:val="16"/>
                <w:szCs w:val="16"/>
                <w:lang w:val="pt-BR"/>
              </w:rPr>
            </w:pPr>
          </w:p>
          <w:p w14:paraId="706466D6" w14:textId="1414E61B" w:rsidR="0055208F" w:rsidRPr="00F412AC" w:rsidRDefault="0055208F" w:rsidP="0055208F">
            <w:pPr>
              <w:widowControl w:val="0"/>
              <w:ind w:left="-68" w:right="-108"/>
              <w:jc w:val="center"/>
              <w:rPr>
                <w:rFonts w:ascii="GHEA Grapalat" w:hAnsi="GHEA Grapalat"/>
                <w:sz w:val="16"/>
              </w:rPr>
            </w:pPr>
            <w:r w:rsidRPr="00683171">
              <w:rPr>
                <w:rFonts w:ascii="GHEA Grapalat" w:hAnsi="GHEA Grapalat"/>
                <w:sz w:val="16"/>
                <w:szCs w:val="16"/>
                <w:lang w:val="pt-BR"/>
              </w:rPr>
              <w:t>... %</w:t>
            </w:r>
          </w:p>
        </w:tc>
        <w:tc>
          <w:tcPr>
            <w:tcW w:w="563" w:type="dxa"/>
          </w:tcPr>
          <w:p w14:paraId="3B8C5ADC" w14:textId="77777777" w:rsidR="0055208F" w:rsidRPr="00683171" w:rsidRDefault="0055208F" w:rsidP="0055208F">
            <w:pPr>
              <w:jc w:val="center"/>
              <w:rPr>
                <w:rFonts w:ascii="GHEA Grapalat" w:hAnsi="GHEA Grapalat"/>
                <w:sz w:val="16"/>
                <w:szCs w:val="16"/>
                <w:lang w:val="pt-BR"/>
              </w:rPr>
            </w:pPr>
          </w:p>
          <w:p w14:paraId="128688DC" w14:textId="77777777" w:rsidR="0055208F" w:rsidRPr="00683171" w:rsidRDefault="0055208F" w:rsidP="0055208F">
            <w:pPr>
              <w:jc w:val="center"/>
              <w:rPr>
                <w:rFonts w:ascii="GHEA Grapalat" w:hAnsi="GHEA Grapalat"/>
                <w:sz w:val="16"/>
                <w:szCs w:val="16"/>
                <w:lang w:val="pt-BR"/>
              </w:rPr>
            </w:pPr>
          </w:p>
          <w:p w14:paraId="56CA0724" w14:textId="4E3D242E" w:rsidR="0055208F" w:rsidRPr="00F412AC" w:rsidRDefault="0055208F" w:rsidP="0055208F">
            <w:pPr>
              <w:widowControl w:val="0"/>
              <w:ind w:left="-73" w:right="-73"/>
              <w:jc w:val="center"/>
              <w:rPr>
                <w:rFonts w:ascii="GHEA Grapalat" w:hAnsi="GHEA Grapalat"/>
                <w:sz w:val="16"/>
              </w:rPr>
            </w:pPr>
            <w:r w:rsidRPr="00683171">
              <w:rPr>
                <w:rFonts w:ascii="GHEA Grapalat" w:hAnsi="GHEA Grapalat"/>
                <w:sz w:val="16"/>
                <w:szCs w:val="16"/>
                <w:lang w:val="pt-BR"/>
              </w:rPr>
              <w:t>... %</w:t>
            </w:r>
          </w:p>
        </w:tc>
        <w:tc>
          <w:tcPr>
            <w:tcW w:w="681" w:type="dxa"/>
          </w:tcPr>
          <w:p w14:paraId="4FD1BD78" w14:textId="77777777" w:rsidR="0055208F" w:rsidRPr="00683171" w:rsidRDefault="0055208F" w:rsidP="0055208F">
            <w:pPr>
              <w:jc w:val="center"/>
              <w:rPr>
                <w:rFonts w:ascii="GHEA Grapalat" w:hAnsi="GHEA Grapalat"/>
                <w:sz w:val="16"/>
                <w:szCs w:val="16"/>
                <w:lang w:val="pt-BR"/>
              </w:rPr>
            </w:pPr>
          </w:p>
          <w:p w14:paraId="3C5E7A03" w14:textId="77777777" w:rsidR="0055208F" w:rsidRPr="00683171" w:rsidRDefault="0055208F" w:rsidP="0055208F">
            <w:pPr>
              <w:jc w:val="center"/>
              <w:rPr>
                <w:rFonts w:ascii="GHEA Grapalat" w:hAnsi="GHEA Grapalat"/>
                <w:sz w:val="16"/>
                <w:szCs w:val="16"/>
                <w:lang w:val="pt-BR"/>
              </w:rPr>
            </w:pPr>
          </w:p>
          <w:p w14:paraId="1F80E365" w14:textId="0F7BA1A1" w:rsidR="0055208F" w:rsidRPr="00F412AC" w:rsidRDefault="0055208F" w:rsidP="0055208F">
            <w:pPr>
              <w:widowControl w:val="0"/>
              <w:ind w:left="-94" w:right="-80"/>
              <w:jc w:val="center"/>
              <w:rPr>
                <w:rFonts w:ascii="GHEA Grapalat" w:hAnsi="GHEA Grapalat"/>
                <w:sz w:val="16"/>
              </w:rPr>
            </w:pPr>
            <w:r w:rsidRPr="00683171">
              <w:rPr>
                <w:rFonts w:ascii="GHEA Grapalat" w:hAnsi="GHEA Grapalat"/>
                <w:sz w:val="16"/>
                <w:szCs w:val="16"/>
                <w:lang w:val="pt-BR"/>
              </w:rPr>
              <w:t>45 %</w:t>
            </w:r>
          </w:p>
        </w:tc>
        <w:tc>
          <w:tcPr>
            <w:tcW w:w="582" w:type="dxa"/>
          </w:tcPr>
          <w:p w14:paraId="7DB2EFCD" w14:textId="77777777" w:rsidR="0055208F" w:rsidRPr="00683171" w:rsidRDefault="0055208F" w:rsidP="0055208F">
            <w:pPr>
              <w:jc w:val="center"/>
              <w:rPr>
                <w:rFonts w:ascii="GHEA Grapalat" w:hAnsi="GHEA Grapalat"/>
                <w:sz w:val="16"/>
                <w:szCs w:val="16"/>
                <w:lang w:val="pt-BR"/>
              </w:rPr>
            </w:pPr>
          </w:p>
          <w:p w14:paraId="54A68D8C" w14:textId="77777777" w:rsidR="0055208F" w:rsidRPr="00683171" w:rsidRDefault="0055208F" w:rsidP="0055208F">
            <w:pPr>
              <w:jc w:val="center"/>
              <w:rPr>
                <w:rFonts w:ascii="GHEA Grapalat" w:hAnsi="GHEA Grapalat"/>
                <w:sz w:val="16"/>
                <w:szCs w:val="16"/>
                <w:lang w:val="pt-BR"/>
              </w:rPr>
            </w:pPr>
          </w:p>
          <w:p w14:paraId="2EA06213" w14:textId="14911A4A" w:rsidR="0055208F" w:rsidRPr="00F412AC" w:rsidRDefault="0055208F" w:rsidP="0055208F">
            <w:pPr>
              <w:widowControl w:val="0"/>
              <w:ind w:left="-122" w:right="-94"/>
              <w:jc w:val="center"/>
              <w:rPr>
                <w:rFonts w:ascii="GHEA Grapalat" w:hAnsi="GHEA Grapalat"/>
                <w:sz w:val="16"/>
              </w:rPr>
            </w:pPr>
            <w:r w:rsidRPr="00683171">
              <w:rPr>
                <w:rFonts w:ascii="GHEA Grapalat" w:hAnsi="GHEA Grapalat"/>
                <w:sz w:val="16"/>
                <w:szCs w:val="16"/>
                <w:lang w:val="pt-BR"/>
              </w:rPr>
              <w:t>45 %</w:t>
            </w:r>
          </w:p>
        </w:tc>
        <w:tc>
          <w:tcPr>
            <w:tcW w:w="566" w:type="dxa"/>
          </w:tcPr>
          <w:p w14:paraId="2897F30D" w14:textId="77777777" w:rsidR="0055208F" w:rsidRPr="00683171" w:rsidRDefault="0055208F" w:rsidP="0055208F">
            <w:pPr>
              <w:jc w:val="center"/>
              <w:rPr>
                <w:rFonts w:ascii="GHEA Grapalat" w:hAnsi="GHEA Grapalat"/>
                <w:sz w:val="16"/>
                <w:szCs w:val="16"/>
                <w:lang w:val="pt-BR"/>
              </w:rPr>
            </w:pPr>
          </w:p>
          <w:p w14:paraId="6853FA29" w14:textId="77777777" w:rsidR="0055208F" w:rsidRPr="00683171" w:rsidRDefault="0055208F" w:rsidP="0055208F">
            <w:pPr>
              <w:jc w:val="center"/>
              <w:rPr>
                <w:rFonts w:ascii="GHEA Grapalat" w:hAnsi="GHEA Grapalat"/>
                <w:sz w:val="16"/>
                <w:szCs w:val="16"/>
                <w:lang w:val="pt-BR"/>
              </w:rPr>
            </w:pPr>
          </w:p>
          <w:p w14:paraId="59DF3836" w14:textId="78B0D8D3" w:rsidR="0055208F" w:rsidRPr="00F412AC" w:rsidRDefault="0055208F" w:rsidP="0055208F">
            <w:pPr>
              <w:widowControl w:val="0"/>
              <w:ind w:left="-94" w:right="-128"/>
              <w:jc w:val="center"/>
              <w:rPr>
                <w:rFonts w:ascii="GHEA Grapalat" w:hAnsi="GHEA Grapalat"/>
                <w:sz w:val="16"/>
              </w:rPr>
            </w:pPr>
            <w:r w:rsidRPr="00683171">
              <w:rPr>
                <w:rFonts w:ascii="GHEA Grapalat" w:hAnsi="GHEA Grapalat"/>
                <w:sz w:val="16"/>
                <w:szCs w:val="16"/>
                <w:lang w:val="pt-BR"/>
              </w:rPr>
              <w:t>45 %</w:t>
            </w:r>
          </w:p>
        </w:tc>
        <w:tc>
          <w:tcPr>
            <w:tcW w:w="601" w:type="dxa"/>
          </w:tcPr>
          <w:p w14:paraId="10BBE8D4" w14:textId="77777777" w:rsidR="0055208F" w:rsidRPr="00683171" w:rsidRDefault="0055208F" w:rsidP="0055208F">
            <w:pPr>
              <w:jc w:val="center"/>
              <w:rPr>
                <w:rFonts w:ascii="GHEA Grapalat" w:hAnsi="GHEA Grapalat"/>
                <w:sz w:val="16"/>
                <w:szCs w:val="16"/>
                <w:lang w:val="pt-BR"/>
              </w:rPr>
            </w:pPr>
          </w:p>
          <w:p w14:paraId="13DFC4EA" w14:textId="77777777" w:rsidR="0055208F" w:rsidRPr="00683171" w:rsidRDefault="0055208F" w:rsidP="0055208F">
            <w:pPr>
              <w:jc w:val="center"/>
              <w:rPr>
                <w:rFonts w:ascii="GHEA Grapalat" w:hAnsi="GHEA Grapalat"/>
                <w:sz w:val="16"/>
                <w:szCs w:val="16"/>
                <w:lang w:val="pt-BR"/>
              </w:rPr>
            </w:pPr>
          </w:p>
          <w:p w14:paraId="637C4A21" w14:textId="0A920BD2" w:rsidR="0055208F" w:rsidRPr="00F412AC" w:rsidRDefault="0055208F" w:rsidP="0055208F">
            <w:pPr>
              <w:widowControl w:val="0"/>
              <w:ind w:left="-118" w:right="-122"/>
              <w:jc w:val="center"/>
              <w:rPr>
                <w:rFonts w:ascii="GHEA Grapalat" w:hAnsi="GHEA Grapalat"/>
                <w:sz w:val="16"/>
              </w:rPr>
            </w:pPr>
            <w:r w:rsidRPr="00683171">
              <w:rPr>
                <w:rFonts w:ascii="GHEA Grapalat" w:hAnsi="GHEA Grapalat"/>
                <w:sz w:val="16"/>
                <w:szCs w:val="16"/>
                <w:lang w:val="pt-BR"/>
              </w:rPr>
              <w:t>70 %</w:t>
            </w:r>
          </w:p>
        </w:tc>
        <w:tc>
          <w:tcPr>
            <w:tcW w:w="611" w:type="dxa"/>
          </w:tcPr>
          <w:p w14:paraId="5A5EEA06" w14:textId="77777777" w:rsidR="0055208F" w:rsidRPr="00683171" w:rsidRDefault="0055208F" w:rsidP="0055208F">
            <w:pPr>
              <w:jc w:val="center"/>
              <w:rPr>
                <w:rFonts w:ascii="GHEA Grapalat" w:hAnsi="GHEA Grapalat"/>
                <w:sz w:val="16"/>
                <w:szCs w:val="16"/>
                <w:lang w:val="pt-BR"/>
              </w:rPr>
            </w:pPr>
          </w:p>
          <w:p w14:paraId="0644CA57" w14:textId="77777777" w:rsidR="0055208F" w:rsidRPr="00683171" w:rsidRDefault="0055208F" w:rsidP="0055208F">
            <w:pPr>
              <w:jc w:val="center"/>
              <w:rPr>
                <w:rFonts w:ascii="GHEA Grapalat" w:hAnsi="GHEA Grapalat"/>
                <w:sz w:val="16"/>
                <w:szCs w:val="16"/>
                <w:lang w:val="pt-BR"/>
              </w:rPr>
            </w:pPr>
          </w:p>
          <w:p w14:paraId="3234BE03" w14:textId="18131D23" w:rsidR="0055208F" w:rsidRPr="00F412AC" w:rsidRDefault="0055208F" w:rsidP="0055208F">
            <w:pPr>
              <w:widowControl w:val="0"/>
              <w:ind w:left="-94" w:right="-124"/>
              <w:jc w:val="center"/>
              <w:rPr>
                <w:rFonts w:ascii="GHEA Grapalat" w:hAnsi="GHEA Grapalat"/>
                <w:sz w:val="16"/>
              </w:rPr>
            </w:pPr>
            <w:r w:rsidRPr="00683171">
              <w:rPr>
                <w:rFonts w:ascii="GHEA Grapalat" w:hAnsi="GHEA Grapalat"/>
                <w:sz w:val="16"/>
                <w:szCs w:val="16"/>
                <w:lang w:val="pt-BR"/>
              </w:rPr>
              <w:t>70 %</w:t>
            </w:r>
          </w:p>
        </w:tc>
        <w:tc>
          <w:tcPr>
            <w:tcW w:w="871" w:type="dxa"/>
          </w:tcPr>
          <w:p w14:paraId="414EB435" w14:textId="77777777" w:rsidR="0055208F" w:rsidRPr="00683171" w:rsidRDefault="0055208F" w:rsidP="0055208F">
            <w:pPr>
              <w:jc w:val="center"/>
              <w:rPr>
                <w:rFonts w:ascii="GHEA Grapalat" w:hAnsi="GHEA Grapalat"/>
                <w:sz w:val="16"/>
                <w:szCs w:val="16"/>
                <w:lang w:val="pt-BR"/>
              </w:rPr>
            </w:pPr>
          </w:p>
          <w:p w14:paraId="036419BE" w14:textId="77777777" w:rsidR="0055208F" w:rsidRPr="00683171" w:rsidRDefault="0055208F" w:rsidP="0055208F">
            <w:pPr>
              <w:jc w:val="center"/>
              <w:rPr>
                <w:rFonts w:ascii="GHEA Grapalat" w:hAnsi="GHEA Grapalat"/>
                <w:sz w:val="16"/>
                <w:szCs w:val="16"/>
                <w:lang w:val="pt-BR"/>
              </w:rPr>
            </w:pPr>
          </w:p>
          <w:p w14:paraId="2C6A53C1" w14:textId="323C4240" w:rsidR="0055208F" w:rsidRPr="00F412AC" w:rsidRDefault="0055208F" w:rsidP="0055208F">
            <w:pPr>
              <w:widowControl w:val="0"/>
              <w:ind w:left="-108" w:right="-119"/>
              <w:jc w:val="center"/>
              <w:rPr>
                <w:rFonts w:ascii="GHEA Grapalat" w:hAnsi="GHEA Grapalat"/>
                <w:sz w:val="16"/>
              </w:rPr>
            </w:pPr>
            <w:r w:rsidRPr="00683171">
              <w:rPr>
                <w:rFonts w:ascii="GHEA Grapalat" w:hAnsi="GHEA Grapalat"/>
                <w:sz w:val="16"/>
                <w:szCs w:val="16"/>
                <w:lang w:val="pt-BR"/>
              </w:rPr>
              <w:t>70 %</w:t>
            </w:r>
          </w:p>
        </w:tc>
        <w:tc>
          <w:tcPr>
            <w:tcW w:w="676" w:type="dxa"/>
          </w:tcPr>
          <w:p w14:paraId="70BF9D47" w14:textId="77777777" w:rsidR="0055208F" w:rsidRPr="00683171" w:rsidRDefault="0055208F" w:rsidP="0055208F">
            <w:pPr>
              <w:jc w:val="center"/>
              <w:rPr>
                <w:rFonts w:ascii="GHEA Grapalat" w:hAnsi="GHEA Grapalat"/>
                <w:sz w:val="16"/>
                <w:szCs w:val="16"/>
                <w:lang w:val="pt-BR"/>
              </w:rPr>
            </w:pPr>
          </w:p>
          <w:p w14:paraId="0201A522" w14:textId="77777777" w:rsidR="0055208F" w:rsidRPr="00683171" w:rsidRDefault="0055208F" w:rsidP="0055208F">
            <w:pPr>
              <w:jc w:val="center"/>
              <w:rPr>
                <w:rFonts w:ascii="GHEA Grapalat" w:hAnsi="GHEA Grapalat"/>
                <w:sz w:val="16"/>
                <w:szCs w:val="16"/>
                <w:lang w:val="pt-BR"/>
              </w:rPr>
            </w:pPr>
          </w:p>
          <w:p w14:paraId="061BE4B7" w14:textId="1428B20A" w:rsidR="0055208F" w:rsidRPr="00F412AC" w:rsidRDefault="0055208F" w:rsidP="0055208F">
            <w:pPr>
              <w:widowControl w:val="0"/>
              <w:ind w:left="-113" w:right="-124"/>
              <w:jc w:val="center"/>
              <w:rPr>
                <w:rFonts w:ascii="GHEA Grapalat" w:hAnsi="GHEA Grapalat"/>
                <w:sz w:val="16"/>
              </w:rPr>
            </w:pPr>
            <w:r w:rsidRPr="00683171">
              <w:rPr>
                <w:rFonts w:ascii="GHEA Grapalat" w:hAnsi="GHEA Grapalat"/>
                <w:sz w:val="16"/>
                <w:szCs w:val="16"/>
                <w:lang w:val="pt-BR"/>
              </w:rPr>
              <w:t>100 %</w:t>
            </w:r>
          </w:p>
        </w:tc>
        <w:tc>
          <w:tcPr>
            <w:tcW w:w="643" w:type="dxa"/>
          </w:tcPr>
          <w:p w14:paraId="3BC9DA13" w14:textId="77777777" w:rsidR="0055208F" w:rsidRPr="00683171" w:rsidRDefault="0055208F" w:rsidP="0055208F">
            <w:pPr>
              <w:jc w:val="center"/>
              <w:rPr>
                <w:rFonts w:ascii="GHEA Grapalat" w:hAnsi="GHEA Grapalat"/>
                <w:sz w:val="16"/>
                <w:szCs w:val="16"/>
                <w:lang w:val="pt-BR"/>
              </w:rPr>
            </w:pPr>
          </w:p>
          <w:p w14:paraId="49BFE6D7" w14:textId="77777777" w:rsidR="0055208F" w:rsidRPr="00683171" w:rsidRDefault="0055208F" w:rsidP="0055208F">
            <w:pPr>
              <w:jc w:val="center"/>
              <w:rPr>
                <w:rFonts w:ascii="GHEA Grapalat" w:hAnsi="GHEA Grapalat"/>
                <w:sz w:val="16"/>
                <w:szCs w:val="16"/>
                <w:lang w:val="pt-BR"/>
              </w:rPr>
            </w:pPr>
          </w:p>
          <w:p w14:paraId="7721EC89" w14:textId="62079B13" w:rsidR="0055208F" w:rsidRPr="00F412AC" w:rsidRDefault="0055208F" w:rsidP="0055208F">
            <w:pPr>
              <w:widowControl w:val="0"/>
              <w:ind w:left="-94" w:right="-108"/>
              <w:jc w:val="center"/>
              <w:rPr>
                <w:rFonts w:ascii="GHEA Grapalat" w:hAnsi="GHEA Grapalat"/>
                <w:sz w:val="16"/>
              </w:rPr>
            </w:pPr>
            <w:r w:rsidRPr="00683171">
              <w:rPr>
                <w:rFonts w:ascii="GHEA Grapalat" w:hAnsi="GHEA Grapalat"/>
                <w:sz w:val="16"/>
                <w:szCs w:val="16"/>
                <w:lang w:val="pt-BR"/>
              </w:rPr>
              <w:t>100 %</w:t>
            </w:r>
          </w:p>
        </w:tc>
        <w:tc>
          <w:tcPr>
            <w:tcW w:w="611" w:type="dxa"/>
          </w:tcPr>
          <w:p w14:paraId="7E93E8FC" w14:textId="77777777" w:rsidR="0055208F" w:rsidRPr="00683171" w:rsidRDefault="0055208F" w:rsidP="0055208F">
            <w:pPr>
              <w:jc w:val="center"/>
              <w:rPr>
                <w:rFonts w:ascii="GHEA Grapalat" w:hAnsi="GHEA Grapalat"/>
                <w:sz w:val="16"/>
                <w:szCs w:val="16"/>
                <w:lang w:val="pt-BR"/>
              </w:rPr>
            </w:pPr>
          </w:p>
          <w:p w14:paraId="0B5E0E27" w14:textId="77777777" w:rsidR="0055208F" w:rsidRPr="00683171" w:rsidRDefault="0055208F" w:rsidP="0055208F">
            <w:pPr>
              <w:jc w:val="center"/>
              <w:rPr>
                <w:rFonts w:ascii="GHEA Grapalat" w:hAnsi="GHEA Grapalat"/>
                <w:sz w:val="16"/>
                <w:szCs w:val="16"/>
                <w:lang w:val="pt-BR"/>
              </w:rPr>
            </w:pPr>
          </w:p>
          <w:p w14:paraId="6B7C3C7A" w14:textId="3251925C" w:rsidR="0055208F" w:rsidRPr="00F412AC" w:rsidRDefault="0055208F" w:rsidP="0055208F">
            <w:pPr>
              <w:widowControl w:val="0"/>
              <w:ind w:left="-136" w:right="-80"/>
              <w:jc w:val="center"/>
              <w:rPr>
                <w:rFonts w:ascii="GHEA Grapalat" w:hAnsi="GHEA Grapalat"/>
                <w:sz w:val="16"/>
              </w:rPr>
            </w:pPr>
            <w:r w:rsidRPr="00683171">
              <w:rPr>
                <w:rFonts w:ascii="GHEA Grapalat" w:hAnsi="GHEA Grapalat"/>
                <w:sz w:val="16"/>
                <w:szCs w:val="16"/>
                <w:lang w:val="pt-BR"/>
              </w:rPr>
              <w:t>100 %</w:t>
            </w:r>
          </w:p>
        </w:tc>
        <w:tc>
          <w:tcPr>
            <w:tcW w:w="666" w:type="dxa"/>
          </w:tcPr>
          <w:p w14:paraId="0F41E6BC" w14:textId="77777777" w:rsidR="0055208F" w:rsidRPr="00683171" w:rsidRDefault="0055208F" w:rsidP="0055208F">
            <w:pPr>
              <w:jc w:val="center"/>
              <w:rPr>
                <w:rFonts w:ascii="GHEA Grapalat" w:hAnsi="GHEA Grapalat"/>
                <w:sz w:val="16"/>
                <w:szCs w:val="16"/>
                <w:lang w:val="pt-BR"/>
              </w:rPr>
            </w:pPr>
          </w:p>
          <w:p w14:paraId="6E3D6288" w14:textId="77777777" w:rsidR="0055208F" w:rsidRPr="00683171" w:rsidRDefault="0055208F" w:rsidP="0055208F">
            <w:pPr>
              <w:jc w:val="center"/>
              <w:rPr>
                <w:rFonts w:ascii="GHEA Grapalat" w:hAnsi="GHEA Grapalat"/>
                <w:sz w:val="16"/>
                <w:szCs w:val="16"/>
                <w:lang w:val="pt-BR"/>
              </w:rPr>
            </w:pPr>
          </w:p>
          <w:p w14:paraId="18290624" w14:textId="43F9EA00" w:rsidR="0055208F" w:rsidRPr="00F412AC" w:rsidRDefault="0055208F" w:rsidP="0055208F">
            <w:pPr>
              <w:widowControl w:val="0"/>
              <w:ind w:right="-1"/>
              <w:jc w:val="center"/>
              <w:rPr>
                <w:rFonts w:ascii="GHEA Grapalat" w:hAnsi="GHEA Grapalat"/>
                <w:sz w:val="16"/>
              </w:rPr>
            </w:pPr>
            <w:r w:rsidRPr="00683171">
              <w:rPr>
                <w:rFonts w:ascii="GHEA Grapalat" w:hAnsi="GHEA Grapalat"/>
                <w:sz w:val="16"/>
                <w:szCs w:val="16"/>
                <w:lang w:val="pt-BR"/>
              </w:rPr>
              <w:t>100 %</w:t>
            </w:r>
          </w:p>
        </w:tc>
      </w:tr>
    </w:tbl>
    <w:p w14:paraId="5B6A0CF2" w14:textId="77777777" w:rsidR="003B2F27" w:rsidRPr="00AD29CE" w:rsidRDefault="003B2F27" w:rsidP="00EE54EE">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A40EF46" w14:textId="77777777" w:rsidTr="005B7138">
        <w:trPr>
          <w:jc w:val="center"/>
        </w:trPr>
        <w:tc>
          <w:tcPr>
            <w:tcW w:w="4536" w:type="dxa"/>
          </w:tcPr>
          <w:p w14:paraId="0E7F9554"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ЗАКАЗЧИК</w:t>
            </w:r>
          </w:p>
          <w:p w14:paraId="4F908331" w14:textId="77777777" w:rsidR="003B2F27" w:rsidRPr="00CA2754" w:rsidRDefault="003B2F27" w:rsidP="00EE54EE">
            <w:pPr>
              <w:widowControl w:val="0"/>
              <w:jc w:val="center"/>
              <w:rPr>
                <w:rFonts w:ascii="GHEA Grapalat" w:hAnsi="GHEA Grapalat"/>
                <w:lang w:val="en-US"/>
              </w:rPr>
            </w:pPr>
            <w:r w:rsidRPr="00764224">
              <w:rPr>
                <w:rFonts w:ascii="GHEA Grapalat" w:hAnsi="GHEA Grapalat"/>
              </w:rPr>
              <w:t>________</w:t>
            </w:r>
            <w:r>
              <w:rPr>
                <w:rFonts w:ascii="GHEA Grapalat" w:hAnsi="GHEA Grapalat"/>
                <w:lang w:val="en-US"/>
              </w:rPr>
              <w:t>_________________</w:t>
            </w:r>
          </w:p>
          <w:p w14:paraId="7605DA2C" w14:textId="77777777" w:rsidR="003B2F27" w:rsidRPr="00CA2754" w:rsidRDefault="003B2F27" w:rsidP="00EE54EE">
            <w:pPr>
              <w:widowControl w:val="0"/>
              <w:jc w:val="center"/>
              <w:rPr>
                <w:rFonts w:ascii="GHEA Grapalat" w:hAnsi="GHEA Grapalat"/>
                <w:vertAlign w:val="superscript"/>
              </w:rPr>
            </w:pPr>
            <w:r w:rsidRPr="00CA2754">
              <w:rPr>
                <w:rFonts w:ascii="GHEA Grapalat" w:hAnsi="GHEA Grapalat"/>
                <w:vertAlign w:val="superscript"/>
              </w:rPr>
              <w:lastRenderedPageBreak/>
              <w:t>/подпись/</w:t>
            </w:r>
          </w:p>
          <w:p w14:paraId="598FAEFD"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c>
          <w:tcPr>
            <w:tcW w:w="760" w:type="dxa"/>
          </w:tcPr>
          <w:p w14:paraId="7838F40D" w14:textId="77777777" w:rsidR="003B2F27" w:rsidRPr="00AD29CE" w:rsidRDefault="003B2F27" w:rsidP="00EE54EE">
            <w:pPr>
              <w:widowControl w:val="0"/>
              <w:jc w:val="center"/>
              <w:rPr>
                <w:rFonts w:ascii="GHEA Grapalat" w:hAnsi="GHEA Grapalat"/>
              </w:rPr>
            </w:pPr>
          </w:p>
        </w:tc>
        <w:tc>
          <w:tcPr>
            <w:tcW w:w="4343" w:type="dxa"/>
          </w:tcPr>
          <w:p w14:paraId="3BF79640"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ИСПОЛНИТЕЛЬ</w:t>
            </w:r>
          </w:p>
          <w:p w14:paraId="244BF516" w14:textId="77777777" w:rsidR="003B2F27" w:rsidRPr="00CA2754" w:rsidRDefault="003B2F27" w:rsidP="00EE54EE">
            <w:pPr>
              <w:widowControl w:val="0"/>
              <w:jc w:val="center"/>
              <w:rPr>
                <w:rFonts w:ascii="GHEA Grapalat" w:hAnsi="GHEA Grapalat"/>
                <w:lang w:val="en-US"/>
              </w:rPr>
            </w:pPr>
            <w:r>
              <w:rPr>
                <w:rFonts w:ascii="GHEA Grapalat" w:hAnsi="GHEA Grapalat"/>
                <w:lang w:val="en-US"/>
              </w:rPr>
              <w:t>_________________________</w:t>
            </w:r>
          </w:p>
          <w:p w14:paraId="11060CAF" w14:textId="77777777" w:rsidR="003B2F27" w:rsidRPr="00CA2754" w:rsidRDefault="003B2F27" w:rsidP="00EE54EE">
            <w:pPr>
              <w:widowControl w:val="0"/>
              <w:jc w:val="center"/>
              <w:rPr>
                <w:rFonts w:ascii="GHEA Grapalat" w:hAnsi="GHEA Grapalat"/>
                <w:vertAlign w:val="superscript"/>
              </w:rPr>
            </w:pPr>
            <w:r w:rsidRPr="00CA2754">
              <w:rPr>
                <w:rFonts w:ascii="GHEA Grapalat" w:hAnsi="GHEA Grapalat"/>
                <w:vertAlign w:val="superscript"/>
              </w:rPr>
              <w:lastRenderedPageBreak/>
              <w:t>/подпись/</w:t>
            </w:r>
          </w:p>
          <w:p w14:paraId="30215830"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r>
    </w:tbl>
    <w:p w14:paraId="78280EFE" w14:textId="77777777" w:rsidR="003B2F27" w:rsidRPr="00AD29CE" w:rsidRDefault="003B2F27" w:rsidP="00EE54EE">
      <w:pPr>
        <w:widowControl w:val="0"/>
        <w:rPr>
          <w:rFonts w:ascii="GHEA Grapalat" w:hAnsi="GHEA Grapalat"/>
        </w:rPr>
        <w:sectPr w:rsidR="003B2F27" w:rsidRPr="00AD29CE" w:rsidSect="00171169">
          <w:footerReference w:type="default" r:id="rId11"/>
          <w:footnotePr>
            <w:pos w:val="beneathText"/>
          </w:footnotePr>
          <w:pgSz w:w="11907" w:h="16840" w:code="9"/>
          <w:pgMar w:top="426" w:right="1017" w:bottom="851" w:left="990" w:header="561" w:footer="561" w:gutter="0"/>
          <w:cols w:space="720"/>
          <w:titlePg/>
          <w:docGrid w:linePitch="326"/>
        </w:sectPr>
      </w:pPr>
    </w:p>
    <w:p w14:paraId="33D419D0"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6AEF1DFF"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25EACE1" w14:textId="77777777" w:rsidR="003B2F27" w:rsidRPr="00AD29CE" w:rsidRDefault="003B2F27" w:rsidP="00EE54EE">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64406326" w14:textId="77777777" w:rsidTr="005B7138">
        <w:trPr>
          <w:tblCellSpacing w:w="7" w:type="dxa"/>
          <w:jc w:val="center"/>
        </w:trPr>
        <w:tc>
          <w:tcPr>
            <w:tcW w:w="0" w:type="auto"/>
            <w:gridSpan w:val="2"/>
            <w:vAlign w:val="center"/>
          </w:tcPr>
          <w:p w14:paraId="351B2DA6" w14:textId="77777777" w:rsidR="003B2F27" w:rsidRPr="00AD29CE" w:rsidDel="004B29A5" w:rsidRDefault="003B2F27" w:rsidP="00EE54EE">
            <w:pPr>
              <w:widowControl w:val="0"/>
              <w:rPr>
                <w:rFonts w:ascii="GHEA Grapalat" w:hAnsi="GHEA Grapalat"/>
                <w:iCs/>
                <w:color w:val="000000"/>
              </w:rPr>
            </w:pPr>
          </w:p>
        </w:tc>
        <w:tc>
          <w:tcPr>
            <w:tcW w:w="0" w:type="auto"/>
            <w:vAlign w:val="center"/>
          </w:tcPr>
          <w:p w14:paraId="6EB30129" w14:textId="77777777" w:rsidR="003B2F27" w:rsidRPr="00AD29CE" w:rsidDel="004B29A5" w:rsidRDefault="003B2F27" w:rsidP="00EE54EE">
            <w:pPr>
              <w:widowControl w:val="0"/>
              <w:rPr>
                <w:rFonts w:ascii="GHEA Grapalat" w:hAnsi="GHEA Grapalat" w:cs="Arial"/>
                <w:iCs/>
                <w:color w:val="000000"/>
              </w:rPr>
            </w:pPr>
          </w:p>
        </w:tc>
      </w:tr>
      <w:tr w:rsidR="003B2F27" w:rsidRPr="00AD29CE" w14:paraId="1E0AA798" w14:textId="77777777" w:rsidTr="005B7138">
        <w:trPr>
          <w:tblCellSpacing w:w="7" w:type="dxa"/>
          <w:jc w:val="center"/>
        </w:trPr>
        <w:tc>
          <w:tcPr>
            <w:tcW w:w="0" w:type="auto"/>
            <w:vAlign w:val="center"/>
          </w:tcPr>
          <w:p w14:paraId="1528A05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29B1266"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21DBE2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A13C11E"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12E48088" w14:textId="77777777" w:rsidR="003B2F27" w:rsidRPr="00CA2754" w:rsidRDefault="003B2F27" w:rsidP="00EE54EE">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392B5"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6C01786" w14:textId="77777777" w:rsidR="003B2F27" w:rsidRPr="00CA2754" w:rsidRDefault="003B2F27" w:rsidP="00EE54EE">
            <w:pPr>
              <w:widowControl w:val="0"/>
              <w:jc w:val="center"/>
              <w:rPr>
                <w:rFonts w:ascii="GHEA Grapalat" w:hAnsi="GHEA Grapalat"/>
                <w:iCs/>
                <w:color w:val="000000"/>
              </w:rPr>
            </w:pPr>
            <w:r>
              <w:rPr>
                <w:rFonts w:ascii="GHEA Grapalat" w:hAnsi="GHEA Grapalat"/>
                <w:color w:val="000000"/>
              </w:rPr>
              <w:t>Заказчик</w:t>
            </w:r>
          </w:p>
          <w:p w14:paraId="72534D7D"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00D09E23"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E4F6394"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26AC0DD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319AE33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19CC2F10" w14:textId="77777777" w:rsidR="003B2F27" w:rsidRPr="00AD29CE" w:rsidRDefault="003B2F27" w:rsidP="00EE54EE">
      <w:pPr>
        <w:widowControl w:val="0"/>
        <w:ind w:firstLine="375"/>
        <w:rPr>
          <w:rFonts w:ascii="GHEA Grapalat" w:hAnsi="GHEA Grapalat"/>
          <w:iCs/>
          <w:color w:val="000000"/>
        </w:rPr>
      </w:pPr>
    </w:p>
    <w:p w14:paraId="49363F2C" w14:textId="77777777" w:rsidR="003B2F27" w:rsidRPr="00AD29CE" w:rsidRDefault="003B2F27" w:rsidP="00EE54EE">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412243F7" w14:textId="77777777" w:rsidR="003B2F27" w:rsidRPr="00CA2754" w:rsidRDefault="003B2F27" w:rsidP="00EE54EE">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96316C" w14:textId="77777777" w:rsidR="003B2F27" w:rsidRPr="00AD29CE" w:rsidRDefault="003B2F27" w:rsidP="00EE54EE">
      <w:pPr>
        <w:pStyle w:val="BodyTextIndent"/>
        <w:widowControl w:val="0"/>
        <w:spacing w:line="240" w:lineRule="auto"/>
        <w:ind w:firstLine="0"/>
        <w:jc w:val="center"/>
        <w:rPr>
          <w:rFonts w:ascii="GHEA Grapalat" w:hAnsi="GHEA Grapalat"/>
          <w:b/>
          <w:bCs/>
          <w:iCs/>
          <w:sz w:val="24"/>
          <w:szCs w:val="24"/>
        </w:rPr>
      </w:pPr>
    </w:p>
    <w:p w14:paraId="4EF2DC24" w14:textId="77777777" w:rsidR="003B2F27" w:rsidRPr="00AD29CE" w:rsidRDefault="003B2F27" w:rsidP="00EE54EE">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55F43E19" w14:textId="77777777" w:rsidR="003B2F27" w:rsidRPr="00AD29CE" w:rsidRDefault="003B2F27" w:rsidP="00EE54EE">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15FF29F0" w14:textId="77777777" w:rsidR="003B2F27" w:rsidRPr="00AD29CE" w:rsidRDefault="003B2F27" w:rsidP="00EE54EE">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8F8A264" w14:textId="77777777" w:rsidR="003B2F27" w:rsidRPr="00AD29CE" w:rsidRDefault="003B2F27" w:rsidP="00EE54EE">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57ADE18" w14:textId="77777777" w:rsidR="003B2F27" w:rsidRPr="00AD29CE" w:rsidRDefault="003B2F27" w:rsidP="00EE54EE">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05A74405" w14:textId="77777777" w:rsidR="003B2F27" w:rsidRPr="00AD29CE" w:rsidRDefault="003B2F27" w:rsidP="00EE54EE">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56A98E09" w14:textId="77777777" w:rsidTr="005B7138">
        <w:trPr>
          <w:jc w:val="center"/>
        </w:trPr>
        <w:tc>
          <w:tcPr>
            <w:tcW w:w="357" w:type="dxa"/>
            <w:vMerge w:val="restart"/>
            <w:shd w:val="clear" w:color="auto" w:fill="auto"/>
            <w:vAlign w:val="center"/>
          </w:tcPr>
          <w:p w14:paraId="7CE92CA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1864309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1436DA4" w14:textId="77777777" w:rsidTr="005B7138">
        <w:trPr>
          <w:jc w:val="center"/>
        </w:trPr>
        <w:tc>
          <w:tcPr>
            <w:tcW w:w="357" w:type="dxa"/>
            <w:vMerge/>
            <w:shd w:val="clear" w:color="auto" w:fill="auto"/>
          </w:tcPr>
          <w:p w14:paraId="41BAE66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3A25F647"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5D65DB1B"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793886E"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61E5B3D5"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430E45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2B4E86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B2E3C51" w14:textId="77777777" w:rsidTr="005B7138">
        <w:trPr>
          <w:trHeight w:val="1105"/>
          <w:jc w:val="center"/>
        </w:trPr>
        <w:tc>
          <w:tcPr>
            <w:tcW w:w="357" w:type="dxa"/>
            <w:vMerge/>
            <w:tcBorders>
              <w:bottom w:val="single" w:sz="4" w:space="0" w:color="auto"/>
            </w:tcBorders>
            <w:shd w:val="clear" w:color="auto" w:fill="auto"/>
          </w:tcPr>
          <w:p w14:paraId="62D1D9F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7A4753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6B324CB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03B62B74"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7EADB74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95E5E6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458E724"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41A839B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6DBB72C1"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r w:rsidR="003B2F27" w:rsidRPr="00CA2754" w14:paraId="3311EFEE" w14:textId="77777777" w:rsidTr="005B7138">
        <w:trPr>
          <w:jc w:val="center"/>
        </w:trPr>
        <w:tc>
          <w:tcPr>
            <w:tcW w:w="357" w:type="dxa"/>
            <w:shd w:val="clear" w:color="auto" w:fill="auto"/>
            <w:vAlign w:val="center"/>
          </w:tcPr>
          <w:p w14:paraId="47CCBFF9"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14ED976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79D67CD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347F70C9"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1816A97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386FD08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34A0DCB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1A40E98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474B694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r w:rsidR="003B2F27" w:rsidRPr="00CA2754" w14:paraId="108CD70F" w14:textId="77777777" w:rsidTr="005B7138">
        <w:trPr>
          <w:jc w:val="center"/>
        </w:trPr>
        <w:tc>
          <w:tcPr>
            <w:tcW w:w="357" w:type="dxa"/>
            <w:shd w:val="clear" w:color="auto" w:fill="auto"/>
          </w:tcPr>
          <w:p w14:paraId="522E46F7"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546552D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4E27C52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66C3CBE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0072292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36A059B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409D7D1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74D4E3F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2639C023"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bl>
    <w:p w14:paraId="062313D9" w14:textId="77777777" w:rsidR="003B2F27" w:rsidRPr="00CA2754" w:rsidRDefault="003B2F27" w:rsidP="00EE54EE">
      <w:pPr>
        <w:widowControl w:val="0"/>
        <w:ind w:firstLine="375"/>
        <w:jc w:val="both"/>
        <w:rPr>
          <w:rFonts w:ascii="GHEA Grapalat" w:hAnsi="GHEA Grapalat" w:cs="Arial"/>
          <w:iCs/>
          <w:color w:val="000000"/>
          <w:lang w:val="en-US"/>
        </w:rPr>
      </w:pPr>
    </w:p>
    <w:p w14:paraId="0ABD248E" w14:textId="77777777" w:rsidR="003B2F27" w:rsidRPr="00AD29CE" w:rsidRDefault="003B2F27" w:rsidP="00EE54EE">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54F7E56" w14:textId="77777777" w:rsidTr="005B7138">
        <w:trPr>
          <w:trHeight w:val="266"/>
          <w:tblCellSpacing w:w="7" w:type="dxa"/>
          <w:jc w:val="center"/>
        </w:trPr>
        <w:tc>
          <w:tcPr>
            <w:tcW w:w="0" w:type="auto"/>
            <w:vAlign w:val="center"/>
          </w:tcPr>
          <w:p w14:paraId="15302252"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2A1693F"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B85A1B1" w14:textId="77777777" w:rsidTr="005B7138">
        <w:trPr>
          <w:trHeight w:val="473"/>
          <w:tblCellSpacing w:w="7" w:type="dxa"/>
          <w:jc w:val="center"/>
        </w:trPr>
        <w:tc>
          <w:tcPr>
            <w:tcW w:w="0" w:type="auto"/>
            <w:vAlign w:val="center"/>
          </w:tcPr>
          <w:p w14:paraId="45AE8B2C" w14:textId="77777777" w:rsidR="003B2F27" w:rsidRPr="00AD29CE" w:rsidRDefault="003B2F27" w:rsidP="00EE54EE">
            <w:pPr>
              <w:widowControl w:val="0"/>
              <w:jc w:val="center"/>
              <w:rPr>
                <w:rFonts w:ascii="GHEA Grapalat" w:hAnsi="GHEA Grapalat"/>
                <w:iCs/>
              </w:rPr>
            </w:pPr>
            <w:r w:rsidRPr="00AD29CE">
              <w:rPr>
                <w:rFonts w:ascii="GHEA Grapalat" w:hAnsi="GHEA Grapalat"/>
              </w:rPr>
              <w:t xml:space="preserve">___________________________ </w:t>
            </w:r>
          </w:p>
          <w:p w14:paraId="541E0055"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1DFFA58E" w14:textId="77777777" w:rsidR="003B2F27" w:rsidRPr="00AD29CE" w:rsidRDefault="003B2F27" w:rsidP="00EE54EE">
            <w:pPr>
              <w:widowControl w:val="0"/>
              <w:jc w:val="center"/>
              <w:rPr>
                <w:rFonts w:ascii="GHEA Grapalat" w:hAnsi="GHEA Grapalat"/>
                <w:iCs/>
              </w:rPr>
            </w:pPr>
            <w:r w:rsidRPr="00AD29CE">
              <w:rPr>
                <w:rFonts w:ascii="GHEA Grapalat" w:hAnsi="GHEA Grapalat"/>
              </w:rPr>
              <w:t>___________________________</w:t>
            </w:r>
          </w:p>
          <w:p w14:paraId="737F08E8"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D30751C" w14:textId="77777777" w:rsidTr="005B7138">
        <w:trPr>
          <w:trHeight w:val="503"/>
          <w:tblCellSpacing w:w="7" w:type="dxa"/>
          <w:jc w:val="center"/>
        </w:trPr>
        <w:tc>
          <w:tcPr>
            <w:tcW w:w="0" w:type="auto"/>
            <w:vAlign w:val="center"/>
          </w:tcPr>
          <w:p w14:paraId="0098F56C" w14:textId="77777777" w:rsidR="003B2F27" w:rsidRPr="00AD29CE" w:rsidRDefault="003B2F27" w:rsidP="00EE54EE">
            <w:pPr>
              <w:widowControl w:val="0"/>
              <w:jc w:val="center"/>
              <w:rPr>
                <w:rFonts w:ascii="GHEA Grapalat" w:hAnsi="GHEA Grapalat"/>
                <w:iCs/>
              </w:rPr>
            </w:pPr>
            <w:r w:rsidRPr="00AD29CE">
              <w:rPr>
                <w:rFonts w:ascii="GHEA Grapalat" w:hAnsi="GHEA Grapalat"/>
              </w:rPr>
              <w:t xml:space="preserve">___________________________ </w:t>
            </w:r>
          </w:p>
          <w:p w14:paraId="070BD5ED"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6C1AA695" w14:textId="77777777" w:rsidR="003B2F27" w:rsidRPr="00AD29CE" w:rsidRDefault="003B2F27" w:rsidP="00EE54EE">
            <w:pPr>
              <w:widowControl w:val="0"/>
              <w:jc w:val="center"/>
              <w:rPr>
                <w:rFonts w:ascii="GHEA Grapalat" w:hAnsi="GHEA Grapalat"/>
                <w:iCs/>
              </w:rPr>
            </w:pPr>
            <w:r w:rsidRPr="00AD29CE">
              <w:rPr>
                <w:rFonts w:ascii="GHEA Grapalat" w:hAnsi="GHEA Grapalat"/>
              </w:rPr>
              <w:t>___________________________</w:t>
            </w:r>
          </w:p>
          <w:p w14:paraId="5575A464"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2207A40C" w14:textId="77777777" w:rsidTr="005B7138">
        <w:trPr>
          <w:trHeight w:val="281"/>
          <w:tblCellSpacing w:w="7" w:type="dxa"/>
          <w:jc w:val="center"/>
        </w:trPr>
        <w:tc>
          <w:tcPr>
            <w:tcW w:w="0" w:type="auto"/>
            <w:vAlign w:val="center"/>
          </w:tcPr>
          <w:p w14:paraId="67097269"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0770BAB"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 П.</w:t>
            </w:r>
          </w:p>
        </w:tc>
      </w:tr>
    </w:tbl>
    <w:p w14:paraId="1A2D1CD4" w14:textId="77777777" w:rsidR="003B2F27" w:rsidRPr="00AD29CE" w:rsidRDefault="003B2F27" w:rsidP="00EE54EE">
      <w:pPr>
        <w:widowControl w:val="0"/>
        <w:autoSpaceDE w:val="0"/>
        <w:autoSpaceDN w:val="0"/>
        <w:adjustRightInd w:val="0"/>
        <w:jc w:val="right"/>
        <w:rPr>
          <w:rFonts w:ascii="GHEA Grapalat" w:hAnsi="GHEA Grapalat" w:cs="TimesArmenianPSMT"/>
        </w:rPr>
      </w:pPr>
    </w:p>
    <w:p w14:paraId="4FB7BAE5" w14:textId="77777777" w:rsidR="003B2F27" w:rsidRDefault="003B2F27" w:rsidP="00EE54EE">
      <w:pPr>
        <w:rPr>
          <w:rFonts w:ascii="GHEA Grapalat" w:hAnsi="GHEA Grapalat"/>
        </w:rPr>
      </w:pPr>
      <w:r>
        <w:rPr>
          <w:rFonts w:ascii="GHEA Grapalat" w:hAnsi="GHEA Grapalat"/>
        </w:rPr>
        <w:br w:type="page"/>
      </w:r>
    </w:p>
    <w:p w14:paraId="5689C0C7"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7DB5671C"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3418EB0" w14:textId="77777777" w:rsidR="003B2F27" w:rsidRPr="00AD29CE" w:rsidRDefault="003B2F27" w:rsidP="00EE54EE">
      <w:pPr>
        <w:widowControl w:val="0"/>
        <w:rPr>
          <w:rFonts w:ascii="GHEA Grapalat" w:hAnsi="GHEA Grapalat"/>
        </w:rPr>
      </w:pPr>
    </w:p>
    <w:p w14:paraId="750BD6F7" w14:textId="77777777" w:rsidR="003B2F27" w:rsidRPr="00565EAA" w:rsidRDefault="003B2F27" w:rsidP="00EE54EE">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242CA8C" w14:textId="77777777" w:rsidR="003B2F27" w:rsidRPr="00007AA4" w:rsidRDefault="003B2F27" w:rsidP="00EE54EE">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376150C6" w14:textId="77777777" w:rsidR="003B2F27" w:rsidRPr="00F65D1E" w:rsidRDefault="003B2F27" w:rsidP="00EE54EE">
      <w:pPr>
        <w:widowControl w:val="0"/>
        <w:tabs>
          <w:tab w:val="left" w:pos="360"/>
          <w:tab w:val="left" w:pos="540"/>
          <w:tab w:val="left" w:pos="2250"/>
        </w:tabs>
        <w:jc w:val="center"/>
        <w:rPr>
          <w:rFonts w:ascii="GHEA Grapalat" w:hAnsi="GHEA Grapalat" w:cs="Sylfaen"/>
          <w:bCs/>
        </w:rPr>
      </w:pPr>
    </w:p>
    <w:p w14:paraId="2B6495B2" w14:textId="77777777" w:rsidR="003B2F27" w:rsidRPr="005A78CD" w:rsidRDefault="003B2F27" w:rsidP="00EE54EE">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4CCF985E" w14:textId="77777777" w:rsidR="003B2F27" w:rsidRPr="0096584B" w:rsidRDefault="003B2F27" w:rsidP="00EE54EE">
      <w:pPr>
        <w:widowControl w:val="0"/>
        <w:ind w:left="7371" w:hanging="141"/>
        <w:jc w:val="both"/>
        <w:rPr>
          <w:rFonts w:ascii="GHEA Grapalat" w:hAnsi="GHEA Grapalat"/>
          <w:sz w:val="16"/>
        </w:rPr>
      </w:pPr>
      <w:r w:rsidRPr="00A979AE">
        <w:rPr>
          <w:rFonts w:ascii="GHEA Grapalat" w:hAnsi="GHEA Grapalat"/>
          <w:sz w:val="16"/>
        </w:rPr>
        <w:t>номер договора</w:t>
      </w:r>
    </w:p>
    <w:p w14:paraId="53152BA8" w14:textId="77777777" w:rsidR="003B2F27" w:rsidRPr="00C7119C" w:rsidRDefault="003B2F27" w:rsidP="00EE54EE">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38C03E" w14:textId="77777777" w:rsidR="003B2F27" w:rsidRPr="005A78CD" w:rsidRDefault="003B2F27" w:rsidP="00EE54EE">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234002A" w14:textId="77777777" w:rsidR="003B2F27" w:rsidRPr="0096584B" w:rsidRDefault="003B2F27" w:rsidP="00EE54EE">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6FF705A0" w14:textId="77777777" w:rsidR="003B2F27" w:rsidRPr="00A979AE" w:rsidRDefault="003B2F27" w:rsidP="00EE54EE">
      <w:pPr>
        <w:widowControl w:val="0"/>
        <w:ind w:left="3544" w:right="-360"/>
        <w:jc w:val="both"/>
        <w:rPr>
          <w:rFonts w:ascii="GHEA Grapalat" w:hAnsi="GHEA Grapalat"/>
          <w:sz w:val="16"/>
        </w:rPr>
      </w:pPr>
      <w:r w:rsidRPr="00410F7A">
        <w:rPr>
          <w:rFonts w:ascii="GHEA Grapalat" w:hAnsi="GHEA Grapalat"/>
          <w:sz w:val="16"/>
        </w:rPr>
        <w:t>имя Исполнителя</w:t>
      </w:r>
    </w:p>
    <w:p w14:paraId="729FB811" w14:textId="77777777" w:rsidR="003B2F27" w:rsidRPr="00E467E3" w:rsidRDefault="003B2F27" w:rsidP="00EE54EE">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7169A7BD"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4656892" w14:textId="77777777" w:rsidR="003B2F27" w:rsidRPr="00AD29CE" w:rsidRDefault="003B2F27" w:rsidP="00EE54EE">
            <w:pPr>
              <w:widowControl w:val="0"/>
              <w:jc w:val="center"/>
              <w:rPr>
                <w:rFonts w:ascii="GHEA Grapalat" w:hAnsi="GHEA Grapalat" w:cs="Sylfaen"/>
                <w:bCs/>
              </w:rPr>
            </w:pPr>
            <w:r w:rsidRPr="00AD29CE">
              <w:rPr>
                <w:rFonts w:ascii="GHEA Grapalat" w:hAnsi="GHEA Grapalat"/>
              </w:rPr>
              <w:t>Услуги</w:t>
            </w:r>
          </w:p>
        </w:tc>
      </w:tr>
      <w:tr w:rsidR="003B2F27" w:rsidRPr="00AD29CE" w14:paraId="3E7432E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D5503DA" w14:textId="77777777" w:rsidR="003B2F27" w:rsidRPr="00AD29CE" w:rsidRDefault="003B2F27" w:rsidP="00EE54EE">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181CEB0" w14:textId="77777777" w:rsidR="003B2F27" w:rsidRPr="00AD29CE" w:rsidRDefault="003B2F27" w:rsidP="00EE54EE">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BE2FF98" w14:textId="77777777" w:rsidR="003B2F27" w:rsidRPr="00AD29CE" w:rsidRDefault="003B2F27" w:rsidP="00EE54EE">
            <w:pPr>
              <w:widowControl w:val="0"/>
              <w:jc w:val="center"/>
              <w:rPr>
                <w:rFonts w:ascii="GHEA Grapalat" w:hAnsi="GHEA Grapalat"/>
              </w:rPr>
            </w:pPr>
            <w:r w:rsidRPr="00AD29CE">
              <w:rPr>
                <w:rFonts w:ascii="GHEA Grapalat" w:hAnsi="GHEA Grapalat"/>
              </w:rPr>
              <w:t>объем (фактический)</w:t>
            </w:r>
          </w:p>
        </w:tc>
      </w:tr>
      <w:tr w:rsidR="003B2F27" w:rsidRPr="00AD29CE" w14:paraId="6821407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AD182BE" w14:textId="77777777" w:rsidR="003B2F27" w:rsidRPr="00AD29CE" w:rsidRDefault="003B2F27" w:rsidP="00EE54EE">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29156B1" w14:textId="77777777" w:rsidR="003B2F27" w:rsidRPr="00AD29CE" w:rsidRDefault="003B2F27" w:rsidP="00EE54EE">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CB78976" w14:textId="77777777" w:rsidR="003B2F27" w:rsidRPr="00AD29CE" w:rsidRDefault="003B2F27" w:rsidP="00EE54EE">
            <w:pPr>
              <w:widowControl w:val="0"/>
              <w:rPr>
                <w:rFonts w:ascii="GHEA Grapalat" w:hAnsi="GHEA Grapalat" w:cs="Sylfaen"/>
              </w:rPr>
            </w:pPr>
          </w:p>
        </w:tc>
      </w:tr>
      <w:tr w:rsidR="003B2F27" w:rsidRPr="00AD29CE" w14:paraId="7DB3AA3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EB22151" w14:textId="77777777" w:rsidR="003B2F27" w:rsidRPr="00AD29CE" w:rsidRDefault="003B2F27" w:rsidP="00EE54EE">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72B4FA56" w14:textId="77777777" w:rsidR="003B2F27" w:rsidRPr="00AD29CE" w:rsidRDefault="003B2F27" w:rsidP="00EE54EE">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3F4B43F" w14:textId="77777777" w:rsidR="003B2F27" w:rsidRPr="00AD29CE" w:rsidRDefault="003B2F27" w:rsidP="00EE54EE">
            <w:pPr>
              <w:widowControl w:val="0"/>
              <w:rPr>
                <w:rFonts w:ascii="GHEA Grapalat" w:hAnsi="GHEA Grapalat" w:cs="Sylfaen"/>
              </w:rPr>
            </w:pPr>
          </w:p>
        </w:tc>
      </w:tr>
    </w:tbl>
    <w:p w14:paraId="70966F00"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562D3D9F" w14:textId="77777777" w:rsidR="003B2F27" w:rsidRDefault="003B2F27" w:rsidP="00EE54EE">
      <w:pPr>
        <w:rPr>
          <w:rFonts w:ascii="GHEA Grapalat" w:hAnsi="GHEA Grapalat" w:cs="Sylfaen"/>
        </w:rPr>
      </w:pPr>
      <w:r>
        <w:rPr>
          <w:rFonts w:ascii="GHEA Grapalat" w:hAnsi="GHEA Grapalat" w:cs="Sylfaen"/>
        </w:rPr>
        <w:br w:type="page"/>
      </w:r>
    </w:p>
    <w:p w14:paraId="20A1E8E3" w14:textId="77777777" w:rsidR="003B2F27" w:rsidRPr="00AD29CE" w:rsidRDefault="003B2F27" w:rsidP="00EE54EE">
      <w:pPr>
        <w:widowControl w:val="0"/>
        <w:jc w:val="center"/>
        <w:rPr>
          <w:rFonts w:ascii="GHEA Grapalat" w:hAnsi="GHEA Grapalat" w:cs="Sylfaen"/>
        </w:rPr>
      </w:pPr>
      <w:r w:rsidRPr="00AD29CE">
        <w:rPr>
          <w:rFonts w:ascii="GHEA Grapalat" w:hAnsi="GHEA Grapalat"/>
        </w:rPr>
        <w:lastRenderedPageBreak/>
        <w:t>СТОРОНЫ</w:t>
      </w:r>
    </w:p>
    <w:p w14:paraId="7E70040F" w14:textId="77777777" w:rsidR="003B2F27" w:rsidRPr="00AD29CE" w:rsidRDefault="003B2F27" w:rsidP="00EE54EE">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435C9E55" w14:textId="77777777" w:rsidTr="005B7138">
        <w:tc>
          <w:tcPr>
            <w:tcW w:w="4785" w:type="dxa"/>
          </w:tcPr>
          <w:p w14:paraId="2A58AB1D" w14:textId="77777777" w:rsidR="003B2F27" w:rsidRPr="00AD29CE" w:rsidRDefault="003B2F27" w:rsidP="00EE54EE">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26A92E29" w14:textId="77777777" w:rsidR="003B2F27" w:rsidRPr="00AD29CE" w:rsidRDefault="003B2F27" w:rsidP="00EE54EE">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5332E8A3" w14:textId="77777777" w:rsidR="003B2F27" w:rsidRPr="00AD29CE" w:rsidRDefault="003B2F27" w:rsidP="00EE54EE">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6313932C" w14:textId="77777777" w:rsidR="003B2F27" w:rsidRPr="00AD29CE" w:rsidRDefault="003B2F27" w:rsidP="00EE54EE">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4CB9D908" w14:textId="77777777" w:rsidTr="005B7138">
        <w:trPr>
          <w:tblCellSpacing w:w="7" w:type="dxa"/>
          <w:jc w:val="center"/>
        </w:trPr>
        <w:tc>
          <w:tcPr>
            <w:tcW w:w="0" w:type="auto"/>
            <w:vAlign w:val="center"/>
          </w:tcPr>
          <w:p w14:paraId="0101F6A6"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35FF4DA"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53413207"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7290BE4"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E32388C" w14:textId="77777777" w:rsidTr="005B7138">
        <w:trPr>
          <w:tblCellSpacing w:w="7" w:type="dxa"/>
          <w:jc w:val="center"/>
        </w:trPr>
        <w:tc>
          <w:tcPr>
            <w:tcW w:w="0" w:type="auto"/>
            <w:vAlign w:val="center"/>
          </w:tcPr>
          <w:p w14:paraId="10C7F262"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61AA5159"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5DFFA290"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30C6959"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77179800" w14:textId="77777777" w:rsidTr="005B7138">
        <w:trPr>
          <w:tblCellSpacing w:w="7" w:type="dxa"/>
          <w:jc w:val="center"/>
        </w:trPr>
        <w:tc>
          <w:tcPr>
            <w:tcW w:w="0" w:type="auto"/>
            <w:vAlign w:val="center"/>
          </w:tcPr>
          <w:p w14:paraId="67B03C0E" w14:textId="77777777" w:rsidR="003B2F27" w:rsidRPr="00AD29CE" w:rsidRDefault="003B2F27" w:rsidP="00EE54EE">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6EFCE62F" w14:textId="77777777" w:rsidR="003B2F27" w:rsidRPr="00AD29CE" w:rsidRDefault="003B2F27" w:rsidP="00EE54EE">
            <w:pPr>
              <w:widowControl w:val="0"/>
              <w:rPr>
                <w:rFonts w:ascii="GHEA Grapalat" w:hAnsi="GHEA Grapalat" w:cs="GHEA Grapalat"/>
                <w:color w:val="000000"/>
              </w:rPr>
            </w:pPr>
          </w:p>
        </w:tc>
      </w:tr>
    </w:tbl>
    <w:p w14:paraId="5F2F2CD0" w14:textId="77777777" w:rsidR="003B2F27" w:rsidRPr="00AD29CE" w:rsidRDefault="003B2F27" w:rsidP="00EE54EE">
      <w:pPr>
        <w:widowControl w:val="0"/>
        <w:ind w:left="-142" w:firstLine="142"/>
        <w:jc w:val="center"/>
        <w:rPr>
          <w:rFonts w:ascii="GHEA Grapalat" w:hAnsi="GHEA Grapalat" w:cs="Sylfaen"/>
          <w:b/>
        </w:rPr>
      </w:pPr>
    </w:p>
    <w:p w14:paraId="2FD7084C" w14:textId="77777777" w:rsidR="003B2F27" w:rsidRPr="00AD29CE" w:rsidRDefault="003B2F27" w:rsidP="00EE54EE">
      <w:pPr>
        <w:pStyle w:val="norm"/>
        <w:widowControl w:val="0"/>
        <w:spacing w:line="240" w:lineRule="auto"/>
        <w:ind w:firstLine="284"/>
        <w:jc w:val="center"/>
        <w:rPr>
          <w:rFonts w:ascii="GHEA Grapalat" w:hAnsi="GHEA Grapalat"/>
          <w:b/>
          <w:sz w:val="24"/>
          <w:szCs w:val="24"/>
        </w:rPr>
      </w:pPr>
    </w:p>
    <w:p w14:paraId="67661231" w14:textId="77777777" w:rsidR="008D352C" w:rsidRDefault="008D352C" w:rsidP="00EE54EE">
      <w:pPr>
        <w:widowControl w:val="0"/>
        <w:ind w:left="-142" w:firstLine="142"/>
        <w:jc w:val="center"/>
        <w:rPr>
          <w:rFonts w:ascii="GHEA Grapalat" w:hAnsi="GHEA Grapalat"/>
          <w:i/>
        </w:rPr>
      </w:pPr>
    </w:p>
    <w:p w14:paraId="44C009B1" w14:textId="77777777" w:rsidR="002A6A7E" w:rsidRDefault="002A6A7E" w:rsidP="00EE54EE">
      <w:pPr>
        <w:widowControl w:val="0"/>
        <w:ind w:left="-142" w:firstLine="142"/>
        <w:jc w:val="center"/>
        <w:rPr>
          <w:rFonts w:ascii="GHEA Grapalat" w:hAnsi="GHEA Grapalat"/>
          <w:i/>
        </w:rPr>
      </w:pPr>
    </w:p>
    <w:p w14:paraId="46F57FCE" w14:textId="77777777" w:rsidR="002A6A7E" w:rsidRDefault="002A6A7E" w:rsidP="00EE54EE">
      <w:pPr>
        <w:widowControl w:val="0"/>
        <w:ind w:left="-142" w:firstLine="142"/>
        <w:jc w:val="center"/>
        <w:rPr>
          <w:rFonts w:ascii="GHEA Grapalat" w:hAnsi="GHEA Grapalat"/>
          <w:i/>
        </w:rPr>
      </w:pPr>
    </w:p>
    <w:p w14:paraId="2FA053CC" w14:textId="77777777" w:rsidR="002A6A7E" w:rsidRPr="002A6A7E" w:rsidRDefault="002A6A7E" w:rsidP="002A6A7E">
      <w:pPr>
        <w:widowControl w:val="0"/>
        <w:ind w:left="-142" w:firstLine="142"/>
        <w:jc w:val="center"/>
        <w:rPr>
          <w:rFonts w:ascii="GHEA Grapalat" w:hAnsi="GHEA Grapalat"/>
          <w:i/>
        </w:rPr>
      </w:pPr>
      <w:r w:rsidRPr="002A6A7E">
        <w:rPr>
          <w:rFonts w:ascii="GHEA Grapalat" w:hAnsi="GHEA Grapalat"/>
          <w:i/>
        </w:rPr>
        <w:t>Приложение № 4</w:t>
      </w:r>
    </w:p>
    <w:p w14:paraId="34BB7FEB" w14:textId="77777777" w:rsidR="002A6A7E" w:rsidRPr="002A6A7E" w:rsidRDefault="002A6A7E" w:rsidP="002A6A7E">
      <w:pPr>
        <w:widowControl w:val="0"/>
        <w:ind w:left="-142" w:firstLine="142"/>
        <w:jc w:val="center"/>
        <w:rPr>
          <w:rFonts w:ascii="GHEA Grapalat" w:hAnsi="GHEA Grapalat"/>
          <w:i/>
        </w:rPr>
      </w:pPr>
      <w:r w:rsidRPr="002A6A7E">
        <w:rPr>
          <w:rFonts w:ascii="GHEA Grapalat" w:hAnsi="GHEA Grapalat"/>
          <w:i/>
        </w:rPr>
        <w:t>к Договору под кодом</w:t>
      </w:r>
      <w:r w:rsidRPr="002A6A7E">
        <w:rPr>
          <w:rFonts w:ascii="GHEA Grapalat" w:hAnsi="GHEA Grapalat"/>
          <w:i/>
          <w:lang w:val="hy-AM"/>
        </w:rPr>
        <w:t xml:space="preserve"> «      » </w:t>
      </w:r>
      <w:r w:rsidRPr="002A6A7E">
        <w:rPr>
          <w:rFonts w:ascii="GHEA Grapalat" w:hAnsi="GHEA Grapalat"/>
          <w:i/>
        </w:rPr>
        <w:br/>
        <w:t>заключенному "</w:t>
      </w:r>
      <w:r w:rsidRPr="002A6A7E">
        <w:rPr>
          <w:rFonts w:ascii="GHEA Grapalat" w:hAnsi="GHEA Grapalat"/>
          <w:i/>
        </w:rPr>
        <w:tab/>
        <w:t xml:space="preserve"> "</w:t>
      </w:r>
      <w:r w:rsidRPr="002A6A7E">
        <w:rPr>
          <w:rFonts w:ascii="GHEA Grapalat" w:hAnsi="GHEA Grapalat"/>
          <w:i/>
        </w:rPr>
        <w:tab/>
        <w:t>20</w:t>
      </w:r>
      <w:r w:rsidRPr="002A6A7E">
        <w:rPr>
          <w:rFonts w:ascii="GHEA Grapalat" w:hAnsi="GHEA Grapalat"/>
          <w:i/>
        </w:rPr>
        <w:tab/>
        <w:t xml:space="preserve">  г.</w:t>
      </w:r>
    </w:p>
    <w:p w14:paraId="182726CD" w14:textId="77777777" w:rsidR="002A6A7E" w:rsidRPr="002A6A7E" w:rsidRDefault="002A6A7E" w:rsidP="002A6A7E">
      <w:pPr>
        <w:widowControl w:val="0"/>
        <w:ind w:left="-142" w:firstLine="142"/>
        <w:jc w:val="center"/>
        <w:rPr>
          <w:rFonts w:ascii="GHEA Grapalat" w:hAnsi="GHEA Grapalat"/>
          <w:i/>
        </w:rPr>
      </w:pPr>
    </w:p>
    <w:p w14:paraId="31084471" w14:textId="77777777" w:rsidR="002A6A7E" w:rsidRPr="002A6A7E" w:rsidRDefault="002A6A7E" w:rsidP="002A6A7E">
      <w:pPr>
        <w:widowControl w:val="0"/>
        <w:ind w:left="-142" w:firstLine="142"/>
        <w:jc w:val="center"/>
        <w:rPr>
          <w:rFonts w:ascii="GHEA Grapalat" w:hAnsi="GHEA Grapalat"/>
          <w:i/>
        </w:rPr>
      </w:pPr>
      <w:r w:rsidRPr="002A6A7E">
        <w:rPr>
          <w:rFonts w:ascii="GHEA Grapalat" w:hAnsi="GHEA Grapalat"/>
          <w:i/>
        </w:rPr>
        <w:t>УВЕДОМЛЕНИЕ</w:t>
      </w:r>
    </w:p>
    <w:p w14:paraId="25365ED8" w14:textId="77777777" w:rsidR="002A6A7E" w:rsidRPr="002A6A7E" w:rsidRDefault="002A6A7E" w:rsidP="002A6A7E">
      <w:pPr>
        <w:widowControl w:val="0"/>
        <w:ind w:left="-142" w:firstLine="142"/>
        <w:jc w:val="center"/>
        <w:rPr>
          <w:rFonts w:ascii="GHEA Grapalat" w:hAnsi="GHEA Grapalat"/>
          <w:i/>
          <w:lang w:val="hy-AM"/>
        </w:rPr>
      </w:pPr>
    </w:p>
    <w:p w14:paraId="31E15C5C" w14:textId="77777777" w:rsidR="002A6A7E" w:rsidRPr="002A6A7E" w:rsidRDefault="002A6A7E" w:rsidP="002A6A7E">
      <w:pPr>
        <w:widowControl w:val="0"/>
        <w:ind w:left="-142" w:firstLine="142"/>
        <w:jc w:val="center"/>
        <w:rPr>
          <w:rFonts w:ascii="GHEA Grapalat" w:hAnsi="GHEA Grapalat"/>
          <w:i/>
          <w:lang w:val="es-ES"/>
        </w:rPr>
      </w:pPr>
      <w:r w:rsidRPr="002A6A7E">
        <w:rPr>
          <w:rFonts w:ascii="GHEA Grapalat" w:hAnsi="GHEA Grapalat"/>
          <w:i/>
          <w:u w:val="single"/>
          <w:lang w:val="es-ES"/>
        </w:rPr>
        <w:t xml:space="preserve">                                                             </w:t>
      </w:r>
      <w:r w:rsidRPr="002A6A7E">
        <w:rPr>
          <w:rFonts w:ascii="GHEA Grapalat" w:hAnsi="GHEA Grapalat"/>
          <w:i/>
          <w:u w:val="single"/>
          <w:lang w:val="es-ES"/>
        </w:rPr>
        <w:tab/>
      </w:r>
      <w:r w:rsidRPr="002A6A7E">
        <w:rPr>
          <w:rFonts w:ascii="GHEA Grapalat" w:hAnsi="GHEA Grapalat"/>
          <w:i/>
          <w:u w:val="single"/>
          <w:lang w:val="es-ES"/>
        </w:rPr>
        <w:tab/>
        <w:t xml:space="preserve">       </w:t>
      </w:r>
      <w:r w:rsidRPr="002A6A7E">
        <w:rPr>
          <w:rFonts w:ascii="GHEA Grapalat" w:hAnsi="GHEA Grapalat"/>
          <w:i/>
          <w:lang w:val="es-ES"/>
        </w:rPr>
        <w:t xml:space="preserve"> </w:t>
      </w:r>
      <w:r w:rsidRPr="002A6A7E">
        <w:rPr>
          <w:rFonts w:ascii="GHEA Grapalat" w:hAnsi="GHEA Grapalat"/>
          <w:i/>
        </w:rPr>
        <w:t>заявляет, что:</w:t>
      </w:r>
      <w:r w:rsidRPr="002A6A7E">
        <w:rPr>
          <w:rFonts w:ascii="GHEA Grapalat" w:hAnsi="GHEA Grapalat"/>
          <w:i/>
          <w:lang w:val="es-ES"/>
        </w:rPr>
        <w:t xml:space="preserve">  </w:t>
      </w:r>
    </w:p>
    <w:p w14:paraId="2DA111BC" w14:textId="77777777" w:rsidR="002A6A7E" w:rsidRPr="002A6A7E" w:rsidRDefault="002A6A7E" w:rsidP="002A6A7E">
      <w:pPr>
        <w:widowControl w:val="0"/>
        <w:ind w:left="-142" w:firstLine="142"/>
        <w:jc w:val="center"/>
        <w:rPr>
          <w:rFonts w:ascii="GHEA Grapalat" w:hAnsi="GHEA Grapalat"/>
          <w:i/>
          <w:vertAlign w:val="superscript"/>
          <w:lang w:val="es-ES"/>
        </w:rPr>
      </w:pPr>
      <w:r w:rsidRPr="002A6A7E">
        <w:rPr>
          <w:rFonts w:ascii="GHEA Grapalat" w:hAnsi="GHEA Grapalat"/>
          <w:i/>
          <w:vertAlign w:val="superscript"/>
          <w:lang w:val="es-ES"/>
        </w:rPr>
        <w:t xml:space="preserve">               </w:t>
      </w:r>
      <w:r w:rsidRPr="002A6A7E">
        <w:rPr>
          <w:rFonts w:ascii="GHEA Grapalat" w:hAnsi="GHEA Grapalat"/>
          <w:i/>
          <w:lang w:val="es-ES"/>
        </w:rPr>
        <w:t xml:space="preserve">     </w:t>
      </w:r>
      <w:r w:rsidRPr="002A6A7E">
        <w:rPr>
          <w:rFonts w:ascii="GHEA Grapalat" w:hAnsi="GHEA Grapalat"/>
          <w:i/>
          <w:vertAlign w:val="superscript"/>
        </w:rPr>
        <w:t>название</w:t>
      </w:r>
      <w:r w:rsidRPr="002A6A7E">
        <w:rPr>
          <w:rFonts w:ascii="GHEA Grapalat" w:hAnsi="GHEA Grapalat"/>
          <w:i/>
          <w:vertAlign w:val="superscript"/>
          <w:lang w:val="es-ES"/>
        </w:rPr>
        <w:t xml:space="preserve"> </w:t>
      </w:r>
      <w:proofErr w:type="spellStart"/>
      <w:r w:rsidRPr="002A6A7E">
        <w:rPr>
          <w:rFonts w:ascii="GHEA Grapalat" w:hAnsi="GHEA Grapalat"/>
          <w:i/>
          <w:vertAlign w:val="superscript"/>
          <w:lang w:val="es-ES"/>
        </w:rPr>
        <w:t>финансового</w:t>
      </w:r>
      <w:proofErr w:type="spellEnd"/>
      <w:r w:rsidRPr="002A6A7E">
        <w:rPr>
          <w:rFonts w:ascii="GHEA Grapalat" w:hAnsi="GHEA Grapalat"/>
          <w:i/>
          <w:vertAlign w:val="superscript"/>
          <w:lang w:val="es-ES"/>
        </w:rPr>
        <w:t xml:space="preserve"> </w:t>
      </w:r>
      <w:proofErr w:type="spellStart"/>
      <w:r w:rsidRPr="002A6A7E">
        <w:rPr>
          <w:rFonts w:ascii="GHEA Grapalat" w:hAnsi="GHEA Grapalat"/>
          <w:i/>
          <w:vertAlign w:val="superscript"/>
          <w:lang w:val="es-ES"/>
        </w:rPr>
        <w:t>агента</w:t>
      </w:r>
      <w:proofErr w:type="spellEnd"/>
    </w:p>
    <w:p w14:paraId="17322ABF" w14:textId="77777777" w:rsidR="002A6A7E" w:rsidRPr="002A6A7E" w:rsidRDefault="002A6A7E" w:rsidP="002A6A7E">
      <w:pPr>
        <w:widowControl w:val="0"/>
        <w:ind w:left="-142" w:firstLine="142"/>
        <w:jc w:val="center"/>
        <w:rPr>
          <w:rFonts w:ascii="GHEA Grapalat" w:hAnsi="GHEA Grapalat"/>
          <w:i/>
          <w:vertAlign w:val="superscript"/>
          <w:lang w:val="es-ES"/>
        </w:rPr>
      </w:pPr>
    </w:p>
    <w:p w14:paraId="7A9EA5DE" w14:textId="77777777" w:rsidR="002A6A7E" w:rsidRPr="002A6A7E" w:rsidRDefault="002A6A7E" w:rsidP="002A6A7E">
      <w:pPr>
        <w:widowControl w:val="0"/>
        <w:numPr>
          <w:ilvl w:val="0"/>
          <w:numId w:val="14"/>
        </w:numPr>
        <w:jc w:val="center"/>
        <w:rPr>
          <w:rFonts w:ascii="GHEA Grapalat" w:hAnsi="GHEA Grapalat"/>
          <w:i/>
          <w:u w:val="single"/>
          <w:lang w:val="es-ES"/>
        </w:rPr>
      </w:pPr>
      <w:r w:rsidRPr="002A6A7E">
        <w:rPr>
          <w:rFonts w:ascii="GHEA Grapalat" w:hAnsi="GHEA Grapalat"/>
          <w:i/>
        </w:rPr>
        <w:t>В рамках заключенного между -------------------------</w:t>
      </w:r>
      <w:r w:rsidRPr="002A6A7E">
        <w:rPr>
          <w:rFonts w:ascii="GHEA Grapalat" w:hAnsi="GHEA Grapalat"/>
          <w:i/>
          <w:lang w:val="hy-AM"/>
        </w:rPr>
        <w:t xml:space="preserve"> </w:t>
      </w:r>
      <w:r w:rsidRPr="002A6A7E">
        <w:rPr>
          <w:rFonts w:ascii="GHEA Grapalat" w:hAnsi="GHEA Grapalat"/>
          <w:i/>
        </w:rPr>
        <w:t xml:space="preserve">- ом   и ---------------------------- -ом                              </w:t>
      </w:r>
    </w:p>
    <w:p w14:paraId="334E369A" w14:textId="77777777" w:rsidR="002A6A7E" w:rsidRPr="002A6A7E" w:rsidRDefault="002A6A7E" w:rsidP="002A6A7E">
      <w:pPr>
        <w:widowControl w:val="0"/>
        <w:ind w:left="-142" w:firstLine="142"/>
        <w:jc w:val="center"/>
        <w:rPr>
          <w:rFonts w:ascii="GHEA Grapalat" w:hAnsi="GHEA Grapalat"/>
          <w:i/>
          <w:vertAlign w:val="superscript"/>
        </w:rPr>
      </w:pPr>
      <w:r w:rsidRPr="002A6A7E">
        <w:rPr>
          <w:rFonts w:ascii="GHEA Grapalat" w:hAnsi="GHEA Grapalat"/>
          <w:i/>
          <w:vertAlign w:val="superscript"/>
          <w:lang w:val="es-ES"/>
        </w:rPr>
        <w:t xml:space="preserve">                                                                                         </w:t>
      </w:r>
      <w:r w:rsidRPr="002A6A7E">
        <w:rPr>
          <w:rFonts w:ascii="GHEA Grapalat" w:hAnsi="GHEA Grapalat"/>
          <w:i/>
          <w:vertAlign w:val="superscript"/>
        </w:rPr>
        <w:t xml:space="preserve"> название</w:t>
      </w:r>
      <w:r w:rsidRPr="002A6A7E">
        <w:rPr>
          <w:rFonts w:ascii="GHEA Grapalat" w:hAnsi="GHEA Grapalat"/>
          <w:i/>
          <w:vertAlign w:val="superscript"/>
          <w:lang w:val="es-ES"/>
        </w:rPr>
        <w:t xml:space="preserve"> </w:t>
      </w:r>
      <w:r w:rsidRPr="002A6A7E">
        <w:rPr>
          <w:rFonts w:ascii="GHEA Grapalat" w:hAnsi="GHEA Grapalat"/>
          <w:i/>
          <w:vertAlign w:val="superscript"/>
        </w:rPr>
        <w:t>заказчика</w:t>
      </w:r>
      <w:r w:rsidRPr="002A6A7E">
        <w:rPr>
          <w:rFonts w:ascii="GHEA Grapalat" w:hAnsi="GHEA Grapalat"/>
          <w:i/>
          <w:vertAlign w:val="superscript"/>
          <w:lang w:val="es-ES"/>
        </w:rPr>
        <w:t xml:space="preserve"> </w:t>
      </w:r>
      <w:r w:rsidRPr="002A6A7E">
        <w:rPr>
          <w:rFonts w:ascii="GHEA Grapalat" w:hAnsi="GHEA Grapalat"/>
          <w:i/>
          <w:vertAlign w:val="superscript"/>
        </w:rPr>
        <w:t xml:space="preserve">                       </w:t>
      </w:r>
      <w:r w:rsidRPr="002A6A7E">
        <w:rPr>
          <w:rFonts w:ascii="GHEA Grapalat" w:hAnsi="GHEA Grapalat"/>
          <w:i/>
          <w:vertAlign w:val="superscript"/>
          <w:lang w:val="hy-AM"/>
        </w:rPr>
        <w:t xml:space="preserve">           </w:t>
      </w:r>
      <w:r w:rsidRPr="002A6A7E">
        <w:rPr>
          <w:rFonts w:ascii="GHEA Grapalat" w:hAnsi="GHEA Grapalat"/>
          <w:i/>
          <w:vertAlign w:val="superscript"/>
        </w:rPr>
        <w:t xml:space="preserve">        название</w:t>
      </w:r>
      <w:r w:rsidRPr="002A6A7E">
        <w:rPr>
          <w:rFonts w:ascii="GHEA Grapalat" w:hAnsi="GHEA Grapalat"/>
          <w:i/>
          <w:vertAlign w:val="superscript"/>
          <w:lang w:val="es-ES"/>
        </w:rPr>
        <w:t xml:space="preserve"> </w:t>
      </w:r>
      <w:r w:rsidRPr="002A6A7E">
        <w:rPr>
          <w:rFonts w:ascii="GHEA Grapalat" w:hAnsi="GHEA Grapalat"/>
          <w:i/>
          <w:vertAlign w:val="superscript"/>
        </w:rPr>
        <w:t>исполнителя</w:t>
      </w:r>
    </w:p>
    <w:p w14:paraId="5A917CA6" w14:textId="77777777" w:rsidR="002A6A7E" w:rsidRPr="002A6A7E" w:rsidRDefault="002A6A7E" w:rsidP="002A6A7E">
      <w:pPr>
        <w:widowControl w:val="0"/>
        <w:ind w:left="-142" w:firstLine="142"/>
        <w:jc w:val="center"/>
        <w:rPr>
          <w:rFonts w:ascii="GHEA Grapalat" w:hAnsi="GHEA Grapalat"/>
          <w:i/>
          <w:vertAlign w:val="superscript"/>
        </w:rPr>
      </w:pPr>
      <w:r w:rsidRPr="002A6A7E">
        <w:rPr>
          <w:rFonts w:ascii="GHEA Grapalat" w:hAnsi="GHEA Grapalat"/>
          <w:i/>
          <w:lang w:val="es-ES"/>
        </w:rPr>
        <w:t xml:space="preserve">   «--» 20</w:t>
      </w:r>
      <w:r w:rsidRPr="002A6A7E">
        <w:rPr>
          <w:rFonts w:ascii="GHEA Grapalat" w:hAnsi="GHEA Grapalat"/>
          <w:i/>
        </w:rPr>
        <w:t>г</w:t>
      </w:r>
      <w:r w:rsidRPr="002A6A7E">
        <w:rPr>
          <w:rFonts w:ascii="GHEA Grapalat" w:hAnsi="GHEA Grapalat"/>
          <w:i/>
          <w:lang w:val="es-ES"/>
        </w:rPr>
        <w:t>.</w:t>
      </w:r>
      <w:r w:rsidRPr="002A6A7E">
        <w:rPr>
          <w:rFonts w:ascii="GHEA Grapalat" w:hAnsi="GHEA Grapalat"/>
          <w:i/>
        </w:rPr>
        <w:t xml:space="preserve">договора под </w:t>
      </w:r>
      <w:proofErr w:type="gramStart"/>
      <w:r w:rsidRPr="002A6A7E">
        <w:rPr>
          <w:rFonts w:ascii="GHEA Grapalat" w:hAnsi="GHEA Grapalat"/>
          <w:i/>
        </w:rPr>
        <w:t xml:space="preserve">кодом </w:t>
      </w:r>
      <w:r w:rsidRPr="002A6A7E">
        <w:rPr>
          <w:rFonts w:ascii="GHEA Grapalat" w:hAnsi="GHEA Grapalat"/>
          <w:i/>
          <w:lang w:val="es-ES"/>
        </w:rPr>
        <w:t xml:space="preserve"> </w:t>
      </w:r>
      <w:r w:rsidRPr="002A6A7E">
        <w:rPr>
          <w:rFonts w:ascii="GHEA Grapalat" w:hAnsi="GHEA Grapalat"/>
          <w:i/>
          <w:lang w:val="af-ZA"/>
        </w:rPr>
        <w:t>_</w:t>
      </w:r>
      <w:proofErr w:type="gramEnd"/>
      <w:r w:rsidRPr="002A6A7E">
        <w:rPr>
          <w:rFonts w:ascii="GHEA Grapalat" w:hAnsi="GHEA Grapalat"/>
          <w:i/>
          <w:lang w:val="af-ZA"/>
        </w:rPr>
        <w:t>__</w:t>
      </w:r>
      <w:r w:rsidRPr="002A6A7E">
        <w:rPr>
          <w:rFonts w:ascii="GHEA Grapalat" w:hAnsi="GHEA Grapalat"/>
          <w:i/>
          <w:lang w:val="hy-AM"/>
        </w:rPr>
        <w:t>«   »</w:t>
      </w:r>
      <w:r w:rsidRPr="002A6A7E">
        <w:rPr>
          <w:rFonts w:ascii="GHEA Grapalat" w:hAnsi="GHEA Grapalat"/>
          <w:i/>
          <w:u w:val="single"/>
        </w:rPr>
        <w:t xml:space="preserve">__ </w:t>
      </w:r>
      <w:r w:rsidRPr="002A6A7E">
        <w:rPr>
          <w:rFonts w:ascii="GHEA Grapalat" w:hAnsi="GHEA Grapalat"/>
          <w:i/>
        </w:rPr>
        <w:t>(далее-Договор</w:t>
      </w:r>
      <w:r w:rsidRPr="002A6A7E">
        <w:rPr>
          <w:rFonts w:ascii="GHEA Grapalat" w:hAnsi="GHEA Grapalat"/>
          <w:i/>
          <w:lang w:val="es-ES"/>
        </w:rPr>
        <w:t>)</w:t>
      </w:r>
      <w:r w:rsidRPr="002A6A7E">
        <w:rPr>
          <w:rFonts w:ascii="GHEA Grapalat" w:hAnsi="GHEA Grapalat"/>
          <w:i/>
        </w:rPr>
        <w:t xml:space="preserve">, между мной </w:t>
      </w:r>
      <w:r w:rsidRPr="002A6A7E">
        <w:rPr>
          <w:rFonts w:ascii="GHEA Grapalat" w:hAnsi="GHEA Grapalat"/>
          <w:i/>
          <w:lang w:val="hy-AM"/>
        </w:rPr>
        <w:t xml:space="preserve"> </w:t>
      </w:r>
      <w:r w:rsidRPr="002A6A7E">
        <w:rPr>
          <w:rFonts w:ascii="GHEA Grapalat" w:hAnsi="GHEA Grapalat"/>
          <w:i/>
        </w:rPr>
        <w:t>и ------------------------- - ом</w:t>
      </w:r>
    </w:p>
    <w:p w14:paraId="1A67C9D1" w14:textId="77777777" w:rsidR="002A6A7E" w:rsidRPr="002A6A7E" w:rsidRDefault="002A6A7E" w:rsidP="002A6A7E">
      <w:pPr>
        <w:widowControl w:val="0"/>
        <w:ind w:left="-142" w:firstLine="142"/>
        <w:jc w:val="center"/>
        <w:rPr>
          <w:rFonts w:ascii="GHEA Grapalat" w:hAnsi="GHEA Grapalat"/>
          <w:i/>
          <w:u w:val="single"/>
          <w:lang w:val="es-ES"/>
        </w:rPr>
      </w:pPr>
      <w:r w:rsidRPr="002A6A7E">
        <w:rPr>
          <w:rFonts w:ascii="GHEA Grapalat" w:hAnsi="GHEA Grapalat"/>
          <w:i/>
          <w:vertAlign w:val="superscript"/>
        </w:rPr>
        <w:t xml:space="preserve">                                                                                                                                                                  название</w:t>
      </w:r>
      <w:r w:rsidRPr="002A6A7E">
        <w:rPr>
          <w:rFonts w:ascii="GHEA Grapalat" w:hAnsi="GHEA Grapalat"/>
          <w:i/>
          <w:vertAlign w:val="superscript"/>
          <w:lang w:val="es-ES"/>
        </w:rPr>
        <w:t xml:space="preserve"> </w:t>
      </w:r>
      <w:r w:rsidRPr="002A6A7E">
        <w:rPr>
          <w:rFonts w:ascii="GHEA Grapalat" w:hAnsi="GHEA Grapalat"/>
          <w:i/>
          <w:vertAlign w:val="superscript"/>
        </w:rPr>
        <w:t>исполнителя</w:t>
      </w:r>
    </w:p>
    <w:p w14:paraId="1AB624C7" w14:textId="77777777" w:rsidR="002A6A7E" w:rsidRPr="002A6A7E" w:rsidRDefault="002A6A7E" w:rsidP="002A6A7E">
      <w:pPr>
        <w:widowControl w:val="0"/>
        <w:ind w:left="-142" w:firstLine="142"/>
        <w:jc w:val="center"/>
        <w:rPr>
          <w:rFonts w:ascii="GHEA Grapalat" w:hAnsi="GHEA Grapalat"/>
          <w:i/>
          <w:lang w:val="es-ES"/>
        </w:rPr>
      </w:pPr>
      <w:r w:rsidRPr="002A6A7E">
        <w:rPr>
          <w:rFonts w:ascii="GHEA Grapalat" w:hAnsi="GHEA Grapalat"/>
          <w:i/>
          <w:u w:val="single"/>
          <w:lang w:val="es-ES"/>
        </w:rPr>
        <w:tab/>
      </w:r>
      <w:r w:rsidRPr="002A6A7E">
        <w:rPr>
          <w:rFonts w:ascii="GHEA Grapalat" w:hAnsi="GHEA Grapalat"/>
          <w:i/>
          <w:lang w:val="es-ES"/>
        </w:rPr>
        <w:t xml:space="preserve"> «--»   </w:t>
      </w:r>
      <w:proofErr w:type="gramStart"/>
      <w:r w:rsidRPr="002A6A7E">
        <w:rPr>
          <w:rFonts w:ascii="GHEA Grapalat" w:hAnsi="GHEA Grapalat"/>
          <w:i/>
          <w:lang w:val="es-ES"/>
        </w:rPr>
        <w:t xml:space="preserve">20  </w:t>
      </w:r>
      <w:r w:rsidRPr="002A6A7E">
        <w:rPr>
          <w:rFonts w:ascii="GHEA Grapalat" w:hAnsi="GHEA Grapalat"/>
          <w:i/>
        </w:rPr>
        <w:t>года</w:t>
      </w:r>
      <w:proofErr w:type="gramEnd"/>
      <w:r w:rsidRPr="002A6A7E">
        <w:rPr>
          <w:rFonts w:ascii="GHEA Grapalat" w:hAnsi="GHEA Grapalat"/>
          <w:i/>
        </w:rPr>
        <w:t xml:space="preserve"> </w:t>
      </w:r>
      <w:r w:rsidRPr="002A6A7E">
        <w:rPr>
          <w:rFonts w:ascii="GHEA Grapalat" w:hAnsi="GHEA Grapalat"/>
          <w:i/>
          <w:lang w:val="es-ES"/>
        </w:rPr>
        <w:t xml:space="preserve"> </w:t>
      </w:r>
      <w:r w:rsidRPr="002A6A7E">
        <w:rPr>
          <w:rFonts w:ascii="GHEA Grapalat" w:hAnsi="GHEA Grapalat"/>
          <w:i/>
        </w:rPr>
        <w:t>заключен</w:t>
      </w:r>
      <w:r w:rsidRPr="002A6A7E">
        <w:rPr>
          <w:rFonts w:ascii="GHEA Grapalat" w:hAnsi="GHEA Grapalat"/>
          <w:i/>
          <w:lang w:val="es-ES"/>
        </w:rPr>
        <w:t xml:space="preserve"> </w:t>
      </w:r>
      <w:r w:rsidRPr="002A6A7E">
        <w:rPr>
          <w:rFonts w:ascii="GHEA Grapalat" w:hAnsi="GHEA Grapalat"/>
          <w:i/>
        </w:rPr>
        <w:t xml:space="preserve">договор факторинга под кодом </w:t>
      </w:r>
      <w:r w:rsidRPr="002A6A7E">
        <w:rPr>
          <w:rFonts w:ascii="GHEA Grapalat" w:hAnsi="GHEA Grapalat"/>
          <w:i/>
          <w:lang w:val="es-ES"/>
        </w:rPr>
        <w:t>«---------------------»</w:t>
      </w:r>
      <w:r w:rsidRPr="002A6A7E">
        <w:rPr>
          <w:rFonts w:ascii="GHEA Grapalat" w:hAnsi="GHEA Grapalat"/>
          <w:i/>
        </w:rPr>
        <w:t>.</w:t>
      </w:r>
      <w:r w:rsidRPr="002A6A7E">
        <w:rPr>
          <w:rFonts w:ascii="GHEA Grapalat" w:hAnsi="GHEA Grapalat"/>
          <w:i/>
          <w:lang w:val="es-ES"/>
        </w:rPr>
        <w:t xml:space="preserve"> </w:t>
      </w:r>
    </w:p>
    <w:p w14:paraId="58ADB591" w14:textId="77777777" w:rsidR="002A6A7E" w:rsidRPr="002A6A7E" w:rsidRDefault="002A6A7E" w:rsidP="002A6A7E">
      <w:pPr>
        <w:widowControl w:val="0"/>
        <w:ind w:left="-142" w:firstLine="142"/>
        <w:jc w:val="center"/>
        <w:rPr>
          <w:rFonts w:ascii="GHEA Grapalat" w:hAnsi="GHEA Grapalat"/>
          <w:i/>
          <w:lang w:val="es-ES"/>
        </w:rPr>
      </w:pPr>
    </w:p>
    <w:p w14:paraId="1B1B5C43" w14:textId="77777777" w:rsidR="002A6A7E" w:rsidRPr="002A6A7E" w:rsidRDefault="002A6A7E" w:rsidP="002A6A7E">
      <w:pPr>
        <w:widowControl w:val="0"/>
        <w:numPr>
          <w:ilvl w:val="0"/>
          <w:numId w:val="14"/>
        </w:numPr>
        <w:jc w:val="center"/>
        <w:rPr>
          <w:rFonts w:ascii="GHEA Grapalat" w:hAnsi="GHEA Grapalat"/>
          <w:i/>
        </w:rPr>
      </w:pPr>
      <w:r w:rsidRPr="002A6A7E">
        <w:rPr>
          <w:rFonts w:ascii="GHEA Grapalat" w:hAnsi="GHEA Grapalat"/>
          <w:i/>
        </w:rPr>
        <w:t>Согласен с условиями изложенными в пункте 7.12 .</w:t>
      </w:r>
    </w:p>
    <w:p w14:paraId="03AF2EFD" w14:textId="77777777" w:rsidR="002A6A7E" w:rsidRPr="002A6A7E" w:rsidRDefault="002A6A7E" w:rsidP="002A6A7E">
      <w:pPr>
        <w:widowControl w:val="0"/>
        <w:ind w:left="-142" w:firstLine="142"/>
        <w:jc w:val="center"/>
        <w:rPr>
          <w:rFonts w:ascii="GHEA Grapalat" w:hAnsi="GHEA Grapalat"/>
          <w:i/>
          <w:lang w:val="es-ES"/>
        </w:rPr>
      </w:pPr>
    </w:p>
    <w:p w14:paraId="72AA5FAC" w14:textId="77777777" w:rsidR="002A6A7E" w:rsidRPr="002A6A7E" w:rsidRDefault="002A6A7E" w:rsidP="002A6A7E">
      <w:pPr>
        <w:widowControl w:val="0"/>
        <w:ind w:left="-142" w:firstLine="142"/>
        <w:jc w:val="center"/>
        <w:rPr>
          <w:rFonts w:ascii="GHEA Grapalat" w:hAnsi="GHEA Grapalat"/>
          <w:i/>
          <w:lang w:val="es-ES"/>
        </w:rPr>
      </w:pPr>
    </w:p>
    <w:p w14:paraId="0D25396E" w14:textId="77777777" w:rsidR="002A6A7E" w:rsidRPr="002A6A7E" w:rsidRDefault="002A6A7E" w:rsidP="002A6A7E">
      <w:pPr>
        <w:widowControl w:val="0"/>
        <w:ind w:left="-142" w:firstLine="142"/>
        <w:jc w:val="center"/>
        <w:rPr>
          <w:rFonts w:ascii="GHEA Grapalat" w:hAnsi="GHEA Grapalat"/>
          <w:i/>
          <w:lang w:val="es-ES"/>
        </w:rPr>
      </w:pPr>
    </w:p>
    <w:p w14:paraId="6818F2D2" w14:textId="77777777" w:rsidR="002A6A7E" w:rsidRPr="002A6A7E" w:rsidRDefault="002A6A7E" w:rsidP="002A6A7E">
      <w:pPr>
        <w:widowControl w:val="0"/>
        <w:ind w:left="-142" w:firstLine="142"/>
        <w:jc w:val="center"/>
        <w:rPr>
          <w:rFonts w:ascii="GHEA Grapalat" w:hAnsi="GHEA Grapalat"/>
          <w:i/>
          <w:lang w:val="es-ES"/>
        </w:rPr>
      </w:pPr>
    </w:p>
    <w:p w14:paraId="20285588" w14:textId="77777777" w:rsidR="002A6A7E" w:rsidRPr="002A6A7E" w:rsidRDefault="002A6A7E" w:rsidP="002A6A7E">
      <w:pPr>
        <w:widowControl w:val="0"/>
        <w:ind w:left="-142" w:firstLine="142"/>
        <w:jc w:val="center"/>
        <w:rPr>
          <w:rFonts w:ascii="GHEA Grapalat" w:hAnsi="GHEA Grapalat"/>
          <w:i/>
          <w:lang w:val="hy-AM"/>
        </w:rPr>
      </w:pPr>
      <w:r w:rsidRPr="002A6A7E">
        <w:rPr>
          <w:rFonts w:ascii="GHEA Grapalat" w:hAnsi="GHEA Grapalat"/>
          <w:i/>
          <w:lang w:val="hy-AM"/>
        </w:rPr>
        <w:t xml:space="preserve">_______________________________________ </w:t>
      </w:r>
      <w:r w:rsidRPr="002A6A7E">
        <w:rPr>
          <w:rFonts w:ascii="GHEA Grapalat" w:hAnsi="GHEA Grapalat"/>
          <w:i/>
          <w:lang w:val="hy-AM"/>
        </w:rPr>
        <w:tab/>
        <w:t xml:space="preserve">                </w:t>
      </w:r>
      <w:r w:rsidRPr="002A6A7E">
        <w:rPr>
          <w:rFonts w:ascii="GHEA Grapalat" w:hAnsi="GHEA Grapalat"/>
          <w:i/>
          <w:lang w:val="es-ES"/>
        </w:rPr>
        <w:t xml:space="preserve">       </w:t>
      </w:r>
      <w:r w:rsidRPr="002A6A7E">
        <w:rPr>
          <w:rFonts w:ascii="GHEA Grapalat" w:hAnsi="GHEA Grapalat"/>
          <w:i/>
          <w:lang w:val="hy-AM"/>
        </w:rPr>
        <w:t xml:space="preserve">_____________ </w:t>
      </w:r>
    </w:p>
    <w:p w14:paraId="466603D2" w14:textId="77777777" w:rsidR="002A6A7E" w:rsidRPr="002A6A7E" w:rsidRDefault="002A6A7E" w:rsidP="002A6A7E">
      <w:pPr>
        <w:widowControl w:val="0"/>
        <w:ind w:left="-142" w:firstLine="142"/>
        <w:jc w:val="center"/>
        <w:rPr>
          <w:rFonts w:ascii="GHEA Grapalat" w:hAnsi="GHEA Grapalat"/>
          <w:i/>
          <w:vertAlign w:val="superscript"/>
          <w:lang w:val="hy-AM"/>
        </w:rPr>
      </w:pPr>
      <w:r w:rsidRPr="002A6A7E">
        <w:rPr>
          <w:rFonts w:ascii="GHEA Grapalat" w:hAnsi="GHEA Grapalat"/>
          <w:i/>
          <w:vertAlign w:val="superscript"/>
        </w:rPr>
        <w:t xml:space="preserve">                                                </w:t>
      </w:r>
      <w:r w:rsidRPr="002A6A7E">
        <w:rPr>
          <w:rFonts w:ascii="GHEA Grapalat" w:hAnsi="GHEA Grapalat"/>
          <w:i/>
          <w:vertAlign w:val="superscript"/>
          <w:lang w:val="hy-AM"/>
        </w:rPr>
        <w:t>название финансового агента (должность руководителя, имя, фамилия)</w:t>
      </w:r>
      <w:r w:rsidRPr="002A6A7E">
        <w:rPr>
          <w:rFonts w:ascii="GHEA Grapalat" w:hAnsi="GHEA Grapalat"/>
          <w:i/>
          <w:vertAlign w:val="superscript"/>
        </w:rPr>
        <w:t xml:space="preserve">                                                         подпись</w:t>
      </w:r>
      <w:r w:rsidRPr="002A6A7E">
        <w:rPr>
          <w:rFonts w:ascii="GHEA Grapalat" w:hAnsi="GHEA Grapalat"/>
          <w:i/>
          <w:vertAlign w:val="superscript"/>
          <w:lang w:val="hy-AM"/>
        </w:rPr>
        <w:t xml:space="preserve">                                                                                                                                                                                                                       </w:t>
      </w:r>
    </w:p>
    <w:p w14:paraId="52AD58B8" w14:textId="77777777" w:rsidR="002A6A7E" w:rsidRPr="002A6A7E" w:rsidRDefault="002A6A7E" w:rsidP="002A6A7E">
      <w:pPr>
        <w:widowControl w:val="0"/>
        <w:ind w:left="-142" w:firstLine="142"/>
        <w:jc w:val="center"/>
        <w:rPr>
          <w:rFonts w:ascii="GHEA Grapalat" w:hAnsi="GHEA Grapalat"/>
          <w:i/>
          <w:lang w:val="hy-AM"/>
        </w:rPr>
      </w:pPr>
      <w:r w:rsidRPr="002A6A7E">
        <w:rPr>
          <w:rFonts w:ascii="GHEA Grapalat" w:hAnsi="GHEA Grapalat"/>
          <w:i/>
          <w:lang w:val="hy-AM"/>
        </w:rPr>
        <w:t xml:space="preserve">    </w:t>
      </w:r>
    </w:p>
    <w:p w14:paraId="5F3164FB" w14:textId="77777777" w:rsidR="002A6A7E" w:rsidRPr="002A6A7E" w:rsidRDefault="002A6A7E" w:rsidP="002A6A7E">
      <w:pPr>
        <w:widowControl w:val="0"/>
        <w:ind w:left="-142" w:firstLine="142"/>
        <w:jc w:val="center"/>
        <w:rPr>
          <w:rFonts w:ascii="GHEA Grapalat" w:hAnsi="GHEA Grapalat"/>
          <w:i/>
          <w:lang w:val="es-ES"/>
        </w:rPr>
      </w:pPr>
      <w:r w:rsidRPr="002A6A7E">
        <w:rPr>
          <w:rFonts w:ascii="GHEA Grapalat" w:hAnsi="GHEA Grapalat"/>
          <w:i/>
        </w:rPr>
        <w:t xml:space="preserve">                                                                                                      М. П.</w:t>
      </w:r>
      <w:r w:rsidRPr="002A6A7E">
        <w:rPr>
          <w:rFonts w:ascii="GHEA Grapalat" w:hAnsi="GHEA Grapalat"/>
          <w:i/>
          <w:lang w:val="es-ES"/>
        </w:rPr>
        <w:t xml:space="preserve"> (</w:t>
      </w:r>
      <w:r w:rsidRPr="002A6A7E">
        <w:rPr>
          <w:rFonts w:ascii="GHEA Grapalat" w:hAnsi="GHEA Grapalat"/>
          <w:i/>
        </w:rPr>
        <w:t>при наличии</w:t>
      </w:r>
      <w:r w:rsidRPr="002A6A7E">
        <w:rPr>
          <w:rFonts w:ascii="GHEA Grapalat" w:hAnsi="GHEA Grapalat"/>
          <w:i/>
          <w:lang w:val="es-ES"/>
        </w:rPr>
        <w:t>)</w:t>
      </w:r>
    </w:p>
    <w:p w14:paraId="04FBDEBC" w14:textId="77777777" w:rsidR="002A6A7E" w:rsidRPr="002A6A7E" w:rsidRDefault="002A6A7E" w:rsidP="002A6A7E">
      <w:pPr>
        <w:widowControl w:val="0"/>
        <w:ind w:left="-142" w:firstLine="142"/>
        <w:jc w:val="center"/>
        <w:rPr>
          <w:rFonts w:ascii="GHEA Grapalat" w:hAnsi="GHEA Grapalat"/>
          <w:i/>
          <w:lang w:val="es-ES"/>
        </w:rPr>
      </w:pPr>
      <w:r w:rsidRPr="002A6A7E">
        <w:rPr>
          <w:rFonts w:ascii="GHEA Grapalat" w:hAnsi="GHEA Grapalat"/>
          <w:i/>
          <w:lang w:val="es-ES"/>
        </w:rPr>
        <w:lastRenderedPageBreak/>
        <w:t xml:space="preserve">                                               </w:t>
      </w:r>
    </w:p>
    <w:p w14:paraId="4D9C74D7" w14:textId="77777777" w:rsidR="002A6A7E" w:rsidRPr="002A6A7E" w:rsidRDefault="002A6A7E" w:rsidP="002A6A7E">
      <w:pPr>
        <w:widowControl w:val="0"/>
        <w:ind w:left="-142" w:firstLine="142"/>
        <w:jc w:val="center"/>
        <w:rPr>
          <w:rFonts w:ascii="GHEA Grapalat" w:hAnsi="GHEA Grapalat"/>
          <w:i/>
          <w:lang w:val="es-ES"/>
        </w:rPr>
      </w:pPr>
    </w:p>
    <w:p w14:paraId="063B2BD5" w14:textId="77777777" w:rsidR="002A6A7E" w:rsidRPr="002A6A7E" w:rsidRDefault="002A6A7E" w:rsidP="002A6A7E">
      <w:pPr>
        <w:widowControl w:val="0"/>
        <w:ind w:left="-142" w:firstLine="142"/>
        <w:jc w:val="center"/>
        <w:rPr>
          <w:rFonts w:ascii="GHEA Grapalat" w:hAnsi="GHEA Grapalat"/>
          <w:i/>
          <w:lang w:val="en-US"/>
        </w:rPr>
      </w:pPr>
      <w:r w:rsidRPr="002A6A7E">
        <w:rPr>
          <w:rFonts w:ascii="GHEA Grapalat" w:hAnsi="GHEA Grapalat"/>
          <w:i/>
          <w:lang w:val="es-ES"/>
        </w:rPr>
        <w:t xml:space="preserve">«--»         </w:t>
      </w:r>
      <w:proofErr w:type="gramStart"/>
      <w:r w:rsidRPr="002A6A7E">
        <w:rPr>
          <w:rFonts w:ascii="GHEA Grapalat" w:hAnsi="GHEA Grapalat"/>
          <w:i/>
          <w:lang w:val="es-ES"/>
        </w:rPr>
        <w:t xml:space="preserve">20  </w:t>
      </w:r>
      <w:r w:rsidRPr="002A6A7E">
        <w:rPr>
          <w:rFonts w:ascii="GHEA Grapalat" w:hAnsi="GHEA Grapalat"/>
          <w:i/>
        </w:rPr>
        <w:t>г.</w:t>
      </w:r>
      <w:proofErr w:type="gramEnd"/>
      <w:r w:rsidRPr="002A6A7E">
        <w:rPr>
          <w:rFonts w:ascii="GHEA Grapalat" w:hAnsi="GHEA Grapalat"/>
          <w:i/>
          <w:lang w:val="hy-AM"/>
        </w:rPr>
        <w:tab/>
      </w:r>
    </w:p>
    <w:p w14:paraId="2DAE4F97" w14:textId="77777777" w:rsidR="002A6A7E" w:rsidRPr="002A6A7E" w:rsidRDefault="002A6A7E" w:rsidP="00EE54EE">
      <w:pPr>
        <w:widowControl w:val="0"/>
        <w:ind w:left="-142" w:firstLine="142"/>
        <w:jc w:val="center"/>
        <w:rPr>
          <w:rFonts w:ascii="GHEA Grapalat" w:hAnsi="GHEA Grapalat"/>
          <w:i/>
        </w:rPr>
      </w:pPr>
    </w:p>
    <w:sectPr w:rsidR="002A6A7E" w:rsidRPr="002A6A7E" w:rsidSect="00171169">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22ED1" w14:textId="77777777" w:rsidR="00D47485" w:rsidRDefault="00D47485">
      <w:r>
        <w:separator/>
      </w:r>
    </w:p>
  </w:endnote>
  <w:endnote w:type="continuationSeparator" w:id="0">
    <w:p w14:paraId="498AF12B" w14:textId="77777777" w:rsidR="00D47485" w:rsidRDefault="00D4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HEA Grapalat">
    <w:panose1 w:val="02000506050000020003"/>
    <w:charset w:val="00"/>
    <w:family w:val="auto"/>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7491543"/>
      <w:docPartObj>
        <w:docPartGallery w:val="Page Numbers (Bottom of Page)"/>
        <w:docPartUnique/>
      </w:docPartObj>
    </w:sdtPr>
    <w:sdtEndPr>
      <w:rPr>
        <w:rFonts w:ascii="GHEA Grapalat" w:hAnsi="GHEA Grapalat"/>
        <w:sz w:val="24"/>
        <w:szCs w:val="24"/>
      </w:rPr>
    </w:sdtEndPr>
    <w:sdtContent>
      <w:p w14:paraId="1EC39FA6" w14:textId="77777777" w:rsidR="00172C97" w:rsidRPr="00305BEC" w:rsidRDefault="00172C9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720DC">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7221C" w14:textId="77777777" w:rsidR="00D47485" w:rsidRDefault="00D47485">
      <w:r>
        <w:separator/>
      </w:r>
    </w:p>
  </w:footnote>
  <w:footnote w:type="continuationSeparator" w:id="0">
    <w:p w14:paraId="61621492" w14:textId="77777777" w:rsidR="00D47485" w:rsidRDefault="00D47485">
      <w:r>
        <w:continuationSeparator/>
      </w:r>
    </w:p>
  </w:footnote>
  <w:footnote w:id="1">
    <w:p w14:paraId="76EABEB4" w14:textId="77777777" w:rsidR="005957E6" w:rsidRPr="00ED3BA4" w:rsidRDefault="005957E6" w:rsidP="005957E6">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5ECF5070" w14:textId="77777777" w:rsidR="00172C97" w:rsidRDefault="00172C97" w:rsidP="00720627">
      <w:pPr>
        <w:pStyle w:val="FootnoteText"/>
        <w:jc w:val="both"/>
        <w:rPr>
          <w:rFonts w:asciiTheme="minorHAnsi" w:hAnsiTheme="minorHAnsi"/>
        </w:rPr>
      </w:pPr>
    </w:p>
    <w:p w14:paraId="524DB5E6" w14:textId="77777777" w:rsidR="00172C97" w:rsidRPr="004D0297" w:rsidRDefault="00172C97"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0A4810E6" w14:textId="77777777" w:rsidR="00172C97" w:rsidRPr="004D0297" w:rsidRDefault="00172C97"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BD00F4" w14:textId="77777777" w:rsidR="00172C97" w:rsidRPr="004D0297" w:rsidRDefault="00172C97"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2DA495D" w14:textId="77777777" w:rsidR="00172C97" w:rsidRPr="004D0297" w:rsidRDefault="00172C97"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7B3D3B84" w14:textId="77777777" w:rsidR="00172C97" w:rsidRPr="004D0297" w:rsidRDefault="00172C97">
      <w:pPr>
        <w:pStyle w:val="FootnoteText"/>
      </w:pPr>
    </w:p>
  </w:footnote>
  <w:footnote w:id="3">
    <w:p w14:paraId="772122C6" w14:textId="77777777" w:rsidR="00172C97" w:rsidRDefault="00172C97"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4D3FEE74" w14:textId="77777777" w:rsidR="00172C97" w:rsidRDefault="00172C97"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6"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28ABC0F8" w14:textId="77777777" w:rsidR="00172C97" w:rsidRPr="001144D1" w:rsidRDefault="00172C97"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6016A1FD" w14:textId="77777777" w:rsidR="00172C97" w:rsidRPr="008157B2" w:rsidRDefault="00172C97" w:rsidP="00B351F5">
      <w:pPr>
        <w:pStyle w:val="FootnoteText"/>
        <w:rPr>
          <w:ins w:id="10" w:author="Vardan" w:date="2022-10-29T22:04:00Z"/>
          <w:rFonts w:ascii="GHEA Grapalat" w:hAnsi="GHEA Grapalat"/>
          <w:i/>
          <w:sz w:val="18"/>
          <w:szCs w:val="18"/>
        </w:rPr>
      </w:pPr>
      <w:r w:rsidRPr="008157B2">
        <w:rPr>
          <w:rStyle w:val="FootnoteReference"/>
          <w:sz w:val="18"/>
          <w:szCs w:val="18"/>
        </w:rPr>
        <w:t>9</w:t>
      </w:r>
      <w:r w:rsidRPr="008157B2">
        <w:rPr>
          <w:sz w:val="18"/>
          <w:szCs w:val="18"/>
        </w:rPr>
        <w:t xml:space="preserve"> </w:t>
      </w:r>
      <w:r w:rsidRPr="008157B2">
        <w:rPr>
          <w:rFonts w:ascii="GHEA Grapalat" w:hAnsi="GHEA Grapalat"/>
          <w:i/>
          <w:sz w:val="18"/>
          <w:szCs w:val="18"/>
        </w:rPr>
        <w:t>Настоящий пункт исключается из приглашения, если процедура закупки не организуется по лотам</w:t>
      </w:r>
    </w:p>
    <w:p w14:paraId="5F515414" w14:textId="77777777" w:rsidR="00172C97" w:rsidRPr="008157B2" w:rsidRDefault="00172C97" w:rsidP="00B5040C">
      <w:pPr>
        <w:pStyle w:val="FootnoteText"/>
        <w:rPr>
          <w:rFonts w:ascii="GHEA Grapalat" w:hAnsi="GHEA Grapalat"/>
          <w:i/>
          <w:sz w:val="18"/>
          <w:szCs w:val="18"/>
        </w:rPr>
      </w:pPr>
      <w:r w:rsidRPr="008157B2">
        <w:rPr>
          <w:rFonts w:ascii="GHEA Grapalat" w:hAnsi="GHEA Grapalat"/>
          <w:i/>
          <w:sz w:val="18"/>
          <w:szCs w:val="18"/>
          <w:vertAlign w:val="superscript"/>
        </w:rPr>
        <w:t>9.1</w:t>
      </w:r>
      <w:r w:rsidRPr="008157B2">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14:paraId="4E13760E" w14:textId="77777777" w:rsidR="00172C97" w:rsidRPr="008157B2" w:rsidRDefault="00172C97" w:rsidP="00E70ECB">
      <w:pPr>
        <w:pStyle w:val="FootnoteText"/>
        <w:jc w:val="both"/>
        <w:rPr>
          <w:rFonts w:asciiTheme="minorHAnsi" w:hAnsiTheme="minorHAnsi"/>
          <w:sz w:val="18"/>
          <w:szCs w:val="18"/>
        </w:rPr>
      </w:pPr>
      <w:r w:rsidRPr="008157B2">
        <w:rPr>
          <w:rFonts w:ascii="GHEA Grapalat" w:hAnsi="GHEA Grapalat"/>
          <w:i/>
          <w:sz w:val="18"/>
          <w:szCs w:val="18"/>
          <w:vertAlign w:val="superscript"/>
        </w:rPr>
        <w:t>9.2</w:t>
      </w:r>
      <w:r w:rsidRPr="008157B2">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закупаемой в рамках данной процедуры услуги превышает 25 млн. драмов РА, то в пункте 7.4 слова &lt;&lt;90</w:t>
      </w:r>
      <w:r w:rsidRPr="008157B2">
        <w:rPr>
          <w:rFonts w:ascii="Courier New" w:hAnsi="Courier New" w:cs="Courier New"/>
          <w:i/>
          <w:sz w:val="18"/>
          <w:szCs w:val="18"/>
        </w:rPr>
        <w:t> </w:t>
      </w:r>
      <w:r w:rsidRPr="008157B2">
        <w:rPr>
          <w:rFonts w:ascii="GHEA Grapalat" w:hAnsi="GHEA Grapalat"/>
          <w:i/>
          <w:sz w:val="18"/>
          <w:szCs w:val="18"/>
        </w:rPr>
        <w:t>(девяноста) рабочих дней&gt;&gt; заменяются  словами &lt;&lt; 120 (сто двадцати) рабочих дней&gt;&gt; .</w:t>
      </w:r>
    </w:p>
    <w:p w14:paraId="5BA4DB6A" w14:textId="77777777" w:rsidR="00172C97" w:rsidRPr="008157B2" w:rsidRDefault="00172C97" w:rsidP="00E70ECB">
      <w:pPr>
        <w:pStyle w:val="FootnoteText"/>
        <w:jc w:val="both"/>
      </w:pPr>
    </w:p>
    <w:p w14:paraId="5E8253AA" w14:textId="77777777" w:rsidR="00172C97" w:rsidRPr="000811C1" w:rsidRDefault="00172C97">
      <w:pPr>
        <w:pStyle w:val="FootnoteText"/>
        <w:rPr>
          <w:rFonts w:asciiTheme="minorHAnsi" w:hAnsiTheme="minorHAnsi"/>
        </w:rPr>
      </w:pPr>
    </w:p>
  </w:footnote>
  <w:footnote w:id="5">
    <w:p w14:paraId="48D078A6" w14:textId="77777777" w:rsidR="00172C97" w:rsidRPr="008842CE" w:rsidRDefault="00172C97"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0B1549F" w14:textId="77777777" w:rsidR="00172C97" w:rsidRPr="000811C1" w:rsidRDefault="00172C97">
      <w:pPr>
        <w:pStyle w:val="FootnoteText"/>
        <w:rPr>
          <w:lang w:val="af-ZA"/>
        </w:rPr>
      </w:pPr>
    </w:p>
  </w:footnote>
  <w:footnote w:id="6">
    <w:p w14:paraId="2E0802D9" w14:textId="77777777" w:rsidR="00172C97" w:rsidRPr="00511966" w:rsidRDefault="00172C97"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14:paraId="04620352" w14:textId="77777777" w:rsidR="00172C97" w:rsidRPr="008E4439" w:rsidRDefault="00172C97" w:rsidP="00172C97">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F262084" w14:textId="77777777" w:rsidR="00172C97" w:rsidRPr="000811C1" w:rsidRDefault="00172C97" w:rsidP="00172C97">
      <w:pPr>
        <w:pStyle w:val="FootnoteText"/>
        <w:rPr>
          <w:rFonts w:ascii="Sylfaen" w:hAnsi="Sylfaen"/>
          <w:sz w:val="18"/>
          <w:szCs w:val="18"/>
        </w:rPr>
      </w:pPr>
    </w:p>
  </w:footnote>
  <w:footnote w:id="8">
    <w:p w14:paraId="34BA413B" w14:textId="77777777" w:rsidR="00172C97" w:rsidRPr="00A31673" w:rsidRDefault="00172C9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14:paraId="11088A26" w14:textId="77777777" w:rsidR="00172C97" w:rsidRDefault="00172C97" w:rsidP="006B3E56">
      <w:pPr>
        <w:jc w:val="both"/>
      </w:pPr>
    </w:p>
    <w:p w14:paraId="0FA88E1A" w14:textId="77777777" w:rsidR="00172C97" w:rsidRPr="008444F1" w:rsidRDefault="00172C97" w:rsidP="006B3E56">
      <w:pPr>
        <w:jc w:val="both"/>
        <w:rPr>
          <w:i/>
        </w:rPr>
      </w:pPr>
    </w:p>
    <w:p w14:paraId="50603B0F" w14:textId="77777777" w:rsidR="00172C97" w:rsidRPr="00B1013B" w:rsidRDefault="00172C97"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16C69075" w14:textId="77777777" w:rsidR="00172C97" w:rsidRPr="00B1013B" w:rsidRDefault="00172C97"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5AA0A275" w14:textId="77777777" w:rsidR="00172C97" w:rsidRPr="00B1013B" w:rsidRDefault="00172C97"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F85470E" w14:textId="77777777" w:rsidR="00172C97" w:rsidRDefault="00172C97" w:rsidP="006B3E56">
      <w:pPr>
        <w:jc w:val="both"/>
        <w:rPr>
          <w:rFonts w:ascii="GHEA Grapalat" w:hAnsi="GHEA Grapalat"/>
          <w:sz w:val="20"/>
          <w:szCs w:val="20"/>
          <w:lang w:val="af-ZA"/>
        </w:rPr>
      </w:pPr>
    </w:p>
    <w:p w14:paraId="1703DB26" w14:textId="77777777" w:rsidR="00172C97" w:rsidRDefault="00172C97" w:rsidP="006B3E56">
      <w:pPr>
        <w:pStyle w:val="FootnoteText"/>
        <w:rPr>
          <w:rFonts w:asciiTheme="minorHAnsi" w:hAnsiTheme="minorHAnsi"/>
          <w:lang w:val="af-ZA"/>
        </w:rPr>
      </w:pPr>
    </w:p>
  </w:footnote>
  <w:footnote w:id="10">
    <w:p w14:paraId="09FB0C56" w14:textId="77777777" w:rsidR="00172C97" w:rsidRPr="00D3436F" w:rsidRDefault="00172C9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F14F650" w14:textId="77777777" w:rsidR="00172C97" w:rsidRPr="00D3436F" w:rsidRDefault="00172C97">
      <w:pPr>
        <w:pStyle w:val="FootnoteText"/>
        <w:rPr>
          <w:lang w:val="es-ES"/>
        </w:rPr>
      </w:pPr>
    </w:p>
  </w:footnote>
  <w:footnote w:id="11">
    <w:p w14:paraId="5161A604" w14:textId="77777777" w:rsidR="00172C97" w:rsidRPr="006F5F33" w:rsidRDefault="00172C97"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72C10220" w14:textId="77777777" w:rsidR="00172C97" w:rsidRPr="006F5F33" w:rsidRDefault="00172C97"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717B7471" w14:textId="77777777" w:rsidR="00172C97" w:rsidRPr="006F5F33" w:rsidRDefault="00172C97"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6D546943" w14:textId="77777777" w:rsidR="00172C97" w:rsidRPr="00E40AC8" w:rsidRDefault="00172C97"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5">
    <w:p w14:paraId="5A570F8C" w14:textId="77777777" w:rsidR="00172C97" w:rsidRPr="00E40AC8" w:rsidRDefault="00172C97"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6">
    <w:p w14:paraId="58FC5064" w14:textId="77777777" w:rsidR="00172C97" w:rsidRPr="00CA2754" w:rsidRDefault="00172C97"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2A4E0B2" w14:textId="77777777" w:rsidR="00172C97" w:rsidRPr="00CA2754" w:rsidRDefault="00172C97" w:rsidP="003B2F27">
      <w:pPr>
        <w:pStyle w:val="FootnoteText"/>
        <w:jc w:val="both"/>
        <w:rPr>
          <w:sz w:val="2"/>
          <w:szCs w:val="2"/>
        </w:rPr>
      </w:pPr>
    </w:p>
  </w:footnote>
  <w:footnote w:id="17">
    <w:p w14:paraId="6A4CFABB" w14:textId="77777777" w:rsidR="00172C97" w:rsidRPr="00CA2754" w:rsidRDefault="00172C97"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D464B6C"/>
    <w:multiLevelType w:val="hybridMultilevel"/>
    <w:tmpl w:val="D7FC8A26"/>
    <w:lvl w:ilvl="0" w:tplc="5F6872F4">
      <w:start w:val="1"/>
      <w:numFmt w:val="decimal"/>
      <w:lvlText w:val="%1."/>
      <w:lvlJc w:val="left"/>
      <w:pPr>
        <w:ind w:left="1069" w:hanging="360"/>
      </w:pPr>
      <w:rPr>
        <w:sz w:val="24"/>
        <w:szCs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F512854"/>
    <w:multiLevelType w:val="hybridMultilevel"/>
    <w:tmpl w:val="AA9C9192"/>
    <w:lvl w:ilvl="0" w:tplc="04090001">
      <w:start w:val="1"/>
      <w:numFmt w:val="bullet"/>
      <w:lvlText w:val=""/>
      <w:lvlJc w:val="left"/>
      <w:pPr>
        <w:ind w:left="-605" w:hanging="360"/>
      </w:pPr>
      <w:rPr>
        <w:rFonts w:ascii="Symbol" w:hAnsi="Symbol" w:hint="default"/>
      </w:rPr>
    </w:lvl>
    <w:lvl w:ilvl="1" w:tplc="04090003" w:tentative="1">
      <w:start w:val="1"/>
      <w:numFmt w:val="bullet"/>
      <w:lvlText w:val="o"/>
      <w:lvlJc w:val="left"/>
      <w:pPr>
        <w:ind w:left="115" w:hanging="360"/>
      </w:pPr>
      <w:rPr>
        <w:rFonts w:ascii="Courier New" w:hAnsi="Courier New" w:cs="Courier New" w:hint="default"/>
      </w:rPr>
    </w:lvl>
    <w:lvl w:ilvl="2" w:tplc="04090005" w:tentative="1">
      <w:start w:val="1"/>
      <w:numFmt w:val="bullet"/>
      <w:lvlText w:val=""/>
      <w:lvlJc w:val="left"/>
      <w:pPr>
        <w:ind w:left="835" w:hanging="360"/>
      </w:pPr>
      <w:rPr>
        <w:rFonts w:ascii="Wingdings" w:hAnsi="Wingdings" w:hint="default"/>
      </w:rPr>
    </w:lvl>
    <w:lvl w:ilvl="3" w:tplc="04090001" w:tentative="1">
      <w:start w:val="1"/>
      <w:numFmt w:val="bullet"/>
      <w:lvlText w:val=""/>
      <w:lvlJc w:val="left"/>
      <w:pPr>
        <w:ind w:left="1555" w:hanging="360"/>
      </w:pPr>
      <w:rPr>
        <w:rFonts w:ascii="Symbol" w:hAnsi="Symbol" w:hint="default"/>
      </w:rPr>
    </w:lvl>
    <w:lvl w:ilvl="4" w:tplc="04090003" w:tentative="1">
      <w:start w:val="1"/>
      <w:numFmt w:val="bullet"/>
      <w:lvlText w:val="o"/>
      <w:lvlJc w:val="left"/>
      <w:pPr>
        <w:ind w:left="2275" w:hanging="360"/>
      </w:pPr>
      <w:rPr>
        <w:rFonts w:ascii="Courier New" w:hAnsi="Courier New" w:cs="Courier New" w:hint="default"/>
      </w:rPr>
    </w:lvl>
    <w:lvl w:ilvl="5" w:tplc="04090005" w:tentative="1">
      <w:start w:val="1"/>
      <w:numFmt w:val="bullet"/>
      <w:lvlText w:val=""/>
      <w:lvlJc w:val="left"/>
      <w:pPr>
        <w:ind w:left="2995" w:hanging="360"/>
      </w:pPr>
      <w:rPr>
        <w:rFonts w:ascii="Wingdings" w:hAnsi="Wingdings" w:hint="default"/>
      </w:rPr>
    </w:lvl>
    <w:lvl w:ilvl="6" w:tplc="04090001" w:tentative="1">
      <w:start w:val="1"/>
      <w:numFmt w:val="bullet"/>
      <w:lvlText w:val=""/>
      <w:lvlJc w:val="left"/>
      <w:pPr>
        <w:ind w:left="3715" w:hanging="360"/>
      </w:pPr>
      <w:rPr>
        <w:rFonts w:ascii="Symbol" w:hAnsi="Symbol" w:hint="default"/>
      </w:rPr>
    </w:lvl>
    <w:lvl w:ilvl="7" w:tplc="04090003" w:tentative="1">
      <w:start w:val="1"/>
      <w:numFmt w:val="bullet"/>
      <w:lvlText w:val="o"/>
      <w:lvlJc w:val="left"/>
      <w:pPr>
        <w:ind w:left="4435" w:hanging="360"/>
      </w:pPr>
      <w:rPr>
        <w:rFonts w:ascii="Courier New" w:hAnsi="Courier New" w:cs="Courier New" w:hint="default"/>
      </w:rPr>
    </w:lvl>
    <w:lvl w:ilvl="8" w:tplc="04090005" w:tentative="1">
      <w:start w:val="1"/>
      <w:numFmt w:val="bullet"/>
      <w:lvlText w:val=""/>
      <w:lvlJc w:val="left"/>
      <w:pPr>
        <w:ind w:left="5155" w:hanging="360"/>
      </w:pPr>
      <w:rPr>
        <w:rFonts w:ascii="Wingdings" w:hAnsi="Wingdings" w:hint="default"/>
      </w:rPr>
    </w:lvl>
  </w:abstractNum>
  <w:abstractNum w:abstractNumId="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7259C4"/>
    <w:multiLevelType w:val="hybridMultilevel"/>
    <w:tmpl w:val="119CF1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DB97036"/>
    <w:multiLevelType w:val="hybridMultilevel"/>
    <w:tmpl w:val="2772A092"/>
    <w:lvl w:ilvl="0" w:tplc="8FF4E66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4706430">
    <w:abstractNumId w:val="7"/>
  </w:num>
  <w:num w:numId="2" w16cid:durableId="1961766354">
    <w:abstractNumId w:val="3"/>
  </w:num>
  <w:num w:numId="3" w16cid:durableId="1431076737">
    <w:abstractNumId w:val="2"/>
  </w:num>
  <w:num w:numId="4" w16cid:durableId="1083379866">
    <w:abstractNumId w:val="0"/>
  </w:num>
  <w:num w:numId="5" w16cid:durableId="657195505">
    <w:abstractNumId w:val="4"/>
  </w:num>
  <w:num w:numId="6" w16cid:durableId="1788894243">
    <w:abstractNumId w:val="11"/>
  </w:num>
  <w:num w:numId="7" w16cid:durableId="1308625730">
    <w:abstractNumId w:val="10"/>
  </w:num>
  <w:num w:numId="8" w16cid:durableId="1775131627">
    <w:abstractNumId w:val="9"/>
  </w:num>
  <w:num w:numId="9" w16cid:durableId="704209505">
    <w:abstractNumId w:val="12"/>
  </w:num>
  <w:num w:numId="10" w16cid:durableId="722142772">
    <w:abstractNumId w:val="6"/>
  </w:num>
  <w:num w:numId="11" w16cid:durableId="1070230730">
    <w:abstractNumId w:val="13"/>
  </w:num>
  <w:num w:numId="12" w16cid:durableId="263803268">
    <w:abstractNumId w:val="5"/>
  </w:num>
  <w:num w:numId="13" w16cid:durableId="635644735">
    <w:abstractNumId w:val="8"/>
  </w:num>
  <w:num w:numId="14" w16cid:durableId="9957633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358"/>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22D"/>
    <w:rsid w:val="00055CC2"/>
    <w:rsid w:val="00056516"/>
    <w:rsid w:val="00056AB4"/>
    <w:rsid w:val="00057264"/>
    <w:rsid w:val="000575CC"/>
    <w:rsid w:val="00057C18"/>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386A"/>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4D5D"/>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3E2"/>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28B"/>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169"/>
    <w:rsid w:val="00171E80"/>
    <w:rsid w:val="001720DC"/>
    <w:rsid w:val="001723D6"/>
    <w:rsid w:val="001724D7"/>
    <w:rsid w:val="00172776"/>
    <w:rsid w:val="00172BC4"/>
    <w:rsid w:val="00172C9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D3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130C"/>
    <w:rsid w:val="00232FE2"/>
    <w:rsid w:val="00233B5F"/>
    <w:rsid w:val="00233BB7"/>
    <w:rsid w:val="0023433D"/>
    <w:rsid w:val="00234B8B"/>
    <w:rsid w:val="002352DA"/>
    <w:rsid w:val="00235549"/>
    <w:rsid w:val="0023571C"/>
    <w:rsid w:val="00235D56"/>
    <w:rsid w:val="00235DAA"/>
    <w:rsid w:val="002369FB"/>
    <w:rsid w:val="00236B75"/>
    <w:rsid w:val="002370BC"/>
    <w:rsid w:val="0024027D"/>
    <w:rsid w:val="00240289"/>
    <w:rsid w:val="002406D8"/>
    <w:rsid w:val="0024186B"/>
    <w:rsid w:val="00241C72"/>
    <w:rsid w:val="00241F05"/>
    <w:rsid w:val="0024205E"/>
    <w:rsid w:val="00244B38"/>
    <w:rsid w:val="00245591"/>
    <w:rsid w:val="00246076"/>
    <w:rsid w:val="002461B3"/>
    <w:rsid w:val="0024701E"/>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2967"/>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A7E"/>
    <w:rsid w:val="002A6EFD"/>
    <w:rsid w:val="002A7380"/>
    <w:rsid w:val="002A76C6"/>
    <w:rsid w:val="002A7A40"/>
    <w:rsid w:val="002A7C6E"/>
    <w:rsid w:val="002B0631"/>
    <w:rsid w:val="002B0AEA"/>
    <w:rsid w:val="002B103D"/>
    <w:rsid w:val="002B121D"/>
    <w:rsid w:val="002B155B"/>
    <w:rsid w:val="002B1ABE"/>
    <w:rsid w:val="002B1C95"/>
    <w:rsid w:val="002B24A4"/>
    <w:rsid w:val="002B24E8"/>
    <w:rsid w:val="002B32D6"/>
    <w:rsid w:val="002B372D"/>
    <w:rsid w:val="002B3E53"/>
    <w:rsid w:val="002B4457"/>
    <w:rsid w:val="002B4FD9"/>
    <w:rsid w:val="002B51FB"/>
    <w:rsid w:val="002B568E"/>
    <w:rsid w:val="002B5F87"/>
    <w:rsid w:val="002B612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0DE0"/>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0561"/>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1302"/>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39D"/>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3B7"/>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EB1"/>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C5E"/>
    <w:rsid w:val="003F60C4"/>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DC9"/>
    <w:rsid w:val="00444E87"/>
    <w:rsid w:val="0044556F"/>
    <w:rsid w:val="0044636C"/>
    <w:rsid w:val="0044660E"/>
    <w:rsid w:val="004466B7"/>
    <w:rsid w:val="00447373"/>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AE0"/>
    <w:rsid w:val="004C5CF3"/>
    <w:rsid w:val="004C73D9"/>
    <w:rsid w:val="004C78E7"/>
    <w:rsid w:val="004D0281"/>
    <w:rsid w:val="004D0297"/>
    <w:rsid w:val="004D07E4"/>
    <w:rsid w:val="004D0AE2"/>
    <w:rsid w:val="004D0EA7"/>
    <w:rsid w:val="004D141D"/>
    <w:rsid w:val="004D1746"/>
    <w:rsid w:val="004D1C32"/>
    <w:rsid w:val="004D1E87"/>
    <w:rsid w:val="004D25A6"/>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60D"/>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2F01"/>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08F"/>
    <w:rsid w:val="005525A4"/>
    <w:rsid w:val="00552934"/>
    <w:rsid w:val="00552D6E"/>
    <w:rsid w:val="005537E1"/>
    <w:rsid w:val="005537F6"/>
    <w:rsid w:val="00553DFD"/>
    <w:rsid w:val="005544AC"/>
    <w:rsid w:val="00554D44"/>
    <w:rsid w:val="0055623A"/>
    <w:rsid w:val="00556285"/>
    <w:rsid w:val="005563D9"/>
    <w:rsid w:val="005578C9"/>
    <w:rsid w:val="00557E3D"/>
    <w:rsid w:val="005619FE"/>
    <w:rsid w:val="00561AD9"/>
    <w:rsid w:val="0056235A"/>
    <w:rsid w:val="00562363"/>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1C"/>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7E6"/>
    <w:rsid w:val="00595DFD"/>
    <w:rsid w:val="005960B4"/>
    <w:rsid w:val="0059636E"/>
    <w:rsid w:val="00596744"/>
    <w:rsid w:val="00596FF8"/>
    <w:rsid w:val="0059705D"/>
    <w:rsid w:val="0059727B"/>
    <w:rsid w:val="005A1236"/>
    <w:rsid w:val="005A2852"/>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C6C2A"/>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81A"/>
    <w:rsid w:val="005F590C"/>
    <w:rsid w:val="005F640A"/>
    <w:rsid w:val="005F68FA"/>
    <w:rsid w:val="005F68FC"/>
    <w:rsid w:val="005F696C"/>
    <w:rsid w:val="005F7C1D"/>
    <w:rsid w:val="00603EFC"/>
    <w:rsid w:val="006042F8"/>
    <w:rsid w:val="00604D2E"/>
    <w:rsid w:val="0060526C"/>
    <w:rsid w:val="00606328"/>
    <w:rsid w:val="006063B1"/>
    <w:rsid w:val="0060652B"/>
    <w:rsid w:val="00606B84"/>
    <w:rsid w:val="00607120"/>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462"/>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C1E"/>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277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0F5"/>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6B8A"/>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48E"/>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AA"/>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A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24"/>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776C2"/>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677"/>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6B70"/>
    <w:rsid w:val="007A7025"/>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49E"/>
    <w:rsid w:val="007D1692"/>
    <w:rsid w:val="007D2779"/>
    <w:rsid w:val="007D29CB"/>
    <w:rsid w:val="007D2B56"/>
    <w:rsid w:val="007D3A92"/>
    <w:rsid w:val="007D3E45"/>
    <w:rsid w:val="007D4017"/>
    <w:rsid w:val="007D4470"/>
    <w:rsid w:val="007D4E09"/>
    <w:rsid w:val="007D716A"/>
    <w:rsid w:val="007D7707"/>
    <w:rsid w:val="007E009D"/>
    <w:rsid w:val="007E0639"/>
    <w:rsid w:val="007E0E5F"/>
    <w:rsid w:val="007E0EA0"/>
    <w:rsid w:val="007E0EB8"/>
    <w:rsid w:val="007E15A7"/>
    <w:rsid w:val="007E17E2"/>
    <w:rsid w:val="007E238F"/>
    <w:rsid w:val="007E31D9"/>
    <w:rsid w:val="007E3AEE"/>
    <w:rsid w:val="007E4355"/>
    <w:rsid w:val="007E439C"/>
    <w:rsid w:val="007E46FE"/>
    <w:rsid w:val="007E4B42"/>
    <w:rsid w:val="007E4F8C"/>
    <w:rsid w:val="007E5696"/>
    <w:rsid w:val="007E6804"/>
    <w:rsid w:val="007E6A2A"/>
    <w:rsid w:val="007E6E01"/>
    <w:rsid w:val="007F12DE"/>
    <w:rsid w:val="007F1314"/>
    <w:rsid w:val="007F2127"/>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7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476"/>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5DE1"/>
    <w:rsid w:val="008463FB"/>
    <w:rsid w:val="00846DCF"/>
    <w:rsid w:val="00847DDC"/>
    <w:rsid w:val="00847EB9"/>
    <w:rsid w:val="008500CE"/>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8B"/>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250"/>
    <w:rsid w:val="00880500"/>
    <w:rsid w:val="00881C05"/>
    <w:rsid w:val="00881C22"/>
    <w:rsid w:val="0088384C"/>
    <w:rsid w:val="00884204"/>
    <w:rsid w:val="008842CE"/>
    <w:rsid w:val="00884779"/>
    <w:rsid w:val="00884822"/>
    <w:rsid w:val="00884B46"/>
    <w:rsid w:val="00884DA5"/>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024"/>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107"/>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7B6"/>
    <w:rsid w:val="00941924"/>
    <w:rsid w:val="00941E17"/>
    <w:rsid w:val="00942418"/>
    <w:rsid w:val="0094301D"/>
    <w:rsid w:val="00943242"/>
    <w:rsid w:val="00943D33"/>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6260"/>
    <w:rsid w:val="009A73D5"/>
    <w:rsid w:val="009A796C"/>
    <w:rsid w:val="009B0273"/>
    <w:rsid w:val="009B0824"/>
    <w:rsid w:val="009B0D2B"/>
    <w:rsid w:val="009B0DA1"/>
    <w:rsid w:val="009B127B"/>
    <w:rsid w:val="009B13C3"/>
    <w:rsid w:val="009B189F"/>
    <w:rsid w:val="009B18AF"/>
    <w:rsid w:val="009B2DA9"/>
    <w:rsid w:val="009B3CA3"/>
    <w:rsid w:val="009B5889"/>
    <w:rsid w:val="009B58F7"/>
    <w:rsid w:val="009B5ED1"/>
    <w:rsid w:val="009B6191"/>
    <w:rsid w:val="009B6D58"/>
    <w:rsid w:val="009B7A85"/>
    <w:rsid w:val="009C0933"/>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566"/>
    <w:rsid w:val="009F5D9B"/>
    <w:rsid w:val="009F62CE"/>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71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E9E"/>
    <w:rsid w:val="00A24F80"/>
    <w:rsid w:val="00A254A5"/>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3CE"/>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153B"/>
    <w:rsid w:val="00AC2609"/>
    <w:rsid w:val="00AC30D5"/>
    <w:rsid w:val="00AC34B0"/>
    <w:rsid w:val="00AC387F"/>
    <w:rsid w:val="00AC3F2F"/>
    <w:rsid w:val="00AC4EAF"/>
    <w:rsid w:val="00AC53A8"/>
    <w:rsid w:val="00AC5807"/>
    <w:rsid w:val="00AC6131"/>
    <w:rsid w:val="00AC6523"/>
    <w:rsid w:val="00AC6DB3"/>
    <w:rsid w:val="00AC743C"/>
    <w:rsid w:val="00AC7A2E"/>
    <w:rsid w:val="00AD0BEB"/>
    <w:rsid w:val="00AD11D1"/>
    <w:rsid w:val="00AD1BFE"/>
    <w:rsid w:val="00AD2081"/>
    <w:rsid w:val="00AD305B"/>
    <w:rsid w:val="00AD34C9"/>
    <w:rsid w:val="00AD3BE7"/>
    <w:rsid w:val="00AD522C"/>
    <w:rsid w:val="00AD6554"/>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9F3"/>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4B56"/>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1C6"/>
    <w:rsid w:val="00B716B0"/>
    <w:rsid w:val="00B71894"/>
    <w:rsid w:val="00B71D73"/>
    <w:rsid w:val="00B720F8"/>
    <w:rsid w:val="00B73AB8"/>
    <w:rsid w:val="00B73DE0"/>
    <w:rsid w:val="00B744F6"/>
    <w:rsid w:val="00B74B63"/>
    <w:rsid w:val="00B75687"/>
    <w:rsid w:val="00B761BD"/>
    <w:rsid w:val="00B81090"/>
    <w:rsid w:val="00B81AD3"/>
    <w:rsid w:val="00B81ED4"/>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413"/>
    <w:rsid w:val="00B95FE0"/>
    <w:rsid w:val="00B96865"/>
    <w:rsid w:val="00B96B73"/>
    <w:rsid w:val="00B975FA"/>
    <w:rsid w:val="00B9778A"/>
    <w:rsid w:val="00B9796D"/>
    <w:rsid w:val="00B97FA8"/>
    <w:rsid w:val="00BA0AAB"/>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15A0"/>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1C9"/>
    <w:rsid w:val="00C02445"/>
    <w:rsid w:val="00C024D3"/>
    <w:rsid w:val="00C029B6"/>
    <w:rsid w:val="00C03431"/>
    <w:rsid w:val="00C0413D"/>
    <w:rsid w:val="00C04176"/>
    <w:rsid w:val="00C046E3"/>
    <w:rsid w:val="00C054A7"/>
    <w:rsid w:val="00C05A74"/>
    <w:rsid w:val="00C061D3"/>
    <w:rsid w:val="00C061DC"/>
    <w:rsid w:val="00C06409"/>
    <w:rsid w:val="00C07F24"/>
    <w:rsid w:val="00C11C6B"/>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D6B"/>
    <w:rsid w:val="00C67E80"/>
    <w:rsid w:val="00C67FAB"/>
    <w:rsid w:val="00C7001C"/>
    <w:rsid w:val="00C706F4"/>
    <w:rsid w:val="00C70C1A"/>
    <w:rsid w:val="00C70D4B"/>
    <w:rsid w:val="00C71E26"/>
    <w:rsid w:val="00C72606"/>
    <w:rsid w:val="00C7261B"/>
    <w:rsid w:val="00C72D0E"/>
    <w:rsid w:val="00C72E21"/>
    <w:rsid w:val="00C73E62"/>
    <w:rsid w:val="00C743CA"/>
    <w:rsid w:val="00C7485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87691"/>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75F"/>
    <w:rsid w:val="00CC3BAC"/>
    <w:rsid w:val="00CC4774"/>
    <w:rsid w:val="00CC518E"/>
    <w:rsid w:val="00CC5630"/>
    <w:rsid w:val="00CC6362"/>
    <w:rsid w:val="00CC69B0"/>
    <w:rsid w:val="00CC69D0"/>
    <w:rsid w:val="00CC73F0"/>
    <w:rsid w:val="00CD01CC"/>
    <w:rsid w:val="00CD043A"/>
    <w:rsid w:val="00CD0626"/>
    <w:rsid w:val="00CD0722"/>
    <w:rsid w:val="00CD074D"/>
    <w:rsid w:val="00CD191C"/>
    <w:rsid w:val="00CD1E50"/>
    <w:rsid w:val="00CD3548"/>
    <w:rsid w:val="00CD4190"/>
    <w:rsid w:val="00CD435C"/>
    <w:rsid w:val="00CD4898"/>
    <w:rsid w:val="00CD6B60"/>
    <w:rsid w:val="00CD764A"/>
    <w:rsid w:val="00CD7A4F"/>
    <w:rsid w:val="00CE081E"/>
    <w:rsid w:val="00CE0D95"/>
    <w:rsid w:val="00CE10B2"/>
    <w:rsid w:val="00CE2264"/>
    <w:rsid w:val="00CE2382"/>
    <w:rsid w:val="00CE3C86"/>
    <w:rsid w:val="00CE4D1D"/>
    <w:rsid w:val="00CE4E83"/>
    <w:rsid w:val="00CE56FD"/>
    <w:rsid w:val="00CE5FB2"/>
    <w:rsid w:val="00CE6050"/>
    <w:rsid w:val="00CE70C4"/>
    <w:rsid w:val="00CE79AF"/>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5AA2"/>
    <w:rsid w:val="00D463EA"/>
    <w:rsid w:val="00D4685B"/>
    <w:rsid w:val="00D46D5B"/>
    <w:rsid w:val="00D47316"/>
    <w:rsid w:val="00D47485"/>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4E9"/>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857"/>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51E"/>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119"/>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4F8A"/>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6F10"/>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8EA"/>
    <w:rsid w:val="00E55EBF"/>
    <w:rsid w:val="00E56E9B"/>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C06"/>
    <w:rsid w:val="00E72207"/>
    <w:rsid w:val="00E739BE"/>
    <w:rsid w:val="00E73B01"/>
    <w:rsid w:val="00E7424B"/>
    <w:rsid w:val="00E74264"/>
    <w:rsid w:val="00E749B7"/>
    <w:rsid w:val="00E74BF6"/>
    <w:rsid w:val="00E74F86"/>
    <w:rsid w:val="00E7522C"/>
    <w:rsid w:val="00E752B6"/>
    <w:rsid w:val="00E752E5"/>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1FEF"/>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860"/>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4EE"/>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2508"/>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369"/>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606"/>
    <w:rsid w:val="00F339E3"/>
    <w:rsid w:val="00F34380"/>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5A7"/>
    <w:rsid w:val="00F53D4F"/>
    <w:rsid w:val="00F53DF8"/>
    <w:rsid w:val="00F546F2"/>
    <w:rsid w:val="00F54903"/>
    <w:rsid w:val="00F54BB3"/>
    <w:rsid w:val="00F5526F"/>
    <w:rsid w:val="00F552C3"/>
    <w:rsid w:val="00F55654"/>
    <w:rsid w:val="00F556B0"/>
    <w:rsid w:val="00F55ECA"/>
    <w:rsid w:val="00F5639E"/>
    <w:rsid w:val="00F5653D"/>
    <w:rsid w:val="00F571C7"/>
    <w:rsid w:val="00F574A5"/>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084E"/>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3F1"/>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48"/>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14C"/>
    <w:rsid w:val="00FE3EB8"/>
    <w:rsid w:val="00FE449E"/>
    <w:rsid w:val="00FE49C7"/>
    <w:rsid w:val="00FE54DC"/>
    <w:rsid w:val="00FE5743"/>
    <w:rsid w:val="00FE6887"/>
    <w:rsid w:val="00FE6C2A"/>
    <w:rsid w:val="00FE76B9"/>
    <w:rsid w:val="00FE7898"/>
    <w:rsid w:val="00FF0766"/>
    <w:rsid w:val="00FF0775"/>
    <w:rsid w:val="00FF0FE2"/>
    <w:rsid w:val="00FF1138"/>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21ADF"/>
  <w15:docId w15:val="{E640E52E-30B4-484F-9280-0C7DDD1A3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rsid w:val="007602A3"/>
    <w:rPr>
      <w:sz w:val="16"/>
      <w:szCs w:val="16"/>
    </w:rPr>
  </w:style>
  <w:style w:type="paragraph" w:styleId="CommentText">
    <w:name w:val="annotation text"/>
    <w:basedOn w:val="Normal"/>
    <w:link w:val="CommentTextChar"/>
    <w:rsid w:val="007602A3"/>
    <w:rPr>
      <w:rFonts w:ascii="Times Armenian" w:hAnsi="Times Armenian"/>
      <w:sz w:val="20"/>
      <w:szCs w:val="20"/>
    </w:rPr>
  </w:style>
  <w:style w:type="paragraph" w:styleId="CommentSubject">
    <w:name w:val="annotation subject"/>
    <w:basedOn w:val="CommentText"/>
    <w:next w:val="CommentText"/>
    <w:link w:val="CommentSubjectChar"/>
    <w:rsid w:val="007602A3"/>
    <w:rPr>
      <w:b/>
      <w:bCs/>
    </w:rPr>
  </w:style>
  <w:style w:type="paragraph" w:styleId="EndnoteText">
    <w:name w:val="endnote text"/>
    <w:basedOn w:val="Normal"/>
    <w:link w:val="EndnoteTextChar"/>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UnresolvedMention">
    <w:name w:val="Unresolved Mention"/>
    <w:basedOn w:val="DefaultParagraphFont"/>
    <w:uiPriority w:val="99"/>
    <w:semiHidden/>
    <w:unhideWhenUsed/>
    <w:rsid w:val="00CE79AF"/>
    <w:rPr>
      <w:color w:val="605E5C"/>
      <w:shd w:val="clear" w:color="auto" w:fill="E1DFDD"/>
    </w:rPr>
  </w:style>
  <w:style w:type="character" w:customStyle="1" w:styleId="CommentTextChar">
    <w:name w:val="Comment Text Char"/>
    <w:link w:val="CommentText"/>
    <w:locked/>
    <w:rsid w:val="00CD0626"/>
    <w:rPr>
      <w:rFonts w:ascii="Times Armenian" w:hAnsi="Times Armenian"/>
    </w:rPr>
  </w:style>
  <w:style w:type="character" w:customStyle="1" w:styleId="CommentTextChar1">
    <w:name w:val="Comment Text Char1"/>
    <w:rsid w:val="00CD0626"/>
    <w:rPr>
      <w:rFonts w:eastAsia="MS Mincho"/>
      <w:lang w:eastAsia="ja-JP"/>
    </w:rPr>
  </w:style>
  <w:style w:type="character" w:customStyle="1" w:styleId="EndnoteTextChar">
    <w:name w:val="Endnote Text Char"/>
    <w:link w:val="EndnoteText"/>
    <w:locked/>
    <w:rsid w:val="00CD0626"/>
    <w:rPr>
      <w:rFonts w:ascii="Times Armenian" w:hAnsi="Times Armenian"/>
    </w:rPr>
  </w:style>
  <w:style w:type="character" w:customStyle="1" w:styleId="EndnoteTextChar1">
    <w:name w:val="Endnote Text Char1"/>
    <w:rsid w:val="00CD0626"/>
    <w:rPr>
      <w:rFonts w:eastAsia="MS Mincho"/>
      <w:lang w:eastAsia="ja-JP"/>
    </w:rPr>
  </w:style>
  <w:style w:type="character" w:customStyle="1" w:styleId="DocumentMapChar">
    <w:name w:val="Document Map Char"/>
    <w:link w:val="DocumentMap"/>
    <w:locked/>
    <w:rsid w:val="00CD0626"/>
    <w:rPr>
      <w:rFonts w:ascii="Tahoma" w:hAnsi="Tahoma" w:cs="Tahoma"/>
      <w:shd w:val="clear" w:color="auto" w:fill="000080"/>
    </w:rPr>
  </w:style>
  <w:style w:type="character" w:customStyle="1" w:styleId="DocumentMapChar1">
    <w:name w:val="Document Map Char1"/>
    <w:rsid w:val="00CD0626"/>
    <w:rPr>
      <w:rFonts w:ascii="Tahoma" w:eastAsia="MS Mincho" w:hAnsi="Tahoma" w:cs="Tahoma"/>
      <w:sz w:val="16"/>
      <w:szCs w:val="16"/>
      <w:lang w:eastAsia="ja-JP"/>
    </w:rPr>
  </w:style>
  <w:style w:type="character" w:customStyle="1" w:styleId="CommentSubjectChar">
    <w:name w:val="Comment Subject Char"/>
    <w:link w:val="CommentSubject"/>
    <w:locked/>
    <w:rsid w:val="00CD0626"/>
    <w:rPr>
      <w:rFonts w:ascii="Times Armenian" w:hAnsi="Times Armenian"/>
      <w:b/>
      <w:bCs/>
    </w:rPr>
  </w:style>
  <w:style w:type="character" w:customStyle="1" w:styleId="CommentSubjectChar1">
    <w:name w:val="Comment Subject Char1"/>
    <w:rsid w:val="00CD0626"/>
    <w:rPr>
      <w:rFonts w:eastAsia="MS Mincho"/>
      <w:b/>
      <w:bCs/>
      <w:lang w:eastAsia="ja-JP"/>
    </w:rPr>
  </w:style>
  <w:style w:type="character" w:customStyle="1" w:styleId="CharChar19">
    <w:name w:val="Char Char19"/>
    <w:rsid w:val="00CD0626"/>
    <w:rPr>
      <w:rFonts w:ascii="Times Armenian" w:hAnsi="Times Armenian"/>
      <w:b/>
      <w:lang w:val="en-US" w:eastAsia="en-US" w:bidi="ar-SA"/>
    </w:rPr>
  </w:style>
  <w:style w:type="character" w:customStyle="1" w:styleId="CharChar18">
    <w:name w:val="Char Char18"/>
    <w:rsid w:val="00CD0626"/>
    <w:rPr>
      <w:rFonts w:ascii="Arial LatArm" w:hAnsi="Arial LatArm"/>
      <w:b/>
      <w:bCs/>
      <w:i/>
      <w:sz w:val="24"/>
      <w:lang w:val="de-DE" w:eastAsia="en-US" w:bidi="ar-SA"/>
    </w:rPr>
  </w:style>
  <w:style w:type="character" w:customStyle="1" w:styleId="CharChar17">
    <w:name w:val="Char Char17"/>
    <w:rsid w:val="00CD0626"/>
    <w:rPr>
      <w:rFonts w:ascii="Times Armenian" w:hAnsi="Times Armenian"/>
      <w:b/>
      <w:bCs/>
      <w:sz w:val="24"/>
      <w:szCs w:val="28"/>
      <w:lang w:val="en-US" w:eastAsia="en-US" w:bidi="ar-SA"/>
    </w:rPr>
  </w:style>
  <w:style w:type="character" w:customStyle="1" w:styleId="CharChar14">
    <w:name w:val="Char Char14"/>
    <w:rsid w:val="00CD0626"/>
    <w:rPr>
      <w:rFonts w:ascii="Times Armenian" w:hAnsi="Times Armenian"/>
      <w:lang w:val="pt-BR" w:eastAsia="en-US" w:bidi="ar-SA"/>
    </w:rPr>
  </w:style>
  <w:style w:type="character" w:customStyle="1" w:styleId="CharChar12">
    <w:name w:val="Char Char12"/>
    <w:rsid w:val="00CD0626"/>
    <w:rPr>
      <w:rFonts w:ascii="Times Armenian" w:hAnsi="Times Armenian"/>
      <w:i/>
      <w:sz w:val="24"/>
      <w:lang w:val="en-US" w:eastAsia="en-US" w:bidi="ar-SA"/>
    </w:rPr>
  </w:style>
  <w:style w:type="character" w:customStyle="1" w:styleId="CharChar11">
    <w:name w:val="Char Char11"/>
    <w:rsid w:val="00CD0626"/>
    <w:rPr>
      <w:rFonts w:ascii="Arial LatArm" w:hAnsi="Arial LatArm"/>
      <w:spacing w:val="20"/>
      <w:position w:val="6"/>
      <w:sz w:val="24"/>
      <w:lang w:val="en-US" w:eastAsia="en-US" w:bidi="ar-SA"/>
    </w:rPr>
  </w:style>
  <w:style w:type="character" w:customStyle="1" w:styleId="CharChar10">
    <w:name w:val="Char Char10"/>
    <w:rsid w:val="00CD0626"/>
    <w:rPr>
      <w:lang w:val="en-US" w:eastAsia="en-US" w:bidi="ar-SA"/>
    </w:rPr>
  </w:style>
  <w:style w:type="character" w:customStyle="1" w:styleId="CharChar9">
    <w:name w:val="Char Char9"/>
    <w:rsid w:val="00CD0626"/>
    <w:rPr>
      <w:rFonts w:ascii="Times Armenian" w:hAnsi="Times Armenian"/>
      <w:sz w:val="24"/>
      <w:lang w:val="en-US" w:eastAsia="en-US" w:bidi="ar-SA"/>
    </w:rPr>
  </w:style>
  <w:style w:type="character" w:customStyle="1" w:styleId="CharChar8">
    <w:name w:val="Char Char8"/>
    <w:rsid w:val="00CD0626"/>
    <w:rPr>
      <w:rFonts w:ascii="Times Armenian" w:hAnsi="Times Armenian"/>
      <w:sz w:val="24"/>
      <w:lang w:val="en-US" w:eastAsia="en-US" w:bidi="ar-SA"/>
    </w:rPr>
  </w:style>
  <w:style w:type="paragraph" w:styleId="PlainText">
    <w:name w:val="Plain Text"/>
    <w:basedOn w:val="Normal"/>
    <w:link w:val="PlainTextChar"/>
    <w:rsid w:val="00CD0626"/>
    <w:pPr>
      <w:spacing w:before="120"/>
      <w:jc w:val="both"/>
    </w:pPr>
    <w:rPr>
      <w:rFonts w:ascii="Courier New" w:hAnsi="Courier New"/>
      <w:sz w:val="20"/>
      <w:szCs w:val="20"/>
      <w:lang w:val="en-US" w:eastAsia="en-US" w:bidi="ar-SA"/>
    </w:rPr>
  </w:style>
  <w:style w:type="character" w:customStyle="1" w:styleId="PlainTextChar">
    <w:name w:val="Plain Text Char"/>
    <w:basedOn w:val="DefaultParagraphFont"/>
    <w:link w:val="PlainText"/>
    <w:rsid w:val="00CD0626"/>
    <w:rPr>
      <w:rFonts w:ascii="Courier New" w:hAnsi="Courier New"/>
      <w:lang w:val="en-US" w:eastAsia="en-US" w:bidi="ar-SA"/>
    </w:rPr>
  </w:style>
  <w:style w:type="character" w:customStyle="1" w:styleId="CharChar6">
    <w:name w:val="Char Char6"/>
    <w:rsid w:val="00CD0626"/>
    <w:rPr>
      <w:rFonts w:ascii="Arial LatArm" w:hAnsi="Arial LatArm"/>
      <w:b/>
      <w:bCs/>
      <w:sz w:val="24"/>
      <w:szCs w:val="24"/>
      <w:lang w:val="ru-RU" w:eastAsia="ru-RU" w:bidi="ar-SA"/>
    </w:rPr>
  </w:style>
  <w:style w:type="character" w:customStyle="1" w:styleId="CharChar5">
    <w:name w:val="Char Char5"/>
    <w:rsid w:val="00CD0626"/>
    <w:rPr>
      <w:rFonts w:ascii="Tahoma" w:hAnsi="Tahoma" w:cs="Tahoma"/>
      <w:sz w:val="16"/>
      <w:szCs w:val="16"/>
      <w:lang w:val="en-US" w:eastAsia="en-US" w:bidi="ar-SA"/>
    </w:rPr>
  </w:style>
  <w:style w:type="character" w:customStyle="1" w:styleId="CharChar4">
    <w:name w:val="Char Char4"/>
    <w:rsid w:val="00CD0626"/>
    <w:rPr>
      <w:rFonts w:ascii="Times Armenian" w:hAnsi="Times Armenian"/>
      <w:lang w:eastAsia="ru-RU" w:bidi="ar-SA"/>
    </w:rPr>
  </w:style>
  <w:style w:type="character" w:customStyle="1" w:styleId="CharChar3">
    <w:name w:val="Char Char3"/>
    <w:rsid w:val="00CD0626"/>
    <w:rPr>
      <w:rFonts w:ascii="Times Armenian" w:hAnsi="Times Armenian"/>
      <w:b/>
      <w:bCs/>
      <w:lang w:eastAsia="ru-RU" w:bidi="ar-SA"/>
    </w:rPr>
  </w:style>
  <w:style w:type="character" w:customStyle="1" w:styleId="CharChar2">
    <w:name w:val="Char Char2"/>
    <w:rsid w:val="00CD0626"/>
    <w:rPr>
      <w:rFonts w:ascii="Times Armenian" w:hAnsi="Times Armenian"/>
      <w:lang w:eastAsia="ru-RU" w:bidi="ar-SA"/>
    </w:rPr>
  </w:style>
  <w:style w:type="paragraph" w:customStyle="1" w:styleId="Style1">
    <w:name w:val="Style1"/>
    <w:basedOn w:val="Normal"/>
    <w:rsid w:val="00CD0626"/>
    <w:pPr>
      <w:jc w:val="center"/>
    </w:pPr>
    <w:rPr>
      <w:rFonts w:ascii="Arial Armenian" w:hAnsi="Arial Armenian" w:cs="Times Armenian"/>
      <w:i/>
      <w:iCs/>
      <w:sz w:val="28"/>
      <w:szCs w:val="28"/>
      <w:lang w:val="en-US" w:eastAsia="en-US" w:bidi="ar-SA"/>
    </w:rPr>
  </w:style>
  <w:style w:type="paragraph" w:customStyle="1" w:styleId="AutoCorrect">
    <w:name w:val="AutoCorrect"/>
    <w:rsid w:val="00CD0626"/>
    <w:rPr>
      <w:sz w:val="24"/>
      <w:szCs w:val="24"/>
      <w:lang w:val="en-US" w:eastAsia="en-US" w:bidi="ar-SA"/>
    </w:rPr>
  </w:style>
  <w:style w:type="character" w:customStyle="1" w:styleId="apple-converted-space">
    <w:name w:val="apple-converted-space"/>
    <w:basedOn w:val="DefaultParagraphFont"/>
    <w:rsid w:val="00CD06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235186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5715001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3471345">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01580269">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0899C-BE8C-4463-9206-A271F7A1C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2747</TotalTime>
  <Pages>72</Pages>
  <Words>20611</Words>
  <Characters>117485</Characters>
  <Application>Microsoft Office Word</Application>
  <DocSecurity>0</DocSecurity>
  <Lines>979</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137821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1768</cp:revision>
  <cp:lastPrinted>2018-02-16T07:12:00Z</cp:lastPrinted>
  <dcterms:created xsi:type="dcterms:W3CDTF">2019-10-28T07:04:00Z</dcterms:created>
  <dcterms:modified xsi:type="dcterms:W3CDTF">2025-03-21T07:05:00Z</dcterms:modified>
</cp:coreProperties>
</file>